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1.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5DD8AC" w14:textId="3129E986"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ПРИЛОЖЕНИЕ </w:t>
      </w:r>
      <w:r w:rsidR="00F5373D">
        <w:rPr>
          <w:rFonts w:ascii="Times New Roman" w:eastAsia="Times New Roman" w:hAnsi="Times New Roman" w:cs="Times New Roman"/>
          <w:b/>
          <w:sz w:val="24"/>
          <w:szCs w:val="24"/>
        </w:rPr>
        <w:t>2</w:t>
      </w:r>
    </w:p>
    <w:p w14:paraId="114A7274" w14:textId="77777777" w:rsidR="00E25E7F" w:rsidRDefault="00E25E7F" w:rsidP="00E25E7F">
      <w:pPr>
        <w:jc w:val="right"/>
        <w:rPr>
          <w:rFonts w:ascii="Times New Roman" w:hAnsi="Times New Roman" w:cs="Times New Roman"/>
          <w:b/>
          <w:bCs/>
          <w:sz w:val="24"/>
          <w:szCs w:val="24"/>
        </w:rPr>
      </w:pPr>
      <w:r>
        <w:rPr>
          <w:rFonts w:ascii="Times New Roman" w:hAnsi="Times New Roman" w:cs="Times New Roman"/>
          <w:b/>
          <w:bCs/>
          <w:sz w:val="24"/>
          <w:szCs w:val="24"/>
        </w:rPr>
        <w:t xml:space="preserve">к ОПОП-П по </w:t>
      </w:r>
      <w:r w:rsidRPr="00E25E7F">
        <w:rPr>
          <w:rFonts w:ascii="Times New Roman" w:hAnsi="Times New Roman" w:cs="Times New Roman"/>
          <w:b/>
          <w:bCs/>
          <w:sz w:val="24"/>
          <w:szCs w:val="24"/>
        </w:rPr>
        <w:t xml:space="preserve">профессии </w:t>
      </w:r>
    </w:p>
    <w:p w14:paraId="70158DDA" w14:textId="77777777" w:rsidR="00E25E7F" w:rsidRDefault="00E25E7F" w:rsidP="00E25E7F">
      <w:pPr>
        <w:jc w:val="right"/>
        <w:rPr>
          <w:rFonts w:ascii="Times New Roman" w:hAnsi="Times New Roman" w:cs="Times New Roman"/>
          <w:b/>
          <w:bCs/>
          <w:sz w:val="24"/>
          <w:szCs w:val="24"/>
        </w:rPr>
      </w:pPr>
      <w:r w:rsidRPr="00E25E7F">
        <w:rPr>
          <w:rFonts w:ascii="Times New Roman" w:hAnsi="Times New Roman" w:cs="Times New Roman"/>
          <w:b/>
          <w:bCs/>
          <w:sz w:val="24"/>
          <w:szCs w:val="24"/>
        </w:rPr>
        <w:t xml:space="preserve">15.01.05 Сварщик (ручной и частично </w:t>
      </w:r>
    </w:p>
    <w:p w14:paraId="05EFC981" w14:textId="77777777" w:rsidR="00E25E7F" w:rsidRPr="005A0C88" w:rsidRDefault="00E25E7F" w:rsidP="00E25E7F">
      <w:pPr>
        <w:jc w:val="right"/>
        <w:rPr>
          <w:rFonts w:ascii="Times New Roman" w:hAnsi="Times New Roman" w:cs="Times New Roman"/>
          <w:b/>
          <w:bCs/>
          <w:color w:val="0070C0"/>
          <w:sz w:val="24"/>
          <w:szCs w:val="24"/>
        </w:rPr>
      </w:pPr>
      <w:r w:rsidRPr="00E25E7F">
        <w:rPr>
          <w:rFonts w:ascii="Times New Roman" w:hAnsi="Times New Roman" w:cs="Times New Roman"/>
          <w:b/>
          <w:bCs/>
          <w:sz w:val="24"/>
          <w:szCs w:val="24"/>
        </w:rPr>
        <w:t>механизированной сварки (наплавки)</w:t>
      </w:r>
    </w:p>
    <w:p w14:paraId="43FA2AF0" w14:textId="77777777" w:rsidR="008F578C" w:rsidRPr="004D41E5" w:rsidRDefault="008F578C" w:rsidP="004D41E5"/>
    <w:p w14:paraId="3BD51D45" w14:textId="367D48AF" w:rsidR="00CD2973" w:rsidRPr="00F5373D" w:rsidRDefault="008F578C"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1" w:name="_Toc150695620"/>
      <w:r>
        <w:rPr>
          <w:rFonts w:ascii="Times New Roman" w:eastAsia="Times New Roman" w:hAnsi="Times New Roman" w:cs="Times New Roman"/>
          <w:b/>
          <w:bCs/>
          <w:kern w:val="32"/>
          <w:sz w:val="24"/>
          <w:szCs w:val="24"/>
          <w:lang w:eastAsia="x-none"/>
        </w:rPr>
        <w:t>РАБОЧИЕ</w:t>
      </w:r>
      <w:r w:rsidRPr="00985111">
        <w:rPr>
          <w:rFonts w:ascii="Times New Roman" w:eastAsia="Times New Roman" w:hAnsi="Times New Roman" w:cs="Times New Roman"/>
          <w:b/>
          <w:bCs/>
          <w:kern w:val="32"/>
          <w:sz w:val="24"/>
          <w:szCs w:val="24"/>
          <w:lang w:eastAsia="x-none"/>
        </w:rPr>
        <w:t xml:space="preserve"> </w:t>
      </w:r>
      <w:r w:rsidRPr="00985111">
        <w:rPr>
          <w:rFonts w:ascii="Times New Roman" w:eastAsia="Times New Roman" w:hAnsi="Times New Roman" w:cs="Times New Roman"/>
          <w:b/>
          <w:bCs/>
          <w:kern w:val="32"/>
          <w:sz w:val="24"/>
          <w:szCs w:val="24"/>
          <w:lang w:val="x-none" w:eastAsia="x-none"/>
        </w:rPr>
        <w:t xml:space="preserve">ПРОГРАММЫ </w:t>
      </w:r>
      <w:bookmarkEnd w:id="0"/>
      <w:bookmarkEnd w:id="1"/>
      <w:r w:rsidR="00F5373D">
        <w:rPr>
          <w:rFonts w:ascii="Times New Roman" w:eastAsia="Times New Roman" w:hAnsi="Times New Roman" w:cs="Times New Roman"/>
          <w:b/>
          <w:bCs/>
          <w:kern w:val="32"/>
          <w:sz w:val="24"/>
          <w:szCs w:val="24"/>
          <w:lang w:eastAsia="x-none"/>
        </w:rPr>
        <w:t>ДИСЦИПЛИН</w:t>
      </w:r>
    </w:p>
    <w:p w14:paraId="29DD82F8" w14:textId="77777777" w:rsidR="00BD6A9B" w:rsidRDefault="00BD6A9B" w:rsidP="00BD6A9B">
      <w:pPr>
        <w:jc w:val="center"/>
        <w:rPr>
          <w:rFonts w:ascii="Times New Roman" w:hAnsi="Times New Roman" w:cs="Times New Roman"/>
          <w:sz w:val="24"/>
          <w:szCs w:val="24"/>
          <w:lang w:eastAsia="x-none"/>
        </w:rPr>
      </w:pPr>
    </w:p>
    <w:p w14:paraId="00291C3C" w14:textId="328EC30C" w:rsidR="00C7536E" w:rsidRPr="00BD6A9B" w:rsidRDefault="00BD6A9B" w:rsidP="00BD6A9B">
      <w:pPr>
        <w:jc w:val="center"/>
        <w:rPr>
          <w:rFonts w:ascii="Times New Roman" w:hAnsi="Times New Roman" w:cs="Times New Roman"/>
          <w:sz w:val="24"/>
          <w:szCs w:val="24"/>
          <w:lang w:eastAsia="x-none"/>
        </w:rPr>
      </w:pPr>
      <w:r>
        <w:rPr>
          <w:rFonts w:ascii="Times New Roman" w:hAnsi="Times New Roman" w:cs="Times New Roman"/>
          <w:sz w:val="24"/>
          <w:szCs w:val="24"/>
          <w:lang w:eastAsia="x-none"/>
        </w:rPr>
        <w:t>ОГЛАВЛЕНИЕ</w:t>
      </w:r>
    </w:p>
    <w:p w14:paraId="6CE49A63" w14:textId="77777777" w:rsidR="00447CF9" w:rsidRDefault="00896BB3" w:rsidP="00447CF9">
      <w:pPr>
        <w:pStyle w:val="14"/>
        <w:rPr>
          <w:rFonts w:asciiTheme="minorHAnsi" w:eastAsiaTheme="minorEastAsia" w:hAnsiTheme="minorHAnsi" w:cstheme="minorBidi"/>
          <w:b w:val="0"/>
          <w:bCs w:val="0"/>
          <w:lang w:eastAsia="ru-RU"/>
        </w:rPr>
      </w:pPr>
      <w:r>
        <w:rPr>
          <w:rFonts w:eastAsia="Times New Roman"/>
          <w:sz w:val="24"/>
          <w:szCs w:val="24"/>
          <w:lang w:eastAsia="ru-RU"/>
        </w:rPr>
        <w:fldChar w:fldCharType="begin"/>
      </w:r>
      <w:r>
        <w:rPr>
          <w:rFonts w:eastAsia="Times New Roman"/>
          <w:sz w:val="24"/>
          <w:szCs w:val="24"/>
          <w:lang w:eastAsia="ru-RU"/>
        </w:rPr>
        <w:instrText xml:space="preserve"> TOC \o "3-3" \h \z \t "Заголовок 1;1;Заголовок 2;2;Заголовок1;1;Заголовок;1" </w:instrText>
      </w:r>
      <w:r>
        <w:rPr>
          <w:rFonts w:eastAsia="Times New Roman"/>
          <w:sz w:val="24"/>
          <w:szCs w:val="24"/>
          <w:lang w:eastAsia="ru-RU"/>
        </w:rPr>
        <w:fldChar w:fldCharType="separate"/>
      </w:r>
    </w:p>
    <w:tbl>
      <w:tblPr>
        <w:tblW w:w="9377" w:type="dxa"/>
        <w:tblLook w:val="04A0" w:firstRow="1" w:lastRow="0" w:firstColumn="1" w:lastColumn="0" w:noHBand="0" w:noVBand="1"/>
      </w:tblPr>
      <w:tblGrid>
        <w:gridCol w:w="1100"/>
        <w:gridCol w:w="7405"/>
        <w:gridCol w:w="872"/>
      </w:tblGrid>
      <w:tr w:rsidR="00447CF9" w:rsidRPr="00C1017D" w14:paraId="23054E8A" w14:textId="1B9AC0C5" w:rsidTr="00C1017D">
        <w:trPr>
          <w:trHeight w:val="336"/>
        </w:trPr>
        <w:tc>
          <w:tcPr>
            <w:tcW w:w="1100" w:type="dxa"/>
            <w:shd w:val="clear" w:color="auto" w:fill="auto"/>
            <w:vAlign w:val="center"/>
            <w:hideMark/>
          </w:tcPr>
          <w:p w14:paraId="1903C4B9" w14:textId="77777777" w:rsidR="00447CF9" w:rsidRPr="00447CF9" w:rsidRDefault="00447CF9" w:rsidP="00447CF9">
            <w:pPr>
              <w:jc w:val="both"/>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СГ.01</w:t>
            </w:r>
          </w:p>
        </w:tc>
        <w:tc>
          <w:tcPr>
            <w:tcW w:w="7405" w:type="dxa"/>
            <w:shd w:val="clear" w:color="auto" w:fill="auto"/>
            <w:vAlign w:val="center"/>
            <w:hideMark/>
          </w:tcPr>
          <w:p w14:paraId="409EB151" w14:textId="77777777" w:rsidR="00447CF9" w:rsidRPr="00447CF9" w:rsidRDefault="00447CF9" w:rsidP="00447CF9">
            <w:pPr>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История России</w:t>
            </w:r>
          </w:p>
        </w:tc>
        <w:tc>
          <w:tcPr>
            <w:tcW w:w="872" w:type="dxa"/>
          </w:tcPr>
          <w:p w14:paraId="1AE20782" w14:textId="1B199EAE" w:rsidR="00447CF9" w:rsidRPr="00C1017D" w:rsidRDefault="006F5AFB" w:rsidP="00447CF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447CF9" w:rsidRPr="00C1017D" w14:paraId="4956AA7C" w14:textId="6C46B3B5" w:rsidTr="00C1017D">
        <w:trPr>
          <w:trHeight w:val="336"/>
        </w:trPr>
        <w:tc>
          <w:tcPr>
            <w:tcW w:w="1100" w:type="dxa"/>
            <w:shd w:val="clear" w:color="auto" w:fill="auto"/>
            <w:vAlign w:val="center"/>
            <w:hideMark/>
          </w:tcPr>
          <w:p w14:paraId="1DA2BD01" w14:textId="77777777" w:rsidR="00447CF9" w:rsidRPr="00447CF9" w:rsidRDefault="00447CF9" w:rsidP="00447CF9">
            <w:pPr>
              <w:jc w:val="both"/>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СГ.02</w:t>
            </w:r>
          </w:p>
        </w:tc>
        <w:tc>
          <w:tcPr>
            <w:tcW w:w="7405" w:type="dxa"/>
            <w:shd w:val="clear" w:color="auto" w:fill="auto"/>
            <w:vAlign w:val="center"/>
            <w:hideMark/>
          </w:tcPr>
          <w:p w14:paraId="0739A409" w14:textId="5D6C7046" w:rsidR="00447CF9" w:rsidRPr="00447CF9" w:rsidRDefault="00447CF9" w:rsidP="00447CF9">
            <w:pPr>
              <w:rPr>
                <w:rFonts w:ascii="Times New Roman" w:eastAsia="Times New Roman" w:hAnsi="Times New Roman" w:cs="Times New Roman"/>
                <w:color w:val="000000"/>
                <w:sz w:val="24"/>
                <w:szCs w:val="24"/>
                <w:lang w:eastAsia="ru-RU"/>
              </w:rPr>
            </w:pPr>
            <w:r w:rsidRPr="00C1017D">
              <w:rPr>
                <w:rFonts w:ascii="Times New Roman" w:eastAsia="Times New Roman" w:hAnsi="Times New Roman" w:cs="Times New Roman"/>
                <w:color w:val="000000"/>
                <w:sz w:val="24"/>
                <w:szCs w:val="24"/>
                <w:lang w:eastAsia="ru-RU"/>
              </w:rPr>
              <w:t xml:space="preserve">Иностранный язык в </w:t>
            </w:r>
            <w:r w:rsidRPr="00447CF9">
              <w:rPr>
                <w:rFonts w:ascii="Times New Roman" w:eastAsia="Times New Roman" w:hAnsi="Times New Roman" w:cs="Times New Roman"/>
                <w:color w:val="000000"/>
                <w:sz w:val="24"/>
                <w:szCs w:val="24"/>
                <w:lang w:eastAsia="ru-RU"/>
              </w:rPr>
              <w:t>профессиональной деятельности</w:t>
            </w:r>
          </w:p>
        </w:tc>
        <w:tc>
          <w:tcPr>
            <w:tcW w:w="872" w:type="dxa"/>
          </w:tcPr>
          <w:p w14:paraId="6F690A68" w14:textId="676C9982" w:rsidR="00447CF9" w:rsidRPr="00C1017D" w:rsidRDefault="006F5AFB" w:rsidP="00447CF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p>
        </w:tc>
      </w:tr>
      <w:tr w:rsidR="00447CF9" w:rsidRPr="00C1017D" w14:paraId="10A151B2" w14:textId="2BC1281A" w:rsidTr="00C1017D">
        <w:trPr>
          <w:trHeight w:val="336"/>
        </w:trPr>
        <w:tc>
          <w:tcPr>
            <w:tcW w:w="1100" w:type="dxa"/>
            <w:shd w:val="clear" w:color="auto" w:fill="auto"/>
            <w:vAlign w:val="center"/>
            <w:hideMark/>
          </w:tcPr>
          <w:p w14:paraId="1CD74040" w14:textId="77777777" w:rsidR="00447CF9" w:rsidRPr="00447CF9" w:rsidRDefault="00447CF9" w:rsidP="00447CF9">
            <w:pPr>
              <w:jc w:val="both"/>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СГ.03</w:t>
            </w:r>
          </w:p>
        </w:tc>
        <w:tc>
          <w:tcPr>
            <w:tcW w:w="7405" w:type="dxa"/>
            <w:shd w:val="clear" w:color="auto" w:fill="auto"/>
            <w:vAlign w:val="center"/>
            <w:hideMark/>
          </w:tcPr>
          <w:p w14:paraId="08C88BA1" w14:textId="77777777" w:rsidR="00447CF9" w:rsidRPr="00447CF9" w:rsidRDefault="00447CF9" w:rsidP="00447CF9">
            <w:pPr>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Безопасность жизнедеятельности</w:t>
            </w:r>
          </w:p>
        </w:tc>
        <w:tc>
          <w:tcPr>
            <w:tcW w:w="872" w:type="dxa"/>
          </w:tcPr>
          <w:p w14:paraId="2C2C2BB6" w14:textId="6D59EF96" w:rsidR="00447CF9" w:rsidRPr="00C1017D" w:rsidRDefault="006F5AFB" w:rsidP="00447CF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w:t>
            </w:r>
          </w:p>
        </w:tc>
      </w:tr>
      <w:tr w:rsidR="00447CF9" w:rsidRPr="00C1017D" w14:paraId="6FA87EFA" w14:textId="3595BCC9" w:rsidTr="00C1017D">
        <w:trPr>
          <w:trHeight w:val="336"/>
        </w:trPr>
        <w:tc>
          <w:tcPr>
            <w:tcW w:w="1100" w:type="dxa"/>
            <w:shd w:val="clear" w:color="auto" w:fill="auto"/>
            <w:vAlign w:val="center"/>
            <w:hideMark/>
          </w:tcPr>
          <w:p w14:paraId="17C7C19B" w14:textId="77777777" w:rsidR="00447CF9" w:rsidRPr="00447CF9" w:rsidRDefault="00447CF9" w:rsidP="00447CF9">
            <w:pPr>
              <w:jc w:val="both"/>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СГ.04</w:t>
            </w:r>
          </w:p>
        </w:tc>
        <w:tc>
          <w:tcPr>
            <w:tcW w:w="7405" w:type="dxa"/>
            <w:shd w:val="clear" w:color="auto" w:fill="auto"/>
            <w:vAlign w:val="center"/>
            <w:hideMark/>
          </w:tcPr>
          <w:p w14:paraId="655B03AA" w14:textId="77777777" w:rsidR="00447CF9" w:rsidRPr="00447CF9" w:rsidRDefault="00447CF9" w:rsidP="00447CF9">
            <w:pPr>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Физическая культура</w:t>
            </w:r>
          </w:p>
        </w:tc>
        <w:tc>
          <w:tcPr>
            <w:tcW w:w="872" w:type="dxa"/>
          </w:tcPr>
          <w:p w14:paraId="4C78326D" w14:textId="523E4579" w:rsidR="00447CF9" w:rsidRPr="00C1017D" w:rsidRDefault="006F5AFB" w:rsidP="00447CF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41</w:t>
            </w:r>
          </w:p>
        </w:tc>
      </w:tr>
      <w:tr w:rsidR="00447CF9" w:rsidRPr="00C1017D" w14:paraId="20F4CF7C" w14:textId="3A335D69" w:rsidTr="00C1017D">
        <w:trPr>
          <w:trHeight w:val="336"/>
        </w:trPr>
        <w:tc>
          <w:tcPr>
            <w:tcW w:w="1100" w:type="dxa"/>
            <w:shd w:val="clear" w:color="auto" w:fill="auto"/>
            <w:vAlign w:val="center"/>
            <w:hideMark/>
          </w:tcPr>
          <w:p w14:paraId="2E1C1E14" w14:textId="77777777" w:rsidR="00447CF9" w:rsidRPr="00447CF9" w:rsidRDefault="00447CF9" w:rsidP="00447CF9">
            <w:pPr>
              <w:jc w:val="both"/>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СГ.05</w:t>
            </w:r>
          </w:p>
        </w:tc>
        <w:tc>
          <w:tcPr>
            <w:tcW w:w="7405" w:type="dxa"/>
            <w:shd w:val="clear" w:color="auto" w:fill="auto"/>
            <w:vAlign w:val="center"/>
            <w:hideMark/>
          </w:tcPr>
          <w:p w14:paraId="07BAB66B" w14:textId="77777777" w:rsidR="00447CF9" w:rsidRPr="00447CF9" w:rsidRDefault="00447CF9" w:rsidP="00447CF9">
            <w:pPr>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 xml:space="preserve">Основы бережливого производства </w:t>
            </w:r>
          </w:p>
        </w:tc>
        <w:tc>
          <w:tcPr>
            <w:tcW w:w="872" w:type="dxa"/>
          </w:tcPr>
          <w:p w14:paraId="5F934881" w14:textId="659A46C9" w:rsidR="00447CF9" w:rsidRPr="00C1017D" w:rsidRDefault="006F5AFB" w:rsidP="00447CF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51</w:t>
            </w:r>
          </w:p>
        </w:tc>
      </w:tr>
      <w:tr w:rsidR="00447CF9" w:rsidRPr="00C1017D" w14:paraId="0AAC99F1" w14:textId="30516205" w:rsidTr="00C1017D">
        <w:trPr>
          <w:trHeight w:val="336"/>
        </w:trPr>
        <w:tc>
          <w:tcPr>
            <w:tcW w:w="1100" w:type="dxa"/>
            <w:shd w:val="clear" w:color="auto" w:fill="auto"/>
            <w:vAlign w:val="center"/>
            <w:hideMark/>
          </w:tcPr>
          <w:p w14:paraId="6AC88CC1" w14:textId="77777777" w:rsidR="00447CF9" w:rsidRPr="00447CF9" w:rsidRDefault="00447CF9" w:rsidP="00447CF9">
            <w:pPr>
              <w:jc w:val="both"/>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СГ.06</w:t>
            </w:r>
          </w:p>
        </w:tc>
        <w:tc>
          <w:tcPr>
            <w:tcW w:w="7405" w:type="dxa"/>
            <w:shd w:val="clear" w:color="auto" w:fill="auto"/>
            <w:vAlign w:val="center"/>
            <w:hideMark/>
          </w:tcPr>
          <w:p w14:paraId="2ACCB79C" w14:textId="77777777" w:rsidR="00447CF9" w:rsidRPr="00447CF9" w:rsidRDefault="00447CF9" w:rsidP="00447CF9">
            <w:pPr>
              <w:rPr>
                <w:rFonts w:ascii="Times New Roman" w:eastAsia="Times New Roman" w:hAnsi="Times New Roman" w:cs="Times New Roman"/>
                <w:color w:val="000000"/>
                <w:sz w:val="24"/>
                <w:szCs w:val="24"/>
                <w:lang w:eastAsia="ru-RU"/>
              </w:rPr>
            </w:pPr>
            <w:r w:rsidRPr="00447CF9">
              <w:rPr>
                <w:rFonts w:ascii="Times New Roman" w:eastAsia="Times New Roman" w:hAnsi="Times New Roman" w:cs="Times New Roman"/>
                <w:color w:val="000000"/>
                <w:sz w:val="24"/>
                <w:szCs w:val="24"/>
                <w:lang w:eastAsia="ru-RU"/>
              </w:rPr>
              <w:t xml:space="preserve">Основы финансовой грамотности </w:t>
            </w:r>
          </w:p>
        </w:tc>
        <w:tc>
          <w:tcPr>
            <w:tcW w:w="872" w:type="dxa"/>
          </w:tcPr>
          <w:p w14:paraId="3D2A1589" w14:textId="676D04F4" w:rsidR="00447CF9" w:rsidRPr="00C1017D" w:rsidRDefault="006F5AFB" w:rsidP="00447CF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w:t>
            </w:r>
          </w:p>
        </w:tc>
      </w:tr>
      <w:tr w:rsidR="00E25E7F" w:rsidRPr="00C1017D" w14:paraId="7AA0D48A" w14:textId="1288F9B2" w:rsidTr="00C1017D">
        <w:trPr>
          <w:trHeight w:val="336"/>
        </w:trPr>
        <w:tc>
          <w:tcPr>
            <w:tcW w:w="1100" w:type="dxa"/>
            <w:shd w:val="clear" w:color="auto" w:fill="auto"/>
            <w:vAlign w:val="center"/>
            <w:hideMark/>
          </w:tcPr>
          <w:p w14:paraId="1A9A63DB" w14:textId="159A2438" w:rsidR="00E25E7F" w:rsidRPr="00447CF9" w:rsidRDefault="00E25E7F" w:rsidP="00E25E7F">
            <w:pPr>
              <w:jc w:val="both"/>
              <w:rPr>
                <w:rFonts w:ascii="Times New Roman" w:eastAsia="Times New Roman" w:hAnsi="Times New Roman" w:cs="Times New Roman"/>
                <w:color w:val="000000"/>
                <w:sz w:val="24"/>
                <w:szCs w:val="24"/>
                <w:lang w:eastAsia="ru-RU"/>
              </w:rPr>
            </w:pPr>
            <w:r w:rsidRPr="00E25E7F">
              <w:rPr>
                <w:rFonts w:ascii="Times New Roman" w:hAnsi="Times New Roman" w:cs="Times New Roman"/>
                <w:color w:val="000000"/>
                <w:sz w:val="24"/>
                <w:szCs w:val="24"/>
              </w:rPr>
              <w:t>ОП.01</w:t>
            </w:r>
          </w:p>
        </w:tc>
        <w:tc>
          <w:tcPr>
            <w:tcW w:w="7405" w:type="dxa"/>
            <w:shd w:val="clear" w:color="auto" w:fill="auto"/>
            <w:vAlign w:val="center"/>
            <w:hideMark/>
          </w:tcPr>
          <w:p w14:paraId="2FF58FF7" w14:textId="30951793" w:rsidR="00E25E7F" w:rsidRPr="00447CF9" w:rsidRDefault="00E25E7F" w:rsidP="00E25E7F">
            <w:pPr>
              <w:rPr>
                <w:rFonts w:ascii="Times New Roman" w:eastAsia="Times New Roman" w:hAnsi="Times New Roman" w:cs="Times New Roman"/>
                <w:color w:val="000000"/>
                <w:sz w:val="24"/>
                <w:szCs w:val="24"/>
                <w:lang w:eastAsia="ru-RU"/>
              </w:rPr>
            </w:pPr>
            <w:r w:rsidRPr="00E25E7F">
              <w:rPr>
                <w:rFonts w:ascii="Times New Roman" w:hAnsi="Times New Roman" w:cs="Times New Roman"/>
                <w:color w:val="000000"/>
                <w:sz w:val="24"/>
                <w:szCs w:val="24"/>
              </w:rPr>
              <w:t>Основы инженерной графики</w:t>
            </w:r>
          </w:p>
        </w:tc>
        <w:tc>
          <w:tcPr>
            <w:tcW w:w="872" w:type="dxa"/>
          </w:tcPr>
          <w:p w14:paraId="2BDFDBBC" w14:textId="40008937" w:rsidR="00E25E7F" w:rsidRPr="00C1017D" w:rsidRDefault="006F5AFB" w:rsidP="00E25E7F">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w:t>
            </w:r>
          </w:p>
        </w:tc>
      </w:tr>
      <w:tr w:rsidR="00E25E7F" w:rsidRPr="00C1017D" w14:paraId="4D68D912" w14:textId="45FD8C5F" w:rsidTr="00C1017D">
        <w:trPr>
          <w:trHeight w:val="336"/>
        </w:trPr>
        <w:tc>
          <w:tcPr>
            <w:tcW w:w="1100" w:type="dxa"/>
            <w:shd w:val="clear" w:color="auto" w:fill="auto"/>
            <w:vAlign w:val="center"/>
            <w:hideMark/>
          </w:tcPr>
          <w:p w14:paraId="07069BDC" w14:textId="04ECBFCB" w:rsidR="00E25E7F" w:rsidRPr="00447CF9" w:rsidRDefault="00E25E7F" w:rsidP="00E25E7F">
            <w:pPr>
              <w:jc w:val="both"/>
              <w:rPr>
                <w:rFonts w:ascii="Times New Roman" w:eastAsia="Times New Roman" w:hAnsi="Times New Roman" w:cs="Times New Roman"/>
                <w:color w:val="000000"/>
                <w:sz w:val="24"/>
                <w:szCs w:val="24"/>
                <w:lang w:eastAsia="ru-RU"/>
              </w:rPr>
            </w:pPr>
            <w:r w:rsidRPr="00E25E7F">
              <w:rPr>
                <w:rFonts w:ascii="Times New Roman" w:hAnsi="Times New Roman" w:cs="Times New Roman"/>
                <w:color w:val="000000"/>
                <w:sz w:val="24"/>
                <w:szCs w:val="24"/>
              </w:rPr>
              <w:t>ОП.02</w:t>
            </w:r>
          </w:p>
        </w:tc>
        <w:tc>
          <w:tcPr>
            <w:tcW w:w="7405" w:type="dxa"/>
            <w:shd w:val="clear" w:color="auto" w:fill="auto"/>
            <w:vAlign w:val="center"/>
            <w:hideMark/>
          </w:tcPr>
          <w:p w14:paraId="239605CA" w14:textId="084735FF" w:rsidR="00E25E7F" w:rsidRPr="00447CF9" w:rsidRDefault="00E25E7F" w:rsidP="00E25E7F">
            <w:pPr>
              <w:rPr>
                <w:rFonts w:ascii="Times New Roman" w:eastAsia="Times New Roman" w:hAnsi="Times New Roman" w:cs="Times New Roman"/>
                <w:color w:val="000000"/>
                <w:sz w:val="24"/>
                <w:szCs w:val="24"/>
                <w:lang w:eastAsia="ru-RU"/>
              </w:rPr>
            </w:pPr>
            <w:r w:rsidRPr="00E25E7F">
              <w:rPr>
                <w:rFonts w:ascii="Times New Roman" w:hAnsi="Times New Roman" w:cs="Times New Roman"/>
                <w:color w:val="000000"/>
                <w:sz w:val="24"/>
                <w:szCs w:val="24"/>
              </w:rPr>
              <w:t>Основы электротехники</w:t>
            </w:r>
          </w:p>
        </w:tc>
        <w:tc>
          <w:tcPr>
            <w:tcW w:w="872" w:type="dxa"/>
          </w:tcPr>
          <w:p w14:paraId="2AFEE085" w14:textId="5CF19098" w:rsidR="00E25E7F" w:rsidRPr="00C1017D" w:rsidRDefault="006F5AFB" w:rsidP="00E25E7F">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88</w:t>
            </w:r>
          </w:p>
        </w:tc>
      </w:tr>
      <w:tr w:rsidR="00E25E7F" w:rsidRPr="00C1017D" w14:paraId="564D5489" w14:textId="0EF81726" w:rsidTr="00C1017D">
        <w:trPr>
          <w:trHeight w:val="336"/>
        </w:trPr>
        <w:tc>
          <w:tcPr>
            <w:tcW w:w="1100" w:type="dxa"/>
            <w:shd w:val="clear" w:color="auto" w:fill="auto"/>
            <w:vAlign w:val="center"/>
            <w:hideMark/>
          </w:tcPr>
          <w:p w14:paraId="31C1BE49" w14:textId="266A3F53" w:rsidR="00E25E7F" w:rsidRPr="00447CF9" w:rsidRDefault="00E25E7F" w:rsidP="00E25E7F">
            <w:pPr>
              <w:jc w:val="both"/>
              <w:rPr>
                <w:rFonts w:ascii="Times New Roman" w:eastAsia="Times New Roman" w:hAnsi="Times New Roman" w:cs="Times New Roman"/>
                <w:color w:val="000000"/>
                <w:sz w:val="24"/>
                <w:szCs w:val="24"/>
                <w:lang w:eastAsia="ru-RU"/>
              </w:rPr>
            </w:pPr>
            <w:r w:rsidRPr="00E25E7F">
              <w:rPr>
                <w:rFonts w:ascii="Times New Roman" w:hAnsi="Times New Roman" w:cs="Times New Roman"/>
                <w:color w:val="000000"/>
                <w:sz w:val="24"/>
                <w:szCs w:val="24"/>
              </w:rPr>
              <w:t>ОП.03</w:t>
            </w:r>
          </w:p>
        </w:tc>
        <w:tc>
          <w:tcPr>
            <w:tcW w:w="7405" w:type="dxa"/>
            <w:shd w:val="clear" w:color="auto" w:fill="auto"/>
            <w:vAlign w:val="center"/>
            <w:hideMark/>
          </w:tcPr>
          <w:p w14:paraId="70ADCAE3" w14:textId="4B75287E" w:rsidR="00E25E7F" w:rsidRPr="00447CF9" w:rsidRDefault="00E25E7F" w:rsidP="00E25E7F">
            <w:pPr>
              <w:rPr>
                <w:rFonts w:ascii="Times New Roman" w:eastAsia="Times New Roman" w:hAnsi="Times New Roman" w:cs="Times New Roman"/>
                <w:color w:val="000000"/>
                <w:sz w:val="24"/>
                <w:szCs w:val="24"/>
                <w:lang w:eastAsia="ru-RU"/>
              </w:rPr>
            </w:pPr>
            <w:r w:rsidRPr="00E25E7F">
              <w:rPr>
                <w:rFonts w:ascii="Times New Roman" w:hAnsi="Times New Roman" w:cs="Times New Roman"/>
                <w:color w:val="000000"/>
                <w:sz w:val="24"/>
                <w:szCs w:val="24"/>
              </w:rPr>
              <w:t>Материаловедение</w:t>
            </w:r>
          </w:p>
        </w:tc>
        <w:tc>
          <w:tcPr>
            <w:tcW w:w="872" w:type="dxa"/>
          </w:tcPr>
          <w:p w14:paraId="5E9CD58F" w14:textId="5915F783" w:rsidR="00E25E7F" w:rsidRPr="00C1017D" w:rsidRDefault="006F5AFB" w:rsidP="00E25E7F">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102</w:t>
            </w:r>
          </w:p>
        </w:tc>
      </w:tr>
      <w:tr w:rsidR="00E25E7F" w:rsidRPr="00C1017D" w14:paraId="70F96DC2" w14:textId="41B9B71A" w:rsidTr="00C1017D">
        <w:trPr>
          <w:trHeight w:val="336"/>
        </w:trPr>
        <w:tc>
          <w:tcPr>
            <w:tcW w:w="1100" w:type="dxa"/>
            <w:shd w:val="clear" w:color="auto" w:fill="auto"/>
            <w:vAlign w:val="center"/>
            <w:hideMark/>
          </w:tcPr>
          <w:p w14:paraId="6FB0DF2A" w14:textId="42D779DA" w:rsidR="00E25E7F" w:rsidRPr="00447CF9" w:rsidRDefault="00E25E7F" w:rsidP="00E25E7F">
            <w:pPr>
              <w:jc w:val="both"/>
              <w:rPr>
                <w:rFonts w:ascii="Times New Roman" w:eastAsia="Times New Roman" w:hAnsi="Times New Roman" w:cs="Times New Roman"/>
                <w:color w:val="000000"/>
                <w:sz w:val="24"/>
                <w:szCs w:val="24"/>
                <w:lang w:eastAsia="ru-RU"/>
              </w:rPr>
            </w:pPr>
            <w:r w:rsidRPr="00E25E7F">
              <w:rPr>
                <w:rFonts w:ascii="Times New Roman" w:hAnsi="Times New Roman" w:cs="Times New Roman"/>
                <w:color w:val="000000"/>
                <w:sz w:val="24"/>
                <w:szCs w:val="24"/>
              </w:rPr>
              <w:t>ОП.04</w:t>
            </w:r>
          </w:p>
        </w:tc>
        <w:tc>
          <w:tcPr>
            <w:tcW w:w="7405" w:type="dxa"/>
            <w:shd w:val="clear" w:color="auto" w:fill="auto"/>
            <w:vAlign w:val="center"/>
            <w:hideMark/>
          </w:tcPr>
          <w:p w14:paraId="6F6E2E77" w14:textId="11E427F0" w:rsidR="00E25E7F" w:rsidRPr="00447CF9" w:rsidRDefault="00E25E7F" w:rsidP="00E25E7F">
            <w:pPr>
              <w:rPr>
                <w:rFonts w:ascii="Times New Roman" w:eastAsia="Times New Roman" w:hAnsi="Times New Roman" w:cs="Times New Roman"/>
                <w:color w:val="000000"/>
                <w:sz w:val="24"/>
                <w:szCs w:val="24"/>
                <w:lang w:eastAsia="ru-RU"/>
              </w:rPr>
            </w:pPr>
            <w:r w:rsidRPr="00E25E7F">
              <w:rPr>
                <w:rFonts w:ascii="Times New Roman" w:hAnsi="Times New Roman" w:cs="Times New Roman"/>
                <w:color w:val="000000"/>
                <w:sz w:val="24"/>
                <w:szCs w:val="24"/>
              </w:rPr>
              <w:t>Допуски и технические измерения</w:t>
            </w:r>
          </w:p>
        </w:tc>
        <w:tc>
          <w:tcPr>
            <w:tcW w:w="872" w:type="dxa"/>
          </w:tcPr>
          <w:p w14:paraId="0CB2265B" w14:textId="48AF2417" w:rsidR="00E25E7F" w:rsidRPr="00C1017D" w:rsidRDefault="006F5AFB" w:rsidP="00E25E7F">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116</w:t>
            </w:r>
          </w:p>
        </w:tc>
      </w:tr>
      <w:tr w:rsidR="00E25E7F" w:rsidRPr="00C1017D" w14:paraId="74B5E63B" w14:textId="29763698" w:rsidTr="00C1017D">
        <w:trPr>
          <w:trHeight w:val="336"/>
        </w:trPr>
        <w:tc>
          <w:tcPr>
            <w:tcW w:w="1100" w:type="dxa"/>
            <w:shd w:val="clear" w:color="auto" w:fill="auto"/>
            <w:vAlign w:val="center"/>
            <w:hideMark/>
          </w:tcPr>
          <w:p w14:paraId="2BF4A649" w14:textId="4BAD048A" w:rsidR="00E25E7F" w:rsidRPr="00447CF9" w:rsidRDefault="00E25E7F" w:rsidP="00E25E7F">
            <w:pPr>
              <w:jc w:val="both"/>
              <w:rPr>
                <w:rFonts w:ascii="Times New Roman" w:eastAsia="Times New Roman" w:hAnsi="Times New Roman" w:cs="Times New Roman"/>
                <w:color w:val="000000"/>
                <w:sz w:val="24"/>
                <w:szCs w:val="24"/>
                <w:lang w:eastAsia="ru-RU"/>
              </w:rPr>
            </w:pPr>
            <w:r w:rsidRPr="00E25E7F">
              <w:rPr>
                <w:rFonts w:ascii="Times New Roman" w:hAnsi="Times New Roman" w:cs="Times New Roman"/>
                <w:color w:val="000000"/>
                <w:sz w:val="24"/>
                <w:szCs w:val="24"/>
              </w:rPr>
              <w:t>ОП.05ц</w:t>
            </w:r>
          </w:p>
        </w:tc>
        <w:tc>
          <w:tcPr>
            <w:tcW w:w="7405" w:type="dxa"/>
            <w:shd w:val="clear" w:color="auto" w:fill="auto"/>
            <w:vAlign w:val="center"/>
            <w:hideMark/>
          </w:tcPr>
          <w:p w14:paraId="639C0D44" w14:textId="15BA342A" w:rsidR="00E25E7F" w:rsidRPr="00447CF9" w:rsidRDefault="00E25E7F" w:rsidP="00E25E7F">
            <w:pPr>
              <w:rPr>
                <w:rFonts w:ascii="Times New Roman" w:eastAsia="Times New Roman" w:hAnsi="Times New Roman" w:cs="Times New Roman"/>
                <w:color w:val="000000"/>
                <w:sz w:val="24"/>
                <w:szCs w:val="24"/>
                <w:lang w:eastAsia="ru-RU"/>
              </w:rPr>
            </w:pPr>
            <w:r w:rsidRPr="00E25E7F">
              <w:rPr>
                <w:rFonts w:ascii="Times New Roman" w:hAnsi="Times New Roman" w:cs="Times New Roman"/>
                <w:color w:val="000000"/>
                <w:sz w:val="24"/>
                <w:szCs w:val="24"/>
              </w:rPr>
              <w:t>Формирование ключевых компетенций цифровой экономики</w:t>
            </w:r>
          </w:p>
        </w:tc>
        <w:tc>
          <w:tcPr>
            <w:tcW w:w="872" w:type="dxa"/>
          </w:tcPr>
          <w:p w14:paraId="37192E46" w14:textId="1D64C932" w:rsidR="00E25E7F" w:rsidRPr="00C1017D" w:rsidRDefault="006F5AFB" w:rsidP="00E25E7F">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129</w:t>
            </w:r>
          </w:p>
        </w:tc>
      </w:tr>
      <w:tr w:rsidR="00E25E7F" w:rsidRPr="00C1017D" w14:paraId="45179311" w14:textId="5C111117" w:rsidTr="006F5AFB">
        <w:trPr>
          <w:trHeight w:val="336"/>
        </w:trPr>
        <w:tc>
          <w:tcPr>
            <w:tcW w:w="1100" w:type="dxa"/>
            <w:shd w:val="clear" w:color="auto" w:fill="auto"/>
            <w:vAlign w:val="center"/>
            <w:hideMark/>
          </w:tcPr>
          <w:p w14:paraId="014E614B" w14:textId="15ECDCE3" w:rsidR="00E25E7F" w:rsidRPr="00447CF9" w:rsidRDefault="00E25E7F" w:rsidP="00E25E7F">
            <w:pPr>
              <w:jc w:val="both"/>
              <w:rPr>
                <w:rFonts w:ascii="Times New Roman" w:eastAsia="Times New Roman" w:hAnsi="Times New Roman" w:cs="Times New Roman"/>
                <w:color w:val="000000"/>
                <w:sz w:val="24"/>
                <w:szCs w:val="24"/>
                <w:lang w:eastAsia="ru-RU"/>
              </w:rPr>
            </w:pPr>
            <w:r w:rsidRPr="00E25E7F">
              <w:rPr>
                <w:rFonts w:ascii="Times New Roman" w:hAnsi="Times New Roman" w:cs="Times New Roman"/>
                <w:color w:val="000000"/>
                <w:sz w:val="24"/>
                <w:szCs w:val="24"/>
              </w:rPr>
              <w:t>ОП.06*</w:t>
            </w:r>
          </w:p>
        </w:tc>
        <w:tc>
          <w:tcPr>
            <w:tcW w:w="7405" w:type="dxa"/>
            <w:shd w:val="clear" w:color="auto" w:fill="auto"/>
            <w:vAlign w:val="center"/>
            <w:hideMark/>
          </w:tcPr>
          <w:p w14:paraId="36F73777" w14:textId="241FA192" w:rsidR="00E25E7F" w:rsidRPr="00447CF9" w:rsidRDefault="00E25E7F" w:rsidP="00E25E7F">
            <w:pPr>
              <w:rPr>
                <w:rFonts w:ascii="Times New Roman" w:eastAsia="Times New Roman" w:hAnsi="Times New Roman" w:cs="Times New Roman"/>
                <w:color w:val="000000"/>
                <w:sz w:val="24"/>
                <w:szCs w:val="24"/>
                <w:lang w:eastAsia="ru-RU"/>
              </w:rPr>
            </w:pPr>
            <w:r w:rsidRPr="00E25E7F">
              <w:rPr>
                <w:rFonts w:ascii="Times New Roman" w:hAnsi="Times New Roman" w:cs="Times New Roman"/>
                <w:sz w:val="24"/>
                <w:szCs w:val="24"/>
              </w:rPr>
              <w:t>Основы корпоративной культуры и эффективное поведение на рынке труда</w:t>
            </w:r>
          </w:p>
        </w:tc>
        <w:tc>
          <w:tcPr>
            <w:tcW w:w="872" w:type="dxa"/>
            <w:vAlign w:val="bottom"/>
          </w:tcPr>
          <w:p w14:paraId="15C97B25" w14:textId="4E8F5A74" w:rsidR="00E25E7F" w:rsidRPr="00C1017D" w:rsidRDefault="006F5AFB" w:rsidP="006F5AF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w:t>
            </w:r>
          </w:p>
        </w:tc>
      </w:tr>
      <w:tr w:rsidR="00E25E7F" w:rsidRPr="00C1017D" w14:paraId="24E8B8FA" w14:textId="6D860179" w:rsidTr="00C1017D">
        <w:trPr>
          <w:trHeight w:val="336"/>
        </w:trPr>
        <w:tc>
          <w:tcPr>
            <w:tcW w:w="1100" w:type="dxa"/>
            <w:shd w:val="clear" w:color="auto" w:fill="auto"/>
            <w:vAlign w:val="center"/>
            <w:hideMark/>
          </w:tcPr>
          <w:p w14:paraId="3471D961" w14:textId="6F0CFE9B" w:rsidR="00E25E7F" w:rsidRPr="00447CF9" w:rsidRDefault="00E25E7F" w:rsidP="00E25E7F">
            <w:pPr>
              <w:jc w:val="both"/>
              <w:rPr>
                <w:rFonts w:ascii="Times New Roman" w:eastAsia="Times New Roman" w:hAnsi="Times New Roman" w:cs="Times New Roman"/>
                <w:color w:val="000000"/>
                <w:sz w:val="24"/>
                <w:szCs w:val="24"/>
                <w:lang w:eastAsia="ru-RU"/>
              </w:rPr>
            </w:pPr>
            <w:r w:rsidRPr="00E25E7F">
              <w:rPr>
                <w:rFonts w:ascii="Times New Roman" w:hAnsi="Times New Roman" w:cs="Times New Roman"/>
                <w:color w:val="000000"/>
                <w:sz w:val="24"/>
                <w:szCs w:val="24"/>
              </w:rPr>
              <w:t>ОП.07*</w:t>
            </w:r>
          </w:p>
        </w:tc>
        <w:tc>
          <w:tcPr>
            <w:tcW w:w="7405" w:type="dxa"/>
            <w:shd w:val="clear" w:color="auto" w:fill="auto"/>
            <w:vAlign w:val="center"/>
            <w:hideMark/>
          </w:tcPr>
          <w:p w14:paraId="0EAD2ECA" w14:textId="1EC21FD4" w:rsidR="00E25E7F" w:rsidRPr="00447CF9" w:rsidRDefault="00E25E7F" w:rsidP="00E25E7F">
            <w:pPr>
              <w:rPr>
                <w:rFonts w:ascii="Times New Roman" w:eastAsia="Times New Roman" w:hAnsi="Times New Roman" w:cs="Times New Roman"/>
                <w:color w:val="000000"/>
                <w:sz w:val="24"/>
                <w:szCs w:val="24"/>
                <w:lang w:eastAsia="ru-RU"/>
              </w:rPr>
            </w:pPr>
            <w:r w:rsidRPr="00E25E7F">
              <w:rPr>
                <w:rFonts w:ascii="Times New Roman" w:hAnsi="Times New Roman" w:cs="Times New Roman"/>
                <w:color w:val="000000"/>
                <w:sz w:val="24"/>
                <w:szCs w:val="24"/>
              </w:rPr>
              <w:t>Охрана труда</w:t>
            </w:r>
          </w:p>
        </w:tc>
        <w:tc>
          <w:tcPr>
            <w:tcW w:w="872" w:type="dxa"/>
          </w:tcPr>
          <w:p w14:paraId="48F3604A" w14:textId="3DE39A3C" w:rsidR="00E25E7F" w:rsidRPr="00C1017D" w:rsidRDefault="006F5AFB" w:rsidP="00E25E7F">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156</w:t>
            </w:r>
          </w:p>
        </w:tc>
      </w:tr>
      <w:tr w:rsidR="00E25E7F" w:rsidRPr="00C1017D" w14:paraId="03E6D146" w14:textId="3BC1CEED" w:rsidTr="00E25E7F">
        <w:trPr>
          <w:trHeight w:val="336"/>
        </w:trPr>
        <w:tc>
          <w:tcPr>
            <w:tcW w:w="1100" w:type="dxa"/>
            <w:shd w:val="clear" w:color="auto" w:fill="auto"/>
            <w:vAlign w:val="center"/>
            <w:hideMark/>
          </w:tcPr>
          <w:p w14:paraId="0F0D0E23" w14:textId="2D19BA4D" w:rsidR="00E25E7F" w:rsidRPr="00447CF9" w:rsidRDefault="00E25E7F" w:rsidP="00E25E7F">
            <w:pPr>
              <w:jc w:val="both"/>
              <w:rPr>
                <w:rFonts w:ascii="Times New Roman" w:eastAsia="Times New Roman" w:hAnsi="Times New Roman" w:cs="Times New Roman"/>
                <w:color w:val="000000"/>
                <w:sz w:val="24"/>
                <w:szCs w:val="24"/>
                <w:lang w:eastAsia="ru-RU"/>
              </w:rPr>
            </w:pPr>
            <w:r w:rsidRPr="00E25E7F">
              <w:rPr>
                <w:rFonts w:ascii="Times New Roman" w:hAnsi="Times New Roman" w:cs="Times New Roman"/>
                <w:color w:val="000000"/>
                <w:sz w:val="24"/>
                <w:szCs w:val="24"/>
              </w:rPr>
              <w:t>ОП.08*</w:t>
            </w:r>
          </w:p>
        </w:tc>
        <w:tc>
          <w:tcPr>
            <w:tcW w:w="7405" w:type="dxa"/>
            <w:shd w:val="clear" w:color="auto" w:fill="auto"/>
            <w:vAlign w:val="bottom"/>
            <w:hideMark/>
          </w:tcPr>
          <w:p w14:paraId="02E41ADA" w14:textId="3AC411D6" w:rsidR="00E25E7F" w:rsidRPr="00447CF9" w:rsidRDefault="00E25E7F" w:rsidP="00E25E7F">
            <w:pPr>
              <w:rPr>
                <w:rFonts w:ascii="Times New Roman" w:eastAsia="Times New Roman" w:hAnsi="Times New Roman" w:cs="Times New Roman"/>
                <w:color w:val="000000"/>
                <w:sz w:val="24"/>
                <w:szCs w:val="24"/>
                <w:lang w:eastAsia="ru-RU"/>
              </w:rPr>
            </w:pPr>
            <w:r w:rsidRPr="00E25E7F">
              <w:rPr>
                <w:rFonts w:ascii="Times New Roman" w:hAnsi="Times New Roman" w:cs="Times New Roman"/>
                <w:color w:val="000000"/>
                <w:sz w:val="24"/>
                <w:szCs w:val="24"/>
              </w:rPr>
              <w:t>Основы автоматизации производства</w:t>
            </w:r>
          </w:p>
        </w:tc>
        <w:tc>
          <w:tcPr>
            <w:tcW w:w="872" w:type="dxa"/>
          </w:tcPr>
          <w:p w14:paraId="152C1DFC" w14:textId="0066045D" w:rsidR="00E25E7F" w:rsidRPr="00C1017D" w:rsidRDefault="006F5AFB" w:rsidP="00E25E7F">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167</w:t>
            </w:r>
          </w:p>
        </w:tc>
      </w:tr>
    </w:tbl>
    <w:p w14:paraId="26122DC6" w14:textId="10F94562" w:rsidR="00BD6A9B" w:rsidRDefault="00BD6A9B" w:rsidP="00447CF9">
      <w:pPr>
        <w:pStyle w:val="14"/>
        <w:rPr>
          <w:rFonts w:asciiTheme="minorHAnsi" w:eastAsiaTheme="minorEastAsia" w:hAnsiTheme="minorHAnsi" w:cstheme="minorBidi"/>
          <w:b w:val="0"/>
          <w:bCs w:val="0"/>
          <w:lang w:eastAsia="ru-RU"/>
        </w:rPr>
      </w:pPr>
      <w:bookmarkStart w:id="2" w:name="_GoBack"/>
      <w:bookmarkEnd w:id="2"/>
    </w:p>
    <w:p w14:paraId="45E77188" w14:textId="62F445D1" w:rsidR="00E25E7F" w:rsidRDefault="00E25E7F" w:rsidP="00E25E7F">
      <w:pPr>
        <w:rPr>
          <w:lang w:eastAsia="ru-RU"/>
        </w:rPr>
      </w:pPr>
    </w:p>
    <w:p w14:paraId="50275DCF" w14:textId="2BB06834" w:rsidR="00E25E7F" w:rsidRDefault="00E25E7F" w:rsidP="00E25E7F">
      <w:pPr>
        <w:rPr>
          <w:lang w:eastAsia="ru-RU"/>
        </w:rPr>
      </w:pPr>
    </w:p>
    <w:p w14:paraId="299A5282" w14:textId="2F7678DF" w:rsidR="00E25E7F" w:rsidRDefault="00E25E7F" w:rsidP="00E25E7F">
      <w:pPr>
        <w:rPr>
          <w:lang w:eastAsia="ru-RU"/>
        </w:rPr>
      </w:pPr>
    </w:p>
    <w:p w14:paraId="6F07E072" w14:textId="7DC4AEBC" w:rsidR="00E25E7F" w:rsidRDefault="00E25E7F" w:rsidP="00E25E7F">
      <w:pPr>
        <w:rPr>
          <w:lang w:eastAsia="ru-RU"/>
        </w:rPr>
      </w:pPr>
    </w:p>
    <w:p w14:paraId="7D706FAF" w14:textId="3639BB86" w:rsidR="00E25E7F" w:rsidRDefault="00E25E7F" w:rsidP="00E25E7F">
      <w:pPr>
        <w:rPr>
          <w:lang w:eastAsia="ru-RU"/>
        </w:rPr>
      </w:pPr>
    </w:p>
    <w:p w14:paraId="5FDBD593" w14:textId="6DA40120" w:rsidR="00E25E7F" w:rsidRDefault="00E25E7F" w:rsidP="00E25E7F">
      <w:pPr>
        <w:rPr>
          <w:lang w:eastAsia="ru-RU"/>
        </w:rPr>
      </w:pPr>
    </w:p>
    <w:p w14:paraId="47CC09BB" w14:textId="5637CF07" w:rsidR="00E25E7F" w:rsidRDefault="00E25E7F" w:rsidP="00E25E7F">
      <w:pPr>
        <w:rPr>
          <w:lang w:eastAsia="ru-RU"/>
        </w:rPr>
      </w:pPr>
    </w:p>
    <w:p w14:paraId="360E24FF" w14:textId="3B93EF61" w:rsidR="00E25E7F" w:rsidRDefault="00E25E7F" w:rsidP="00E25E7F">
      <w:pPr>
        <w:rPr>
          <w:lang w:eastAsia="ru-RU"/>
        </w:rPr>
      </w:pPr>
    </w:p>
    <w:p w14:paraId="35533A93" w14:textId="24AB63E9" w:rsidR="00E25E7F" w:rsidRDefault="00E25E7F" w:rsidP="00E25E7F">
      <w:pPr>
        <w:rPr>
          <w:lang w:eastAsia="ru-RU"/>
        </w:rPr>
      </w:pPr>
    </w:p>
    <w:p w14:paraId="5E249977" w14:textId="03F9EF48" w:rsidR="00E25E7F" w:rsidRDefault="00E25E7F" w:rsidP="00E25E7F">
      <w:pPr>
        <w:rPr>
          <w:lang w:eastAsia="ru-RU"/>
        </w:rPr>
      </w:pPr>
    </w:p>
    <w:p w14:paraId="265D513C" w14:textId="1D342A4A" w:rsidR="00E25E7F" w:rsidRDefault="00E25E7F" w:rsidP="00E25E7F">
      <w:pPr>
        <w:rPr>
          <w:lang w:eastAsia="ru-RU"/>
        </w:rPr>
      </w:pPr>
    </w:p>
    <w:p w14:paraId="75472D06" w14:textId="5F0852E2" w:rsidR="00E25E7F" w:rsidRDefault="00E25E7F" w:rsidP="00E25E7F">
      <w:pPr>
        <w:rPr>
          <w:lang w:eastAsia="ru-RU"/>
        </w:rPr>
      </w:pPr>
    </w:p>
    <w:p w14:paraId="5D609845" w14:textId="0B556B24" w:rsidR="00E25E7F" w:rsidRDefault="00E25E7F" w:rsidP="00E25E7F">
      <w:pPr>
        <w:rPr>
          <w:lang w:eastAsia="ru-RU"/>
        </w:rPr>
      </w:pPr>
    </w:p>
    <w:p w14:paraId="66FBF53B" w14:textId="65E8DFF5" w:rsidR="00E25E7F" w:rsidRDefault="00E25E7F" w:rsidP="00E25E7F">
      <w:pPr>
        <w:rPr>
          <w:lang w:eastAsia="ru-RU"/>
        </w:rPr>
      </w:pPr>
    </w:p>
    <w:p w14:paraId="31E49737" w14:textId="343081B6" w:rsidR="00E25E7F" w:rsidRDefault="00E25E7F" w:rsidP="00E25E7F">
      <w:pPr>
        <w:rPr>
          <w:lang w:eastAsia="ru-RU"/>
        </w:rPr>
      </w:pPr>
    </w:p>
    <w:p w14:paraId="43ED044D" w14:textId="77777777" w:rsidR="00E25E7F" w:rsidRPr="00E25E7F" w:rsidRDefault="00E25E7F" w:rsidP="00E25E7F">
      <w:pPr>
        <w:rPr>
          <w:lang w:eastAsia="ru-RU"/>
        </w:rPr>
      </w:pPr>
    </w:p>
    <w:p w14:paraId="5FAE591B" w14:textId="35B15BC1" w:rsidR="00D32F37" w:rsidRPr="00C1017D" w:rsidRDefault="00896BB3" w:rsidP="00C1017D">
      <w:pPr>
        <w:tabs>
          <w:tab w:val="right" w:leader="dot" w:pos="14459"/>
          <w:tab w:val="right" w:leader="dot" w:pos="14570"/>
        </w:tabs>
        <w:rPr>
          <w:rFonts w:ascii="Times New Roman" w:eastAsia="Times New Roman" w:hAnsi="Times New Roman" w:cs="Times New Roman"/>
          <w:b/>
          <w:bCs/>
          <w:sz w:val="24"/>
          <w:szCs w:val="24"/>
          <w:lang w:eastAsia="ru-RU"/>
        </w:rPr>
      </w:pPr>
      <w:r>
        <w:rPr>
          <w:rFonts w:ascii="Times New Roman" w:eastAsia="Times New Roman" w:hAnsi="Times New Roman" w:cs="Times New Roman"/>
          <w:b/>
          <w:bCs/>
          <w:noProof/>
          <w:sz w:val="24"/>
          <w:szCs w:val="24"/>
          <w:lang w:eastAsia="ru-RU"/>
        </w:rPr>
        <w:fldChar w:fldCharType="end"/>
      </w:r>
    </w:p>
    <w:p w14:paraId="3163FE07" w14:textId="77777777" w:rsidR="00D32F37" w:rsidRDefault="00D32F37" w:rsidP="00CD2973">
      <w:pPr>
        <w:jc w:val="center"/>
        <w:rPr>
          <w:rFonts w:ascii="Times New Roman" w:hAnsi="Times New Roman" w:cs="Times New Roman"/>
          <w:b/>
          <w:i/>
          <w:sz w:val="24"/>
          <w:szCs w:val="24"/>
        </w:rPr>
      </w:pPr>
    </w:p>
    <w:p w14:paraId="6FF0472B" w14:textId="37132C48" w:rsidR="00CD2973" w:rsidRPr="00A0276D" w:rsidRDefault="00955D56" w:rsidP="00955D56">
      <w:pPr>
        <w:pStyle w:val="1d"/>
        <w:jc w:val="center"/>
        <w:rPr>
          <w:b/>
          <w:iCs/>
          <w:lang w:val="ru-RU"/>
        </w:rPr>
      </w:pPr>
      <w:bookmarkStart w:id="3" w:name="_Toc156228940"/>
      <w:bookmarkStart w:id="4" w:name="_Toc156295008"/>
      <w:r w:rsidRPr="00A0276D">
        <w:rPr>
          <w:b/>
          <w:bCs/>
          <w:lang w:val="ru-RU"/>
        </w:rPr>
        <w:t>202</w:t>
      </w:r>
      <w:r w:rsidR="00C1017D">
        <w:rPr>
          <w:b/>
          <w:bCs/>
          <w:lang w:val="ru-RU"/>
        </w:rPr>
        <w:t>4</w:t>
      </w:r>
      <w:r w:rsidRPr="00A0276D">
        <w:rPr>
          <w:b/>
          <w:bCs/>
          <w:lang w:val="ru-RU"/>
        </w:rPr>
        <w:t>г.</w:t>
      </w:r>
      <w:bookmarkEnd w:id="3"/>
      <w:bookmarkEnd w:id="4"/>
    </w:p>
    <w:p w14:paraId="76A94161" w14:textId="77777777" w:rsidR="006E7FF4" w:rsidRDefault="006E7FF4">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14:paraId="3C4BF0F7" w14:textId="77777777" w:rsidR="0031790B" w:rsidRPr="0031790B" w:rsidRDefault="0031790B" w:rsidP="0031790B">
      <w:pPr>
        <w:jc w:val="right"/>
        <w:rPr>
          <w:rFonts w:ascii="Times New Roman" w:eastAsia="Calibri" w:hAnsi="Times New Roman" w:cs="Times New Roman"/>
          <w:b/>
          <w:bCs/>
          <w:sz w:val="24"/>
          <w:szCs w:val="24"/>
        </w:rPr>
      </w:pPr>
      <w:r w:rsidRPr="0031790B">
        <w:rPr>
          <w:rFonts w:ascii="Times New Roman" w:eastAsia="Calibri" w:hAnsi="Times New Roman" w:cs="Times New Roman"/>
          <w:b/>
          <w:bCs/>
          <w:sz w:val="24"/>
          <w:szCs w:val="24"/>
        </w:rPr>
        <w:lastRenderedPageBreak/>
        <w:t>Приложение 2.1</w:t>
      </w:r>
    </w:p>
    <w:p w14:paraId="4868161C" w14:textId="77777777" w:rsidR="0031790B" w:rsidRPr="0031790B" w:rsidRDefault="0031790B" w:rsidP="0031790B">
      <w:pPr>
        <w:keepNext/>
        <w:jc w:val="right"/>
        <w:outlineLvl w:val="0"/>
        <w:rPr>
          <w:rFonts w:ascii="Times New Roman" w:eastAsia="Times New Roman" w:hAnsi="Times New Roman" w:cs="Times New Roman"/>
          <w:b/>
          <w:bCs/>
          <w:kern w:val="32"/>
          <w:sz w:val="24"/>
          <w:szCs w:val="24"/>
          <w:lang w:eastAsia="x-none"/>
        </w:rPr>
      </w:pPr>
      <w:r w:rsidRPr="0031790B">
        <w:rPr>
          <w:rFonts w:ascii="Times New Roman" w:eastAsia="Calibri" w:hAnsi="Times New Roman" w:cs="Times New Roman"/>
          <w:b/>
          <w:bCs/>
          <w:sz w:val="24"/>
          <w:szCs w:val="24"/>
        </w:rPr>
        <w:t xml:space="preserve">к ОПОП-П </w:t>
      </w:r>
      <w:r w:rsidRPr="0031790B">
        <w:rPr>
          <w:rFonts w:ascii="Times New Roman" w:eastAsia="Times New Roman" w:hAnsi="Times New Roman" w:cs="Times New Roman"/>
          <w:b/>
          <w:bCs/>
          <w:kern w:val="32"/>
          <w:sz w:val="24"/>
          <w:szCs w:val="24"/>
          <w:lang w:eastAsia="x-none"/>
        </w:rPr>
        <w:t xml:space="preserve">по специальности </w:t>
      </w:r>
    </w:p>
    <w:p w14:paraId="5C251CF7" w14:textId="77777777" w:rsidR="0031790B" w:rsidRPr="0031790B" w:rsidRDefault="0031790B" w:rsidP="0031790B">
      <w:pPr>
        <w:jc w:val="right"/>
        <w:rPr>
          <w:rFonts w:ascii="Times New Roman" w:eastAsia="Times New Roman" w:hAnsi="Times New Roman" w:cs="Times New Roman"/>
          <w:bCs/>
          <w:sz w:val="24"/>
          <w:szCs w:val="24"/>
        </w:rPr>
      </w:pPr>
      <w:r w:rsidRPr="0031790B">
        <w:rPr>
          <w:rFonts w:ascii="Times New Roman" w:eastAsia="Times New Roman" w:hAnsi="Times New Roman" w:cs="Times New Roman"/>
          <w:bCs/>
          <w:sz w:val="24"/>
          <w:szCs w:val="24"/>
        </w:rPr>
        <w:t xml:space="preserve">15.01.05 Сварщик ручной и частично </w:t>
      </w:r>
    </w:p>
    <w:p w14:paraId="16D5260C" w14:textId="77777777" w:rsidR="0031790B" w:rsidRPr="006F5AFB" w:rsidRDefault="0031790B" w:rsidP="0031790B">
      <w:pPr>
        <w:jc w:val="right"/>
        <w:rPr>
          <w:rFonts w:ascii="Times New Roman" w:eastAsia="Calibri" w:hAnsi="Times New Roman" w:cs="Times New Roman"/>
          <w:b/>
          <w:bCs/>
          <w:sz w:val="24"/>
          <w:szCs w:val="24"/>
        </w:rPr>
      </w:pPr>
      <w:r w:rsidRPr="0031790B">
        <w:rPr>
          <w:rFonts w:ascii="Times New Roman" w:eastAsia="Times New Roman" w:hAnsi="Times New Roman" w:cs="Times New Roman"/>
          <w:bCs/>
          <w:sz w:val="24"/>
          <w:szCs w:val="24"/>
        </w:rPr>
        <w:t>механизированной сварки (наплавки)</w:t>
      </w:r>
    </w:p>
    <w:p w14:paraId="0A214692" w14:textId="77777777" w:rsidR="0031790B" w:rsidRPr="006F5AFB" w:rsidRDefault="0031790B" w:rsidP="0031790B">
      <w:pPr>
        <w:jc w:val="right"/>
        <w:rPr>
          <w:rFonts w:ascii="Times New Roman" w:eastAsia="Calibri" w:hAnsi="Times New Roman" w:cs="Times New Roman"/>
          <w:b/>
          <w:bCs/>
          <w:sz w:val="24"/>
          <w:szCs w:val="24"/>
        </w:rPr>
      </w:pPr>
    </w:p>
    <w:p w14:paraId="399D08F6" w14:textId="77777777" w:rsidR="0031790B" w:rsidRPr="006F5AFB" w:rsidRDefault="0031790B" w:rsidP="0031790B">
      <w:pPr>
        <w:jc w:val="right"/>
        <w:rPr>
          <w:rFonts w:ascii="Times New Roman" w:eastAsia="Calibri" w:hAnsi="Times New Roman" w:cs="Times New Roman"/>
          <w:b/>
          <w:bCs/>
          <w:sz w:val="24"/>
          <w:szCs w:val="24"/>
        </w:rPr>
      </w:pPr>
    </w:p>
    <w:p w14:paraId="586D8880" w14:textId="77777777" w:rsidR="0031790B" w:rsidRPr="006F5AFB" w:rsidRDefault="0031790B" w:rsidP="0031790B">
      <w:pPr>
        <w:jc w:val="right"/>
        <w:rPr>
          <w:rFonts w:ascii="Times New Roman" w:eastAsia="Calibri" w:hAnsi="Times New Roman" w:cs="Times New Roman"/>
          <w:b/>
          <w:bCs/>
          <w:sz w:val="24"/>
          <w:szCs w:val="24"/>
        </w:rPr>
      </w:pPr>
    </w:p>
    <w:p w14:paraId="7D1A8D1C" w14:textId="77777777" w:rsidR="0031790B" w:rsidRPr="006F5AFB" w:rsidRDefault="0031790B" w:rsidP="0031790B">
      <w:pPr>
        <w:jc w:val="right"/>
        <w:rPr>
          <w:rFonts w:ascii="Times New Roman" w:eastAsia="Calibri" w:hAnsi="Times New Roman" w:cs="Times New Roman"/>
          <w:b/>
          <w:bCs/>
          <w:sz w:val="24"/>
          <w:szCs w:val="24"/>
        </w:rPr>
      </w:pPr>
    </w:p>
    <w:p w14:paraId="7EA4599D" w14:textId="77777777" w:rsidR="0031790B" w:rsidRPr="006F5AFB" w:rsidRDefault="0031790B" w:rsidP="0031790B">
      <w:pPr>
        <w:jc w:val="right"/>
        <w:rPr>
          <w:rFonts w:ascii="Times New Roman" w:eastAsia="Calibri" w:hAnsi="Times New Roman" w:cs="Times New Roman"/>
          <w:b/>
          <w:bCs/>
          <w:sz w:val="24"/>
          <w:szCs w:val="24"/>
        </w:rPr>
      </w:pPr>
    </w:p>
    <w:p w14:paraId="020ED25A" w14:textId="77777777" w:rsidR="0031790B" w:rsidRPr="006F5AFB" w:rsidRDefault="0031790B" w:rsidP="0031790B">
      <w:pPr>
        <w:jc w:val="right"/>
        <w:rPr>
          <w:rFonts w:ascii="Times New Roman" w:eastAsia="Calibri" w:hAnsi="Times New Roman" w:cs="Times New Roman"/>
          <w:b/>
          <w:bCs/>
          <w:sz w:val="24"/>
          <w:szCs w:val="24"/>
        </w:rPr>
      </w:pPr>
    </w:p>
    <w:p w14:paraId="0DA872FB" w14:textId="77777777" w:rsidR="0031790B" w:rsidRPr="006F5AFB" w:rsidRDefault="0031790B" w:rsidP="0031790B">
      <w:pPr>
        <w:jc w:val="right"/>
        <w:rPr>
          <w:rFonts w:ascii="Times New Roman" w:eastAsia="Calibri" w:hAnsi="Times New Roman" w:cs="Times New Roman"/>
          <w:b/>
          <w:bCs/>
          <w:sz w:val="24"/>
          <w:szCs w:val="24"/>
        </w:rPr>
      </w:pPr>
    </w:p>
    <w:p w14:paraId="124FC814" w14:textId="77777777" w:rsidR="0031790B" w:rsidRPr="006F5AFB" w:rsidRDefault="0031790B" w:rsidP="0031790B">
      <w:pPr>
        <w:jc w:val="right"/>
        <w:rPr>
          <w:rFonts w:ascii="Times New Roman" w:eastAsia="Calibri" w:hAnsi="Times New Roman" w:cs="Times New Roman"/>
          <w:b/>
          <w:bCs/>
          <w:sz w:val="24"/>
          <w:szCs w:val="24"/>
        </w:rPr>
      </w:pPr>
    </w:p>
    <w:p w14:paraId="19BB56EC" w14:textId="77777777" w:rsidR="0031790B" w:rsidRPr="006F5AFB" w:rsidRDefault="0031790B" w:rsidP="0031790B">
      <w:pPr>
        <w:jc w:val="right"/>
        <w:rPr>
          <w:rFonts w:ascii="Times New Roman" w:eastAsia="Calibri" w:hAnsi="Times New Roman" w:cs="Times New Roman"/>
          <w:b/>
          <w:bCs/>
          <w:sz w:val="24"/>
          <w:szCs w:val="24"/>
        </w:rPr>
      </w:pPr>
    </w:p>
    <w:p w14:paraId="4302634B" w14:textId="77777777" w:rsidR="0031790B" w:rsidRPr="006F5AFB" w:rsidRDefault="0031790B" w:rsidP="0031790B">
      <w:pPr>
        <w:jc w:val="right"/>
        <w:rPr>
          <w:rFonts w:ascii="Times New Roman" w:eastAsia="Calibri" w:hAnsi="Times New Roman" w:cs="Times New Roman"/>
          <w:b/>
          <w:bCs/>
          <w:sz w:val="24"/>
          <w:szCs w:val="24"/>
        </w:rPr>
      </w:pPr>
    </w:p>
    <w:p w14:paraId="4DA7F9A1" w14:textId="77777777" w:rsidR="0031790B" w:rsidRPr="006F5AFB" w:rsidRDefault="0031790B" w:rsidP="0031790B">
      <w:pPr>
        <w:jc w:val="right"/>
        <w:rPr>
          <w:rFonts w:ascii="Times New Roman" w:eastAsia="Calibri" w:hAnsi="Times New Roman" w:cs="Times New Roman"/>
          <w:b/>
          <w:bCs/>
          <w:sz w:val="24"/>
          <w:szCs w:val="24"/>
        </w:rPr>
      </w:pPr>
    </w:p>
    <w:p w14:paraId="402076F8" w14:textId="77777777" w:rsidR="0031790B" w:rsidRPr="0031790B" w:rsidRDefault="0031790B" w:rsidP="0031790B">
      <w:pPr>
        <w:keepNext/>
        <w:spacing w:before="240" w:after="60"/>
        <w:jc w:val="center"/>
        <w:outlineLvl w:val="1"/>
        <w:rPr>
          <w:rFonts w:ascii="Times New Roman" w:eastAsia="Times New Roman" w:hAnsi="Times New Roman" w:cs="Times New Roman"/>
          <w:b/>
          <w:iCs/>
          <w:sz w:val="24"/>
          <w:szCs w:val="24"/>
          <w:lang w:val="x-none" w:eastAsia="x-none"/>
        </w:rPr>
      </w:pPr>
      <w:r w:rsidRPr="0031790B">
        <w:rPr>
          <w:rFonts w:ascii="Times New Roman" w:eastAsia="Times New Roman" w:hAnsi="Times New Roman" w:cs="Times New Roman"/>
          <w:b/>
          <w:iCs/>
          <w:sz w:val="24"/>
          <w:szCs w:val="24"/>
          <w:lang w:val="x-none" w:eastAsia="x-none"/>
        </w:rPr>
        <w:t>РАБОЧАЯ ПРОГРАММА УЧЕБНОЙ ДИСЦИПЛИНЫ</w:t>
      </w:r>
    </w:p>
    <w:p w14:paraId="3880EDFF" w14:textId="77777777" w:rsidR="0031790B" w:rsidRPr="0031790B" w:rsidRDefault="0031790B" w:rsidP="0031790B">
      <w:pPr>
        <w:jc w:val="center"/>
        <w:rPr>
          <w:rFonts w:ascii="Times New Roman" w:eastAsia="Calibri" w:hAnsi="Times New Roman" w:cs="Times New Roman"/>
          <w:b/>
          <w:sz w:val="24"/>
          <w:szCs w:val="24"/>
          <w:u w:val="single"/>
        </w:rPr>
      </w:pPr>
    </w:p>
    <w:p w14:paraId="45372AAD" w14:textId="77777777" w:rsidR="0031790B" w:rsidRPr="0031790B" w:rsidRDefault="0031790B" w:rsidP="0031790B">
      <w:pPr>
        <w:keepNext/>
        <w:spacing w:before="240" w:after="60"/>
        <w:jc w:val="center"/>
        <w:outlineLvl w:val="1"/>
        <w:rPr>
          <w:rFonts w:ascii="Times New Roman" w:eastAsia="Times New Roman" w:hAnsi="Times New Roman" w:cs="Times New Roman"/>
          <w:b/>
          <w:bCs/>
          <w:iCs/>
          <w:sz w:val="24"/>
          <w:szCs w:val="24"/>
          <w:lang w:val="x-none" w:eastAsia="x-none"/>
        </w:rPr>
      </w:pPr>
      <w:bookmarkStart w:id="5" w:name="_Toc162535615"/>
      <w:r w:rsidRPr="0031790B">
        <w:rPr>
          <w:rFonts w:ascii="Times New Roman" w:eastAsia="Times New Roman" w:hAnsi="Times New Roman" w:cs="Times New Roman"/>
          <w:b/>
          <w:bCs/>
          <w:iCs/>
          <w:sz w:val="24"/>
          <w:szCs w:val="24"/>
          <w:lang w:val="x-none" w:eastAsia="x-none"/>
        </w:rPr>
        <w:t>«</w:t>
      </w:r>
      <w:r w:rsidRPr="0031790B">
        <w:rPr>
          <w:rFonts w:ascii="Times New Roman" w:eastAsia="Times New Roman" w:hAnsi="Times New Roman" w:cs="Times New Roman"/>
          <w:b/>
          <w:bCs/>
          <w:iCs/>
          <w:noProof/>
          <w:sz w:val="24"/>
          <w:szCs w:val="24"/>
          <w:lang w:val="x-none" w:eastAsia="x-none"/>
        </w:rPr>
        <w:t>СГ.01</w:t>
      </w:r>
      <w:r w:rsidRPr="0031790B">
        <w:rPr>
          <w:rFonts w:ascii="Times New Roman" w:eastAsia="Times New Roman" w:hAnsi="Times New Roman" w:cs="Times New Roman"/>
          <w:b/>
          <w:bCs/>
          <w:iCs/>
          <w:sz w:val="24"/>
          <w:szCs w:val="24"/>
          <w:lang w:val="x-none" w:eastAsia="x-none"/>
        </w:rPr>
        <w:t xml:space="preserve"> </w:t>
      </w:r>
      <w:r w:rsidRPr="0031790B">
        <w:rPr>
          <w:rFonts w:ascii="Times New Roman" w:eastAsia="Times New Roman" w:hAnsi="Times New Roman" w:cs="Times New Roman"/>
          <w:b/>
          <w:bCs/>
          <w:iCs/>
          <w:noProof/>
          <w:sz w:val="24"/>
          <w:szCs w:val="24"/>
          <w:lang w:val="x-none" w:eastAsia="x-none"/>
        </w:rPr>
        <w:t>История России</w:t>
      </w:r>
      <w:r w:rsidRPr="0031790B">
        <w:rPr>
          <w:rFonts w:ascii="Times New Roman" w:eastAsia="Times New Roman" w:hAnsi="Times New Roman" w:cs="Times New Roman"/>
          <w:b/>
          <w:bCs/>
          <w:iCs/>
          <w:sz w:val="24"/>
          <w:szCs w:val="24"/>
          <w:lang w:val="x-none" w:eastAsia="x-none"/>
        </w:rPr>
        <w:t>»</w:t>
      </w:r>
      <w:bookmarkEnd w:id="5"/>
    </w:p>
    <w:p w14:paraId="706CFCEC" w14:textId="77777777" w:rsidR="0031790B" w:rsidRPr="0031790B" w:rsidRDefault="0031790B" w:rsidP="0031790B">
      <w:pPr>
        <w:spacing w:before="100" w:beforeAutospacing="1" w:after="100" w:afterAutospacing="1"/>
        <w:jc w:val="center"/>
        <w:outlineLvl w:val="0"/>
        <w:rPr>
          <w:rFonts w:ascii="Times New Roman" w:eastAsia="Times New Roman" w:hAnsi="Times New Roman" w:cs="Times New Roman"/>
          <w:b/>
          <w:bCs/>
          <w:kern w:val="36"/>
          <w:sz w:val="24"/>
          <w:szCs w:val="24"/>
          <w:lang w:val="x-none" w:eastAsia="ru-RU"/>
        </w:rPr>
      </w:pPr>
    </w:p>
    <w:p w14:paraId="202FCDEA" w14:textId="77777777" w:rsidR="0031790B" w:rsidRPr="0031790B" w:rsidRDefault="0031790B" w:rsidP="0031790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4FB5E4D" w14:textId="77777777" w:rsidR="0031790B" w:rsidRPr="0031790B" w:rsidRDefault="0031790B" w:rsidP="0031790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A5D9714" w14:textId="77777777" w:rsidR="0031790B" w:rsidRPr="0031790B" w:rsidRDefault="0031790B" w:rsidP="0031790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3798B59" w14:textId="77777777" w:rsidR="0031790B" w:rsidRPr="0031790B" w:rsidRDefault="0031790B" w:rsidP="0031790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8E387D6" w14:textId="77777777" w:rsidR="0031790B" w:rsidRPr="0031790B" w:rsidRDefault="0031790B" w:rsidP="0031790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BDEE08E" w14:textId="77777777" w:rsidR="0031790B" w:rsidRPr="0031790B" w:rsidRDefault="0031790B" w:rsidP="0031790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05969D4" w14:textId="77777777" w:rsidR="0031790B" w:rsidRPr="0031790B" w:rsidRDefault="0031790B" w:rsidP="0031790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13D8D03" w14:textId="77777777" w:rsidR="0031790B" w:rsidRPr="0031790B" w:rsidRDefault="0031790B" w:rsidP="0031790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15758E6" w14:textId="77777777" w:rsidR="0031790B" w:rsidRPr="0031790B" w:rsidRDefault="0031790B" w:rsidP="0031790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7EFA493A" w14:textId="77777777" w:rsidR="0031790B" w:rsidRPr="0031790B" w:rsidRDefault="0031790B" w:rsidP="0031790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2D83B24" w14:textId="77777777" w:rsidR="0031790B" w:rsidRPr="0031790B" w:rsidRDefault="0031790B" w:rsidP="0031790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C61C4B3" w14:textId="77777777" w:rsidR="0031790B" w:rsidRPr="0031790B" w:rsidRDefault="0031790B" w:rsidP="0031790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DC3BABA" w14:textId="77777777" w:rsidR="0031790B" w:rsidRPr="0031790B" w:rsidRDefault="0031790B" w:rsidP="0031790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8DF5827" w14:textId="77777777" w:rsidR="0031790B" w:rsidRPr="0031790B" w:rsidRDefault="0031790B" w:rsidP="0031790B">
      <w:pPr>
        <w:widowControl w:val="0"/>
        <w:tabs>
          <w:tab w:val="left" w:pos="4005"/>
        </w:tabs>
        <w:rPr>
          <w:rFonts w:ascii="Times New Roman" w:eastAsia="Times New Roman" w:hAnsi="Times New Roman" w:cs="Times New Roman"/>
          <w:b/>
          <w:bCs/>
          <w:sz w:val="24"/>
          <w:szCs w:val="24"/>
          <w:lang w:eastAsia="nl-NL"/>
        </w:rPr>
      </w:pPr>
      <w:r w:rsidRPr="0031790B">
        <w:rPr>
          <w:rFonts w:ascii="Times New Roman" w:eastAsia="Times New Roman" w:hAnsi="Times New Roman" w:cs="Times New Roman"/>
          <w:b/>
          <w:bCs/>
          <w:kern w:val="36"/>
          <w:sz w:val="24"/>
          <w:szCs w:val="24"/>
          <w:lang w:eastAsia="ru-RU"/>
        </w:rPr>
        <w:t xml:space="preserve">                                                                  </w:t>
      </w:r>
      <w:r w:rsidRPr="0031790B">
        <w:rPr>
          <w:rFonts w:ascii="Times New Roman" w:eastAsia="Times New Roman" w:hAnsi="Times New Roman" w:cs="Times New Roman"/>
          <w:b/>
          <w:bCs/>
          <w:sz w:val="24"/>
          <w:szCs w:val="24"/>
          <w:lang w:eastAsia="nl-NL"/>
        </w:rPr>
        <w:t>2024г.</w:t>
      </w:r>
    </w:p>
    <w:p w14:paraId="7B4576E7" w14:textId="77777777" w:rsidR="0031790B" w:rsidRPr="0031790B" w:rsidRDefault="0031790B" w:rsidP="0031790B">
      <w:pPr>
        <w:keepNext/>
        <w:spacing w:after="120"/>
        <w:jc w:val="center"/>
        <w:outlineLvl w:val="0"/>
        <w:rPr>
          <w:rFonts w:ascii="Times New Roman" w:eastAsia="Segoe UI" w:hAnsi="Times New Roman" w:cs="Times New Roman"/>
          <w:b/>
          <w:bCs/>
          <w:caps/>
          <w:kern w:val="32"/>
          <w:sz w:val="24"/>
          <w:szCs w:val="24"/>
          <w:lang w:eastAsia="x-none"/>
        </w:rPr>
      </w:pPr>
      <w:r w:rsidRPr="0031790B">
        <w:rPr>
          <w:rFonts w:ascii="Times New Roman" w:eastAsia="Segoe UI" w:hAnsi="Times New Roman" w:cs="Times New Roman"/>
          <w:b/>
          <w:bCs/>
          <w:caps/>
          <w:kern w:val="32"/>
          <w:sz w:val="24"/>
          <w:szCs w:val="24"/>
          <w:lang w:eastAsia="x-none"/>
        </w:rPr>
        <w:lastRenderedPageBreak/>
        <w:t>СОДЕРЖАНИЕ ПРОГРАММЫ</w:t>
      </w:r>
    </w:p>
    <w:p w14:paraId="32EF789A" w14:textId="77777777" w:rsidR="0031790B" w:rsidRPr="008E0BD3" w:rsidRDefault="0031790B" w:rsidP="0031790B">
      <w:pPr>
        <w:tabs>
          <w:tab w:val="right" w:leader="dot" w:pos="9639"/>
        </w:tabs>
        <w:spacing w:before="120" w:line="276" w:lineRule="auto"/>
        <w:rPr>
          <w:rFonts w:ascii="Calibri" w:eastAsia="Times New Roman" w:hAnsi="Calibri" w:cs="Times New Roman"/>
          <w:noProof/>
          <w:lang w:eastAsia="ru-RU"/>
        </w:rPr>
      </w:pPr>
      <w:r w:rsidRPr="008E0BD3">
        <w:rPr>
          <w:rFonts w:ascii="Times New Roman" w:eastAsia="Calibri" w:hAnsi="Times New Roman" w:cs="Times New Roman"/>
          <w:noProof/>
        </w:rPr>
        <w:fldChar w:fldCharType="begin"/>
      </w:r>
      <w:r w:rsidRPr="008E0BD3">
        <w:rPr>
          <w:rFonts w:ascii="Times New Roman" w:eastAsia="Calibri" w:hAnsi="Times New Roman" w:cs="Times New Roman"/>
          <w:noProof/>
        </w:rPr>
        <w:instrText xml:space="preserve"> TOC \h \z \t "Раздел 1;1;Раздел 1.1;2" </w:instrText>
      </w:r>
      <w:r w:rsidRPr="008E0BD3">
        <w:rPr>
          <w:rFonts w:ascii="Times New Roman" w:eastAsia="Calibri" w:hAnsi="Times New Roman" w:cs="Times New Roman"/>
          <w:noProof/>
        </w:rPr>
        <w:fldChar w:fldCharType="separate"/>
      </w:r>
      <w:hyperlink w:anchor="_Toc156825287" w:history="1">
        <w:r w:rsidRPr="008E0BD3">
          <w:rPr>
            <w:rFonts w:ascii="Times New Roman" w:eastAsia="Calibri" w:hAnsi="Times New Roman" w:cs="Times New Roman"/>
            <w:b/>
            <w:bCs/>
            <w:noProof/>
          </w:rPr>
          <w:t>СОДЕРЖАНИЕ ПРОГРАММЫ</w:t>
        </w:r>
        <w:r w:rsidRPr="008E0BD3">
          <w:rPr>
            <w:rFonts w:ascii="Times New Roman" w:eastAsia="Calibri" w:hAnsi="Times New Roman" w:cs="Times New Roman"/>
            <w:b/>
            <w:bCs/>
            <w:noProof/>
            <w:webHidden/>
          </w:rPr>
          <w:tab/>
          <w:t>2</w:t>
        </w:r>
      </w:hyperlink>
    </w:p>
    <w:p w14:paraId="27F26903" w14:textId="77777777" w:rsidR="0031790B" w:rsidRPr="008E0BD3" w:rsidRDefault="006158BE" w:rsidP="0031790B">
      <w:pPr>
        <w:tabs>
          <w:tab w:val="right" w:leader="dot" w:pos="9639"/>
        </w:tabs>
        <w:spacing w:before="120" w:line="276" w:lineRule="auto"/>
        <w:rPr>
          <w:rFonts w:ascii="Calibri" w:eastAsia="Times New Roman" w:hAnsi="Calibri" w:cs="Times New Roman"/>
          <w:noProof/>
          <w:lang w:eastAsia="ru-RU"/>
        </w:rPr>
      </w:pPr>
      <w:hyperlink w:anchor="_Toc156825288" w:history="1">
        <w:r w:rsidR="0031790B" w:rsidRPr="008E0BD3">
          <w:rPr>
            <w:rFonts w:ascii="Times New Roman" w:eastAsia="Calibri" w:hAnsi="Times New Roman" w:cs="Times New Roman"/>
            <w:b/>
            <w:bCs/>
            <w:noProof/>
          </w:rPr>
          <w:t>1. Общая характеристика</w:t>
        </w:r>
        <w:r w:rsidR="0031790B" w:rsidRPr="008E0BD3">
          <w:rPr>
            <w:rFonts w:ascii="Times New Roman" w:eastAsia="Calibri" w:hAnsi="Times New Roman" w:cs="Times New Roman"/>
            <w:b/>
            <w:bCs/>
            <w:noProof/>
            <w:webHidden/>
          </w:rPr>
          <w:tab/>
          <w:t>3</w:t>
        </w:r>
      </w:hyperlink>
    </w:p>
    <w:p w14:paraId="19B3735B" w14:textId="77777777" w:rsidR="0031790B" w:rsidRPr="008E0BD3" w:rsidRDefault="006158BE" w:rsidP="0031790B">
      <w:pPr>
        <w:tabs>
          <w:tab w:val="right" w:leader="dot" w:pos="9639"/>
        </w:tabs>
        <w:spacing w:before="120"/>
        <w:ind w:left="240"/>
        <w:rPr>
          <w:rFonts w:ascii="Calibri" w:eastAsia="Times New Roman" w:hAnsi="Calibri" w:cs="Times New Roman"/>
          <w:noProof/>
          <w:lang w:eastAsia="ru-RU"/>
        </w:rPr>
      </w:pPr>
      <w:hyperlink w:anchor="_Toc156825289" w:history="1">
        <w:r w:rsidR="0031790B" w:rsidRPr="008E0BD3">
          <w:rPr>
            <w:rFonts w:ascii="Times New Roman" w:eastAsia="Times New Roman" w:hAnsi="Times New Roman" w:cs="Times New Roman"/>
            <w:noProof/>
            <w:sz w:val="24"/>
            <w:szCs w:val="24"/>
            <w:lang w:eastAsia="ru-RU"/>
          </w:rPr>
          <w:t>1.1. Цель и место дисциплины в структуре образовательной программы</w:t>
        </w:r>
        <w:r w:rsidR="0031790B" w:rsidRPr="008E0BD3">
          <w:rPr>
            <w:rFonts w:ascii="Times New Roman" w:eastAsia="Times New Roman" w:hAnsi="Times New Roman" w:cs="Times New Roman"/>
            <w:noProof/>
            <w:webHidden/>
            <w:sz w:val="24"/>
            <w:szCs w:val="24"/>
            <w:lang w:eastAsia="ru-RU"/>
          </w:rPr>
          <w:tab/>
          <w:t>3</w:t>
        </w:r>
      </w:hyperlink>
    </w:p>
    <w:p w14:paraId="145D26AE" w14:textId="77777777" w:rsidR="0031790B" w:rsidRPr="008E0BD3" w:rsidRDefault="006158BE" w:rsidP="0031790B">
      <w:pPr>
        <w:tabs>
          <w:tab w:val="right" w:leader="dot" w:pos="9639"/>
        </w:tabs>
        <w:spacing w:before="120"/>
        <w:ind w:left="240"/>
        <w:rPr>
          <w:rFonts w:ascii="Calibri" w:eastAsia="Times New Roman" w:hAnsi="Calibri" w:cs="Times New Roman"/>
          <w:noProof/>
          <w:lang w:eastAsia="ru-RU"/>
        </w:rPr>
      </w:pPr>
      <w:hyperlink w:anchor="_Toc156825290" w:history="1">
        <w:r w:rsidR="0031790B" w:rsidRPr="008E0BD3">
          <w:rPr>
            <w:rFonts w:ascii="Times New Roman" w:eastAsia="Times New Roman" w:hAnsi="Times New Roman" w:cs="Times New Roman"/>
            <w:noProof/>
            <w:sz w:val="24"/>
            <w:szCs w:val="24"/>
            <w:lang w:eastAsia="ru-RU"/>
          </w:rPr>
          <w:t>1.2. Планируемые результаты освоения дисциплины</w:t>
        </w:r>
        <w:r w:rsidR="0031790B" w:rsidRPr="008E0BD3">
          <w:rPr>
            <w:rFonts w:ascii="Times New Roman" w:eastAsia="Times New Roman" w:hAnsi="Times New Roman" w:cs="Times New Roman"/>
            <w:noProof/>
            <w:webHidden/>
            <w:sz w:val="24"/>
            <w:szCs w:val="24"/>
            <w:lang w:eastAsia="ru-RU"/>
          </w:rPr>
          <w:tab/>
          <w:t>3</w:t>
        </w:r>
      </w:hyperlink>
    </w:p>
    <w:p w14:paraId="54A192AA" w14:textId="77777777" w:rsidR="0031790B" w:rsidRPr="008E0BD3" w:rsidRDefault="006158BE" w:rsidP="0031790B">
      <w:pPr>
        <w:tabs>
          <w:tab w:val="right" w:leader="dot" w:pos="9639"/>
        </w:tabs>
        <w:spacing w:before="120" w:line="276" w:lineRule="auto"/>
        <w:rPr>
          <w:rFonts w:ascii="Calibri" w:eastAsia="Times New Roman" w:hAnsi="Calibri" w:cs="Times New Roman"/>
          <w:noProof/>
          <w:lang w:eastAsia="ru-RU"/>
        </w:rPr>
      </w:pPr>
      <w:hyperlink w:anchor="_Toc156825291" w:history="1">
        <w:r w:rsidR="0031790B" w:rsidRPr="008E0BD3">
          <w:rPr>
            <w:rFonts w:ascii="Times New Roman" w:eastAsia="Calibri" w:hAnsi="Times New Roman" w:cs="Times New Roman"/>
            <w:b/>
            <w:bCs/>
            <w:noProof/>
          </w:rPr>
          <w:t>2. Структура и содержание ДИСЦИПЛИНЫ</w:t>
        </w:r>
        <w:r w:rsidR="0031790B" w:rsidRPr="008E0BD3">
          <w:rPr>
            <w:rFonts w:ascii="Times New Roman" w:eastAsia="Calibri" w:hAnsi="Times New Roman" w:cs="Times New Roman"/>
            <w:b/>
            <w:bCs/>
            <w:noProof/>
            <w:webHidden/>
          </w:rPr>
          <w:tab/>
        </w:r>
        <w:r w:rsidR="0031790B" w:rsidRPr="008E0BD3">
          <w:rPr>
            <w:rFonts w:ascii="Times New Roman" w:eastAsia="Calibri" w:hAnsi="Times New Roman" w:cs="Times New Roman"/>
            <w:b/>
            <w:bCs/>
            <w:noProof/>
            <w:webHidden/>
          </w:rPr>
          <w:fldChar w:fldCharType="begin"/>
        </w:r>
        <w:r w:rsidR="0031790B" w:rsidRPr="008E0BD3">
          <w:rPr>
            <w:rFonts w:ascii="Times New Roman" w:eastAsia="Calibri" w:hAnsi="Times New Roman" w:cs="Times New Roman"/>
            <w:b/>
            <w:bCs/>
            <w:noProof/>
            <w:webHidden/>
          </w:rPr>
          <w:instrText xml:space="preserve"> PAGEREF _Toc156825291 \h </w:instrText>
        </w:r>
        <w:r w:rsidR="0031790B" w:rsidRPr="008E0BD3">
          <w:rPr>
            <w:rFonts w:ascii="Times New Roman" w:eastAsia="Calibri" w:hAnsi="Times New Roman" w:cs="Times New Roman"/>
            <w:b/>
            <w:bCs/>
            <w:noProof/>
            <w:webHidden/>
          </w:rPr>
        </w:r>
        <w:r w:rsidR="0031790B" w:rsidRPr="008E0BD3">
          <w:rPr>
            <w:rFonts w:ascii="Times New Roman" w:eastAsia="Calibri" w:hAnsi="Times New Roman" w:cs="Times New Roman"/>
            <w:b/>
            <w:bCs/>
            <w:noProof/>
            <w:webHidden/>
          </w:rPr>
          <w:fldChar w:fldCharType="separate"/>
        </w:r>
        <w:r w:rsidR="0031790B" w:rsidRPr="008E0BD3">
          <w:rPr>
            <w:rFonts w:ascii="Times New Roman" w:eastAsia="Calibri" w:hAnsi="Times New Roman" w:cs="Times New Roman"/>
            <w:b/>
            <w:bCs/>
            <w:noProof/>
            <w:webHidden/>
          </w:rPr>
          <w:t>5</w:t>
        </w:r>
        <w:r w:rsidR="0031790B" w:rsidRPr="008E0BD3">
          <w:rPr>
            <w:rFonts w:ascii="Times New Roman" w:eastAsia="Calibri" w:hAnsi="Times New Roman" w:cs="Times New Roman"/>
            <w:b/>
            <w:bCs/>
            <w:noProof/>
            <w:webHidden/>
          </w:rPr>
          <w:fldChar w:fldCharType="end"/>
        </w:r>
      </w:hyperlink>
    </w:p>
    <w:p w14:paraId="5584591A" w14:textId="77777777" w:rsidR="0031790B" w:rsidRPr="008E0BD3" w:rsidRDefault="006158BE" w:rsidP="0031790B">
      <w:pPr>
        <w:tabs>
          <w:tab w:val="right" w:leader="dot" w:pos="9639"/>
        </w:tabs>
        <w:spacing w:before="120"/>
        <w:ind w:left="240"/>
        <w:rPr>
          <w:rFonts w:ascii="Calibri" w:eastAsia="Times New Roman" w:hAnsi="Calibri" w:cs="Times New Roman"/>
          <w:noProof/>
          <w:lang w:eastAsia="ru-RU"/>
        </w:rPr>
      </w:pPr>
      <w:hyperlink w:anchor="_Toc156825292" w:history="1">
        <w:r w:rsidR="0031790B" w:rsidRPr="008E0BD3">
          <w:rPr>
            <w:rFonts w:ascii="Times New Roman" w:eastAsia="Times New Roman" w:hAnsi="Times New Roman" w:cs="Times New Roman"/>
            <w:noProof/>
            <w:sz w:val="24"/>
            <w:szCs w:val="24"/>
            <w:lang w:eastAsia="ru-RU"/>
          </w:rPr>
          <w:t>2.1. Трудоемкость освоения дисциплины</w:t>
        </w:r>
        <w:r w:rsidR="0031790B" w:rsidRPr="008E0BD3">
          <w:rPr>
            <w:rFonts w:ascii="Times New Roman" w:eastAsia="Times New Roman" w:hAnsi="Times New Roman" w:cs="Times New Roman"/>
            <w:noProof/>
            <w:webHidden/>
            <w:sz w:val="24"/>
            <w:szCs w:val="24"/>
            <w:lang w:eastAsia="ru-RU"/>
          </w:rPr>
          <w:tab/>
        </w:r>
        <w:r w:rsidR="0031790B" w:rsidRPr="008E0BD3">
          <w:rPr>
            <w:rFonts w:ascii="Times New Roman" w:eastAsia="Times New Roman" w:hAnsi="Times New Roman" w:cs="Times New Roman"/>
            <w:noProof/>
            <w:webHidden/>
            <w:sz w:val="24"/>
            <w:szCs w:val="24"/>
            <w:lang w:eastAsia="ru-RU"/>
          </w:rPr>
          <w:fldChar w:fldCharType="begin"/>
        </w:r>
        <w:r w:rsidR="0031790B" w:rsidRPr="008E0BD3">
          <w:rPr>
            <w:rFonts w:ascii="Times New Roman" w:eastAsia="Times New Roman" w:hAnsi="Times New Roman" w:cs="Times New Roman"/>
            <w:noProof/>
            <w:webHidden/>
            <w:sz w:val="24"/>
            <w:szCs w:val="24"/>
            <w:lang w:eastAsia="ru-RU"/>
          </w:rPr>
          <w:instrText xml:space="preserve"> PAGEREF _Toc156825292 \h </w:instrText>
        </w:r>
        <w:r w:rsidR="0031790B" w:rsidRPr="008E0BD3">
          <w:rPr>
            <w:rFonts w:ascii="Times New Roman" w:eastAsia="Times New Roman" w:hAnsi="Times New Roman" w:cs="Times New Roman"/>
            <w:noProof/>
            <w:webHidden/>
            <w:sz w:val="24"/>
            <w:szCs w:val="24"/>
            <w:lang w:eastAsia="ru-RU"/>
          </w:rPr>
        </w:r>
        <w:r w:rsidR="0031790B" w:rsidRPr="008E0BD3">
          <w:rPr>
            <w:rFonts w:ascii="Times New Roman" w:eastAsia="Times New Roman" w:hAnsi="Times New Roman" w:cs="Times New Roman"/>
            <w:noProof/>
            <w:webHidden/>
            <w:sz w:val="24"/>
            <w:szCs w:val="24"/>
            <w:lang w:eastAsia="ru-RU"/>
          </w:rPr>
          <w:fldChar w:fldCharType="separate"/>
        </w:r>
        <w:r w:rsidR="0031790B" w:rsidRPr="008E0BD3">
          <w:rPr>
            <w:rFonts w:ascii="Times New Roman" w:eastAsia="Times New Roman" w:hAnsi="Times New Roman" w:cs="Times New Roman"/>
            <w:noProof/>
            <w:webHidden/>
            <w:sz w:val="24"/>
            <w:szCs w:val="24"/>
            <w:lang w:eastAsia="ru-RU"/>
          </w:rPr>
          <w:t>5</w:t>
        </w:r>
        <w:r w:rsidR="0031790B" w:rsidRPr="008E0BD3">
          <w:rPr>
            <w:rFonts w:ascii="Times New Roman" w:eastAsia="Times New Roman" w:hAnsi="Times New Roman" w:cs="Times New Roman"/>
            <w:noProof/>
            <w:webHidden/>
            <w:sz w:val="24"/>
            <w:szCs w:val="24"/>
            <w:lang w:eastAsia="ru-RU"/>
          </w:rPr>
          <w:fldChar w:fldCharType="end"/>
        </w:r>
      </w:hyperlink>
    </w:p>
    <w:p w14:paraId="515B1003" w14:textId="77777777" w:rsidR="0031790B" w:rsidRPr="008E0BD3" w:rsidRDefault="006158BE" w:rsidP="0031790B">
      <w:pPr>
        <w:tabs>
          <w:tab w:val="right" w:leader="dot" w:pos="9639"/>
        </w:tabs>
        <w:spacing w:before="120"/>
        <w:ind w:left="240"/>
        <w:rPr>
          <w:rFonts w:ascii="Calibri" w:eastAsia="Times New Roman" w:hAnsi="Calibri" w:cs="Times New Roman"/>
          <w:noProof/>
          <w:lang w:eastAsia="ru-RU"/>
        </w:rPr>
      </w:pPr>
      <w:hyperlink w:anchor="_Toc156825293" w:history="1">
        <w:r w:rsidR="0031790B" w:rsidRPr="008E0BD3">
          <w:rPr>
            <w:rFonts w:ascii="Times New Roman" w:eastAsia="Times New Roman" w:hAnsi="Times New Roman" w:cs="Times New Roman"/>
            <w:noProof/>
            <w:sz w:val="24"/>
            <w:szCs w:val="24"/>
            <w:lang w:eastAsia="ru-RU"/>
          </w:rPr>
          <w:t>2.2. Содержание дисциплины</w:t>
        </w:r>
        <w:r w:rsidR="0031790B" w:rsidRPr="008E0BD3">
          <w:rPr>
            <w:rFonts w:ascii="Times New Roman" w:eastAsia="Times New Roman" w:hAnsi="Times New Roman" w:cs="Times New Roman"/>
            <w:noProof/>
            <w:webHidden/>
            <w:sz w:val="24"/>
            <w:szCs w:val="24"/>
            <w:lang w:eastAsia="ru-RU"/>
          </w:rPr>
          <w:tab/>
          <w:t>6</w:t>
        </w:r>
      </w:hyperlink>
    </w:p>
    <w:p w14:paraId="2D822D90" w14:textId="77777777" w:rsidR="0031790B" w:rsidRPr="008E0BD3" w:rsidRDefault="006158BE" w:rsidP="0031790B">
      <w:pPr>
        <w:tabs>
          <w:tab w:val="right" w:leader="dot" w:pos="9639"/>
        </w:tabs>
        <w:spacing w:before="120" w:line="276" w:lineRule="auto"/>
        <w:rPr>
          <w:rFonts w:ascii="Calibri" w:eastAsia="Times New Roman" w:hAnsi="Calibri" w:cs="Times New Roman"/>
          <w:noProof/>
          <w:lang w:eastAsia="ru-RU"/>
        </w:rPr>
      </w:pPr>
      <w:hyperlink w:anchor="_Toc156825296" w:history="1">
        <w:r w:rsidR="0031790B" w:rsidRPr="008E0BD3">
          <w:rPr>
            <w:rFonts w:ascii="Times New Roman" w:eastAsia="Calibri" w:hAnsi="Times New Roman" w:cs="Times New Roman"/>
            <w:b/>
            <w:bCs/>
            <w:noProof/>
          </w:rPr>
          <w:t>3. Условия реализации ДИСЦИПЛИНЫ</w:t>
        </w:r>
        <w:r w:rsidR="0031790B" w:rsidRPr="008E0BD3">
          <w:rPr>
            <w:rFonts w:ascii="Times New Roman" w:eastAsia="Calibri" w:hAnsi="Times New Roman" w:cs="Times New Roman"/>
            <w:b/>
            <w:bCs/>
            <w:noProof/>
            <w:webHidden/>
          </w:rPr>
          <w:tab/>
          <w:t>10</w:t>
        </w:r>
      </w:hyperlink>
    </w:p>
    <w:p w14:paraId="761ACB6B" w14:textId="77777777" w:rsidR="0031790B" w:rsidRPr="008E0BD3" w:rsidRDefault="006158BE" w:rsidP="0031790B">
      <w:pPr>
        <w:tabs>
          <w:tab w:val="right" w:leader="dot" w:pos="9639"/>
        </w:tabs>
        <w:spacing w:before="120"/>
        <w:ind w:left="240"/>
        <w:rPr>
          <w:rFonts w:ascii="Calibri" w:eastAsia="Times New Roman" w:hAnsi="Calibri" w:cs="Times New Roman"/>
          <w:noProof/>
          <w:lang w:eastAsia="ru-RU"/>
        </w:rPr>
      </w:pPr>
      <w:hyperlink w:anchor="_Toc156825297" w:history="1">
        <w:r w:rsidR="0031790B" w:rsidRPr="008E0BD3">
          <w:rPr>
            <w:rFonts w:ascii="Times New Roman" w:eastAsia="Times New Roman" w:hAnsi="Times New Roman" w:cs="Times New Roman"/>
            <w:noProof/>
            <w:sz w:val="24"/>
            <w:szCs w:val="24"/>
            <w:lang w:eastAsia="ru-RU"/>
          </w:rPr>
          <w:t>3.1. Материально-техническое обеспечение</w:t>
        </w:r>
        <w:r w:rsidR="0031790B" w:rsidRPr="008E0BD3">
          <w:rPr>
            <w:rFonts w:ascii="Times New Roman" w:eastAsia="Times New Roman" w:hAnsi="Times New Roman" w:cs="Times New Roman"/>
            <w:noProof/>
            <w:webHidden/>
            <w:sz w:val="24"/>
            <w:szCs w:val="24"/>
            <w:lang w:eastAsia="ru-RU"/>
          </w:rPr>
          <w:tab/>
          <w:t>10</w:t>
        </w:r>
      </w:hyperlink>
    </w:p>
    <w:p w14:paraId="7CFACD77" w14:textId="77777777" w:rsidR="0031790B" w:rsidRPr="008E0BD3" w:rsidRDefault="006158BE" w:rsidP="0031790B">
      <w:pPr>
        <w:tabs>
          <w:tab w:val="right" w:leader="dot" w:pos="9639"/>
        </w:tabs>
        <w:spacing w:before="120"/>
        <w:ind w:left="240"/>
        <w:rPr>
          <w:rFonts w:ascii="Calibri" w:eastAsia="Times New Roman" w:hAnsi="Calibri" w:cs="Times New Roman"/>
          <w:noProof/>
          <w:lang w:eastAsia="ru-RU"/>
        </w:rPr>
      </w:pPr>
      <w:hyperlink w:anchor="_Toc156825298" w:history="1">
        <w:r w:rsidR="0031790B" w:rsidRPr="008E0BD3">
          <w:rPr>
            <w:rFonts w:ascii="Times New Roman" w:eastAsia="Times New Roman" w:hAnsi="Times New Roman" w:cs="Times New Roman"/>
            <w:noProof/>
            <w:sz w:val="24"/>
            <w:szCs w:val="24"/>
            <w:lang w:eastAsia="ru-RU"/>
          </w:rPr>
          <w:t>3.2. Учебно-методическое обеспечение</w:t>
        </w:r>
        <w:r w:rsidR="0031790B" w:rsidRPr="008E0BD3">
          <w:rPr>
            <w:rFonts w:ascii="Times New Roman" w:eastAsia="Times New Roman" w:hAnsi="Times New Roman" w:cs="Times New Roman"/>
            <w:noProof/>
            <w:webHidden/>
            <w:sz w:val="24"/>
            <w:szCs w:val="24"/>
            <w:lang w:eastAsia="ru-RU"/>
          </w:rPr>
          <w:tab/>
          <w:t>10</w:t>
        </w:r>
      </w:hyperlink>
    </w:p>
    <w:p w14:paraId="3CA94957" w14:textId="77777777" w:rsidR="0031790B" w:rsidRPr="008E0BD3" w:rsidRDefault="006158BE" w:rsidP="0031790B">
      <w:pPr>
        <w:tabs>
          <w:tab w:val="right" w:leader="dot" w:pos="9639"/>
        </w:tabs>
        <w:spacing w:before="120" w:line="276" w:lineRule="auto"/>
        <w:rPr>
          <w:rFonts w:ascii="Calibri" w:eastAsia="Times New Roman" w:hAnsi="Calibri" w:cs="Times New Roman"/>
          <w:noProof/>
          <w:lang w:eastAsia="ru-RU"/>
        </w:rPr>
      </w:pPr>
      <w:hyperlink w:anchor="_Toc156825299" w:history="1">
        <w:r w:rsidR="0031790B" w:rsidRPr="008E0BD3">
          <w:rPr>
            <w:rFonts w:ascii="Times New Roman" w:eastAsia="Calibri" w:hAnsi="Times New Roman" w:cs="Times New Roman"/>
            <w:b/>
            <w:bCs/>
            <w:noProof/>
          </w:rPr>
          <w:t>4. Контроль и оценка результатов  освоения ДИСЦИПЛИНЫ</w:t>
        </w:r>
        <w:r w:rsidR="0031790B" w:rsidRPr="008E0BD3">
          <w:rPr>
            <w:rFonts w:ascii="Times New Roman" w:eastAsia="Calibri" w:hAnsi="Times New Roman" w:cs="Times New Roman"/>
            <w:b/>
            <w:bCs/>
            <w:noProof/>
            <w:webHidden/>
          </w:rPr>
          <w:tab/>
          <w:t>10</w:t>
        </w:r>
      </w:hyperlink>
    </w:p>
    <w:p w14:paraId="456F52DD" w14:textId="77777777" w:rsidR="0031790B" w:rsidRPr="008E0BD3" w:rsidRDefault="0031790B" w:rsidP="0031790B">
      <w:pPr>
        <w:keepNext/>
        <w:spacing w:after="120"/>
        <w:outlineLvl w:val="0"/>
        <w:rPr>
          <w:rFonts w:ascii="Times New Roman" w:eastAsia="Segoe UI" w:hAnsi="Times New Roman" w:cs="Times New Roman"/>
          <w:caps/>
          <w:kern w:val="32"/>
          <w:sz w:val="24"/>
          <w:szCs w:val="24"/>
          <w:lang w:eastAsia="x-none"/>
        </w:rPr>
      </w:pPr>
      <w:r w:rsidRPr="008E0BD3">
        <w:rPr>
          <w:rFonts w:ascii="Times New Roman" w:eastAsia="Segoe UI" w:hAnsi="Times New Roman" w:cs="Times New Roman"/>
          <w:caps/>
          <w:kern w:val="32"/>
          <w:sz w:val="24"/>
          <w:szCs w:val="24"/>
          <w:lang w:eastAsia="x-none"/>
        </w:rPr>
        <w:fldChar w:fldCharType="end"/>
      </w:r>
    </w:p>
    <w:p w14:paraId="5ACAD455" w14:textId="77777777" w:rsidR="0031790B" w:rsidRPr="008E0BD3" w:rsidRDefault="0031790B" w:rsidP="0031790B">
      <w:pPr>
        <w:keepNext/>
        <w:spacing w:after="120"/>
        <w:outlineLvl w:val="0"/>
        <w:rPr>
          <w:rFonts w:ascii="Times New Roman" w:eastAsia="Segoe UI" w:hAnsi="Times New Roman" w:cs="Times New Roman"/>
          <w:b/>
          <w:bCs/>
          <w:caps/>
          <w:kern w:val="32"/>
          <w:sz w:val="24"/>
          <w:szCs w:val="24"/>
          <w:lang w:eastAsia="x-none"/>
        </w:rPr>
        <w:sectPr w:rsidR="0031790B" w:rsidRPr="008E0BD3" w:rsidSect="00502F97">
          <w:headerReference w:type="even" r:id="rId8"/>
          <w:headerReference w:type="default" r:id="rId9"/>
          <w:pgSz w:w="11906" w:h="16838"/>
          <w:pgMar w:top="1134" w:right="567" w:bottom="1134" w:left="1701" w:header="709" w:footer="709" w:gutter="0"/>
          <w:cols w:space="708"/>
          <w:docGrid w:linePitch="360"/>
        </w:sectPr>
      </w:pPr>
    </w:p>
    <w:p w14:paraId="324097DF" w14:textId="77777777" w:rsidR="0031790B" w:rsidRPr="0031790B" w:rsidRDefault="0031790B" w:rsidP="0031790B">
      <w:pPr>
        <w:keepNext/>
        <w:numPr>
          <w:ilvl w:val="0"/>
          <w:numId w:val="14"/>
        </w:numPr>
        <w:spacing w:after="120"/>
        <w:jc w:val="center"/>
        <w:outlineLvl w:val="0"/>
        <w:rPr>
          <w:rFonts w:ascii="Times New Roman" w:eastAsia="Segoe UI" w:hAnsi="Times New Roman" w:cs="Times New Roman"/>
          <w:b/>
          <w:bCs/>
          <w:iCs/>
          <w:caps/>
          <w:kern w:val="32"/>
          <w:sz w:val="24"/>
          <w:szCs w:val="24"/>
          <w:lang w:val="x-none" w:eastAsia="x-none"/>
        </w:rPr>
      </w:pPr>
      <w:r w:rsidRPr="0031790B">
        <w:rPr>
          <w:rFonts w:ascii="Times New Roman" w:eastAsia="Segoe UI" w:hAnsi="Times New Roman" w:cs="Times New Roman"/>
          <w:b/>
          <w:bCs/>
          <w:iCs/>
          <w:caps/>
          <w:kern w:val="32"/>
          <w:sz w:val="24"/>
          <w:szCs w:val="24"/>
          <w:lang w:val="x-none" w:eastAsia="x-none"/>
        </w:rPr>
        <w:lastRenderedPageBreak/>
        <w:t>Общая характеристикаРАБОЧЕЙ ПРОГРАММЫ УЧЕБНОЙ ДИСЦИПЛИНЫ</w:t>
      </w:r>
    </w:p>
    <w:p w14:paraId="730F1B6D" w14:textId="07CA6268" w:rsidR="0031790B" w:rsidRDefault="0031790B" w:rsidP="003179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Times New Roman" w:eastAsia="Calibri" w:hAnsi="Times New Roman" w:cs="Times New Roman"/>
          <w:b/>
          <w:sz w:val="24"/>
          <w:szCs w:val="24"/>
        </w:rPr>
      </w:pPr>
      <w:r w:rsidRPr="00FE5899">
        <w:rPr>
          <w:rFonts w:ascii="Times New Roman" w:eastAsia="Calibri" w:hAnsi="Times New Roman" w:cs="Times New Roman"/>
          <w:b/>
          <w:caps/>
          <w:sz w:val="24"/>
          <w:szCs w:val="24"/>
          <w:lang w:eastAsia="ru-RU"/>
        </w:rPr>
        <w:t xml:space="preserve"> </w:t>
      </w:r>
      <w:r w:rsidRPr="00FE5899">
        <w:rPr>
          <w:rFonts w:ascii="Times New Roman" w:eastAsia="Calibri" w:hAnsi="Times New Roman" w:cs="Times New Roman"/>
          <w:b/>
          <w:sz w:val="24"/>
          <w:szCs w:val="24"/>
        </w:rPr>
        <w:t>«СГ01. ИСТОРИЯ РОССИИ»</w:t>
      </w:r>
    </w:p>
    <w:p w14:paraId="7A2DE2F4" w14:textId="77777777" w:rsidR="00FE5899" w:rsidRPr="00FE5899" w:rsidRDefault="00FE5899" w:rsidP="003179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eastAsia="Calibri" w:hAnsi="Calibri" w:cs="Times New Roman"/>
          <w:b/>
          <w:caps/>
          <w:lang w:eastAsia="ru-RU"/>
        </w:rPr>
      </w:pPr>
    </w:p>
    <w:p w14:paraId="72A41990" w14:textId="77777777" w:rsidR="0031790B" w:rsidRPr="0031790B" w:rsidRDefault="0031790B" w:rsidP="0031790B">
      <w:pPr>
        <w:spacing w:after="120" w:line="276" w:lineRule="auto"/>
        <w:ind w:firstLine="709"/>
        <w:outlineLvl w:val="1"/>
        <w:rPr>
          <w:rFonts w:ascii="Times New Roman" w:eastAsia="Segoe UI" w:hAnsi="Times New Roman" w:cs="Times New Roman"/>
          <w:b/>
          <w:bCs/>
          <w:sz w:val="24"/>
          <w:szCs w:val="24"/>
          <w:lang w:eastAsia="ru-RU"/>
        </w:rPr>
      </w:pPr>
      <w:r w:rsidRPr="0031790B">
        <w:rPr>
          <w:rFonts w:ascii="Times New Roman" w:eastAsia="Segoe UI" w:hAnsi="Times New Roman" w:cs="Times New Roman"/>
          <w:b/>
          <w:bCs/>
          <w:sz w:val="24"/>
          <w:szCs w:val="24"/>
          <w:lang w:eastAsia="ru-RU"/>
        </w:rPr>
        <w:t>1.1. Цель и место дисциплины в структуре образовательной программы</w:t>
      </w:r>
    </w:p>
    <w:p w14:paraId="1C758EC5" w14:textId="77777777" w:rsidR="0031790B" w:rsidRPr="00FE5899" w:rsidRDefault="0031790B" w:rsidP="00FE5899">
      <w:pPr>
        <w:suppressAutoHyphens/>
        <w:spacing w:line="276" w:lineRule="auto"/>
        <w:ind w:firstLine="709"/>
        <w:jc w:val="both"/>
        <w:rPr>
          <w:rFonts w:ascii="Times New Roman" w:eastAsia="Times New Roman" w:hAnsi="Times New Roman" w:cs="Times New Roman"/>
          <w:sz w:val="24"/>
          <w:szCs w:val="24"/>
          <w:lang w:eastAsia="ru-RU"/>
        </w:rPr>
      </w:pPr>
      <w:r w:rsidRPr="00FE5899">
        <w:rPr>
          <w:rFonts w:ascii="Times New Roman" w:eastAsia="Times New Roman" w:hAnsi="Times New Roman" w:cs="Times New Roman"/>
          <w:sz w:val="24"/>
          <w:szCs w:val="24"/>
          <w:lang w:eastAsia="ru-RU"/>
        </w:rPr>
        <w:t xml:space="preserve">Цель дисциплины </w:t>
      </w:r>
      <w:r w:rsidRPr="00FE5899">
        <w:rPr>
          <w:rFonts w:ascii="Times New Roman" w:eastAsia="Calibri" w:hAnsi="Times New Roman" w:cs="Times New Roman"/>
          <w:sz w:val="24"/>
          <w:szCs w:val="24"/>
        </w:rPr>
        <w:t>«</w:t>
      </w:r>
      <w:r w:rsidRPr="00FE5899">
        <w:rPr>
          <w:rFonts w:ascii="Times New Roman" w:eastAsia="Calibri" w:hAnsi="Times New Roman" w:cs="Times New Roman"/>
          <w:noProof/>
          <w:sz w:val="24"/>
          <w:szCs w:val="24"/>
        </w:rPr>
        <w:t>СГ.01</w:t>
      </w:r>
      <w:r w:rsidRPr="00FE5899">
        <w:rPr>
          <w:rFonts w:ascii="Times New Roman" w:eastAsia="Calibri" w:hAnsi="Times New Roman" w:cs="Times New Roman"/>
          <w:sz w:val="24"/>
          <w:szCs w:val="24"/>
        </w:rPr>
        <w:t xml:space="preserve"> </w:t>
      </w:r>
      <w:r w:rsidRPr="00FE5899">
        <w:rPr>
          <w:rFonts w:ascii="Times New Roman" w:eastAsia="Calibri" w:hAnsi="Times New Roman" w:cs="Times New Roman"/>
          <w:noProof/>
          <w:sz w:val="24"/>
          <w:szCs w:val="24"/>
        </w:rPr>
        <w:t>История России</w:t>
      </w:r>
      <w:r w:rsidRPr="00FE5899">
        <w:rPr>
          <w:rFonts w:ascii="Times New Roman" w:eastAsia="Calibri" w:hAnsi="Times New Roman" w:cs="Times New Roman"/>
          <w:sz w:val="24"/>
          <w:szCs w:val="24"/>
        </w:rPr>
        <w:t>»</w:t>
      </w:r>
      <w:r w:rsidRPr="00FE5899">
        <w:rPr>
          <w:rFonts w:ascii="Times New Roman" w:eastAsia="Times New Roman" w:hAnsi="Times New Roman" w:cs="Times New Roman"/>
          <w:sz w:val="24"/>
          <w:szCs w:val="24"/>
          <w:lang w:eastAsia="ru-RU"/>
        </w:rPr>
        <w:t xml:space="preserve">: </w:t>
      </w:r>
      <w:r w:rsidRPr="00FE5899">
        <w:rPr>
          <w:rFonts w:ascii="Times New Roman" w:eastAsia="Times New Roman" w:hAnsi="Times New Roman" w:cs="Times New Roman"/>
          <w:bCs/>
          <w:iCs/>
          <w:sz w:val="24"/>
          <w:szCs w:val="24"/>
          <w:lang w:val="x-none" w:eastAsia="ru-RU"/>
        </w:rPr>
        <w:t>формирование представлений об истории России как истории Отечества, основных вехах истории, воспитание базовых национальных ценностей, уважения к истории, культуре, традициям</w:t>
      </w:r>
      <w:r w:rsidRPr="00FE5899">
        <w:rPr>
          <w:rFonts w:ascii="Times New Roman" w:eastAsia="Times New Roman" w:hAnsi="Times New Roman" w:cs="Times New Roman"/>
          <w:bCs/>
          <w:i/>
          <w:iCs/>
          <w:sz w:val="24"/>
          <w:szCs w:val="24"/>
          <w:lang w:eastAsia="ru-RU"/>
        </w:rPr>
        <w:t>.</w:t>
      </w:r>
    </w:p>
    <w:p w14:paraId="64F2CCF1" w14:textId="77777777" w:rsidR="0031790B" w:rsidRPr="00FE5899" w:rsidRDefault="0031790B" w:rsidP="00FE589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Calibri" w:hAnsi="Times New Roman" w:cs="Times New Roman"/>
          <w:sz w:val="24"/>
          <w:szCs w:val="24"/>
        </w:rPr>
      </w:pPr>
      <w:r w:rsidRPr="00FE5899">
        <w:rPr>
          <w:rFonts w:ascii="Times New Roman" w:eastAsia="Calibri" w:hAnsi="Times New Roman" w:cs="Times New Roman"/>
          <w:sz w:val="24"/>
          <w:szCs w:val="24"/>
        </w:rPr>
        <w:t>Учебная дисциплина «</w:t>
      </w:r>
      <w:r w:rsidRPr="00FE5899">
        <w:rPr>
          <w:rFonts w:ascii="Times New Roman" w:eastAsia="Calibri" w:hAnsi="Times New Roman" w:cs="Times New Roman"/>
          <w:noProof/>
          <w:sz w:val="24"/>
          <w:szCs w:val="24"/>
        </w:rPr>
        <w:t>СГ.01</w:t>
      </w:r>
      <w:r w:rsidRPr="00FE5899">
        <w:rPr>
          <w:rFonts w:ascii="Times New Roman" w:eastAsia="Calibri" w:hAnsi="Times New Roman" w:cs="Times New Roman"/>
          <w:sz w:val="24"/>
          <w:szCs w:val="24"/>
        </w:rPr>
        <w:t xml:space="preserve"> </w:t>
      </w:r>
      <w:r w:rsidRPr="00FE5899">
        <w:rPr>
          <w:rFonts w:ascii="Times New Roman" w:eastAsia="Calibri" w:hAnsi="Times New Roman" w:cs="Times New Roman"/>
          <w:noProof/>
          <w:sz w:val="24"/>
          <w:szCs w:val="24"/>
        </w:rPr>
        <w:t>История России</w:t>
      </w:r>
      <w:r w:rsidRPr="00FE5899">
        <w:rPr>
          <w:rFonts w:ascii="Times New Roman" w:eastAsia="Calibri" w:hAnsi="Times New Roman" w:cs="Times New Roman"/>
          <w:sz w:val="24"/>
          <w:szCs w:val="24"/>
        </w:rPr>
        <w:t xml:space="preserve">» является обязательной частью </w:t>
      </w:r>
      <w:r w:rsidRPr="00FE5899">
        <w:rPr>
          <w:rFonts w:ascii="Times New Roman" w:eastAsia="Calibri" w:hAnsi="Times New Roman" w:cs="Times New Roman"/>
          <w:noProof/>
          <w:sz w:val="24"/>
          <w:szCs w:val="24"/>
        </w:rPr>
        <w:t>социально-гуманитарного</w:t>
      </w:r>
      <w:r w:rsidRPr="00FE5899">
        <w:rPr>
          <w:rFonts w:ascii="Times New Roman" w:eastAsia="Calibri" w:hAnsi="Times New Roman" w:cs="Times New Roman"/>
          <w:sz w:val="24"/>
          <w:szCs w:val="24"/>
        </w:rPr>
        <w:t xml:space="preserve"> цикла образовательной программы в соответствии с ФГОС СПО по </w:t>
      </w:r>
      <w:r w:rsidRPr="00FE5899">
        <w:rPr>
          <w:rFonts w:ascii="Times New Roman" w:eastAsia="Calibri" w:hAnsi="Times New Roman" w:cs="Times New Roman"/>
          <w:color w:val="000000"/>
          <w:sz w:val="24"/>
          <w:szCs w:val="24"/>
        </w:rPr>
        <w:t xml:space="preserve">профессии </w:t>
      </w:r>
      <w:r w:rsidRPr="00FE5899">
        <w:rPr>
          <w:rFonts w:ascii="Times New Roman" w:eastAsia="Times New Roman" w:hAnsi="Times New Roman" w:cs="Times New Roman"/>
          <w:bCs/>
          <w:sz w:val="24"/>
          <w:szCs w:val="24"/>
        </w:rPr>
        <w:t>15.01.05 «Сварщик ручной и частично механизированной сварки (наплавки)»</w:t>
      </w:r>
      <w:r w:rsidRPr="00FE5899">
        <w:rPr>
          <w:rFonts w:ascii="Times New Roman" w:eastAsia="Calibri" w:hAnsi="Times New Roman" w:cs="Times New Roman"/>
          <w:sz w:val="24"/>
          <w:szCs w:val="24"/>
        </w:rPr>
        <w:t xml:space="preserve">. </w:t>
      </w:r>
    </w:p>
    <w:p w14:paraId="51AD2E4A" w14:textId="77777777" w:rsidR="0031790B" w:rsidRPr="00FE5899" w:rsidRDefault="0031790B" w:rsidP="00FE5899">
      <w:pPr>
        <w:spacing w:after="120" w:line="276" w:lineRule="auto"/>
        <w:ind w:firstLine="709"/>
        <w:outlineLvl w:val="1"/>
        <w:rPr>
          <w:rFonts w:ascii="Times New Roman" w:eastAsia="Segoe UI" w:hAnsi="Times New Roman" w:cs="Times New Roman"/>
          <w:b/>
          <w:bCs/>
          <w:sz w:val="24"/>
          <w:szCs w:val="24"/>
          <w:lang w:eastAsia="ru-RU"/>
        </w:rPr>
      </w:pPr>
    </w:p>
    <w:p w14:paraId="7BD5A692" w14:textId="77777777" w:rsidR="0031790B" w:rsidRPr="00FE5899" w:rsidRDefault="0031790B" w:rsidP="00FE5899">
      <w:pPr>
        <w:spacing w:after="120" w:line="276" w:lineRule="auto"/>
        <w:ind w:firstLine="709"/>
        <w:outlineLvl w:val="1"/>
        <w:rPr>
          <w:rFonts w:ascii="Times New Roman" w:eastAsia="Segoe UI" w:hAnsi="Times New Roman" w:cs="Times New Roman"/>
          <w:b/>
          <w:bCs/>
          <w:sz w:val="24"/>
          <w:szCs w:val="24"/>
          <w:lang w:eastAsia="ru-RU"/>
        </w:rPr>
      </w:pPr>
      <w:r w:rsidRPr="00FE5899">
        <w:rPr>
          <w:rFonts w:ascii="Times New Roman" w:eastAsia="Segoe UI" w:hAnsi="Times New Roman" w:cs="Times New Roman"/>
          <w:b/>
          <w:bCs/>
          <w:sz w:val="24"/>
          <w:szCs w:val="24"/>
          <w:lang w:eastAsia="ru-RU"/>
        </w:rPr>
        <w:t>1.2. Планируемые результаты освоения дисциплины</w:t>
      </w:r>
    </w:p>
    <w:p w14:paraId="4E641923" w14:textId="77777777" w:rsidR="0031790B" w:rsidRPr="00FE5899" w:rsidRDefault="0031790B" w:rsidP="00FE5899">
      <w:pPr>
        <w:spacing w:line="276" w:lineRule="auto"/>
        <w:ind w:firstLine="709"/>
        <w:jc w:val="both"/>
        <w:rPr>
          <w:rFonts w:ascii="Times New Roman" w:eastAsia="Times New Roman" w:hAnsi="Times New Roman" w:cs="Times New Roman"/>
          <w:sz w:val="24"/>
          <w:szCs w:val="24"/>
          <w:lang w:eastAsia="ru-RU"/>
        </w:rPr>
      </w:pPr>
      <w:r w:rsidRPr="00FE5899">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4.3ОПОП-П).</w:t>
      </w:r>
    </w:p>
    <w:p w14:paraId="71253558" w14:textId="77777777" w:rsidR="0031790B" w:rsidRPr="0031790B" w:rsidRDefault="0031790B" w:rsidP="00FE5899">
      <w:pPr>
        <w:spacing w:line="276" w:lineRule="auto"/>
        <w:ind w:firstLine="708"/>
        <w:jc w:val="both"/>
        <w:rPr>
          <w:rFonts w:ascii="Times New Roman" w:eastAsia="Calibri" w:hAnsi="Times New Roman" w:cs="Times New Roman"/>
          <w:sz w:val="24"/>
          <w:szCs w:val="24"/>
        </w:rPr>
      </w:pPr>
      <w:r w:rsidRPr="00FE5899">
        <w:rPr>
          <w:rFonts w:ascii="Times New Roman" w:eastAsia="Calibri" w:hAnsi="Times New Roman" w:cs="Times New Roman"/>
          <w:bCs/>
          <w:sz w:val="24"/>
          <w:szCs w:val="24"/>
        </w:rPr>
        <w:t xml:space="preserve">В результате освоения дисциплины обучающийся </w:t>
      </w:r>
      <w:proofErr w:type="gramStart"/>
      <w:r w:rsidRPr="00FE5899">
        <w:rPr>
          <w:rFonts w:ascii="Times New Roman" w:eastAsia="Calibri" w:hAnsi="Times New Roman" w:cs="Times New Roman"/>
          <w:bCs/>
          <w:sz w:val="24"/>
          <w:szCs w:val="24"/>
        </w:rPr>
        <w:t xml:space="preserve">должен </w:t>
      </w:r>
      <w:r w:rsidRPr="00FE5899">
        <w:rPr>
          <w:rFonts w:ascii="Calibri" w:eastAsia="Calibri" w:hAnsi="Calibri" w:cs="Times New Roman"/>
          <w:sz w:val="24"/>
          <w:szCs w:val="24"/>
        </w:rPr>
        <w:t xml:space="preserve"> </w:t>
      </w:r>
      <w:r w:rsidRPr="00FE5899">
        <w:rPr>
          <w:rFonts w:ascii="Times New Roman" w:eastAsia="Calibri" w:hAnsi="Times New Roman" w:cs="Times New Roman"/>
          <w:sz w:val="24"/>
          <w:szCs w:val="24"/>
        </w:rPr>
        <w:t>освоить</w:t>
      </w:r>
      <w:proofErr w:type="gramEnd"/>
      <w:r w:rsidRPr="00FE5899">
        <w:rPr>
          <w:rFonts w:ascii="Times New Roman" w:eastAsia="Calibri" w:hAnsi="Times New Roman" w:cs="Times New Roman"/>
          <w:sz w:val="24"/>
          <w:szCs w:val="24"/>
        </w:rPr>
        <w:t xml:space="preserve"> элементы общих</w:t>
      </w:r>
      <w:r w:rsidRPr="0031790B">
        <w:rPr>
          <w:rFonts w:ascii="Times New Roman" w:eastAsia="Calibri" w:hAnsi="Times New Roman" w:cs="Times New Roman"/>
          <w:sz w:val="24"/>
          <w:szCs w:val="24"/>
        </w:rPr>
        <w:t xml:space="preserve">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3682"/>
        <w:gridCol w:w="4678"/>
      </w:tblGrid>
      <w:tr w:rsidR="0031790B" w:rsidRPr="0031790B" w14:paraId="5EE33824" w14:textId="77777777" w:rsidTr="006158BE">
        <w:tc>
          <w:tcPr>
            <w:tcW w:w="1246" w:type="dxa"/>
            <w:tcBorders>
              <w:top w:val="single" w:sz="4" w:space="0" w:color="auto"/>
              <w:left w:val="single" w:sz="4" w:space="0" w:color="auto"/>
              <w:right w:val="single" w:sz="4" w:space="0" w:color="auto"/>
            </w:tcBorders>
          </w:tcPr>
          <w:p w14:paraId="3B7C64CF" w14:textId="77777777" w:rsidR="0031790B" w:rsidRPr="0031790B" w:rsidRDefault="0031790B" w:rsidP="0031790B">
            <w:pPr>
              <w:rPr>
                <w:rFonts w:ascii="Times New Roman" w:eastAsia="Calibri" w:hAnsi="Times New Roman" w:cs="Times New Roman"/>
                <w:b/>
                <w:sz w:val="24"/>
                <w:szCs w:val="24"/>
              </w:rPr>
            </w:pPr>
            <w:r w:rsidRPr="0031790B">
              <w:rPr>
                <w:rFonts w:ascii="Times New Roman" w:eastAsia="Calibri" w:hAnsi="Times New Roman" w:cs="Times New Roman"/>
                <w:b/>
                <w:sz w:val="24"/>
                <w:szCs w:val="24"/>
              </w:rPr>
              <w:t xml:space="preserve">Код ОК, </w:t>
            </w:r>
          </w:p>
          <w:p w14:paraId="2E342C25" w14:textId="77777777" w:rsidR="0031790B" w:rsidRPr="0031790B" w:rsidRDefault="0031790B" w:rsidP="0031790B">
            <w:pPr>
              <w:rPr>
                <w:rFonts w:ascii="Times New Roman" w:eastAsia="Calibri" w:hAnsi="Times New Roman" w:cs="Times New Roman"/>
                <w:b/>
                <w:i/>
                <w:sz w:val="24"/>
                <w:szCs w:val="24"/>
              </w:rPr>
            </w:pPr>
          </w:p>
        </w:tc>
        <w:tc>
          <w:tcPr>
            <w:tcW w:w="3682" w:type="dxa"/>
            <w:tcBorders>
              <w:top w:val="single" w:sz="4" w:space="0" w:color="auto"/>
              <w:left w:val="single" w:sz="4" w:space="0" w:color="auto"/>
              <w:right w:val="single" w:sz="4" w:space="0" w:color="auto"/>
            </w:tcBorders>
          </w:tcPr>
          <w:p w14:paraId="228E6434" w14:textId="77777777" w:rsidR="0031790B" w:rsidRPr="0031790B" w:rsidRDefault="0031790B" w:rsidP="0031790B">
            <w:pPr>
              <w:jc w:val="center"/>
              <w:rPr>
                <w:rFonts w:ascii="Times New Roman" w:eastAsia="Calibri" w:hAnsi="Times New Roman" w:cs="Times New Roman"/>
                <w:b/>
                <w:sz w:val="24"/>
                <w:szCs w:val="24"/>
              </w:rPr>
            </w:pPr>
            <w:r w:rsidRPr="0031790B">
              <w:rPr>
                <w:rFonts w:ascii="Times New Roman" w:eastAsia="Calibri" w:hAnsi="Times New Roman" w:cs="Times New Roman"/>
                <w:b/>
                <w:sz w:val="24"/>
                <w:szCs w:val="24"/>
              </w:rPr>
              <w:t>Уметь</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4BA6F3C9" w14:textId="77777777" w:rsidR="0031790B" w:rsidRPr="0031790B" w:rsidRDefault="0031790B" w:rsidP="0031790B">
            <w:pPr>
              <w:jc w:val="center"/>
              <w:rPr>
                <w:rFonts w:ascii="Times New Roman" w:eastAsia="Calibri" w:hAnsi="Times New Roman" w:cs="Times New Roman"/>
                <w:b/>
                <w:i/>
                <w:sz w:val="24"/>
                <w:szCs w:val="24"/>
              </w:rPr>
            </w:pPr>
            <w:r w:rsidRPr="0031790B">
              <w:rPr>
                <w:rFonts w:ascii="Times New Roman" w:eastAsia="Calibri" w:hAnsi="Times New Roman" w:cs="Times New Roman"/>
                <w:b/>
                <w:sz w:val="24"/>
                <w:szCs w:val="24"/>
              </w:rPr>
              <w:t>Знать</w:t>
            </w:r>
          </w:p>
        </w:tc>
      </w:tr>
      <w:tr w:rsidR="0031790B" w:rsidRPr="0031790B" w14:paraId="1F9B1902" w14:textId="77777777" w:rsidTr="006158BE">
        <w:tc>
          <w:tcPr>
            <w:tcW w:w="1246" w:type="dxa"/>
            <w:tcBorders>
              <w:top w:val="single" w:sz="4" w:space="0" w:color="auto"/>
              <w:left w:val="single" w:sz="4" w:space="0" w:color="auto"/>
              <w:right w:val="single" w:sz="4" w:space="0" w:color="auto"/>
            </w:tcBorders>
          </w:tcPr>
          <w:p w14:paraId="4DED99EA" w14:textId="77777777" w:rsidR="0031790B" w:rsidRPr="0031790B" w:rsidRDefault="0031790B" w:rsidP="0031790B">
            <w:pPr>
              <w:rPr>
                <w:rFonts w:ascii="Times New Roman" w:eastAsia="Calibri" w:hAnsi="Times New Roman" w:cs="Times New Roman"/>
                <w:b/>
                <w:sz w:val="24"/>
                <w:szCs w:val="24"/>
              </w:rPr>
            </w:pPr>
            <w:r w:rsidRPr="0031790B">
              <w:rPr>
                <w:rFonts w:ascii="Times New Roman" w:eastAsia="Calibri" w:hAnsi="Times New Roman" w:cs="Times New Roman"/>
                <w:bCs/>
                <w:sz w:val="24"/>
                <w:szCs w:val="24"/>
              </w:rPr>
              <w:t>ОК.01</w:t>
            </w:r>
          </w:p>
        </w:tc>
        <w:tc>
          <w:tcPr>
            <w:tcW w:w="3682" w:type="dxa"/>
            <w:tcBorders>
              <w:top w:val="single" w:sz="4" w:space="0" w:color="auto"/>
              <w:left w:val="single" w:sz="4" w:space="0" w:color="auto"/>
              <w:right w:val="single" w:sz="4" w:space="0" w:color="auto"/>
            </w:tcBorders>
          </w:tcPr>
          <w:p w14:paraId="2F3681DF"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rPr>
              <w:t>- распознавать задачу и/или проблему в профессиональном и/или социальном контексте, анализировать и выделять её составные части;</w:t>
            </w:r>
          </w:p>
          <w:p w14:paraId="59211603"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rPr>
              <w:t>-определять этапы решения задачи, составлять план действия, реализовывать составленный план, определять необходимые ресурсы;</w:t>
            </w:r>
          </w:p>
          <w:p w14:paraId="65564E4C"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rPr>
              <w:t>- выявлять и эффективно искать информацию, необходимую для решения задачи и/или проблемы;</w:t>
            </w:r>
          </w:p>
          <w:p w14:paraId="3B06B850"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rPr>
              <w:t>владеть актуальными методами работы в профессиональной и смежных сферах;</w:t>
            </w:r>
          </w:p>
          <w:p w14:paraId="0BD9B4D3" w14:textId="77777777" w:rsidR="0031790B" w:rsidRPr="0031790B" w:rsidRDefault="0031790B" w:rsidP="0031790B">
            <w:pPr>
              <w:rPr>
                <w:rFonts w:ascii="Times New Roman" w:eastAsia="Calibri" w:hAnsi="Times New Roman" w:cs="Times New Roman"/>
                <w:b/>
                <w:sz w:val="24"/>
                <w:szCs w:val="24"/>
              </w:rPr>
            </w:pPr>
            <w:r w:rsidRPr="0031790B">
              <w:rPr>
                <w:rFonts w:ascii="Times New Roman" w:eastAsia="Calibri" w:hAnsi="Times New Roman" w:cs="Times New Roman"/>
              </w:rPr>
              <w:t>- оценивать результат и последствия своих действий (самостоятельно или с помощью наставника).</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39FABB60"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rPr>
              <w:t>- актуальный профессиональный и социальный контекст, в котором приходится работать и жить;</w:t>
            </w:r>
          </w:p>
          <w:p w14:paraId="62F3189B"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rPr>
              <w:t xml:space="preserve">- структура плана для решения задач, алгоритмы выполнения работ в профессиональной и смежных областях;  </w:t>
            </w:r>
          </w:p>
          <w:p w14:paraId="2303DE22"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rPr>
              <w:t>-основные источники информации и ресурсы для решения задач и/или проблем в профессиональном и/или социальном контексте;</w:t>
            </w:r>
          </w:p>
          <w:p w14:paraId="666D8070"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rPr>
              <w:t>- методы работы в профессиональной и смежных сферах;</w:t>
            </w:r>
          </w:p>
          <w:p w14:paraId="11E52A79" w14:textId="77777777" w:rsidR="0031790B" w:rsidRPr="0031790B" w:rsidRDefault="0031790B" w:rsidP="0031790B">
            <w:pPr>
              <w:rPr>
                <w:rFonts w:ascii="Times New Roman" w:eastAsia="Calibri" w:hAnsi="Times New Roman" w:cs="Times New Roman"/>
                <w:b/>
                <w:sz w:val="24"/>
                <w:szCs w:val="24"/>
              </w:rPr>
            </w:pPr>
            <w:r w:rsidRPr="0031790B">
              <w:rPr>
                <w:rFonts w:ascii="Times New Roman" w:eastAsia="Calibri" w:hAnsi="Times New Roman" w:cs="Times New Roman"/>
              </w:rPr>
              <w:t>- порядок оценки результатов решения задач профессиональной деятельности.</w:t>
            </w:r>
          </w:p>
        </w:tc>
      </w:tr>
      <w:tr w:rsidR="0031790B" w:rsidRPr="0031790B" w14:paraId="1D07D46D" w14:textId="77777777" w:rsidTr="006158BE">
        <w:tc>
          <w:tcPr>
            <w:tcW w:w="1246" w:type="dxa"/>
            <w:tcBorders>
              <w:top w:val="single" w:sz="4" w:space="0" w:color="auto"/>
              <w:left w:val="single" w:sz="4" w:space="0" w:color="auto"/>
              <w:right w:val="single" w:sz="4" w:space="0" w:color="auto"/>
            </w:tcBorders>
          </w:tcPr>
          <w:p w14:paraId="1C1B2C48" w14:textId="77777777" w:rsidR="0031790B" w:rsidRPr="0031790B" w:rsidRDefault="0031790B" w:rsidP="0031790B">
            <w:pPr>
              <w:rPr>
                <w:rFonts w:ascii="Times New Roman" w:eastAsia="Calibri" w:hAnsi="Times New Roman" w:cs="Times New Roman"/>
                <w:bCs/>
                <w:sz w:val="24"/>
                <w:szCs w:val="24"/>
              </w:rPr>
            </w:pPr>
            <w:r w:rsidRPr="0031790B">
              <w:rPr>
                <w:rFonts w:ascii="Times New Roman" w:eastAsia="Calibri" w:hAnsi="Times New Roman" w:cs="Times New Roman"/>
                <w:bCs/>
                <w:sz w:val="24"/>
                <w:szCs w:val="24"/>
              </w:rPr>
              <w:t>ОК.02</w:t>
            </w:r>
          </w:p>
        </w:tc>
        <w:tc>
          <w:tcPr>
            <w:tcW w:w="3682" w:type="dxa"/>
            <w:tcBorders>
              <w:top w:val="single" w:sz="4" w:space="0" w:color="auto"/>
              <w:left w:val="single" w:sz="4" w:space="0" w:color="auto"/>
              <w:right w:val="single" w:sz="4" w:space="0" w:color="auto"/>
            </w:tcBorders>
            <w:hideMark/>
          </w:tcPr>
          <w:p w14:paraId="597E95BB" w14:textId="77777777" w:rsidR="0031790B" w:rsidRPr="0031790B" w:rsidRDefault="0031790B" w:rsidP="0031790B">
            <w:pPr>
              <w:widowControl w:val="0"/>
              <w:shd w:val="clear" w:color="auto" w:fill="FFFFFF"/>
              <w:tabs>
                <w:tab w:val="left" w:pos="1418"/>
                <w:tab w:val="left" w:pos="3261"/>
              </w:tabs>
              <w:autoSpaceDE w:val="0"/>
              <w:autoSpaceDN w:val="0"/>
              <w:adjustRightInd w:val="0"/>
              <w:ind w:right="-114"/>
              <w:rPr>
                <w:rFonts w:ascii="Times New Roman" w:eastAsia="Calibri" w:hAnsi="Times New Roman" w:cs="Times New Roman"/>
                <w:sz w:val="20"/>
                <w:szCs w:val="20"/>
              </w:rPr>
            </w:pPr>
            <w:r w:rsidRPr="0031790B">
              <w:rPr>
                <w:rFonts w:ascii="Times New Roman" w:eastAsia="Calibri" w:hAnsi="Times New Roman" w:cs="Times New Roman"/>
                <w:sz w:val="20"/>
                <w:szCs w:val="20"/>
              </w:rPr>
              <w:t xml:space="preserve">- </w:t>
            </w:r>
            <w:r w:rsidRPr="0031790B">
              <w:rPr>
                <w:rFonts w:ascii="Times New Roman" w:eastAsia="Calibri" w:hAnsi="Times New Roman" w:cs="Times New Roman"/>
              </w:rPr>
              <w:t>определять задачи для поиска информации, планировать процесс поиска, выбирать необходимые источники информации;</w:t>
            </w:r>
          </w:p>
          <w:p w14:paraId="6842FD06" w14:textId="77777777" w:rsidR="0031790B" w:rsidRPr="0031790B" w:rsidRDefault="0031790B" w:rsidP="0031790B">
            <w:pPr>
              <w:widowControl w:val="0"/>
              <w:shd w:val="clear" w:color="auto" w:fill="FFFFFF"/>
              <w:tabs>
                <w:tab w:val="left" w:pos="1418"/>
                <w:tab w:val="left" w:pos="3261"/>
              </w:tabs>
              <w:autoSpaceDE w:val="0"/>
              <w:autoSpaceDN w:val="0"/>
              <w:adjustRightInd w:val="0"/>
              <w:ind w:right="-114"/>
              <w:rPr>
                <w:rFonts w:ascii="Times New Roman" w:eastAsia="Calibri" w:hAnsi="Times New Roman" w:cs="Times New Roman"/>
                <w:sz w:val="20"/>
                <w:szCs w:val="20"/>
              </w:rPr>
            </w:pPr>
            <w:r w:rsidRPr="0031790B">
              <w:rPr>
                <w:rFonts w:ascii="Times New Roman" w:eastAsia="Calibri" w:hAnsi="Times New Roman" w:cs="Times New Roman"/>
                <w:sz w:val="20"/>
                <w:szCs w:val="20"/>
              </w:rPr>
              <w:t xml:space="preserve">- </w:t>
            </w:r>
            <w:r w:rsidRPr="0031790B">
              <w:rPr>
                <w:rFonts w:ascii="Times New Roman" w:eastAsia="Calibri" w:hAnsi="Times New Roman" w:cs="Times New Roman"/>
              </w:rPr>
              <w:t>выделять наиболее значимое в перечне информации, структурировать получаемую информацию, оформлять результаты поиска</w:t>
            </w:r>
            <w:r w:rsidRPr="0031790B">
              <w:rPr>
                <w:rFonts w:ascii="Times New Roman" w:eastAsia="Calibri" w:hAnsi="Times New Roman" w:cs="Times New Roman"/>
                <w:spacing w:val="-2"/>
                <w:sz w:val="20"/>
                <w:szCs w:val="20"/>
              </w:rPr>
              <w:t>;</w:t>
            </w:r>
          </w:p>
          <w:p w14:paraId="6CF1C411" w14:textId="77777777" w:rsidR="0031790B" w:rsidRPr="0031790B" w:rsidRDefault="0031790B" w:rsidP="0031790B">
            <w:pPr>
              <w:widowControl w:val="0"/>
              <w:shd w:val="clear" w:color="auto" w:fill="FFFFFF"/>
              <w:tabs>
                <w:tab w:val="left" w:pos="1418"/>
                <w:tab w:val="left" w:pos="3261"/>
              </w:tabs>
              <w:autoSpaceDE w:val="0"/>
              <w:autoSpaceDN w:val="0"/>
              <w:adjustRightInd w:val="0"/>
              <w:ind w:right="-114"/>
              <w:rPr>
                <w:rFonts w:ascii="Times New Roman" w:eastAsia="Calibri" w:hAnsi="Times New Roman" w:cs="Times New Roman"/>
                <w:sz w:val="20"/>
                <w:szCs w:val="20"/>
              </w:rPr>
            </w:pPr>
            <w:r w:rsidRPr="0031790B">
              <w:rPr>
                <w:rFonts w:ascii="Times New Roman" w:eastAsia="Calibri" w:hAnsi="Times New Roman" w:cs="Times New Roman"/>
                <w:sz w:val="20"/>
                <w:szCs w:val="20"/>
              </w:rPr>
              <w:t xml:space="preserve">- </w:t>
            </w:r>
            <w:r w:rsidRPr="0031790B">
              <w:rPr>
                <w:rFonts w:ascii="Times New Roman" w:eastAsia="Calibri" w:hAnsi="Times New Roman" w:cs="Times New Roman"/>
              </w:rPr>
              <w:t>оценивать практическую значимость результатов поиска</w:t>
            </w:r>
            <w:r w:rsidRPr="0031790B">
              <w:rPr>
                <w:rFonts w:ascii="Times New Roman" w:eastAsia="Calibri" w:hAnsi="Times New Roman" w:cs="Times New Roman"/>
                <w:sz w:val="20"/>
                <w:szCs w:val="20"/>
              </w:rPr>
              <w:t>;</w:t>
            </w:r>
          </w:p>
          <w:p w14:paraId="11FBA7CE" w14:textId="77777777" w:rsidR="0031790B" w:rsidRPr="0031790B" w:rsidRDefault="0031790B" w:rsidP="0031790B">
            <w:pPr>
              <w:widowControl w:val="0"/>
              <w:shd w:val="clear" w:color="auto" w:fill="FFFFFF"/>
              <w:tabs>
                <w:tab w:val="left" w:pos="1418"/>
                <w:tab w:val="left" w:pos="3261"/>
              </w:tabs>
              <w:autoSpaceDE w:val="0"/>
              <w:autoSpaceDN w:val="0"/>
              <w:adjustRightInd w:val="0"/>
              <w:ind w:right="-114"/>
              <w:rPr>
                <w:rFonts w:ascii="Times New Roman" w:eastAsia="Calibri" w:hAnsi="Times New Roman" w:cs="Times New Roman"/>
                <w:sz w:val="20"/>
                <w:szCs w:val="20"/>
              </w:rPr>
            </w:pPr>
            <w:r w:rsidRPr="0031790B">
              <w:rPr>
                <w:rFonts w:ascii="Times New Roman" w:eastAsia="Calibri" w:hAnsi="Times New Roman" w:cs="Times New Roman"/>
                <w:sz w:val="20"/>
                <w:szCs w:val="20"/>
              </w:rPr>
              <w:t xml:space="preserve">- </w:t>
            </w:r>
            <w:r w:rsidRPr="0031790B">
              <w:rPr>
                <w:rFonts w:ascii="Times New Roman" w:eastAsia="Calibri" w:hAnsi="Times New Roman" w:cs="Times New Roman"/>
              </w:rPr>
              <w:t xml:space="preserve">применять средства информационных технологий для </w:t>
            </w:r>
            <w:r w:rsidRPr="0031790B">
              <w:rPr>
                <w:rFonts w:ascii="Times New Roman" w:eastAsia="Calibri" w:hAnsi="Times New Roman" w:cs="Times New Roman"/>
              </w:rPr>
              <w:lastRenderedPageBreak/>
              <w:t>решения профессиональных задач</w:t>
            </w:r>
            <w:r w:rsidRPr="0031790B">
              <w:rPr>
                <w:rFonts w:ascii="Times New Roman" w:eastAsia="Calibri" w:hAnsi="Times New Roman" w:cs="Times New Roman"/>
                <w:spacing w:val="-2"/>
                <w:sz w:val="20"/>
                <w:szCs w:val="20"/>
              </w:rPr>
              <w:t>;</w:t>
            </w:r>
          </w:p>
          <w:p w14:paraId="7E614567"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spacing w:val="-2"/>
                <w:sz w:val="20"/>
                <w:szCs w:val="20"/>
              </w:rPr>
              <w:t xml:space="preserve">- </w:t>
            </w:r>
            <w:r w:rsidRPr="0031790B">
              <w:rPr>
                <w:rFonts w:ascii="Times New Roman" w:eastAsia="Calibri" w:hAnsi="Times New Roman" w:cs="Times New Roman"/>
              </w:rPr>
              <w:t>использовать современное программное обеспечение в профессиональной деятельности;</w:t>
            </w:r>
          </w:p>
          <w:p w14:paraId="74B069C4" w14:textId="77777777" w:rsidR="0031790B" w:rsidRPr="0031790B" w:rsidRDefault="0031790B" w:rsidP="0031790B">
            <w:pPr>
              <w:rPr>
                <w:rFonts w:ascii="Times New Roman" w:eastAsia="Calibri" w:hAnsi="Times New Roman" w:cs="Times New Roman"/>
                <w:bCs/>
                <w:sz w:val="24"/>
                <w:szCs w:val="24"/>
              </w:rPr>
            </w:pPr>
            <w:r w:rsidRPr="0031790B">
              <w:rPr>
                <w:rFonts w:ascii="Times New Roman" w:eastAsia="Calibri" w:hAnsi="Times New Roman" w:cs="Times New Roman"/>
              </w:rPr>
              <w:t>- использовать различные цифровые средства для решения профессиональных задач.</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2ED66D07" w14:textId="77777777" w:rsidR="0031790B" w:rsidRPr="0031790B" w:rsidRDefault="0031790B" w:rsidP="0031790B">
            <w:pPr>
              <w:rPr>
                <w:rFonts w:ascii="Times New Roman" w:eastAsia="Calibri" w:hAnsi="Times New Roman" w:cs="Times New Roman"/>
                <w:bCs/>
                <w:sz w:val="20"/>
                <w:szCs w:val="20"/>
              </w:rPr>
            </w:pPr>
            <w:r w:rsidRPr="0031790B">
              <w:rPr>
                <w:rFonts w:ascii="Times New Roman" w:eastAsia="Calibri" w:hAnsi="Times New Roman" w:cs="Times New Roman"/>
                <w:iCs/>
                <w:sz w:val="20"/>
                <w:szCs w:val="20"/>
              </w:rPr>
              <w:lastRenderedPageBreak/>
              <w:t>-</w:t>
            </w:r>
            <w:r w:rsidRPr="0031790B">
              <w:rPr>
                <w:rFonts w:ascii="Times New Roman" w:eastAsia="Calibri" w:hAnsi="Times New Roman" w:cs="Times New Roman"/>
              </w:rPr>
              <w:t xml:space="preserve"> номенклатура информационных источников, применяемых в профессиональной деятельности</w:t>
            </w:r>
            <w:r w:rsidRPr="0031790B">
              <w:rPr>
                <w:rFonts w:ascii="Times New Roman" w:eastAsia="Calibri" w:hAnsi="Times New Roman" w:cs="Times New Roman"/>
                <w:bCs/>
                <w:sz w:val="20"/>
                <w:szCs w:val="20"/>
              </w:rPr>
              <w:t xml:space="preserve">; </w:t>
            </w:r>
          </w:p>
          <w:p w14:paraId="732183E0" w14:textId="77777777" w:rsidR="0031790B" w:rsidRPr="0031790B" w:rsidRDefault="0031790B" w:rsidP="0031790B">
            <w:pPr>
              <w:rPr>
                <w:rFonts w:ascii="Times New Roman" w:eastAsia="Calibri" w:hAnsi="Times New Roman" w:cs="Times New Roman"/>
                <w:bCs/>
                <w:sz w:val="20"/>
                <w:szCs w:val="20"/>
              </w:rPr>
            </w:pPr>
            <w:r w:rsidRPr="0031790B">
              <w:rPr>
                <w:rFonts w:ascii="Times New Roman" w:eastAsia="Calibri" w:hAnsi="Times New Roman" w:cs="Times New Roman"/>
                <w:bCs/>
                <w:sz w:val="20"/>
                <w:szCs w:val="20"/>
              </w:rPr>
              <w:t>-</w:t>
            </w:r>
            <w:r w:rsidRPr="0031790B">
              <w:rPr>
                <w:rFonts w:ascii="Times New Roman" w:eastAsia="Calibri" w:hAnsi="Times New Roman" w:cs="Times New Roman"/>
              </w:rPr>
              <w:t xml:space="preserve"> приемы структурирования информации</w:t>
            </w:r>
            <w:r w:rsidRPr="0031790B">
              <w:rPr>
                <w:rFonts w:ascii="Times New Roman" w:eastAsia="Calibri" w:hAnsi="Times New Roman" w:cs="Times New Roman"/>
                <w:bCs/>
                <w:sz w:val="20"/>
                <w:szCs w:val="20"/>
              </w:rPr>
              <w:t>;</w:t>
            </w:r>
          </w:p>
          <w:p w14:paraId="67CD1C83" w14:textId="77777777" w:rsidR="0031790B" w:rsidRPr="0031790B" w:rsidRDefault="0031790B" w:rsidP="0031790B">
            <w:pPr>
              <w:rPr>
                <w:rFonts w:ascii="Times New Roman" w:eastAsia="Calibri" w:hAnsi="Times New Roman" w:cs="Times New Roman"/>
                <w:bCs/>
                <w:sz w:val="20"/>
                <w:szCs w:val="20"/>
              </w:rPr>
            </w:pPr>
            <w:r w:rsidRPr="0031790B">
              <w:rPr>
                <w:rFonts w:ascii="Times New Roman" w:eastAsia="Calibri" w:hAnsi="Times New Roman" w:cs="Times New Roman"/>
                <w:bCs/>
                <w:sz w:val="20"/>
                <w:szCs w:val="20"/>
              </w:rPr>
              <w:t>-</w:t>
            </w:r>
            <w:r w:rsidRPr="0031790B">
              <w:rPr>
                <w:rFonts w:ascii="Times New Roman" w:eastAsia="Calibri" w:hAnsi="Times New Roman" w:cs="Times New Roman"/>
              </w:rPr>
              <w:t xml:space="preserve"> формат оформления результатов поиска информации</w:t>
            </w:r>
            <w:r w:rsidRPr="0031790B">
              <w:rPr>
                <w:rFonts w:ascii="Times New Roman" w:eastAsia="Calibri" w:hAnsi="Times New Roman" w:cs="Times New Roman"/>
                <w:bCs/>
                <w:sz w:val="20"/>
                <w:szCs w:val="20"/>
              </w:rPr>
              <w:t>;</w:t>
            </w:r>
          </w:p>
          <w:p w14:paraId="42CBBC69" w14:textId="77777777" w:rsidR="0031790B" w:rsidRPr="0031790B" w:rsidRDefault="0031790B" w:rsidP="0031790B">
            <w:pPr>
              <w:rPr>
                <w:rFonts w:ascii="Times New Roman" w:eastAsia="Calibri" w:hAnsi="Times New Roman" w:cs="Times New Roman"/>
                <w:bCs/>
                <w:i/>
                <w:sz w:val="24"/>
                <w:szCs w:val="24"/>
              </w:rPr>
            </w:pPr>
            <w:r w:rsidRPr="0031790B">
              <w:rPr>
                <w:rFonts w:ascii="Times New Roman" w:eastAsia="Calibri" w:hAnsi="Times New Roman" w:cs="Times New Roman"/>
                <w:bCs/>
                <w:sz w:val="20"/>
                <w:szCs w:val="20"/>
              </w:rPr>
              <w:t xml:space="preserve">- </w:t>
            </w:r>
            <w:r w:rsidRPr="0031790B">
              <w:rPr>
                <w:rFonts w:ascii="Times New Roman" w:eastAsia="Calibri" w:hAnsi="Times New Roman" w:cs="Times New Roman"/>
              </w:rPr>
              <w:t>современные средства и устройства информатизации, порядок их применения и программное обеспечение в профессиональной деятельности, в том числе цифровые средства.</w:t>
            </w:r>
          </w:p>
        </w:tc>
      </w:tr>
      <w:tr w:rsidR="0031790B" w:rsidRPr="0031790B" w14:paraId="45460CD1" w14:textId="77777777" w:rsidTr="006158BE">
        <w:tc>
          <w:tcPr>
            <w:tcW w:w="1246" w:type="dxa"/>
            <w:tcBorders>
              <w:top w:val="single" w:sz="4" w:space="0" w:color="auto"/>
              <w:left w:val="single" w:sz="4" w:space="0" w:color="auto"/>
              <w:right w:val="single" w:sz="4" w:space="0" w:color="auto"/>
            </w:tcBorders>
          </w:tcPr>
          <w:p w14:paraId="506D09A0" w14:textId="77777777" w:rsidR="0031790B" w:rsidRPr="0031790B" w:rsidRDefault="0031790B" w:rsidP="0031790B">
            <w:pPr>
              <w:rPr>
                <w:rFonts w:ascii="Times New Roman" w:eastAsia="Calibri" w:hAnsi="Times New Roman" w:cs="Times New Roman"/>
                <w:bCs/>
                <w:sz w:val="24"/>
                <w:szCs w:val="24"/>
              </w:rPr>
            </w:pPr>
            <w:r w:rsidRPr="0031790B">
              <w:rPr>
                <w:rFonts w:ascii="Times New Roman" w:eastAsia="Calibri" w:hAnsi="Times New Roman" w:cs="Times New Roman"/>
                <w:bCs/>
                <w:sz w:val="24"/>
                <w:szCs w:val="24"/>
              </w:rPr>
              <w:lastRenderedPageBreak/>
              <w:t>ОК.03</w:t>
            </w:r>
          </w:p>
        </w:tc>
        <w:tc>
          <w:tcPr>
            <w:tcW w:w="3682" w:type="dxa"/>
            <w:tcBorders>
              <w:top w:val="single" w:sz="4" w:space="0" w:color="auto"/>
              <w:left w:val="single" w:sz="4" w:space="0" w:color="auto"/>
              <w:right w:val="single" w:sz="4" w:space="0" w:color="auto"/>
            </w:tcBorders>
            <w:hideMark/>
          </w:tcPr>
          <w:p w14:paraId="02172987"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rPr>
              <w:t>- определять актуальность нормативно-правовой документации в профессиональной деятельности;</w:t>
            </w:r>
          </w:p>
          <w:p w14:paraId="4DA0D0D2"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rPr>
              <w:t>- применять современную научную профессиональную терминологию;</w:t>
            </w:r>
          </w:p>
          <w:p w14:paraId="2D77EBA6"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rPr>
              <w:t>- определять и выстраивать траектории профессионального развития и самообразования;</w:t>
            </w:r>
          </w:p>
          <w:p w14:paraId="6C98043C"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rPr>
              <w:t>-выявлять достоинства и недостатки коммерческой идеи;</w:t>
            </w:r>
          </w:p>
          <w:p w14:paraId="1EE77633"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rPr>
              <w:t>-определять инвестиционную привлекательность коммерческих идей в рамках профессиональной деятельности, выявлять источники финансирования;</w:t>
            </w:r>
          </w:p>
          <w:p w14:paraId="30AE3481"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rPr>
              <w:t>-презентовать идеи открытия собственного дела в профессиональной деятельности;</w:t>
            </w:r>
          </w:p>
          <w:p w14:paraId="262118A0"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rPr>
              <w:t>-определять источники достоверной правовой информации;</w:t>
            </w:r>
          </w:p>
          <w:p w14:paraId="5EBA6AD8"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rPr>
              <w:t>-составлять различные правовые документы;</w:t>
            </w:r>
          </w:p>
          <w:p w14:paraId="30A1CD91"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rPr>
              <w:t>-находить интересные проектные идеи, грамотно их формулировать и документировать;</w:t>
            </w:r>
          </w:p>
          <w:p w14:paraId="4A57F922" w14:textId="77777777" w:rsidR="0031790B" w:rsidRPr="0031790B" w:rsidRDefault="0031790B" w:rsidP="0031790B">
            <w:pPr>
              <w:rPr>
                <w:rFonts w:ascii="Calibri" w:eastAsia="Calibri" w:hAnsi="Calibri" w:cs="Times New Roman"/>
              </w:rPr>
            </w:pPr>
            <w:r w:rsidRPr="0031790B">
              <w:rPr>
                <w:rFonts w:ascii="Times New Roman" w:eastAsia="Calibri" w:hAnsi="Times New Roman" w:cs="Times New Roman"/>
              </w:rPr>
              <w:t>-оценивать жизнеспособность проектной идеи, составлять план проекта.</w:t>
            </w:r>
          </w:p>
          <w:p w14:paraId="2BFD75CE" w14:textId="77777777" w:rsidR="0031790B" w:rsidRPr="0031790B" w:rsidRDefault="0031790B" w:rsidP="0031790B">
            <w:pPr>
              <w:widowControl w:val="0"/>
              <w:shd w:val="clear" w:color="auto" w:fill="FFFFFF"/>
              <w:tabs>
                <w:tab w:val="left" w:pos="1418"/>
                <w:tab w:val="left" w:pos="3261"/>
              </w:tabs>
              <w:autoSpaceDE w:val="0"/>
              <w:autoSpaceDN w:val="0"/>
              <w:adjustRightInd w:val="0"/>
              <w:ind w:right="-114"/>
              <w:rPr>
                <w:rFonts w:ascii="Times New Roman" w:eastAsia="Calibri" w:hAnsi="Times New Roman" w:cs="Times New Roman"/>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359D1B41"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rPr>
              <w:t>-содержание актуальной нормативно-правовой документации;</w:t>
            </w:r>
          </w:p>
          <w:p w14:paraId="672B6806"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rPr>
              <w:t>-современная научная и профессиональная терминология;</w:t>
            </w:r>
          </w:p>
          <w:p w14:paraId="07429F1A"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rPr>
              <w:t>-возможные траектории профессионального развития и самообразования;</w:t>
            </w:r>
          </w:p>
          <w:p w14:paraId="21DE51A8"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rPr>
              <w:t>-основы предпринимательской деятельности, правовой и финансовой грамотности;</w:t>
            </w:r>
          </w:p>
          <w:p w14:paraId="68EF701F"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rPr>
              <w:t>-правила разработки презентации;</w:t>
            </w:r>
          </w:p>
          <w:p w14:paraId="44AD4A26" w14:textId="77777777" w:rsidR="0031790B" w:rsidRPr="0031790B" w:rsidRDefault="0031790B" w:rsidP="0031790B">
            <w:pPr>
              <w:rPr>
                <w:rFonts w:ascii="Calibri" w:eastAsia="Calibri" w:hAnsi="Calibri" w:cs="Times New Roman"/>
              </w:rPr>
            </w:pPr>
            <w:r w:rsidRPr="0031790B">
              <w:rPr>
                <w:rFonts w:ascii="Times New Roman" w:eastAsia="Calibri" w:hAnsi="Times New Roman" w:cs="Times New Roman"/>
              </w:rPr>
              <w:t>-основные этапы разработки и реализации проекта.</w:t>
            </w:r>
          </w:p>
          <w:p w14:paraId="47027B6E" w14:textId="77777777" w:rsidR="0031790B" w:rsidRPr="0031790B" w:rsidRDefault="0031790B" w:rsidP="0031790B">
            <w:pPr>
              <w:rPr>
                <w:rFonts w:ascii="Times New Roman" w:eastAsia="Calibri" w:hAnsi="Times New Roman" w:cs="Times New Roman"/>
                <w:iCs/>
                <w:sz w:val="20"/>
                <w:szCs w:val="20"/>
              </w:rPr>
            </w:pPr>
          </w:p>
        </w:tc>
      </w:tr>
      <w:tr w:rsidR="0031790B" w:rsidRPr="0031790B" w14:paraId="1FBD60CB" w14:textId="77777777" w:rsidTr="006158BE">
        <w:tc>
          <w:tcPr>
            <w:tcW w:w="1246" w:type="dxa"/>
            <w:tcBorders>
              <w:left w:val="single" w:sz="4" w:space="0" w:color="auto"/>
              <w:bottom w:val="single" w:sz="4" w:space="0" w:color="auto"/>
              <w:right w:val="single" w:sz="4" w:space="0" w:color="auto"/>
            </w:tcBorders>
          </w:tcPr>
          <w:p w14:paraId="2B66904F" w14:textId="77777777" w:rsidR="0031790B" w:rsidRPr="0031790B" w:rsidRDefault="0031790B" w:rsidP="0031790B">
            <w:pPr>
              <w:rPr>
                <w:rFonts w:ascii="Times New Roman" w:eastAsia="Calibri" w:hAnsi="Times New Roman" w:cs="Times New Roman"/>
                <w:bCs/>
                <w:sz w:val="24"/>
                <w:szCs w:val="24"/>
              </w:rPr>
            </w:pPr>
            <w:r w:rsidRPr="0031790B">
              <w:rPr>
                <w:rFonts w:ascii="Times New Roman" w:eastAsia="Calibri" w:hAnsi="Times New Roman" w:cs="Times New Roman"/>
                <w:bCs/>
                <w:sz w:val="24"/>
                <w:szCs w:val="24"/>
              </w:rPr>
              <w:t>ОК.04</w:t>
            </w:r>
          </w:p>
        </w:tc>
        <w:tc>
          <w:tcPr>
            <w:tcW w:w="3682" w:type="dxa"/>
            <w:tcBorders>
              <w:left w:val="single" w:sz="4" w:space="0" w:color="auto"/>
              <w:bottom w:val="single" w:sz="4" w:space="0" w:color="auto"/>
              <w:right w:val="single" w:sz="4" w:space="0" w:color="auto"/>
            </w:tcBorders>
          </w:tcPr>
          <w:p w14:paraId="18BAED22" w14:textId="77777777" w:rsidR="0031790B" w:rsidRPr="0031790B" w:rsidRDefault="0031790B" w:rsidP="0031790B">
            <w:pPr>
              <w:rPr>
                <w:rFonts w:ascii="Times New Roman" w:eastAsia="Calibri" w:hAnsi="Times New Roman" w:cs="Times New Roman"/>
                <w:spacing w:val="-4"/>
              </w:rPr>
            </w:pPr>
            <w:r w:rsidRPr="0031790B">
              <w:rPr>
                <w:rFonts w:ascii="Times New Roman" w:eastAsia="Calibri" w:hAnsi="Times New Roman" w:cs="Times New Roman"/>
                <w:iCs/>
                <w:sz w:val="20"/>
                <w:szCs w:val="20"/>
              </w:rPr>
              <w:t>-</w:t>
            </w:r>
            <w:r w:rsidRPr="0031790B">
              <w:rPr>
                <w:rFonts w:ascii="Times New Roman" w:eastAsia="Calibri" w:hAnsi="Times New Roman" w:cs="Times New Roman"/>
                <w:spacing w:val="-4"/>
              </w:rPr>
              <w:t xml:space="preserve"> организовывать работу коллектива и команды;</w:t>
            </w:r>
          </w:p>
          <w:p w14:paraId="5628014D" w14:textId="77777777" w:rsidR="0031790B" w:rsidRPr="0031790B" w:rsidRDefault="0031790B" w:rsidP="0031790B">
            <w:pPr>
              <w:rPr>
                <w:rFonts w:ascii="Times New Roman" w:eastAsia="Calibri" w:hAnsi="Times New Roman" w:cs="Times New Roman"/>
                <w:bCs/>
                <w:sz w:val="24"/>
                <w:szCs w:val="24"/>
              </w:rPr>
            </w:pPr>
            <w:r w:rsidRPr="0031790B">
              <w:rPr>
                <w:rFonts w:ascii="Times New Roman" w:eastAsia="Calibri" w:hAnsi="Times New Roman" w:cs="Times New Roman"/>
                <w:bCs/>
                <w:sz w:val="24"/>
                <w:szCs w:val="24"/>
              </w:rPr>
              <w:t>-</w:t>
            </w:r>
            <w:r w:rsidRPr="0031790B">
              <w:rPr>
                <w:rFonts w:ascii="Times New Roman" w:eastAsia="Calibri" w:hAnsi="Times New Roman" w:cs="Times New Roman"/>
                <w:spacing w:val="-4"/>
              </w:rPr>
              <w:t xml:space="preserve"> взаимодействовать с коллегами, руководством, клиентами в ходе профессиональной деятельности.</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57C6B98B"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iCs/>
                <w:sz w:val="20"/>
                <w:szCs w:val="20"/>
              </w:rPr>
              <w:t>-</w:t>
            </w:r>
            <w:r w:rsidRPr="0031790B">
              <w:rPr>
                <w:rFonts w:ascii="Times New Roman" w:eastAsia="Calibri" w:hAnsi="Times New Roman" w:cs="Times New Roman"/>
              </w:rPr>
              <w:t xml:space="preserve"> психологические основы деятельности коллектива;</w:t>
            </w:r>
          </w:p>
          <w:p w14:paraId="7DC8E9C7" w14:textId="77777777" w:rsidR="0031790B" w:rsidRPr="0031790B" w:rsidRDefault="0031790B" w:rsidP="0031790B">
            <w:pPr>
              <w:rPr>
                <w:rFonts w:ascii="Times New Roman" w:eastAsia="Calibri" w:hAnsi="Times New Roman" w:cs="Times New Roman"/>
                <w:bCs/>
                <w:i/>
                <w:sz w:val="24"/>
                <w:szCs w:val="24"/>
              </w:rPr>
            </w:pPr>
            <w:r w:rsidRPr="0031790B">
              <w:rPr>
                <w:rFonts w:ascii="Times New Roman" w:eastAsia="Calibri" w:hAnsi="Times New Roman" w:cs="Times New Roman"/>
              </w:rPr>
              <w:t>- психологические особенности личности.</w:t>
            </w:r>
          </w:p>
        </w:tc>
      </w:tr>
      <w:tr w:rsidR="0031790B" w:rsidRPr="0031790B" w14:paraId="2B4D8020" w14:textId="77777777" w:rsidTr="006158BE">
        <w:tc>
          <w:tcPr>
            <w:tcW w:w="1246" w:type="dxa"/>
            <w:tcBorders>
              <w:top w:val="single" w:sz="4" w:space="0" w:color="auto"/>
              <w:left w:val="single" w:sz="4" w:space="0" w:color="auto"/>
              <w:right w:val="single" w:sz="4" w:space="0" w:color="auto"/>
            </w:tcBorders>
          </w:tcPr>
          <w:p w14:paraId="3F371BFF" w14:textId="77777777" w:rsidR="0031790B" w:rsidRPr="0031790B" w:rsidRDefault="0031790B" w:rsidP="0031790B">
            <w:pPr>
              <w:rPr>
                <w:rFonts w:ascii="Times New Roman" w:eastAsia="Calibri" w:hAnsi="Times New Roman" w:cs="Times New Roman"/>
                <w:bCs/>
                <w:sz w:val="24"/>
                <w:szCs w:val="24"/>
              </w:rPr>
            </w:pPr>
            <w:r w:rsidRPr="0031790B">
              <w:rPr>
                <w:rFonts w:ascii="Times New Roman" w:eastAsia="Calibri" w:hAnsi="Times New Roman" w:cs="Times New Roman"/>
                <w:bCs/>
                <w:sz w:val="24"/>
                <w:szCs w:val="24"/>
              </w:rPr>
              <w:t>ОК.05</w:t>
            </w:r>
          </w:p>
        </w:tc>
        <w:tc>
          <w:tcPr>
            <w:tcW w:w="3682" w:type="dxa"/>
            <w:tcBorders>
              <w:top w:val="single" w:sz="4" w:space="0" w:color="auto"/>
              <w:left w:val="single" w:sz="4" w:space="0" w:color="auto"/>
              <w:right w:val="single" w:sz="4" w:space="0" w:color="auto"/>
            </w:tcBorders>
            <w:hideMark/>
          </w:tcPr>
          <w:p w14:paraId="4039CDB8"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bCs/>
                <w:i/>
                <w:sz w:val="24"/>
                <w:szCs w:val="24"/>
              </w:rPr>
              <w:t>-</w:t>
            </w:r>
            <w:r w:rsidRPr="0031790B">
              <w:rPr>
                <w:rFonts w:ascii="Times New Roman" w:eastAsia="Calibri" w:hAnsi="Times New Roman" w:cs="Times New Roman"/>
              </w:rPr>
              <w:t xml:space="preserve"> грамотно излагать свои мысли и оформлять документы по профессиональной тематике на государственном языке;</w:t>
            </w:r>
          </w:p>
          <w:p w14:paraId="0495DBA5" w14:textId="77777777" w:rsidR="0031790B" w:rsidRPr="0031790B" w:rsidRDefault="0031790B" w:rsidP="0031790B">
            <w:pPr>
              <w:rPr>
                <w:rFonts w:ascii="Times New Roman" w:eastAsia="Calibri" w:hAnsi="Times New Roman" w:cs="Times New Roman"/>
                <w:bCs/>
                <w:sz w:val="24"/>
                <w:szCs w:val="24"/>
              </w:rPr>
            </w:pPr>
            <w:r w:rsidRPr="0031790B">
              <w:rPr>
                <w:rFonts w:ascii="Times New Roman" w:eastAsia="Calibri" w:hAnsi="Times New Roman" w:cs="Times New Roman"/>
              </w:rPr>
              <w:t>- проявлять толерантность в рабочем коллективе.</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04180D94"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bCs/>
                <w:i/>
                <w:sz w:val="24"/>
                <w:szCs w:val="24"/>
              </w:rPr>
              <w:t>-</w:t>
            </w:r>
            <w:r w:rsidRPr="0031790B">
              <w:rPr>
                <w:rFonts w:ascii="Times New Roman" w:eastAsia="Calibri" w:hAnsi="Times New Roman" w:cs="Times New Roman"/>
              </w:rPr>
              <w:t xml:space="preserve"> правила оформления документов;</w:t>
            </w:r>
          </w:p>
          <w:p w14:paraId="29CDA8EE"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rPr>
              <w:t>- правила построения устных сообщений;</w:t>
            </w:r>
          </w:p>
          <w:p w14:paraId="51D674D9" w14:textId="77777777" w:rsidR="0031790B" w:rsidRPr="0031790B" w:rsidRDefault="0031790B" w:rsidP="0031790B">
            <w:pPr>
              <w:rPr>
                <w:rFonts w:ascii="Times New Roman" w:eastAsia="Calibri" w:hAnsi="Times New Roman" w:cs="Times New Roman"/>
                <w:bCs/>
                <w:i/>
                <w:sz w:val="24"/>
                <w:szCs w:val="24"/>
              </w:rPr>
            </w:pPr>
            <w:r w:rsidRPr="0031790B">
              <w:rPr>
                <w:rFonts w:ascii="Times New Roman" w:eastAsia="Calibri" w:hAnsi="Times New Roman" w:cs="Times New Roman"/>
              </w:rPr>
              <w:t>- особенности социального и культурного контекста.</w:t>
            </w:r>
          </w:p>
        </w:tc>
      </w:tr>
      <w:tr w:rsidR="0031790B" w:rsidRPr="0031790B" w14:paraId="645228F4" w14:textId="77777777" w:rsidTr="006158BE">
        <w:trPr>
          <w:trHeight w:val="327"/>
        </w:trPr>
        <w:tc>
          <w:tcPr>
            <w:tcW w:w="1246" w:type="dxa"/>
            <w:tcBorders>
              <w:left w:val="single" w:sz="4" w:space="0" w:color="auto"/>
              <w:right w:val="single" w:sz="4" w:space="0" w:color="auto"/>
            </w:tcBorders>
          </w:tcPr>
          <w:p w14:paraId="5739168D" w14:textId="77777777" w:rsidR="0031790B" w:rsidRPr="0031790B" w:rsidRDefault="0031790B" w:rsidP="0031790B">
            <w:pPr>
              <w:rPr>
                <w:rFonts w:ascii="Times New Roman" w:eastAsia="Calibri" w:hAnsi="Times New Roman" w:cs="Times New Roman"/>
                <w:bCs/>
                <w:sz w:val="24"/>
                <w:szCs w:val="24"/>
              </w:rPr>
            </w:pPr>
            <w:r w:rsidRPr="0031790B">
              <w:rPr>
                <w:rFonts w:ascii="Times New Roman" w:eastAsia="Calibri" w:hAnsi="Times New Roman" w:cs="Times New Roman"/>
                <w:bCs/>
                <w:sz w:val="24"/>
                <w:szCs w:val="24"/>
              </w:rPr>
              <w:t>ОК.06</w:t>
            </w:r>
          </w:p>
        </w:tc>
        <w:tc>
          <w:tcPr>
            <w:tcW w:w="3682" w:type="dxa"/>
            <w:tcBorders>
              <w:left w:val="single" w:sz="4" w:space="0" w:color="auto"/>
              <w:right w:val="single" w:sz="4" w:space="0" w:color="auto"/>
            </w:tcBorders>
          </w:tcPr>
          <w:p w14:paraId="442311A3"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rPr>
              <w:t>- проявлять гражданско-патриотическую позицию;</w:t>
            </w:r>
          </w:p>
          <w:p w14:paraId="10688212"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rPr>
              <w:t>- демонстрировать осознанное поведение;</w:t>
            </w:r>
          </w:p>
          <w:p w14:paraId="14529694"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rPr>
              <w:t>- описывать значимость своей специальности;</w:t>
            </w:r>
          </w:p>
          <w:p w14:paraId="3F675B6C" w14:textId="77777777" w:rsidR="0031790B" w:rsidRPr="0031790B" w:rsidRDefault="0031790B" w:rsidP="0031790B">
            <w:pPr>
              <w:rPr>
                <w:rFonts w:ascii="Times New Roman" w:eastAsia="Calibri" w:hAnsi="Times New Roman" w:cs="Times New Roman"/>
                <w:bCs/>
                <w:sz w:val="24"/>
                <w:szCs w:val="24"/>
              </w:rPr>
            </w:pPr>
            <w:r w:rsidRPr="0031790B">
              <w:rPr>
                <w:rFonts w:ascii="Times New Roman" w:eastAsia="Calibri" w:hAnsi="Times New Roman" w:cs="Times New Roman"/>
              </w:rPr>
              <w:t>- применять стандарты антикоррупционного поведения.</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7B2B05CA"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bCs/>
                <w:i/>
                <w:sz w:val="24"/>
                <w:szCs w:val="24"/>
              </w:rPr>
              <w:t>-</w:t>
            </w:r>
            <w:r w:rsidRPr="0031790B">
              <w:rPr>
                <w:rFonts w:ascii="Times New Roman" w:eastAsia="Calibri" w:hAnsi="Times New Roman" w:cs="Times New Roman"/>
              </w:rPr>
              <w:t xml:space="preserve"> сущность гражданско-патриотической позиции;</w:t>
            </w:r>
          </w:p>
          <w:p w14:paraId="3C8A0221"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rPr>
              <w:t>- традиционных общечеловеческих ценностей, в том числе с учетом гармонизации межнациональных и межрелигиозных отношений;</w:t>
            </w:r>
          </w:p>
          <w:p w14:paraId="15808D9F"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rPr>
              <w:t>- значимость профессиональной деятельности по специальности;</w:t>
            </w:r>
          </w:p>
          <w:p w14:paraId="7FC5DA3C" w14:textId="77777777" w:rsidR="0031790B" w:rsidRPr="0031790B" w:rsidRDefault="0031790B" w:rsidP="0031790B">
            <w:pPr>
              <w:rPr>
                <w:rFonts w:ascii="Times New Roman" w:eastAsia="Calibri" w:hAnsi="Times New Roman" w:cs="Times New Roman"/>
                <w:bCs/>
                <w:i/>
                <w:sz w:val="24"/>
                <w:szCs w:val="24"/>
              </w:rPr>
            </w:pPr>
            <w:r w:rsidRPr="0031790B">
              <w:rPr>
                <w:rFonts w:ascii="Times New Roman" w:eastAsia="Calibri" w:hAnsi="Times New Roman" w:cs="Times New Roman"/>
              </w:rPr>
              <w:lastRenderedPageBreak/>
              <w:t>- стандарты антикоррупционного поведения и последствия его нарушения.</w:t>
            </w:r>
          </w:p>
        </w:tc>
      </w:tr>
      <w:tr w:rsidR="0031790B" w:rsidRPr="0031790B" w14:paraId="79EE50C5" w14:textId="77777777" w:rsidTr="006158BE">
        <w:trPr>
          <w:trHeight w:val="327"/>
        </w:trPr>
        <w:tc>
          <w:tcPr>
            <w:tcW w:w="1246" w:type="dxa"/>
            <w:tcBorders>
              <w:left w:val="single" w:sz="4" w:space="0" w:color="auto"/>
              <w:right w:val="single" w:sz="4" w:space="0" w:color="auto"/>
            </w:tcBorders>
          </w:tcPr>
          <w:p w14:paraId="3EFA0DE7" w14:textId="77777777" w:rsidR="0031790B" w:rsidRPr="0031790B" w:rsidRDefault="0031790B" w:rsidP="0031790B">
            <w:pPr>
              <w:rPr>
                <w:rFonts w:ascii="Times New Roman" w:eastAsia="Calibri" w:hAnsi="Times New Roman" w:cs="Times New Roman"/>
                <w:bCs/>
                <w:sz w:val="24"/>
                <w:szCs w:val="24"/>
              </w:rPr>
            </w:pPr>
            <w:r w:rsidRPr="0031790B">
              <w:rPr>
                <w:rFonts w:ascii="Times New Roman" w:eastAsia="Calibri" w:hAnsi="Times New Roman" w:cs="Times New Roman"/>
                <w:bCs/>
                <w:sz w:val="24"/>
                <w:szCs w:val="24"/>
              </w:rPr>
              <w:lastRenderedPageBreak/>
              <w:t>ОК.07</w:t>
            </w:r>
          </w:p>
        </w:tc>
        <w:tc>
          <w:tcPr>
            <w:tcW w:w="3682" w:type="dxa"/>
            <w:tcBorders>
              <w:left w:val="single" w:sz="4" w:space="0" w:color="auto"/>
              <w:right w:val="single" w:sz="4" w:space="0" w:color="auto"/>
            </w:tcBorders>
          </w:tcPr>
          <w:p w14:paraId="19F43B06"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rPr>
              <w:t>-соблюдать нормы экологической безопасности;</w:t>
            </w:r>
          </w:p>
          <w:p w14:paraId="4989226E"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rPr>
              <w:t>-определять направления ресурсосбережения в рамках профессиональной деятельности по профессии;</w:t>
            </w:r>
          </w:p>
          <w:p w14:paraId="2CFABA37"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rPr>
              <w:t>- организовывать профессиональную деятельность с соблюдением принципов бережливого производства;</w:t>
            </w:r>
          </w:p>
          <w:p w14:paraId="29C6AB2B"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rPr>
              <w:t>-организовывать профессиональную деятельность с учетом знаний об изменении климатических условий региона;</w:t>
            </w:r>
          </w:p>
          <w:p w14:paraId="45A16CA2"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rPr>
              <w:t>-эффективно действовать в чрезвычайных ситуациях</w:t>
            </w:r>
            <w:r w:rsidRPr="0031790B">
              <w:rPr>
                <w:rFonts w:ascii="Calibri" w:eastAsia="Calibri" w:hAnsi="Calibri" w:cs="Times New Roman"/>
              </w:rPr>
              <w:t>.</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5CD15ECA" w14:textId="77777777" w:rsidR="0031790B" w:rsidRPr="0031790B" w:rsidRDefault="0031790B" w:rsidP="0031790B">
            <w:pPr>
              <w:rPr>
                <w:rFonts w:ascii="Calibri" w:eastAsia="Calibri" w:hAnsi="Calibri" w:cs="Times New Roman"/>
              </w:rPr>
            </w:pPr>
            <w:r w:rsidRPr="0031790B">
              <w:rPr>
                <w:rFonts w:ascii="Times New Roman" w:eastAsia="Calibri" w:hAnsi="Times New Roman" w:cs="Times New Roman"/>
              </w:rPr>
              <w:t>-правила экологической безопасности при ведении профессиональной деятельности;</w:t>
            </w:r>
          </w:p>
          <w:p w14:paraId="672E4059"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rPr>
              <w:t>-основные ресурсы, задействованные в профессиональной деятельности;</w:t>
            </w:r>
          </w:p>
          <w:p w14:paraId="746795C8"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rPr>
              <w:t>-пути обеспечения ресурсосбережения;</w:t>
            </w:r>
          </w:p>
          <w:p w14:paraId="44EA18BC"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rPr>
              <w:t>-принципы бережливого производства;</w:t>
            </w:r>
          </w:p>
          <w:p w14:paraId="63C3C088"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rPr>
              <w:t>-основные направления изменения климатических условий региона;</w:t>
            </w:r>
          </w:p>
          <w:p w14:paraId="67BE123F" w14:textId="77777777" w:rsidR="0031790B" w:rsidRPr="0031790B" w:rsidRDefault="0031790B" w:rsidP="0031790B">
            <w:pPr>
              <w:rPr>
                <w:rFonts w:ascii="Calibri" w:eastAsia="Calibri" w:hAnsi="Calibri" w:cs="Times New Roman"/>
              </w:rPr>
            </w:pPr>
            <w:r w:rsidRPr="0031790B">
              <w:rPr>
                <w:rFonts w:ascii="Times New Roman" w:eastAsia="Calibri" w:hAnsi="Times New Roman" w:cs="Times New Roman"/>
              </w:rPr>
              <w:t>-правила поведения в чрезвычайных ситуациях.</w:t>
            </w:r>
          </w:p>
          <w:p w14:paraId="01CEE9DC" w14:textId="77777777" w:rsidR="0031790B" w:rsidRPr="0031790B" w:rsidRDefault="0031790B" w:rsidP="0031790B">
            <w:pPr>
              <w:rPr>
                <w:rFonts w:ascii="Times New Roman" w:eastAsia="Calibri" w:hAnsi="Times New Roman" w:cs="Times New Roman"/>
                <w:bCs/>
                <w:i/>
                <w:sz w:val="24"/>
                <w:szCs w:val="24"/>
              </w:rPr>
            </w:pPr>
          </w:p>
        </w:tc>
      </w:tr>
      <w:tr w:rsidR="0031790B" w:rsidRPr="0031790B" w14:paraId="40AAB205" w14:textId="77777777" w:rsidTr="006158BE">
        <w:trPr>
          <w:trHeight w:val="327"/>
        </w:trPr>
        <w:tc>
          <w:tcPr>
            <w:tcW w:w="1246" w:type="dxa"/>
            <w:tcBorders>
              <w:left w:val="single" w:sz="4" w:space="0" w:color="auto"/>
              <w:right w:val="single" w:sz="4" w:space="0" w:color="auto"/>
            </w:tcBorders>
          </w:tcPr>
          <w:p w14:paraId="469D8A15" w14:textId="77777777" w:rsidR="0031790B" w:rsidRPr="0031790B" w:rsidRDefault="0031790B" w:rsidP="0031790B">
            <w:pPr>
              <w:rPr>
                <w:rFonts w:ascii="Times New Roman" w:eastAsia="Calibri" w:hAnsi="Times New Roman" w:cs="Times New Roman"/>
                <w:bCs/>
                <w:sz w:val="24"/>
                <w:szCs w:val="24"/>
              </w:rPr>
            </w:pPr>
            <w:r w:rsidRPr="0031790B">
              <w:rPr>
                <w:rFonts w:ascii="Times New Roman" w:eastAsia="Calibri" w:hAnsi="Times New Roman" w:cs="Times New Roman"/>
                <w:bCs/>
                <w:sz w:val="24"/>
                <w:szCs w:val="24"/>
              </w:rPr>
              <w:t>ОК.09</w:t>
            </w:r>
          </w:p>
        </w:tc>
        <w:tc>
          <w:tcPr>
            <w:tcW w:w="3682" w:type="dxa"/>
            <w:tcBorders>
              <w:left w:val="single" w:sz="4" w:space="0" w:color="auto"/>
              <w:right w:val="single" w:sz="4" w:space="0" w:color="auto"/>
            </w:tcBorders>
          </w:tcPr>
          <w:p w14:paraId="24C7236B" w14:textId="77777777" w:rsidR="0031790B" w:rsidRPr="0031790B" w:rsidRDefault="0031790B" w:rsidP="0031790B">
            <w:pPr>
              <w:rPr>
                <w:rFonts w:ascii="Times New Roman" w:eastAsia="Calibri" w:hAnsi="Times New Roman" w:cs="Times New Roman"/>
              </w:rPr>
            </w:pPr>
            <w:r w:rsidRPr="0031790B">
              <w:rPr>
                <w:rFonts w:ascii="Calibri" w:eastAsia="Calibri" w:hAnsi="Calibri" w:cs="Times New Roman"/>
              </w:rPr>
              <w:t>-</w:t>
            </w:r>
            <w:r w:rsidRPr="0031790B">
              <w:rPr>
                <w:rFonts w:ascii="Times New Roman" w:eastAsia="Calibri" w:hAnsi="Times New Roman" w:cs="Times New Roman"/>
              </w:rPr>
              <w:t xml:space="preserve">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06A686E8"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rPr>
              <w:t>- участвовать в диалогах на знакомые общие и профессиональные темы;</w:t>
            </w:r>
          </w:p>
          <w:p w14:paraId="3D922D40"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rPr>
              <w:t>- строить простые высказывания о себе и о своей профессиональной деятельности;</w:t>
            </w:r>
          </w:p>
          <w:p w14:paraId="2BDEC838"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rPr>
              <w:t>- кратко обосновывать и объяснять свои действия (текущие и планируемые);</w:t>
            </w:r>
          </w:p>
          <w:p w14:paraId="1CB3C943" w14:textId="77777777" w:rsidR="0031790B" w:rsidRPr="0031790B" w:rsidRDefault="0031790B" w:rsidP="0031790B">
            <w:pPr>
              <w:rPr>
                <w:rFonts w:ascii="Calibri" w:eastAsia="Calibri" w:hAnsi="Calibri" w:cs="Times New Roman"/>
              </w:rPr>
            </w:pPr>
            <w:r w:rsidRPr="0031790B">
              <w:rPr>
                <w:rFonts w:ascii="Times New Roman" w:eastAsia="Calibri" w:hAnsi="Times New Roman" w:cs="Times New Roman"/>
              </w:rPr>
              <w:t>- писать простые связные сообщения на знакомые или интересующие профессиональные темы.</w:t>
            </w:r>
          </w:p>
          <w:p w14:paraId="383CDCAB" w14:textId="77777777" w:rsidR="0031790B" w:rsidRPr="0031790B" w:rsidRDefault="0031790B" w:rsidP="0031790B">
            <w:pPr>
              <w:rPr>
                <w:rFonts w:ascii="Times New Roman" w:eastAsia="Calibri" w:hAnsi="Times New Roman" w:cs="Times New Roman"/>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11EA50FC" w14:textId="77777777" w:rsidR="0031790B" w:rsidRPr="0031790B" w:rsidRDefault="0031790B" w:rsidP="0031790B">
            <w:pPr>
              <w:rPr>
                <w:rFonts w:ascii="Times New Roman" w:eastAsia="Calibri" w:hAnsi="Times New Roman" w:cs="Times New Roman"/>
              </w:rPr>
            </w:pPr>
            <w:r w:rsidRPr="0031790B">
              <w:rPr>
                <w:rFonts w:ascii="Calibri" w:eastAsia="Calibri" w:hAnsi="Calibri" w:cs="Times New Roman"/>
              </w:rPr>
              <w:t>-</w:t>
            </w:r>
            <w:r w:rsidRPr="0031790B">
              <w:rPr>
                <w:rFonts w:ascii="Times New Roman" w:eastAsia="Calibri" w:hAnsi="Times New Roman" w:cs="Times New Roman"/>
              </w:rPr>
              <w:t xml:space="preserve"> правила построения простых и сложных предложений на профессиональные темы;</w:t>
            </w:r>
          </w:p>
          <w:p w14:paraId="65318440"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rPr>
              <w:t>- основные общеупотребительные глаголы (бытовая и профессиональная лексика);</w:t>
            </w:r>
          </w:p>
          <w:p w14:paraId="37AB67A3"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rPr>
              <w:t>- лексический минимум, относящийся к описанию предметов, средств и процессов профессиональной деятельности;</w:t>
            </w:r>
          </w:p>
          <w:p w14:paraId="45B3B0A1"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rPr>
              <w:t>- особенности произношения;</w:t>
            </w:r>
          </w:p>
          <w:p w14:paraId="198BF738" w14:textId="77777777" w:rsidR="0031790B" w:rsidRPr="0031790B" w:rsidRDefault="0031790B" w:rsidP="0031790B">
            <w:pPr>
              <w:rPr>
                <w:rFonts w:ascii="Calibri" w:eastAsia="Calibri" w:hAnsi="Calibri" w:cs="Times New Roman"/>
              </w:rPr>
            </w:pPr>
            <w:r w:rsidRPr="0031790B">
              <w:rPr>
                <w:rFonts w:ascii="Times New Roman" w:eastAsia="Calibri" w:hAnsi="Times New Roman" w:cs="Times New Roman"/>
              </w:rPr>
              <w:t>- правила чтения текстов профессиональной направленности.</w:t>
            </w:r>
          </w:p>
          <w:p w14:paraId="2997D3F2" w14:textId="77777777" w:rsidR="0031790B" w:rsidRPr="0031790B" w:rsidRDefault="0031790B" w:rsidP="0031790B">
            <w:pPr>
              <w:rPr>
                <w:rFonts w:ascii="Times New Roman" w:eastAsia="Calibri" w:hAnsi="Times New Roman" w:cs="Times New Roman"/>
                <w:bCs/>
                <w:sz w:val="24"/>
                <w:szCs w:val="24"/>
              </w:rPr>
            </w:pPr>
          </w:p>
        </w:tc>
      </w:tr>
    </w:tbl>
    <w:p w14:paraId="6F7C521D" w14:textId="77777777" w:rsidR="0031790B" w:rsidRPr="0031790B" w:rsidRDefault="0031790B" w:rsidP="0031790B">
      <w:pPr>
        <w:spacing w:after="120"/>
        <w:ind w:firstLine="709"/>
        <w:rPr>
          <w:rFonts w:ascii="Times New Roman" w:eastAsia="Calibri" w:hAnsi="Times New Roman" w:cs="Times New Roman"/>
          <w:bCs/>
          <w:sz w:val="24"/>
          <w:szCs w:val="24"/>
        </w:rPr>
      </w:pPr>
    </w:p>
    <w:p w14:paraId="0F671CBF" w14:textId="77777777" w:rsidR="0031790B" w:rsidRPr="0031790B" w:rsidRDefault="0031790B" w:rsidP="0031790B">
      <w:pPr>
        <w:keepNext/>
        <w:spacing w:after="120"/>
        <w:outlineLvl w:val="0"/>
        <w:rPr>
          <w:rFonts w:ascii="Times New Roman" w:eastAsia="Segoe UI" w:hAnsi="Times New Roman" w:cs="Times New Roman"/>
          <w:b/>
          <w:bCs/>
          <w:caps/>
          <w:kern w:val="32"/>
          <w:sz w:val="24"/>
          <w:szCs w:val="24"/>
          <w:lang w:eastAsia="x-none"/>
        </w:rPr>
      </w:pPr>
      <w:r w:rsidRPr="0031790B">
        <w:rPr>
          <w:rFonts w:ascii="Times New Roman" w:eastAsia="Calibri" w:hAnsi="Times New Roman" w:cs="Times New Roman"/>
          <w:bCs/>
          <w:sz w:val="24"/>
          <w:szCs w:val="24"/>
        </w:rPr>
        <w:t xml:space="preserve">                              </w:t>
      </w:r>
      <w:r w:rsidRPr="0031790B">
        <w:rPr>
          <w:rFonts w:ascii="Times New Roman" w:eastAsia="Segoe UI" w:hAnsi="Times New Roman" w:cs="Times New Roman"/>
          <w:b/>
          <w:bCs/>
          <w:caps/>
          <w:kern w:val="32"/>
          <w:sz w:val="24"/>
          <w:szCs w:val="24"/>
          <w:lang w:val="x-none" w:eastAsia="x-none"/>
        </w:rPr>
        <w:t xml:space="preserve"> Структура и содержание </w:t>
      </w:r>
      <w:r w:rsidRPr="0031790B">
        <w:rPr>
          <w:rFonts w:ascii="Times New Roman" w:eastAsia="Segoe UI" w:hAnsi="Times New Roman" w:cs="Times New Roman"/>
          <w:b/>
          <w:bCs/>
          <w:caps/>
          <w:kern w:val="32"/>
          <w:sz w:val="24"/>
          <w:szCs w:val="24"/>
          <w:lang w:eastAsia="x-none"/>
        </w:rPr>
        <w:t>ДИСЦИПЛИНЫ</w:t>
      </w:r>
    </w:p>
    <w:p w14:paraId="01C688C2" w14:textId="77777777" w:rsidR="0031790B" w:rsidRPr="0031790B" w:rsidRDefault="0031790B" w:rsidP="0031790B">
      <w:pPr>
        <w:spacing w:after="120" w:line="276" w:lineRule="auto"/>
        <w:ind w:firstLine="709"/>
        <w:outlineLvl w:val="1"/>
        <w:rPr>
          <w:rFonts w:ascii="Times New Roman" w:eastAsia="Segoe UI" w:hAnsi="Times New Roman" w:cs="Times New Roman"/>
          <w:b/>
          <w:bCs/>
          <w:sz w:val="24"/>
          <w:szCs w:val="24"/>
          <w:lang w:eastAsia="ru-RU"/>
        </w:rPr>
      </w:pPr>
      <w:r w:rsidRPr="0031790B">
        <w:rPr>
          <w:rFonts w:ascii="Times New Roman" w:eastAsia="Segoe UI" w:hAnsi="Times New Roman" w:cs="Times New Roman"/>
          <w:b/>
          <w:bCs/>
          <w:sz w:val="24"/>
          <w:szCs w:val="24"/>
          <w:lang w:eastAsia="ru-RU"/>
        </w:rPr>
        <w:t>2.1. Трудоемкость освоения дисциплины</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132"/>
        <w:gridCol w:w="2272"/>
      </w:tblGrid>
      <w:tr w:rsidR="0031790B" w:rsidRPr="0031790B" w14:paraId="60EE5120" w14:textId="77777777" w:rsidTr="006158BE">
        <w:trPr>
          <w:trHeight w:val="23"/>
        </w:trPr>
        <w:tc>
          <w:tcPr>
            <w:tcW w:w="3258" w:type="pct"/>
            <w:vAlign w:val="center"/>
          </w:tcPr>
          <w:p w14:paraId="387924E3" w14:textId="77777777" w:rsidR="0031790B" w:rsidRPr="0031790B" w:rsidRDefault="0031790B" w:rsidP="0031790B">
            <w:pPr>
              <w:jc w:val="center"/>
              <w:rPr>
                <w:rFonts w:ascii="Times New Roman" w:eastAsia="Calibri" w:hAnsi="Times New Roman" w:cs="Times New Roman"/>
                <w:b/>
                <w:sz w:val="24"/>
              </w:rPr>
            </w:pPr>
            <w:r w:rsidRPr="0031790B">
              <w:rPr>
                <w:rFonts w:ascii="Times New Roman" w:eastAsia="Calibri" w:hAnsi="Times New Roman" w:cs="Times New Roman"/>
                <w:b/>
                <w:sz w:val="24"/>
              </w:rPr>
              <w:t>Наименование составных частей дисциплины</w:t>
            </w:r>
          </w:p>
        </w:tc>
        <w:tc>
          <w:tcPr>
            <w:tcW w:w="579" w:type="pct"/>
            <w:vAlign w:val="center"/>
          </w:tcPr>
          <w:p w14:paraId="1A88EAF7" w14:textId="77777777" w:rsidR="0031790B" w:rsidRPr="0031790B" w:rsidRDefault="0031790B" w:rsidP="0031790B">
            <w:pPr>
              <w:jc w:val="center"/>
              <w:rPr>
                <w:rFonts w:ascii="Times New Roman" w:eastAsia="Calibri" w:hAnsi="Times New Roman" w:cs="Times New Roman"/>
                <w:b/>
                <w:iCs/>
                <w:sz w:val="24"/>
              </w:rPr>
            </w:pPr>
            <w:r w:rsidRPr="0031790B">
              <w:rPr>
                <w:rFonts w:ascii="Times New Roman" w:eastAsia="Calibri" w:hAnsi="Times New Roman" w:cs="Times New Roman"/>
                <w:b/>
                <w:iCs/>
                <w:sz w:val="24"/>
              </w:rPr>
              <w:t>Объем в часах</w:t>
            </w:r>
          </w:p>
        </w:tc>
        <w:tc>
          <w:tcPr>
            <w:tcW w:w="1162" w:type="pct"/>
          </w:tcPr>
          <w:p w14:paraId="11AACFB0" w14:textId="77777777" w:rsidR="0031790B" w:rsidRPr="0031790B" w:rsidRDefault="0031790B" w:rsidP="0031790B">
            <w:pPr>
              <w:jc w:val="center"/>
              <w:rPr>
                <w:rFonts w:ascii="Times New Roman" w:eastAsia="Calibri" w:hAnsi="Times New Roman" w:cs="Times New Roman"/>
                <w:b/>
                <w:iCs/>
                <w:sz w:val="24"/>
              </w:rPr>
            </w:pPr>
            <w:r w:rsidRPr="0031790B">
              <w:rPr>
                <w:rFonts w:ascii="Times New Roman" w:eastAsia="Calibri" w:hAnsi="Times New Roman" w:cs="Times New Roman"/>
                <w:b/>
                <w:sz w:val="24"/>
              </w:rPr>
              <w:t xml:space="preserve">В </w:t>
            </w:r>
            <w:proofErr w:type="spellStart"/>
            <w:r w:rsidRPr="0031790B">
              <w:rPr>
                <w:rFonts w:ascii="Times New Roman" w:eastAsia="Calibri" w:hAnsi="Times New Roman" w:cs="Times New Roman"/>
                <w:b/>
                <w:sz w:val="24"/>
              </w:rPr>
              <w:t>т.ч</w:t>
            </w:r>
            <w:proofErr w:type="spellEnd"/>
            <w:r w:rsidRPr="0031790B">
              <w:rPr>
                <w:rFonts w:ascii="Times New Roman" w:eastAsia="Calibri" w:hAnsi="Times New Roman" w:cs="Times New Roman"/>
                <w:b/>
                <w:sz w:val="24"/>
              </w:rPr>
              <w:t xml:space="preserve">. в форме </w:t>
            </w:r>
            <w:proofErr w:type="spellStart"/>
            <w:r w:rsidRPr="0031790B">
              <w:rPr>
                <w:rFonts w:ascii="Times New Roman" w:eastAsia="Calibri" w:hAnsi="Times New Roman" w:cs="Times New Roman"/>
                <w:b/>
                <w:sz w:val="24"/>
              </w:rPr>
              <w:t>практ</w:t>
            </w:r>
            <w:proofErr w:type="spellEnd"/>
            <w:r w:rsidRPr="0031790B">
              <w:rPr>
                <w:rFonts w:ascii="Times New Roman" w:eastAsia="Calibri" w:hAnsi="Times New Roman" w:cs="Times New Roman"/>
                <w:b/>
                <w:sz w:val="24"/>
              </w:rPr>
              <w:t>. подготовки</w:t>
            </w:r>
          </w:p>
        </w:tc>
      </w:tr>
      <w:tr w:rsidR="0031790B" w:rsidRPr="0031790B" w14:paraId="4748BF01" w14:textId="77777777" w:rsidTr="006158BE">
        <w:trPr>
          <w:trHeight w:val="23"/>
        </w:trPr>
        <w:tc>
          <w:tcPr>
            <w:tcW w:w="3258" w:type="pct"/>
            <w:vAlign w:val="center"/>
          </w:tcPr>
          <w:p w14:paraId="31AB2FB0" w14:textId="77777777" w:rsidR="0031790B" w:rsidRPr="0031790B" w:rsidRDefault="0031790B" w:rsidP="0031790B">
            <w:pPr>
              <w:jc w:val="both"/>
              <w:rPr>
                <w:rFonts w:ascii="Times New Roman" w:eastAsia="Calibri" w:hAnsi="Times New Roman" w:cs="Times New Roman"/>
                <w:bCs/>
                <w:sz w:val="24"/>
                <w:szCs w:val="24"/>
              </w:rPr>
            </w:pPr>
            <w:r w:rsidRPr="0031790B">
              <w:rPr>
                <w:rFonts w:ascii="Times New Roman" w:eastAsia="Calibri" w:hAnsi="Times New Roman" w:cs="Times New Roman"/>
                <w:bCs/>
                <w:sz w:val="24"/>
                <w:szCs w:val="24"/>
              </w:rPr>
              <w:t>Учебные занятия, из них:</w:t>
            </w:r>
          </w:p>
        </w:tc>
        <w:tc>
          <w:tcPr>
            <w:tcW w:w="579" w:type="pct"/>
            <w:vAlign w:val="center"/>
          </w:tcPr>
          <w:p w14:paraId="0F513E78" w14:textId="77777777" w:rsidR="0031790B" w:rsidRPr="0031790B" w:rsidRDefault="0031790B" w:rsidP="0031790B">
            <w:pPr>
              <w:jc w:val="center"/>
              <w:rPr>
                <w:rFonts w:ascii="Times New Roman" w:eastAsia="Calibri" w:hAnsi="Times New Roman" w:cs="Times New Roman"/>
                <w:bCs/>
                <w:sz w:val="24"/>
                <w:szCs w:val="24"/>
              </w:rPr>
            </w:pPr>
            <w:r w:rsidRPr="0031790B">
              <w:rPr>
                <w:rFonts w:ascii="Times New Roman" w:eastAsia="Calibri" w:hAnsi="Times New Roman" w:cs="Times New Roman"/>
                <w:bCs/>
                <w:sz w:val="24"/>
                <w:szCs w:val="24"/>
              </w:rPr>
              <w:t>34</w:t>
            </w:r>
          </w:p>
        </w:tc>
        <w:tc>
          <w:tcPr>
            <w:tcW w:w="1162" w:type="pct"/>
            <w:vAlign w:val="center"/>
          </w:tcPr>
          <w:p w14:paraId="3AD638AB" w14:textId="77777777" w:rsidR="0031790B" w:rsidRPr="0031790B" w:rsidRDefault="0031790B" w:rsidP="0031790B">
            <w:pPr>
              <w:jc w:val="center"/>
              <w:rPr>
                <w:rFonts w:ascii="Times New Roman" w:eastAsia="Calibri" w:hAnsi="Times New Roman" w:cs="Times New Roman"/>
                <w:bCs/>
                <w:sz w:val="24"/>
                <w:szCs w:val="24"/>
              </w:rPr>
            </w:pPr>
            <w:r w:rsidRPr="0031790B">
              <w:rPr>
                <w:rFonts w:ascii="Times New Roman" w:eastAsia="Calibri" w:hAnsi="Times New Roman" w:cs="Times New Roman"/>
                <w:bCs/>
                <w:sz w:val="24"/>
                <w:szCs w:val="24"/>
              </w:rPr>
              <w:t>16</w:t>
            </w:r>
          </w:p>
        </w:tc>
      </w:tr>
      <w:tr w:rsidR="0031790B" w:rsidRPr="0031790B" w14:paraId="5C0CDA2D" w14:textId="77777777" w:rsidTr="006158BE">
        <w:trPr>
          <w:trHeight w:val="23"/>
        </w:trPr>
        <w:tc>
          <w:tcPr>
            <w:tcW w:w="3258" w:type="pct"/>
            <w:vAlign w:val="center"/>
          </w:tcPr>
          <w:p w14:paraId="4CD45CC2" w14:textId="77777777" w:rsidR="0031790B" w:rsidRPr="0031790B" w:rsidRDefault="0031790B" w:rsidP="0031790B">
            <w:pPr>
              <w:jc w:val="both"/>
              <w:rPr>
                <w:rFonts w:ascii="Times New Roman" w:eastAsia="Calibri" w:hAnsi="Times New Roman" w:cs="Times New Roman"/>
                <w:bCs/>
                <w:iCs/>
                <w:sz w:val="24"/>
                <w:szCs w:val="24"/>
              </w:rPr>
            </w:pPr>
            <w:r w:rsidRPr="0031790B">
              <w:rPr>
                <w:rFonts w:ascii="Times New Roman" w:eastAsia="Calibri" w:hAnsi="Times New Roman" w:cs="Times New Roman"/>
                <w:bCs/>
                <w:iCs/>
                <w:sz w:val="24"/>
                <w:szCs w:val="24"/>
              </w:rPr>
              <w:t>теоретические</w:t>
            </w:r>
          </w:p>
        </w:tc>
        <w:tc>
          <w:tcPr>
            <w:tcW w:w="579" w:type="pct"/>
            <w:vAlign w:val="center"/>
          </w:tcPr>
          <w:p w14:paraId="09F75EB0" w14:textId="77777777" w:rsidR="0031790B" w:rsidRPr="0031790B" w:rsidRDefault="0031790B" w:rsidP="0031790B">
            <w:pPr>
              <w:jc w:val="center"/>
              <w:rPr>
                <w:rFonts w:ascii="Times New Roman" w:eastAsia="Calibri" w:hAnsi="Times New Roman" w:cs="Times New Roman"/>
                <w:bCs/>
                <w:sz w:val="24"/>
                <w:szCs w:val="24"/>
              </w:rPr>
            </w:pPr>
            <w:r w:rsidRPr="0031790B">
              <w:rPr>
                <w:rFonts w:ascii="Times New Roman" w:eastAsia="Calibri" w:hAnsi="Times New Roman" w:cs="Times New Roman"/>
                <w:bCs/>
                <w:sz w:val="24"/>
                <w:szCs w:val="24"/>
              </w:rPr>
              <w:t>18</w:t>
            </w:r>
          </w:p>
        </w:tc>
        <w:tc>
          <w:tcPr>
            <w:tcW w:w="1162" w:type="pct"/>
            <w:vAlign w:val="center"/>
          </w:tcPr>
          <w:p w14:paraId="71F8421A" w14:textId="77777777" w:rsidR="0031790B" w:rsidRPr="0031790B" w:rsidRDefault="0031790B" w:rsidP="0031790B">
            <w:pPr>
              <w:jc w:val="center"/>
              <w:rPr>
                <w:rFonts w:ascii="Times New Roman" w:eastAsia="Calibri" w:hAnsi="Times New Roman" w:cs="Times New Roman"/>
                <w:bCs/>
                <w:sz w:val="24"/>
                <w:szCs w:val="24"/>
              </w:rPr>
            </w:pPr>
            <w:r w:rsidRPr="0031790B">
              <w:rPr>
                <w:rFonts w:ascii="Times New Roman" w:eastAsia="Calibri" w:hAnsi="Times New Roman" w:cs="Times New Roman"/>
                <w:bCs/>
                <w:sz w:val="24"/>
                <w:szCs w:val="24"/>
              </w:rPr>
              <w:t>-</w:t>
            </w:r>
          </w:p>
        </w:tc>
      </w:tr>
      <w:tr w:rsidR="0031790B" w:rsidRPr="0031790B" w14:paraId="6F53A56E" w14:textId="77777777" w:rsidTr="006158BE">
        <w:trPr>
          <w:trHeight w:val="23"/>
        </w:trPr>
        <w:tc>
          <w:tcPr>
            <w:tcW w:w="3258" w:type="pct"/>
            <w:vAlign w:val="center"/>
          </w:tcPr>
          <w:p w14:paraId="741ADE90" w14:textId="77777777" w:rsidR="0031790B" w:rsidRPr="0031790B" w:rsidRDefault="0031790B" w:rsidP="0031790B">
            <w:pPr>
              <w:jc w:val="both"/>
              <w:rPr>
                <w:rFonts w:ascii="Times New Roman" w:eastAsia="Calibri" w:hAnsi="Times New Roman" w:cs="Times New Roman"/>
                <w:bCs/>
                <w:iCs/>
                <w:sz w:val="24"/>
                <w:szCs w:val="24"/>
              </w:rPr>
            </w:pPr>
            <w:r w:rsidRPr="0031790B">
              <w:rPr>
                <w:rFonts w:ascii="Times New Roman" w:eastAsia="Calibri" w:hAnsi="Times New Roman" w:cs="Times New Roman"/>
                <w:bCs/>
                <w:iCs/>
                <w:sz w:val="24"/>
                <w:szCs w:val="24"/>
              </w:rPr>
              <w:t>практические</w:t>
            </w:r>
          </w:p>
        </w:tc>
        <w:tc>
          <w:tcPr>
            <w:tcW w:w="579" w:type="pct"/>
            <w:vAlign w:val="center"/>
          </w:tcPr>
          <w:p w14:paraId="45D941EF" w14:textId="77777777" w:rsidR="0031790B" w:rsidRPr="0031790B" w:rsidRDefault="0031790B" w:rsidP="0031790B">
            <w:pPr>
              <w:jc w:val="center"/>
              <w:rPr>
                <w:rFonts w:ascii="Times New Roman" w:eastAsia="Calibri" w:hAnsi="Times New Roman" w:cs="Times New Roman"/>
                <w:bCs/>
                <w:sz w:val="24"/>
                <w:szCs w:val="24"/>
              </w:rPr>
            </w:pPr>
            <w:r w:rsidRPr="0031790B">
              <w:rPr>
                <w:rFonts w:ascii="Times New Roman" w:eastAsia="Calibri" w:hAnsi="Times New Roman" w:cs="Times New Roman"/>
                <w:bCs/>
                <w:sz w:val="24"/>
                <w:szCs w:val="24"/>
              </w:rPr>
              <w:t>16</w:t>
            </w:r>
          </w:p>
        </w:tc>
        <w:tc>
          <w:tcPr>
            <w:tcW w:w="1162" w:type="pct"/>
            <w:vAlign w:val="center"/>
          </w:tcPr>
          <w:p w14:paraId="3AC33EF9" w14:textId="77777777" w:rsidR="0031790B" w:rsidRPr="0031790B" w:rsidRDefault="0031790B" w:rsidP="0031790B">
            <w:pPr>
              <w:jc w:val="center"/>
              <w:rPr>
                <w:rFonts w:ascii="Times New Roman" w:eastAsia="Calibri" w:hAnsi="Times New Roman" w:cs="Times New Roman"/>
                <w:bCs/>
                <w:sz w:val="24"/>
                <w:szCs w:val="24"/>
              </w:rPr>
            </w:pPr>
            <w:r w:rsidRPr="0031790B">
              <w:rPr>
                <w:rFonts w:ascii="Times New Roman" w:eastAsia="Calibri" w:hAnsi="Times New Roman" w:cs="Times New Roman"/>
                <w:bCs/>
                <w:sz w:val="24"/>
                <w:szCs w:val="24"/>
              </w:rPr>
              <w:t>16</w:t>
            </w:r>
          </w:p>
        </w:tc>
      </w:tr>
      <w:tr w:rsidR="0031790B" w:rsidRPr="0031790B" w14:paraId="2C451E01" w14:textId="77777777" w:rsidTr="006158BE">
        <w:trPr>
          <w:trHeight w:val="23"/>
        </w:trPr>
        <w:tc>
          <w:tcPr>
            <w:tcW w:w="3258" w:type="pct"/>
            <w:vAlign w:val="center"/>
          </w:tcPr>
          <w:p w14:paraId="76FE5808" w14:textId="77777777" w:rsidR="0031790B" w:rsidRPr="0031790B" w:rsidRDefault="0031790B" w:rsidP="0031790B">
            <w:pPr>
              <w:jc w:val="both"/>
              <w:rPr>
                <w:rFonts w:ascii="Times New Roman" w:eastAsia="Calibri" w:hAnsi="Times New Roman" w:cs="Times New Roman"/>
                <w:bCs/>
                <w:sz w:val="24"/>
                <w:szCs w:val="24"/>
              </w:rPr>
            </w:pPr>
            <w:r w:rsidRPr="0031790B">
              <w:rPr>
                <w:rFonts w:ascii="Times New Roman" w:eastAsia="Calibri" w:hAnsi="Times New Roman" w:cs="Times New Roman"/>
                <w:bCs/>
                <w:sz w:val="24"/>
                <w:szCs w:val="24"/>
              </w:rPr>
              <w:t>Самостоятельная работа</w:t>
            </w:r>
          </w:p>
        </w:tc>
        <w:tc>
          <w:tcPr>
            <w:tcW w:w="579" w:type="pct"/>
            <w:vAlign w:val="center"/>
          </w:tcPr>
          <w:p w14:paraId="16841A7A" w14:textId="77777777" w:rsidR="0031790B" w:rsidRPr="0031790B" w:rsidRDefault="0031790B" w:rsidP="0031790B">
            <w:pPr>
              <w:jc w:val="center"/>
              <w:rPr>
                <w:rFonts w:ascii="Times New Roman" w:eastAsia="Calibri" w:hAnsi="Times New Roman" w:cs="Times New Roman"/>
                <w:bCs/>
                <w:sz w:val="24"/>
                <w:szCs w:val="24"/>
              </w:rPr>
            </w:pPr>
            <w:r w:rsidRPr="0031790B">
              <w:rPr>
                <w:rFonts w:ascii="Times New Roman" w:eastAsia="Calibri" w:hAnsi="Times New Roman" w:cs="Times New Roman"/>
                <w:bCs/>
                <w:sz w:val="24"/>
                <w:szCs w:val="24"/>
              </w:rPr>
              <w:t>-</w:t>
            </w:r>
          </w:p>
        </w:tc>
        <w:tc>
          <w:tcPr>
            <w:tcW w:w="1162" w:type="pct"/>
            <w:vAlign w:val="center"/>
          </w:tcPr>
          <w:p w14:paraId="64F87FA1" w14:textId="77777777" w:rsidR="0031790B" w:rsidRPr="0031790B" w:rsidRDefault="0031790B" w:rsidP="0031790B">
            <w:pPr>
              <w:jc w:val="center"/>
              <w:rPr>
                <w:rFonts w:ascii="Times New Roman" w:eastAsia="Calibri" w:hAnsi="Times New Roman" w:cs="Times New Roman"/>
                <w:bCs/>
                <w:sz w:val="24"/>
                <w:szCs w:val="24"/>
              </w:rPr>
            </w:pPr>
            <w:r w:rsidRPr="0031790B">
              <w:rPr>
                <w:rFonts w:ascii="Times New Roman" w:eastAsia="Calibri" w:hAnsi="Times New Roman" w:cs="Times New Roman"/>
                <w:bCs/>
                <w:sz w:val="24"/>
                <w:szCs w:val="24"/>
              </w:rPr>
              <w:t>-</w:t>
            </w:r>
          </w:p>
        </w:tc>
      </w:tr>
      <w:tr w:rsidR="0031790B" w:rsidRPr="0031790B" w14:paraId="03BB5E58" w14:textId="77777777" w:rsidTr="006158BE">
        <w:trPr>
          <w:trHeight w:val="23"/>
        </w:trPr>
        <w:tc>
          <w:tcPr>
            <w:tcW w:w="3258" w:type="pct"/>
            <w:vAlign w:val="center"/>
          </w:tcPr>
          <w:p w14:paraId="729CD005" w14:textId="77777777" w:rsidR="0031790B" w:rsidRPr="0031790B" w:rsidRDefault="0031790B" w:rsidP="0031790B">
            <w:pPr>
              <w:jc w:val="both"/>
              <w:rPr>
                <w:rFonts w:ascii="Times New Roman" w:eastAsia="Calibri" w:hAnsi="Times New Roman" w:cs="Times New Roman"/>
                <w:bCs/>
                <w:sz w:val="24"/>
                <w:szCs w:val="24"/>
              </w:rPr>
            </w:pPr>
            <w:r w:rsidRPr="0031790B">
              <w:rPr>
                <w:rFonts w:ascii="Times New Roman" w:eastAsia="Calibri" w:hAnsi="Times New Roman" w:cs="Times New Roman"/>
                <w:bCs/>
                <w:sz w:val="24"/>
                <w:szCs w:val="24"/>
              </w:rPr>
              <w:t xml:space="preserve">Промежуточная аттестация в </w:t>
            </w:r>
            <w:r w:rsidRPr="0031790B">
              <w:rPr>
                <w:rFonts w:ascii="Times New Roman" w:eastAsia="Calibri" w:hAnsi="Times New Roman" w:cs="Times New Roman"/>
                <w:bCs/>
                <w:iCs/>
                <w:sz w:val="24"/>
                <w:szCs w:val="24"/>
              </w:rPr>
              <w:t>форме дифференцированного зачёта</w:t>
            </w:r>
            <w:r w:rsidRPr="0031790B">
              <w:rPr>
                <w:rFonts w:ascii="Times New Roman" w:eastAsia="Calibri" w:hAnsi="Times New Roman" w:cs="Times New Roman"/>
                <w:bCs/>
                <w:i/>
                <w:iCs/>
                <w:sz w:val="24"/>
                <w:szCs w:val="24"/>
              </w:rPr>
              <w:t xml:space="preserve"> </w:t>
            </w:r>
          </w:p>
        </w:tc>
        <w:tc>
          <w:tcPr>
            <w:tcW w:w="579" w:type="pct"/>
            <w:vAlign w:val="center"/>
          </w:tcPr>
          <w:p w14:paraId="04E550D9" w14:textId="77777777" w:rsidR="0031790B" w:rsidRPr="0031790B" w:rsidRDefault="0031790B" w:rsidP="0031790B">
            <w:pPr>
              <w:jc w:val="center"/>
              <w:rPr>
                <w:rFonts w:ascii="Times New Roman" w:eastAsia="Calibri" w:hAnsi="Times New Roman" w:cs="Times New Roman"/>
                <w:bCs/>
                <w:sz w:val="24"/>
                <w:szCs w:val="24"/>
              </w:rPr>
            </w:pPr>
            <w:r w:rsidRPr="0031790B">
              <w:rPr>
                <w:rFonts w:ascii="Times New Roman" w:eastAsia="Calibri" w:hAnsi="Times New Roman" w:cs="Times New Roman"/>
                <w:bCs/>
                <w:sz w:val="24"/>
                <w:szCs w:val="24"/>
              </w:rPr>
              <w:t>2</w:t>
            </w:r>
          </w:p>
        </w:tc>
        <w:tc>
          <w:tcPr>
            <w:tcW w:w="1162" w:type="pct"/>
            <w:vAlign w:val="center"/>
          </w:tcPr>
          <w:p w14:paraId="6C5B4037" w14:textId="77777777" w:rsidR="0031790B" w:rsidRPr="0031790B" w:rsidRDefault="0031790B" w:rsidP="0031790B">
            <w:pPr>
              <w:jc w:val="center"/>
              <w:rPr>
                <w:rFonts w:ascii="Times New Roman" w:eastAsia="Calibri" w:hAnsi="Times New Roman" w:cs="Times New Roman"/>
                <w:bCs/>
                <w:sz w:val="24"/>
                <w:szCs w:val="24"/>
              </w:rPr>
            </w:pPr>
            <w:r w:rsidRPr="0031790B">
              <w:rPr>
                <w:rFonts w:ascii="Times New Roman" w:eastAsia="Calibri" w:hAnsi="Times New Roman" w:cs="Times New Roman"/>
                <w:bCs/>
                <w:sz w:val="24"/>
                <w:szCs w:val="24"/>
              </w:rPr>
              <w:t>-</w:t>
            </w:r>
          </w:p>
        </w:tc>
      </w:tr>
      <w:tr w:rsidR="0031790B" w:rsidRPr="0031790B" w14:paraId="671E50A6" w14:textId="77777777" w:rsidTr="006158BE">
        <w:trPr>
          <w:trHeight w:val="23"/>
        </w:trPr>
        <w:tc>
          <w:tcPr>
            <w:tcW w:w="3258" w:type="pct"/>
            <w:vAlign w:val="center"/>
          </w:tcPr>
          <w:p w14:paraId="461EF9DC" w14:textId="77777777" w:rsidR="0031790B" w:rsidRPr="0031790B" w:rsidRDefault="0031790B" w:rsidP="0031790B">
            <w:pPr>
              <w:jc w:val="both"/>
              <w:rPr>
                <w:rFonts w:ascii="Times New Roman" w:eastAsia="Calibri" w:hAnsi="Times New Roman" w:cs="Times New Roman"/>
                <w:bCs/>
                <w:sz w:val="24"/>
                <w:szCs w:val="24"/>
              </w:rPr>
            </w:pPr>
            <w:r w:rsidRPr="0031790B">
              <w:rPr>
                <w:rFonts w:ascii="Times New Roman" w:eastAsia="Calibri" w:hAnsi="Times New Roman" w:cs="Times New Roman"/>
                <w:bCs/>
                <w:sz w:val="24"/>
                <w:szCs w:val="24"/>
              </w:rPr>
              <w:t>Всего</w:t>
            </w:r>
          </w:p>
        </w:tc>
        <w:tc>
          <w:tcPr>
            <w:tcW w:w="579" w:type="pct"/>
            <w:vAlign w:val="center"/>
          </w:tcPr>
          <w:p w14:paraId="2D6446FD" w14:textId="77777777" w:rsidR="0031790B" w:rsidRPr="0031790B" w:rsidRDefault="0031790B" w:rsidP="0031790B">
            <w:pPr>
              <w:jc w:val="center"/>
              <w:rPr>
                <w:rFonts w:ascii="Times New Roman" w:eastAsia="Calibri" w:hAnsi="Times New Roman" w:cs="Times New Roman"/>
                <w:b/>
                <w:sz w:val="24"/>
                <w:szCs w:val="24"/>
              </w:rPr>
            </w:pPr>
            <w:r w:rsidRPr="0031790B">
              <w:rPr>
                <w:rFonts w:ascii="Times New Roman" w:eastAsia="Calibri" w:hAnsi="Times New Roman" w:cs="Times New Roman"/>
                <w:b/>
                <w:sz w:val="24"/>
                <w:szCs w:val="24"/>
              </w:rPr>
              <w:t>36</w:t>
            </w:r>
          </w:p>
        </w:tc>
        <w:tc>
          <w:tcPr>
            <w:tcW w:w="1162" w:type="pct"/>
            <w:vAlign w:val="center"/>
          </w:tcPr>
          <w:p w14:paraId="7B04181F" w14:textId="77777777" w:rsidR="0031790B" w:rsidRPr="0031790B" w:rsidRDefault="0031790B" w:rsidP="0031790B">
            <w:pPr>
              <w:jc w:val="center"/>
              <w:rPr>
                <w:rFonts w:ascii="Times New Roman" w:eastAsia="Calibri" w:hAnsi="Times New Roman" w:cs="Times New Roman"/>
                <w:b/>
                <w:sz w:val="24"/>
                <w:szCs w:val="24"/>
              </w:rPr>
            </w:pPr>
            <w:r w:rsidRPr="0031790B">
              <w:rPr>
                <w:rFonts w:ascii="Times New Roman" w:eastAsia="Calibri" w:hAnsi="Times New Roman" w:cs="Times New Roman"/>
                <w:b/>
                <w:sz w:val="24"/>
                <w:szCs w:val="24"/>
              </w:rPr>
              <w:t>16</w:t>
            </w:r>
          </w:p>
        </w:tc>
      </w:tr>
    </w:tbl>
    <w:p w14:paraId="1108E605" w14:textId="77777777" w:rsidR="0031790B" w:rsidRPr="0031790B" w:rsidRDefault="0031790B" w:rsidP="0031790B">
      <w:pPr>
        <w:rPr>
          <w:rFonts w:ascii="Times New Roman" w:eastAsia="Segoe UI" w:hAnsi="Times New Roman" w:cs="Times New Roman"/>
          <w:b/>
          <w:bCs/>
          <w:sz w:val="24"/>
          <w:szCs w:val="24"/>
          <w:lang w:eastAsia="ru-RU"/>
        </w:rPr>
        <w:sectPr w:rsidR="0031790B" w:rsidRPr="0031790B" w:rsidSect="001604E7">
          <w:headerReference w:type="even" r:id="rId10"/>
          <w:pgSz w:w="11906" w:h="16838"/>
          <w:pgMar w:top="1134" w:right="567" w:bottom="1134" w:left="1701" w:header="709" w:footer="709" w:gutter="0"/>
          <w:cols w:space="708"/>
          <w:docGrid w:linePitch="360"/>
        </w:sectPr>
      </w:pPr>
    </w:p>
    <w:p w14:paraId="1D6D0F02" w14:textId="77777777" w:rsidR="0031790B" w:rsidRPr="0031790B" w:rsidRDefault="0031790B" w:rsidP="0031790B">
      <w:pPr>
        <w:spacing w:after="120" w:line="276" w:lineRule="auto"/>
        <w:ind w:firstLine="709"/>
        <w:outlineLvl w:val="1"/>
        <w:rPr>
          <w:rFonts w:ascii="Times New Roman" w:eastAsia="Segoe UI" w:hAnsi="Times New Roman" w:cs="Times New Roman"/>
          <w:b/>
          <w:bCs/>
          <w:sz w:val="24"/>
          <w:szCs w:val="24"/>
          <w:lang w:eastAsia="ru-RU"/>
        </w:rPr>
      </w:pPr>
      <w:r w:rsidRPr="0031790B">
        <w:rPr>
          <w:rFonts w:ascii="Times New Roman" w:eastAsia="Segoe UI" w:hAnsi="Times New Roman" w:cs="Times New Roman"/>
          <w:b/>
          <w:bCs/>
          <w:sz w:val="24"/>
          <w:szCs w:val="24"/>
          <w:lang w:eastAsia="ru-RU"/>
        </w:rPr>
        <w:lastRenderedPageBreak/>
        <w:t>2.2. Содержание дисциплины</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1"/>
        <w:gridCol w:w="6663"/>
        <w:gridCol w:w="2694"/>
        <w:gridCol w:w="2409"/>
      </w:tblGrid>
      <w:tr w:rsidR="0031790B" w:rsidRPr="0031790B" w14:paraId="554D0F51" w14:textId="77777777" w:rsidTr="006158BE">
        <w:trPr>
          <w:trHeight w:val="903"/>
        </w:trPr>
        <w:tc>
          <w:tcPr>
            <w:tcW w:w="2971" w:type="dxa"/>
            <w:vAlign w:val="center"/>
          </w:tcPr>
          <w:p w14:paraId="7BE5743F" w14:textId="77777777" w:rsidR="0031790B" w:rsidRPr="0031790B" w:rsidRDefault="0031790B" w:rsidP="0031790B">
            <w:pPr>
              <w:spacing w:line="276" w:lineRule="auto"/>
              <w:jc w:val="center"/>
              <w:rPr>
                <w:rFonts w:ascii="Times New Roman" w:eastAsia="Times New Roman" w:hAnsi="Times New Roman" w:cs="Times New Roman"/>
                <w:b/>
                <w:lang w:eastAsia="ru-RU"/>
              </w:rPr>
            </w:pPr>
            <w:r w:rsidRPr="0031790B">
              <w:rPr>
                <w:rFonts w:ascii="Times New Roman" w:eastAsia="Times New Roman" w:hAnsi="Times New Roman" w:cs="Times New Roman"/>
                <w:b/>
                <w:bCs/>
                <w:lang w:eastAsia="ru-RU"/>
              </w:rPr>
              <w:t>Наименование разделов и тем</w:t>
            </w:r>
          </w:p>
        </w:tc>
        <w:tc>
          <w:tcPr>
            <w:tcW w:w="6663" w:type="dxa"/>
            <w:vAlign w:val="center"/>
          </w:tcPr>
          <w:p w14:paraId="2CA9A1C1" w14:textId="77777777" w:rsidR="0031790B" w:rsidRPr="0031790B" w:rsidRDefault="0031790B" w:rsidP="0031790B">
            <w:pPr>
              <w:suppressAutoHyphens/>
              <w:jc w:val="center"/>
              <w:rPr>
                <w:rFonts w:ascii="Times New Roman" w:eastAsia="Times New Roman" w:hAnsi="Times New Roman" w:cs="Times New Roman"/>
                <w:b/>
                <w:lang w:eastAsia="ru-RU"/>
              </w:rPr>
            </w:pPr>
            <w:r w:rsidRPr="0031790B">
              <w:rPr>
                <w:rFonts w:ascii="Times New Roman" w:eastAsia="Times New Roman" w:hAnsi="Times New Roman" w:cs="Times New Roman"/>
                <w:b/>
                <w:bCs/>
                <w:lang w:eastAsia="ru-RU"/>
              </w:rPr>
              <w:t>Содержание учебного материала и практических занятий</w:t>
            </w:r>
          </w:p>
        </w:tc>
        <w:tc>
          <w:tcPr>
            <w:tcW w:w="2694" w:type="dxa"/>
          </w:tcPr>
          <w:p w14:paraId="02AF2F2D" w14:textId="77777777" w:rsidR="0031790B" w:rsidRPr="0031790B" w:rsidRDefault="0031790B" w:rsidP="0031790B">
            <w:pPr>
              <w:suppressAutoHyphens/>
              <w:jc w:val="center"/>
              <w:rPr>
                <w:rFonts w:ascii="Times New Roman" w:eastAsia="Times New Roman" w:hAnsi="Times New Roman" w:cs="Times New Roman"/>
                <w:b/>
                <w:bCs/>
                <w:lang w:eastAsia="ru-RU"/>
              </w:rPr>
            </w:pPr>
            <w:r w:rsidRPr="0031790B">
              <w:rPr>
                <w:rFonts w:ascii="Times New Roman" w:eastAsia="Calibri" w:hAnsi="Times New Roman" w:cs="Times New Roman"/>
                <w:b/>
                <w:bCs/>
                <w:sz w:val="24"/>
                <w:szCs w:val="24"/>
              </w:rPr>
              <w:t xml:space="preserve">Объем, </w:t>
            </w:r>
            <w:proofErr w:type="spellStart"/>
            <w:r w:rsidRPr="0031790B">
              <w:rPr>
                <w:rFonts w:ascii="Times New Roman" w:eastAsia="Calibri" w:hAnsi="Times New Roman" w:cs="Times New Roman"/>
                <w:b/>
                <w:bCs/>
                <w:sz w:val="24"/>
                <w:szCs w:val="24"/>
              </w:rPr>
              <w:t>ак</w:t>
            </w:r>
            <w:proofErr w:type="spellEnd"/>
            <w:r w:rsidRPr="0031790B">
              <w:rPr>
                <w:rFonts w:ascii="Times New Roman" w:eastAsia="Calibri" w:hAnsi="Times New Roman" w:cs="Times New Roman"/>
                <w:b/>
                <w:bCs/>
                <w:sz w:val="24"/>
                <w:szCs w:val="24"/>
              </w:rPr>
              <w:t xml:space="preserve">. ч. / </w:t>
            </w:r>
            <w:r w:rsidRPr="0031790B">
              <w:rPr>
                <w:rFonts w:ascii="Times New Roman" w:eastAsia="Calibri" w:hAnsi="Times New Roman" w:cs="Times New Roman"/>
                <w:b/>
                <w:bCs/>
                <w:sz w:val="24"/>
                <w:szCs w:val="24"/>
              </w:rPr>
              <w:br/>
              <w:t xml:space="preserve">в том числе </w:t>
            </w:r>
            <w:r w:rsidRPr="0031790B">
              <w:rPr>
                <w:rFonts w:ascii="Times New Roman" w:eastAsia="Calibri" w:hAnsi="Times New Roman" w:cs="Times New Roman"/>
                <w:b/>
                <w:bCs/>
                <w:sz w:val="24"/>
                <w:szCs w:val="24"/>
              </w:rPr>
              <w:br/>
              <w:t xml:space="preserve">в форме практической подготовки, </w:t>
            </w:r>
            <w:r w:rsidRPr="0031790B">
              <w:rPr>
                <w:rFonts w:ascii="Times New Roman" w:eastAsia="Calibri" w:hAnsi="Times New Roman" w:cs="Times New Roman"/>
                <w:b/>
                <w:bCs/>
                <w:sz w:val="24"/>
                <w:szCs w:val="24"/>
              </w:rPr>
              <w:br/>
            </w:r>
            <w:proofErr w:type="spellStart"/>
            <w:r w:rsidRPr="0031790B">
              <w:rPr>
                <w:rFonts w:ascii="Times New Roman" w:eastAsia="Calibri" w:hAnsi="Times New Roman" w:cs="Times New Roman"/>
                <w:b/>
                <w:bCs/>
                <w:sz w:val="24"/>
                <w:szCs w:val="24"/>
              </w:rPr>
              <w:t>ак</w:t>
            </w:r>
            <w:proofErr w:type="spellEnd"/>
            <w:r w:rsidRPr="0031790B">
              <w:rPr>
                <w:rFonts w:ascii="Times New Roman" w:eastAsia="Calibri" w:hAnsi="Times New Roman" w:cs="Times New Roman"/>
                <w:b/>
                <w:bCs/>
                <w:sz w:val="24"/>
                <w:szCs w:val="24"/>
              </w:rPr>
              <w:t>. ч.</w:t>
            </w:r>
          </w:p>
        </w:tc>
        <w:tc>
          <w:tcPr>
            <w:tcW w:w="2409" w:type="dxa"/>
          </w:tcPr>
          <w:p w14:paraId="15B17E75" w14:textId="77777777" w:rsidR="0031790B" w:rsidRPr="0031790B" w:rsidRDefault="0031790B" w:rsidP="0031790B">
            <w:pPr>
              <w:suppressAutoHyphens/>
              <w:jc w:val="center"/>
              <w:rPr>
                <w:rFonts w:ascii="Times New Roman" w:eastAsia="Times New Roman" w:hAnsi="Times New Roman" w:cs="Times New Roman"/>
                <w:b/>
                <w:bCs/>
                <w:lang w:eastAsia="ru-RU"/>
              </w:rPr>
            </w:pPr>
            <w:r w:rsidRPr="0031790B">
              <w:rPr>
                <w:rFonts w:ascii="Times New Roman" w:eastAsia="Calibri" w:hAnsi="Times New Roman" w:cs="Times New Roman"/>
                <w:b/>
                <w:bCs/>
                <w:sz w:val="24"/>
                <w:szCs w:val="24"/>
              </w:rPr>
              <w:t>Коды компетенций, формированию которых способствует элемент программы</w:t>
            </w:r>
          </w:p>
        </w:tc>
      </w:tr>
      <w:tr w:rsidR="0031790B" w:rsidRPr="0031790B" w14:paraId="1538D78D" w14:textId="77777777" w:rsidTr="006158BE">
        <w:tc>
          <w:tcPr>
            <w:tcW w:w="9634" w:type="dxa"/>
            <w:gridSpan w:val="2"/>
          </w:tcPr>
          <w:p w14:paraId="08518BD8" w14:textId="77777777" w:rsidR="0031790B" w:rsidRPr="0031790B" w:rsidRDefault="0031790B" w:rsidP="0031790B">
            <w:pPr>
              <w:rPr>
                <w:rFonts w:ascii="Times New Roman" w:eastAsia="Times New Roman" w:hAnsi="Times New Roman" w:cs="Times New Roman"/>
                <w:i/>
                <w:lang w:eastAsia="ru-RU"/>
              </w:rPr>
            </w:pPr>
            <w:r w:rsidRPr="0031790B">
              <w:rPr>
                <w:rFonts w:ascii="Times New Roman" w:eastAsia="Calibri" w:hAnsi="Times New Roman" w:cs="Times New Roman"/>
                <w:b/>
                <w:bCs/>
                <w:sz w:val="24"/>
                <w:szCs w:val="24"/>
              </w:rPr>
              <w:t>Раздел 1. История России</w:t>
            </w:r>
          </w:p>
        </w:tc>
        <w:tc>
          <w:tcPr>
            <w:tcW w:w="2694" w:type="dxa"/>
          </w:tcPr>
          <w:p w14:paraId="3B6E82C9" w14:textId="77777777" w:rsidR="0031790B" w:rsidRPr="0031790B" w:rsidRDefault="0031790B" w:rsidP="0031790B">
            <w:pPr>
              <w:jc w:val="center"/>
              <w:rPr>
                <w:rFonts w:ascii="Times New Roman" w:eastAsia="Times New Roman" w:hAnsi="Times New Roman" w:cs="Times New Roman"/>
                <w:b/>
                <w:bCs/>
                <w:lang w:eastAsia="ru-RU"/>
              </w:rPr>
            </w:pPr>
            <w:r w:rsidRPr="0031790B">
              <w:rPr>
                <w:rFonts w:ascii="Times New Roman" w:eastAsia="Times New Roman" w:hAnsi="Times New Roman" w:cs="Times New Roman"/>
                <w:b/>
                <w:bCs/>
                <w:lang w:eastAsia="ru-RU"/>
              </w:rPr>
              <w:t>34/16</w:t>
            </w:r>
          </w:p>
        </w:tc>
        <w:tc>
          <w:tcPr>
            <w:tcW w:w="2409" w:type="dxa"/>
          </w:tcPr>
          <w:p w14:paraId="199C1E08" w14:textId="77777777" w:rsidR="0031790B" w:rsidRPr="0031790B" w:rsidRDefault="0031790B" w:rsidP="0031790B">
            <w:pPr>
              <w:rPr>
                <w:rFonts w:ascii="Times New Roman" w:eastAsia="Times New Roman" w:hAnsi="Times New Roman" w:cs="Times New Roman"/>
                <w:b/>
                <w:bCs/>
                <w:lang w:eastAsia="ru-RU"/>
              </w:rPr>
            </w:pPr>
          </w:p>
        </w:tc>
      </w:tr>
      <w:tr w:rsidR="0031790B" w:rsidRPr="0031790B" w14:paraId="4D59BDEF" w14:textId="77777777" w:rsidTr="006158BE">
        <w:tc>
          <w:tcPr>
            <w:tcW w:w="2971" w:type="dxa"/>
            <w:vMerge w:val="restart"/>
          </w:tcPr>
          <w:p w14:paraId="40B1EA01" w14:textId="77777777" w:rsidR="0031790B" w:rsidRPr="0031790B" w:rsidRDefault="0031790B" w:rsidP="0031790B">
            <w:pPr>
              <w:rPr>
                <w:rFonts w:ascii="Times New Roman" w:eastAsia="Calibri" w:hAnsi="Times New Roman" w:cs="Times New Roman"/>
                <w:bCs/>
                <w:sz w:val="20"/>
              </w:rPr>
            </w:pPr>
            <w:r w:rsidRPr="0031790B">
              <w:rPr>
                <w:rFonts w:ascii="Times New Roman" w:eastAsia="Calibri" w:hAnsi="Times New Roman" w:cs="Times New Roman"/>
                <w:b/>
                <w:bCs/>
                <w:sz w:val="24"/>
                <w:szCs w:val="24"/>
              </w:rPr>
              <w:t xml:space="preserve">Тема 1.1  </w:t>
            </w:r>
            <w:r w:rsidRPr="0031790B">
              <w:rPr>
                <w:rFonts w:ascii="Times New Roman" w:eastAsia="Calibri" w:hAnsi="Times New Roman" w:cs="Times New Roman"/>
                <w:b/>
                <w:sz w:val="24"/>
                <w:szCs w:val="24"/>
              </w:rPr>
              <w:t xml:space="preserve">Древняя Русь. Русские земли в </w:t>
            </w:r>
            <w:r w:rsidRPr="0031790B">
              <w:rPr>
                <w:rFonts w:ascii="Times New Roman" w:eastAsia="Calibri" w:hAnsi="Times New Roman" w:cs="Times New Roman"/>
                <w:b/>
                <w:sz w:val="24"/>
                <w:szCs w:val="24"/>
                <w:lang w:val="en-US"/>
              </w:rPr>
              <w:t>XIII</w:t>
            </w:r>
            <w:r w:rsidRPr="0031790B">
              <w:rPr>
                <w:rFonts w:ascii="Times New Roman" w:eastAsia="Calibri" w:hAnsi="Times New Roman" w:cs="Times New Roman"/>
                <w:b/>
                <w:sz w:val="24"/>
                <w:szCs w:val="24"/>
              </w:rPr>
              <w:t>-</w:t>
            </w:r>
            <w:r w:rsidRPr="0031790B">
              <w:rPr>
                <w:rFonts w:ascii="Times New Roman" w:eastAsia="Calibri" w:hAnsi="Times New Roman" w:cs="Times New Roman"/>
                <w:b/>
                <w:sz w:val="24"/>
                <w:szCs w:val="24"/>
                <w:lang w:val="en-US"/>
              </w:rPr>
              <w:t>XIV</w:t>
            </w:r>
            <w:r w:rsidRPr="0031790B">
              <w:rPr>
                <w:rFonts w:ascii="Times New Roman" w:eastAsia="Calibri" w:hAnsi="Times New Roman" w:cs="Times New Roman"/>
                <w:b/>
                <w:sz w:val="24"/>
                <w:szCs w:val="24"/>
              </w:rPr>
              <w:t xml:space="preserve"> веках</w:t>
            </w:r>
            <w:r w:rsidRPr="0031790B">
              <w:rPr>
                <w:rFonts w:ascii="Times New Roman" w:eastAsia="Calibri" w:hAnsi="Times New Roman" w:cs="Times New Roman"/>
                <w:bCs/>
                <w:sz w:val="20"/>
              </w:rPr>
              <w:t xml:space="preserve"> </w:t>
            </w:r>
          </w:p>
        </w:tc>
        <w:tc>
          <w:tcPr>
            <w:tcW w:w="6663" w:type="dxa"/>
          </w:tcPr>
          <w:p w14:paraId="046B0188" w14:textId="77777777" w:rsidR="0031790B" w:rsidRPr="0031790B" w:rsidRDefault="0031790B" w:rsidP="0031790B">
            <w:pPr>
              <w:rPr>
                <w:rFonts w:ascii="Times New Roman" w:eastAsia="Times New Roman" w:hAnsi="Times New Roman" w:cs="Times New Roman"/>
                <w:b/>
                <w:sz w:val="24"/>
                <w:szCs w:val="24"/>
                <w:lang w:eastAsia="ru-RU"/>
              </w:rPr>
            </w:pPr>
            <w:r w:rsidRPr="0031790B">
              <w:rPr>
                <w:rFonts w:ascii="Times New Roman" w:eastAsia="Times New Roman" w:hAnsi="Times New Roman" w:cs="Times New Roman"/>
                <w:b/>
                <w:bCs/>
                <w:sz w:val="24"/>
                <w:szCs w:val="24"/>
                <w:lang w:eastAsia="ru-RU"/>
              </w:rPr>
              <w:t xml:space="preserve">Содержание </w:t>
            </w:r>
            <w:r w:rsidRPr="0031790B">
              <w:rPr>
                <w:rFonts w:ascii="Times New Roman" w:eastAsia="Calibri" w:hAnsi="Times New Roman" w:cs="Times New Roman"/>
                <w:b/>
                <w:bCs/>
                <w:sz w:val="24"/>
                <w:szCs w:val="24"/>
              </w:rPr>
              <w:t>учебного материала</w:t>
            </w:r>
          </w:p>
        </w:tc>
        <w:tc>
          <w:tcPr>
            <w:tcW w:w="2694" w:type="dxa"/>
            <w:vMerge w:val="restart"/>
          </w:tcPr>
          <w:p w14:paraId="182677BB" w14:textId="77777777" w:rsidR="0031790B" w:rsidRPr="0031790B" w:rsidRDefault="0031790B" w:rsidP="0031790B">
            <w:pPr>
              <w:jc w:val="center"/>
              <w:rPr>
                <w:rFonts w:ascii="Times New Roman" w:eastAsia="Times New Roman" w:hAnsi="Times New Roman" w:cs="Times New Roman"/>
                <w:b/>
                <w:bCs/>
                <w:lang w:eastAsia="ru-RU"/>
              </w:rPr>
            </w:pPr>
          </w:p>
          <w:p w14:paraId="16CBF2B0" w14:textId="77777777" w:rsidR="0031790B" w:rsidRPr="0031790B" w:rsidRDefault="0031790B" w:rsidP="0031790B">
            <w:pPr>
              <w:jc w:val="center"/>
              <w:rPr>
                <w:rFonts w:ascii="Times New Roman" w:eastAsia="Times New Roman" w:hAnsi="Times New Roman" w:cs="Times New Roman"/>
                <w:b/>
                <w:bCs/>
                <w:lang w:eastAsia="ru-RU"/>
              </w:rPr>
            </w:pPr>
          </w:p>
          <w:p w14:paraId="292A14CB" w14:textId="77777777" w:rsidR="0031790B" w:rsidRPr="0031790B" w:rsidRDefault="0031790B" w:rsidP="0031790B">
            <w:pPr>
              <w:jc w:val="center"/>
              <w:rPr>
                <w:rFonts w:ascii="Times New Roman" w:eastAsia="Times New Roman" w:hAnsi="Times New Roman" w:cs="Times New Roman"/>
                <w:b/>
                <w:bCs/>
                <w:lang w:eastAsia="ru-RU"/>
              </w:rPr>
            </w:pPr>
          </w:p>
          <w:p w14:paraId="4E6C74D4" w14:textId="77777777" w:rsidR="0031790B" w:rsidRPr="0031790B" w:rsidRDefault="0031790B" w:rsidP="0031790B">
            <w:pPr>
              <w:jc w:val="center"/>
              <w:rPr>
                <w:rFonts w:ascii="Times New Roman" w:eastAsia="Times New Roman" w:hAnsi="Times New Roman" w:cs="Times New Roman"/>
                <w:b/>
                <w:bCs/>
                <w:lang w:eastAsia="ru-RU"/>
              </w:rPr>
            </w:pPr>
            <w:r w:rsidRPr="0031790B">
              <w:rPr>
                <w:rFonts w:ascii="Times New Roman" w:eastAsia="Times New Roman" w:hAnsi="Times New Roman" w:cs="Times New Roman"/>
                <w:b/>
                <w:bCs/>
                <w:lang w:eastAsia="ru-RU"/>
              </w:rPr>
              <w:t>4/2</w:t>
            </w:r>
          </w:p>
        </w:tc>
        <w:tc>
          <w:tcPr>
            <w:tcW w:w="2409" w:type="dxa"/>
            <w:vMerge w:val="restart"/>
          </w:tcPr>
          <w:p w14:paraId="31CAD4FD" w14:textId="77777777" w:rsidR="0031790B" w:rsidRPr="0031790B" w:rsidRDefault="0031790B" w:rsidP="0031790B">
            <w:pPr>
              <w:rPr>
                <w:rFonts w:ascii="Calibri" w:eastAsia="Calibri" w:hAnsi="Calibri" w:cs="Times New Roman"/>
              </w:rPr>
            </w:pPr>
            <w:r w:rsidRPr="0031790B">
              <w:rPr>
                <w:rFonts w:ascii="Times New Roman" w:eastAsia="Calibri" w:hAnsi="Times New Roman" w:cs="Times New Roman"/>
                <w:sz w:val="20"/>
              </w:rPr>
              <w:t>ОК 01,ОК 02, ОК 03, ОК 04, ОК 05, ОК 06, ОК 07, ОК 09</w:t>
            </w:r>
          </w:p>
        </w:tc>
      </w:tr>
      <w:tr w:rsidR="0031790B" w:rsidRPr="0031790B" w14:paraId="6056A502" w14:textId="77777777" w:rsidTr="006158BE">
        <w:trPr>
          <w:trHeight w:val="1932"/>
        </w:trPr>
        <w:tc>
          <w:tcPr>
            <w:tcW w:w="2971" w:type="dxa"/>
            <w:vMerge/>
          </w:tcPr>
          <w:p w14:paraId="06D8535E" w14:textId="77777777" w:rsidR="0031790B" w:rsidRPr="0031790B" w:rsidRDefault="0031790B" w:rsidP="0031790B">
            <w:pPr>
              <w:rPr>
                <w:rFonts w:ascii="Times New Roman" w:eastAsia="Times New Roman" w:hAnsi="Times New Roman" w:cs="Times New Roman"/>
                <w:b/>
                <w:bCs/>
                <w:lang w:eastAsia="ru-RU"/>
              </w:rPr>
            </w:pPr>
          </w:p>
        </w:tc>
        <w:tc>
          <w:tcPr>
            <w:tcW w:w="6663" w:type="dxa"/>
          </w:tcPr>
          <w:p w14:paraId="3402F2F3" w14:textId="77777777" w:rsidR="0031790B" w:rsidRPr="0031790B" w:rsidRDefault="0031790B" w:rsidP="0031790B">
            <w:pPr>
              <w:suppressAutoHyphens/>
              <w:jc w:val="both"/>
              <w:rPr>
                <w:rFonts w:ascii="Times New Roman" w:eastAsia="Times New Roman" w:hAnsi="Times New Roman" w:cs="Times New Roman"/>
                <w:lang w:eastAsia="ru-RU"/>
              </w:rPr>
            </w:pPr>
            <w:r w:rsidRPr="0031790B">
              <w:rPr>
                <w:rFonts w:ascii="Times New Roman" w:eastAsia="Calibri" w:hAnsi="Times New Roman" w:cs="Times New Roman"/>
                <w:b/>
                <w:bCs/>
                <w:sz w:val="24"/>
                <w:szCs w:val="24"/>
              </w:rPr>
              <w:t xml:space="preserve">1. </w:t>
            </w:r>
            <w:r w:rsidRPr="0031790B">
              <w:rPr>
                <w:rFonts w:ascii="Times New Roman" w:eastAsia="Calibri" w:hAnsi="Times New Roman" w:cs="Times New Roman"/>
                <w:sz w:val="24"/>
                <w:szCs w:val="24"/>
              </w:rPr>
              <w:t>Возникновение и расцвет древнерусского государства. Федеральная раздробленность на Руси (</w:t>
            </w:r>
            <w:r w:rsidRPr="0031790B">
              <w:rPr>
                <w:rFonts w:ascii="Times New Roman" w:eastAsia="Calibri" w:hAnsi="Times New Roman" w:cs="Times New Roman"/>
                <w:sz w:val="24"/>
                <w:szCs w:val="24"/>
                <w:lang w:val="en-US"/>
              </w:rPr>
              <w:t>XII</w:t>
            </w:r>
            <w:r w:rsidRPr="0031790B">
              <w:rPr>
                <w:rFonts w:ascii="Times New Roman" w:eastAsia="Calibri" w:hAnsi="Times New Roman" w:cs="Times New Roman"/>
                <w:sz w:val="24"/>
                <w:szCs w:val="24"/>
              </w:rPr>
              <w:t>-</w:t>
            </w:r>
            <w:r w:rsidRPr="0031790B">
              <w:rPr>
                <w:rFonts w:ascii="Times New Roman" w:eastAsia="Calibri" w:hAnsi="Times New Roman" w:cs="Times New Roman"/>
                <w:sz w:val="24"/>
                <w:szCs w:val="24"/>
                <w:lang w:val="en-US"/>
              </w:rPr>
              <w:t>XIV</w:t>
            </w:r>
            <w:r w:rsidRPr="0031790B">
              <w:rPr>
                <w:rFonts w:ascii="Times New Roman" w:eastAsia="Calibri" w:hAnsi="Times New Roman" w:cs="Times New Roman"/>
                <w:sz w:val="24"/>
                <w:szCs w:val="24"/>
              </w:rPr>
              <w:t xml:space="preserve"> века). Развитие аграрных отношений в Древней Руси. Князь Владимир. Монгольское нашествие на Русь. Борьба Руси с экспансией Запада. Александр Невский. Образование и укрепление Московского княжества. Дмитрий Донской. Куликовская битва. Сельское хозяйство Руси в </w:t>
            </w:r>
            <w:r w:rsidRPr="0031790B">
              <w:rPr>
                <w:rFonts w:ascii="Times New Roman" w:eastAsia="Calibri" w:hAnsi="Times New Roman" w:cs="Times New Roman"/>
                <w:sz w:val="24"/>
                <w:szCs w:val="24"/>
                <w:lang w:val="en-US"/>
              </w:rPr>
              <w:t>XII</w:t>
            </w:r>
            <w:r w:rsidRPr="0031790B">
              <w:rPr>
                <w:rFonts w:ascii="Times New Roman" w:eastAsia="Calibri" w:hAnsi="Times New Roman" w:cs="Times New Roman"/>
                <w:sz w:val="24"/>
                <w:szCs w:val="24"/>
              </w:rPr>
              <w:t>-</w:t>
            </w:r>
            <w:r w:rsidRPr="0031790B">
              <w:rPr>
                <w:rFonts w:ascii="Times New Roman" w:eastAsia="Calibri" w:hAnsi="Times New Roman" w:cs="Times New Roman"/>
                <w:sz w:val="24"/>
                <w:szCs w:val="24"/>
                <w:lang w:val="en-US"/>
              </w:rPr>
              <w:t>XIV</w:t>
            </w:r>
            <w:r w:rsidRPr="0031790B">
              <w:rPr>
                <w:rFonts w:ascii="Times New Roman" w:eastAsia="Calibri" w:hAnsi="Times New Roman" w:cs="Times New Roman"/>
                <w:sz w:val="24"/>
                <w:szCs w:val="24"/>
              </w:rPr>
              <w:t xml:space="preserve"> веках</w:t>
            </w:r>
          </w:p>
        </w:tc>
        <w:tc>
          <w:tcPr>
            <w:tcW w:w="2694" w:type="dxa"/>
            <w:vMerge/>
          </w:tcPr>
          <w:p w14:paraId="702F17C9" w14:textId="77777777" w:rsidR="0031790B" w:rsidRPr="0031790B" w:rsidRDefault="0031790B" w:rsidP="0031790B">
            <w:pPr>
              <w:suppressAutoHyphens/>
              <w:jc w:val="both"/>
              <w:rPr>
                <w:rFonts w:ascii="Times New Roman" w:eastAsia="Times New Roman" w:hAnsi="Times New Roman" w:cs="Times New Roman"/>
                <w:lang w:eastAsia="ru-RU"/>
              </w:rPr>
            </w:pPr>
          </w:p>
        </w:tc>
        <w:tc>
          <w:tcPr>
            <w:tcW w:w="2409" w:type="dxa"/>
            <w:vMerge/>
          </w:tcPr>
          <w:p w14:paraId="59B06D1C" w14:textId="77777777" w:rsidR="0031790B" w:rsidRPr="0031790B" w:rsidRDefault="0031790B" w:rsidP="0031790B">
            <w:pPr>
              <w:suppressAutoHyphens/>
              <w:jc w:val="both"/>
              <w:rPr>
                <w:rFonts w:ascii="Times New Roman" w:eastAsia="Times New Roman" w:hAnsi="Times New Roman" w:cs="Times New Roman"/>
                <w:lang w:eastAsia="ru-RU"/>
              </w:rPr>
            </w:pPr>
          </w:p>
        </w:tc>
      </w:tr>
      <w:tr w:rsidR="0031790B" w:rsidRPr="0031790B" w14:paraId="081156AD" w14:textId="77777777" w:rsidTr="006158BE">
        <w:trPr>
          <w:trHeight w:val="20"/>
        </w:trPr>
        <w:tc>
          <w:tcPr>
            <w:tcW w:w="2971" w:type="dxa"/>
            <w:vMerge/>
          </w:tcPr>
          <w:p w14:paraId="770535C2" w14:textId="77777777" w:rsidR="0031790B" w:rsidRPr="0031790B" w:rsidRDefault="0031790B" w:rsidP="0031790B">
            <w:pPr>
              <w:rPr>
                <w:rFonts w:ascii="Times New Roman" w:eastAsia="Times New Roman" w:hAnsi="Times New Roman" w:cs="Times New Roman"/>
                <w:b/>
                <w:bCs/>
                <w:lang w:eastAsia="ru-RU"/>
              </w:rPr>
            </w:pPr>
          </w:p>
        </w:tc>
        <w:tc>
          <w:tcPr>
            <w:tcW w:w="6663" w:type="dxa"/>
          </w:tcPr>
          <w:p w14:paraId="1DEC533B" w14:textId="77777777" w:rsidR="0031790B" w:rsidRPr="0031790B" w:rsidRDefault="0031790B" w:rsidP="0031790B">
            <w:pPr>
              <w:suppressAutoHyphens/>
              <w:jc w:val="both"/>
              <w:rPr>
                <w:rFonts w:ascii="Times New Roman" w:eastAsia="Times New Roman" w:hAnsi="Times New Roman" w:cs="Times New Roman"/>
                <w:b/>
                <w:lang w:eastAsia="ru-RU"/>
              </w:rPr>
            </w:pPr>
            <w:r w:rsidRPr="0031790B">
              <w:rPr>
                <w:rFonts w:ascii="Times New Roman" w:eastAsia="Times New Roman" w:hAnsi="Times New Roman" w:cs="Times New Roman"/>
                <w:b/>
                <w:bCs/>
                <w:lang w:eastAsia="ru-RU"/>
              </w:rPr>
              <w:t>В том числе практических занятий</w:t>
            </w:r>
          </w:p>
        </w:tc>
        <w:tc>
          <w:tcPr>
            <w:tcW w:w="2694" w:type="dxa"/>
          </w:tcPr>
          <w:p w14:paraId="0E41CCBD" w14:textId="77777777" w:rsidR="0031790B" w:rsidRPr="0031790B" w:rsidRDefault="0031790B" w:rsidP="0031790B">
            <w:pPr>
              <w:suppressAutoHyphens/>
              <w:jc w:val="center"/>
              <w:rPr>
                <w:rFonts w:ascii="Times New Roman" w:eastAsia="Times New Roman" w:hAnsi="Times New Roman" w:cs="Times New Roman"/>
                <w:b/>
                <w:bCs/>
                <w:lang w:eastAsia="ru-RU"/>
              </w:rPr>
            </w:pPr>
            <w:r w:rsidRPr="0031790B">
              <w:rPr>
                <w:rFonts w:ascii="Times New Roman" w:eastAsia="Times New Roman" w:hAnsi="Times New Roman" w:cs="Times New Roman"/>
                <w:b/>
                <w:bCs/>
                <w:lang w:eastAsia="ru-RU"/>
              </w:rPr>
              <w:t>2/2</w:t>
            </w:r>
          </w:p>
        </w:tc>
        <w:tc>
          <w:tcPr>
            <w:tcW w:w="2409" w:type="dxa"/>
            <w:vMerge/>
          </w:tcPr>
          <w:p w14:paraId="0D581B05" w14:textId="77777777" w:rsidR="0031790B" w:rsidRPr="0031790B" w:rsidRDefault="0031790B" w:rsidP="0031790B">
            <w:pPr>
              <w:suppressAutoHyphens/>
              <w:jc w:val="both"/>
              <w:rPr>
                <w:rFonts w:ascii="Times New Roman" w:eastAsia="Times New Roman" w:hAnsi="Times New Roman" w:cs="Times New Roman"/>
                <w:b/>
                <w:bCs/>
                <w:lang w:eastAsia="ru-RU"/>
              </w:rPr>
            </w:pPr>
          </w:p>
        </w:tc>
      </w:tr>
      <w:tr w:rsidR="0031790B" w:rsidRPr="0031790B" w14:paraId="781BD7BA" w14:textId="77777777" w:rsidTr="006158BE">
        <w:trPr>
          <w:trHeight w:val="204"/>
        </w:trPr>
        <w:tc>
          <w:tcPr>
            <w:tcW w:w="2971" w:type="dxa"/>
            <w:vMerge/>
          </w:tcPr>
          <w:p w14:paraId="1C36E5BE" w14:textId="77777777" w:rsidR="0031790B" w:rsidRPr="0031790B" w:rsidRDefault="0031790B" w:rsidP="0031790B">
            <w:pPr>
              <w:rPr>
                <w:rFonts w:ascii="Times New Roman" w:eastAsia="Times New Roman" w:hAnsi="Times New Roman" w:cs="Times New Roman"/>
                <w:b/>
                <w:bCs/>
                <w:lang w:eastAsia="ru-RU"/>
              </w:rPr>
            </w:pPr>
          </w:p>
        </w:tc>
        <w:tc>
          <w:tcPr>
            <w:tcW w:w="6663" w:type="dxa"/>
          </w:tcPr>
          <w:p w14:paraId="01187B06" w14:textId="77777777" w:rsidR="0031790B" w:rsidRPr="0031790B" w:rsidRDefault="0031790B" w:rsidP="0031790B">
            <w:pPr>
              <w:contextualSpacing/>
              <w:jc w:val="both"/>
              <w:rPr>
                <w:rFonts w:ascii="Times New Roman" w:eastAsia="Calibri" w:hAnsi="Times New Roman" w:cs="Times New Roman"/>
                <w:sz w:val="20"/>
              </w:rPr>
            </w:pPr>
            <w:r w:rsidRPr="0031790B">
              <w:rPr>
                <w:rFonts w:ascii="Times New Roman" w:eastAsia="Calibri" w:hAnsi="Times New Roman" w:cs="Times New Roman"/>
                <w:b/>
                <w:iCs/>
                <w:sz w:val="24"/>
                <w:szCs w:val="24"/>
              </w:rPr>
              <w:t xml:space="preserve">Практическое занятие 1. </w:t>
            </w:r>
            <w:r w:rsidRPr="0031790B">
              <w:rPr>
                <w:rFonts w:ascii="Times New Roman" w:eastAsia="Calibri" w:hAnsi="Times New Roman" w:cs="Times New Roman"/>
                <w:sz w:val="24"/>
                <w:szCs w:val="24"/>
              </w:rPr>
              <w:t>Предпосылки и причины образования Древнерусского государства</w:t>
            </w:r>
          </w:p>
        </w:tc>
        <w:tc>
          <w:tcPr>
            <w:tcW w:w="2694" w:type="dxa"/>
          </w:tcPr>
          <w:p w14:paraId="23345638" w14:textId="77777777" w:rsidR="0031790B" w:rsidRPr="0031790B" w:rsidRDefault="0031790B" w:rsidP="0031790B">
            <w:pPr>
              <w:suppressAutoHyphens/>
              <w:jc w:val="both"/>
              <w:rPr>
                <w:rFonts w:ascii="Times New Roman" w:eastAsia="Times New Roman" w:hAnsi="Times New Roman" w:cs="Times New Roman"/>
                <w:lang w:eastAsia="ru-RU"/>
              </w:rPr>
            </w:pPr>
          </w:p>
          <w:p w14:paraId="29DC6F4C" w14:textId="77777777" w:rsidR="0031790B" w:rsidRPr="0031790B" w:rsidRDefault="0031790B" w:rsidP="0031790B">
            <w:pPr>
              <w:jc w:val="center"/>
              <w:rPr>
                <w:rFonts w:ascii="Times New Roman" w:eastAsia="Times New Roman" w:hAnsi="Times New Roman" w:cs="Times New Roman"/>
                <w:lang w:eastAsia="ru-RU"/>
              </w:rPr>
            </w:pPr>
            <w:r w:rsidRPr="0031790B">
              <w:rPr>
                <w:rFonts w:ascii="Times New Roman" w:eastAsia="Times New Roman" w:hAnsi="Times New Roman" w:cs="Times New Roman"/>
                <w:lang w:eastAsia="ru-RU"/>
              </w:rPr>
              <w:t>2</w:t>
            </w:r>
          </w:p>
        </w:tc>
        <w:tc>
          <w:tcPr>
            <w:tcW w:w="2409" w:type="dxa"/>
            <w:vMerge/>
          </w:tcPr>
          <w:p w14:paraId="08A68A7F" w14:textId="77777777" w:rsidR="0031790B" w:rsidRPr="0031790B" w:rsidRDefault="0031790B" w:rsidP="0031790B">
            <w:pPr>
              <w:suppressAutoHyphens/>
              <w:jc w:val="both"/>
              <w:rPr>
                <w:rFonts w:ascii="Times New Roman" w:eastAsia="Times New Roman" w:hAnsi="Times New Roman" w:cs="Times New Roman"/>
                <w:lang w:eastAsia="ru-RU"/>
              </w:rPr>
            </w:pPr>
          </w:p>
        </w:tc>
      </w:tr>
      <w:tr w:rsidR="0031790B" w:rsidRPr="0031790B" w14:paraId="366F657B" w14:textId="77777777" w:rsidTr="006158BE">
        <w:trPr>
          <w:trHeight w:val="361"/>
        </w:trPr>
        <w:tc>
          <w:tcPr>
            <w:tcW w:w="2971" w:type="dxa"/>
            <w:vMerge w:val="restart"/>
          </w:tcPr>
          <w:p w14:paraId="5F2FFBDC" w14:textId="77777777" w:rsidR="0031790B" w:rsidRPr="0031790B" w:rsidRDefault="0031790B" w:rsidP="0031790B">
            <w:pPr>
              <w:rPr>
                <w:rFonts w:ascii="Times New Roman" w:eastAsia="Calibri" w:hAnsi="Times New Roman" w:cs="Times New Roman"/>
                <w:b/>
                <w:bCs/>
                <w:sz w:val="20"/>
                <w:szCs w:val="20"/>
              </w:rPr>
            </w:pPr>
            <w:r w:rsidRPr="0031790B">
              <w:rPr>
                <w:rFonts w:ascii="Times New Roman" w:eastAsia="Calibri" w:hAnsi="Times New Roman" w:cs="Times New Roman"/>
                <w:b/>
                <w:bCs/>
                <w:sz w:val="24"/>
                <w:szCs w:val="24"/>
              </w:rPr>
              <w:t xml:space="preserve">Тема 1.2  </w:t>
            </w:r>
            <w:r w:rsidRPr="0031790B">
              <w:rPr>
                <w:rFonts w:ascii="Times New Roman" w:eastAsia="Calibri" w:hAnsi="Times New Roman" w:cs="Times New Roman"/>
                <w:b/>
                <w:sz w:val="24"/>
                <w:szCs w:val="24"/>
              </w:rPr>
              <w:t xml:space="preserve">Завершение формирования российского централизованного государства в </w:t>
            </w:r>
            <w:r w:rsidRPr="0031790B">
              <w:rPr>
                <w:rFonts w:ascii="Times New Roman" w:eastAsia="Calibri" w:hAnsi="Times New Roman" w:cs="Times New Roman"/>
                <w:b/>
                <w:sz w:val="24"/>
                <w:szCs w:val="24"/>
                <w:lang w:val="en-US"/>
              </w:rPr>
              <w:t>XV</w:t>
            </w:r>
            <w:r w:rsidRPr="0031790B">
              <w:rPr>
                <w:rFonts w:ascii="Times New Roman" w:eastAsia="Calibri" w:hAnsi="Times New Roman" w:cs="Times New Roman"/>
                <w:b/>
                <w:sz w:val="24"/>
                <w:szCs w:val="24"/>
              </w:rPr>
              <w:t>-</w:t>
            </w:r>
            <w:r w:rsidRPr="0031790B">
              <w:rPr>
                <w:rFonts w:ascii="Times New Roman" w:eastAsia="Calibri" w:hAnsi="Times New Roman" w:cs="Times New Roman"/>
                <w:b/>
                <w:sz w:val="24"/>
                <w:szCs w:val="24"/>
                <w:lang w:val="en-US"/>
              </w:rPr>
              <w:t>XVI</w:t>
            </w:r>
            <w:r w:rsidRPr="0031790B">
              <w:rPr>
                <w:rFonts w:ascii="Times New Roman" w:eastAsia="Calibri" w:hAnsi="Times New Roman" w:cs="Times New Roman"/>
                <w:b/>
                <w:sz w:val="24"/>
                <w:szCs w:val="24"/>
              </w:rPr>
              <w:t xml:space="preserve"> веках</w:t>
            </w:r>
            <w:r w:rsidRPr="0031790B">
              <w:rPr>
                <w:rFonts w:ascii="Times New Roman" w:eastAsia="Calibri" w:hAnsi="Times New Roman" w:cs="Times New Roman"/>
                <w:b/>
                <w:bCs/>
                <w:sz w:val="20"/>
                <w:szCs w:val="20"/>
              </w:rPr>
              <w:t xml:space="preserve"> </w:t>
            </w:r>
          </w:p>
        </w:tc>
        <w:tc>
          <w:tcPr>
            <w:tcW w:w="6663" w:type="dxa"/>
            <w:tcBorders>
              <w:top w:val="single" w:sz="4" w:space="0" w:color="auto"/>
              <w:left w:val="single" w:sz="4" w:space="0" w:color="auto"/>
              <w:bottom w:val="single" w:sz="4" w:space="0" w:color="auto"/>
            </w:tcBorders>
            <w:vAlign w:val="bottom"/>
          </w:tcPr>
          <w:p w14:paraId="4EDDFDC3" w14:textId="77777777" w:rsidR="0031790B" w:rsidRPr="0031790B" w:rsidRDefault="0031790B" w:rsidP="0031790B">
            <w:pPr>
              <w:rPr>
                <w:rFonts w:ascii="Times New Roman" w:eastAsia="Times New Roman" w:hAnsi="Times New Roman" w:cs="Times New Roman"/>
                <w:b/>
                <w:bCs/>
                <w:lang w:eastAsia="ru-RU"/>
              </w:rPr>
            </w:pPr>
            <w:r w:rsidRPr="0031790B">
              <w:rPr>
                <w:rFonts w:ascii="Times New Roman" w:eastAsia="Times New Roman" w:hAnsi="Times New Roman" w:cs="Times New Roman"/>
                <w:b/>
                <w:bCs/>
                <w:sz w:val="24"/>
                <w:szCs w:val="24"/>
                <w:lang w:eastAsia="ru-RU"/>
              </w:rPr>
              <w:t xml:space="preserve">Содержание </w:t>
            </w:r>
            <w:r w:rsidRPr="0031790B">
              <w:rPr>
                <w:rFonts w:ascii="Times New Roman" w:eastAsia="Calibri" w:hAnsi="Times New Roman" w:cs="Times New Roman"/>
                <w:b/>
                <w:bCs/>
                <w:sz w:val="24"/>
                <w:szCs w:val="24"/>
              </w:rPr>
              <w:t>учебного материала</w:t>
            </w:r>
          </w:p>
        </w:tc>
        <w:tc>
          <w:tcPr>
            <w:tcW w:w="2694" w:type="dxa"/>
            <w:vMerge w:val="restart"/>
          </w:tcPr>
          <w:p w14:paraId="355D0FB0" w14:textId="77777777" w:rsidR="0031790B" w:rsidRPr="0031790B" w:rsidRDefault="0031790B" w:rsidP="0031790B">
            <w:pPr>
              <w:jc w:val="center"/>
              <w:rPr>
                <w:rFonts w:ascii="Times New Roman" w:eastAsia="Times New Roman" w:hAnsi="Times New Roman" w:cs="Times New Roman"/>
                <w:b/>
                <w:bCs/>
                <w:lang w:eastAsia="ru-RU"/>
              </w:rPr>
            </w:pPr>
          </w:p>
          <w:p w14:paraId="4E2F915A" w14:textId="77777777" w:rsidR="0031790B" w:rsidRPr="0031790B" w:rsidRDefault="0031790B" w:rsidP="0031790B">
            <w:pPr>
              <w:jc w:val="center"/>
              <w:rPr>
                <w:rFonts w:ascii="Times New Roman" w:eastAsia="Times New Roman" w:hAnsi="Times New Roman" w:cs="Times New Roman"/>
                <w:b/>
                <w:bCs/>
                <w:lang w:eastAsia="ru-RU"/>
              </w:rPr>
            </w:pPr>
          </w:p>
          <w:p w14:paraId="11E80F4D" w14:textId="77777777" w:rsidR="0031790B" w:rsidRPr="0031790B" w:rsidRDefault="0031790B" w:rsidP="0031790B">
            <w:pPr>
              <w:jc w:val="center"/>
              <w:rPr>
                <w:rFonts w:ascii="Times New Roman" w:eastAsia="Times New Roman" w:hAnsi="Times New Roman" w:cs="Times New Roman"/>
                <w:b/>
                <w:bCs/>
                <w:lang w:eastAsia="ru-RU"/>
              </w:rPr>
            </w:pPr>
            <w:r w:rsidRPr="0031790B">
              <w:rPr>
                <w:rFonts w:ascii="Times New Roman" w:eastAsia="Times New Roman" w:hAnsi="Times New Roman" w:cs="Times New Roman"/>
                <w:b/>
                <w:bCs/>
                <w:lang w:eastAsia="ru-RU"/>
              </w:rPr>
              <w:t>4/2</w:t>
            </w:r>
          </w:p>
          <w:p w14:paraId="0E9FBC24" w14:textId="77777777" w:rsidR="0031790B" w:rsidRPr="0031790B" w:rsidRDefault="0031790B" w:rsidP="0031790B">
            <w:pPr>
              <w:jc w:val="center"/>
              <w:rPr>
                <w:rFonts w:ascii="Times New Roman" w:eastAsia="Times New Roman" w:hAnsi="Times New Roman" w:cs="Times New Roman"/>
                <w:b/>
                <w:bCs/>
                <w:lang w:eastAsia="ru-RU"/>
              </w:rPr>
            </w:pPr>
          </w:p>
          <w:p w14:paraId="21016947" w14:textId="77777777" w:rsidR="0031790B" w:rsidRPr="0031790B" w:rsidRDefault="0031790B" w:rsidP="0031790B">
            <w:pPr>
              <w:jc w:val="center"/>
              <w:rPr>
                <w:rFonts w:ascii="Times New Roman" w:eastAsia="Times New Roman" w:hAnsi="Times New Roman" w:cs="Times New Roman"/>
                <w:b/>
                <w:bCs/>
                <w:lang w:eastAsia="ru-RU"/>
              </w:rPr>
            </w:pPr>
          </w:p>
        </w:tc>
        <w:tc>
          <w:tcPr>
            <w:tcW w:w="2409" w:type="dxa"/>
            <w:vMerge w:val="restart"/>
          </w:tcPr>
          <w:p w14:paraId="4E30851C" w14:textId="77777777" w:rsidR="0031790B" w:rsidRPr="0031790B" w:rsidRDefault="0031790B" w:rsidP="0031790B">
            <w:pPr>
              <w:rPr>
                <w:rFonts w:ascii="Calibri" w:eastAsia="Calibri" w:hAnsi="Calibri" w:cs="Times New Roman"/>
              </w:rPr>
            </w:pPr>
            <w:r w:rsidRPr="0031790B">
              <w:rPr>
                <w:rFonts w:ascii="Times New Roman" w:eastAsia="Calibri" w:hAnsi="Times New Roman" w:cs="Times New Roman"/>
                <w:sz w:val="20"/>
              </w:rPr>
              <w:t>ОК 01,ОК 02, ОК 03, ОК 04, ОК 05, ОК 06, ОК 07, ОК 09</w:t>
            </w:r>
          </w:p>
        </w:tc>
      </w:tr>
      <w:tr w:rsidR="0031790B" w:rsidRPr="0031790B" w14:paraId="7AF3AD14" w14:textId="77777777" w:rsidTr="006158BE">
        <w:trPr>
          <w:trHeight w:val="361"/>
        </w:trPr>
        <w:tc>
          <w:tcPr>
            <w:tcW w:w="2971" w:type="dxa"/>
            <w:vMerge/>
          </w:tcPr>
          <w:p w14:paraId="6A94DF25" w14:textId="77777777" w:rsidR="0031790B" w:rsidRPr="0031790B" w:rsidRDefault="0031790B" w:rsidP="0031790B">
            <w:pPr>
              <w:rPr>
                <w:rFonts w:ascii="Times New Roman" w:eastAsia="Times New Roman" w:hAnsi="Times New Roman" w:cs="Times New Roman"/>
                <w:b/>
                <w:bCs/>
                <w:lang w:eastAsia="ru-RU"/>
              </w:rPr>
            </w:pPr>
          </w:p>
        </w:tc>
        <w:tc>
          <w:tcPr>
            <w:tcW w:w="6663" w:type="dxa"/>
            <w:tcBorders>
              <w:top w:val="single" w:sz="4" w:space="0" w:color="auto"/>
              <w:left w:val="single" w:sz="4" w:space="0" w:color="auto"/>
              <w:bottom w:val="single" w:sz="4" w:space="0" w:color="auto"/>
            </w:tcBorders>
            <w:vAlign w:val="bottom"/>
          </w:tcPr>
          <w:p w14:paraId="6C4188DF" w14:textId="77777777" w:rsidR="0031790B" w:rsidRPr="0031790B" w:rsidRDefault="0031790B" w:rsidP="0031790B">
            <w:pPr>
              <w:rPr>
                <w:rFonts w:ascii="Times New Roman" w:eastAsia="Times New Roman" w:hAnsi="Times New Roman" w:cs="Times New Roman"/>
                <w:lang w:eastAsia="ru-RU"/>
              </w:rPr>
            </w:pPr>
            <w:r w:rsidRPr="0031790B">
              <w:rPr>
                <w:rFonts w:ascii="Times New Roman" w:eastAsia="Calibri" w:hAnsi="Times New Roman" w:cs="Times New Roman"/>
                <w:b/>
                <w:bCs/>
                <w:sz w:val="24"/>
                <w:szCs w:val="24"/>
              </w:rPr>
              <w:t xml:space="preserve">1.  </w:t>
            </w:r>
            <w:r w:rsidRPr="0031790B">
              <w:rPr>
                <w:rFonts w:ascii="Times New Roman" w:eastAsia="Calibri" w:hAnsi="Times New Roman" w:cs="Times New Roman"/>
                <w:sz w:val="24"/>
                <w:szCs w:val="24"/>
              </w:rPr>
              <w:t xml:space="preserve">Русь и её соседи. Иван </w:t>
            </w:r>
            <w:r w:rsidRPr="0031790B">
              <w:rPr>
                <w:rFonts w:ascii="Times New Roman" w:eastAsia="Calibri" w:hAnsi="Times New Roman" w:cs="Times New Roman"/>
                <w:sz w:val="24"/>
                <w:szCs w:val="24"/>
                <w:lang w:val="en-US"/>
              </w:rPr>
              <w:t>III</w:t>
            </w:r>
            <w:r w:rsidRPr="0031790B">
              <w:rPr>
                <w:rFonts w:ascii="Times New Roman" w:eastAsia="Calibri" w:hAnsi="Times New Roman" w:cs="Times New Roman"/>
                <w:sz w:val="24"/>
                <w:szCs w:val="24"/>
              </w:rPr>
              <w:t xml:space="preserve">. Василий </w:t>
            </w:r>
            <w:r w:rsidRPr="0031790B">
              <w:rPr>
                <w:rFonts w:ascii="Times New Roman" w:eastAsia="Calibri" w:hAnsi="Times New Roman" w:cs="Times New Roman"/>
                <w:sz w:val="24"/>
                <w:szCs w:val="24"/>
                <w:lang w:val="en-US"/>
              </w:rPr>
              <w:t>III</w:t>
            </w:r>
            <w:r w:rsidRPr="0031790B">
              <w:rPr>
                <w:rFonts w:ascii="Times New Roman" w:eastAsia="Calibri" w:hAnsi="Times New Roman" w:cs="Times New Roman"/>
                <w:sz w:val="24"/>
                <w:szCs w:val="24"/>
              </w:rPr>
              <w:t xml:space="preserve">. От Руси к России. Правление Ивана </w:t>
            </w:r>
            <w:r w:rsidRPr="0031790B">
              <w:rPr>
                <w:rFonts w:ascii="Times New Roman" w:eastAsia="Calibri" w:hAnsi="Times New Roman" w:cs="Times New Roman"/>
                <w:sz w:val="24"/>
                <w:szCs w:val="24"/>
                <w:lang w:val="en-US"/>
              </w:rPr>
              <w:t>IV</w:t>
            </w:r>
            <w:r w:rsidRPr="0031790B">
              <w:rPr>
                <w:rFonts w:ascii="Times New Roman" w:eastAsia="Calibri" w:hAnsi="Times New Roman" w:cs="Times New Roman"/>
                <w:sz w:val="24"/>
                <w:szCs w:val="24"/>
              </w:rPr>
              <w:t xml:space="preserve"> Грозного. Сословия русского общества. Развитие ремесла и торговли. Развитие сельского хозяйства в </w:t>
            </w:r>
            <w:r w:rsidRPr="0031790B">
              <w:rPr>
                <w:rFonts w:ascii="Times New Roman" w:eastAsia="Calibri" w:hAnsi="Times New Roman" w:cs="Times New Roman"/>
                <w:sz w:val="24"/>
                <w:szCs w:val="24"/>
                <w:lang w:val="en-US"/>
              </w:rPr>
              <w:t>XV</w:t>
            </w:r>
            <w:r w:rsidRPr="0031790B">
              <w:rPr>
                <w:rFonts w:ascii="Times New Roman" w:eastAsia="Calibri" w:hAnsi="Times New Roman" w:cs="Times New Roman"/>
                <w:sz w:val="24"/>
                <w:szCs w:val="24"/>
              </w:rPr>
              <w:t>-</w:t>
            </w:r>
            <w:r w:rsidRPr="0031790B">
              <w:rPr>
                <w:rFonts w:ascii="Times New Roman" w:eastAsia="Calibri" w:hAnsi="Times New Roman" w:cs="Times New Roman"/>
                <w:sz w:val="24"/>
                <w:szCs w:val="24"/>
                <w:lang w:val="en-US"/>
              </w:rPr>
              <w:t>XVI</w:t>
            </w:r>
            <w:r w:rsidRPr="0031790B">
              <w:rPr>
                <w:rFonts w:ascii="Times New Roman" w:eastAsia="Calibri" w:hAnsi="Times New Roman" w:cs="Times New Roman"/>
                <w:sz w:val="24"/>
                <w:szCs w:val="24"/>
              </w:rPr>
              <w:t xml:space="preserve">  веках</w:t>
            </w:r>
          </w:p>
        </w:tc>
        <w:tc>
          <w:tcPr>
            <w:tcW w:w="2694" w:type="dxa"/>
            <w:vMerge/>
          </w:tcPr>
          <w:p w14:paraId="292CCB93" w14:textId="77777777" w:rsidR="0031790B" w:rsidRPr="0031790B" w:rsidRDefault="0031790B" w:rsidP="0031790B">
            <w:pPr>
              <w:jc w:val="center"/>
              <w:rPr>
                <w:rFonts w:ascii="Times New Roman" w:eastAsia="Times New Roman" w:hAnsi="Times New Roman" w:cs="Times New Roman"/>
                <w:lang w:eastAsia="ru-RU"/>
              </w:rPr>
            </w:pPr>
          </w:p>
        </w:tc>
        <w:tc>
          <w:tcPr>
            <w:tcW w:w="2409" w:type="dxa"/>
            <w:vMerge/>
          </w:tcPr>
          <w:p w14:paraId="368A83EB" w14:textId="77777777" w:rsidR="0031790B" w:rsidRPr="0031790B" w:rsidRDefault="0031790B" w:rsidP="0031790B">
            <w:pPr>
              <w:rPr>
                <w:rFonts w:ascii="Times New Roman" w:eastAsia="Times New Roman" w:hAnsi="Times New Roman" w:cs="Times New Roman"/>
                <w:lang w:eastAsia="ru-RU"/>
              </w:rPr>
            </w:pPr>
          </w:p>
        </w:tc>
      </w:tr>
      <w:tr w:rsidR="0031790B" w:rsidRPr="0031790B" w14:paraId="7EB40E01" w14:textId="77777777" w:rsidTr="006158BE">
        <w:trPr>
          <w:trHeight w:val="361"/>
        </w:trPr>
        <w:tc>
          <w:tcPr>
            <w:tcW w:w="2971" w:type="dxa"/>
            <w:vMerge/>
          </w:tcPr>
          <w:p w14:paraId="7143C8E1" w14:textId="77777777" w:rsidR="0031790B" w:rsidRPr="0031790B" w:rsidRDefault="0031790B" w:rsidP="0031790B">
            <w:pPr>
              <w:rPr>
                <w:rFonts w:ascii="Times New Roman" w:eastAsia="Times New Roman" w:hAnsi="Times New Roman" w:cs="Times New Roman"/>
                <w:b/>
                <w:bCs/>
                <w:lang w:eastAsia="ru-RU"/>
              </w:rPr>
            </w:pPr>
          </w:p>
        </w:tc>
        <w:tc>
          <w:tcPr>
            <w:tcW w:w="6663" w:type="dxa"/>
            <w:tcBorders>
              <w:top w:val="single" w:sz="4" w:space="0" w:color="auto"/>
              <w:left w:val="single" w:sz="4" w:space="0" w:color="auto"/>
              <w:bottom w:val="single" w:sz="4" w:space="0" w:color="auto"/>
            </w:tcBorders>
            <w:vAlign w:val="bottom"/>
          </w:tcPr>
          <w:p w14:paraId="507E603D" w14:textId="77777777" w:rsidR="0031790B" w:rsidRPr="0031790B" w:rsidRDefault="0031790B" w:rsidP="0031790B">
            <w:pPr>
              <w:rPr>
                <w:rFonts w:ascii="Times New Roman" w:eastAsia="Times New Roman" w:hAnsi="Times New Roman" w:cs="Times New Roman"/>
                <w:b/>
                <w:bCs/>
                <w:lang w:eastAsia="ru-RU"/>
              </w:rPr>
            </w:pPr>
            <w:r w:rsidRPr="0031790B">
              <w:rPr>
                <w:rFonts w:ascii="Times New Roman" w:eastAsia="Times New Roman" w:hAnsi="Times New Roman" w:cs="Times New Roman"/>
                <w:b/>
                <w:bCs/>
                <w:lang w:eastAsia="ru-RU"/>
              </w:rPr>
              <w:t xml:space="preserve">В том числе практических </w:t>
            </w:r>
          </w:p>
        </w:tc>
        <w:tc>
          <w:tcPr>
            <w:tcW w:w="2694" w:type="dxa"/>
          </w:tcPr>
          <w:p w14:paraId="1B3EF1C8" w14:textId="77777777" w:rsidR="0031790B" w:rsidRPr="0031790B" w:rsidRDefault="0031790B" w:rsidP="0031790B">
            <w:pPr>
              <w:jc w:val="center"/>
              <w:rPr>
                <w:rFonts w:ascii="Times New Roman" w:eastAsia="Times New Roman" w:hAnsi="Times New Roman" w:cs="Times New Roman"/>
                <w:b/>
                <w:bCs/>
                <w:lang w:eastAsia="ru-RU"/>
              </w:rPr>
            </w:pPr>
            <w:r w:rsidRPr="0031790B">
              <w:rPr>
                <w:rFonts w:ascii="Times New Roman" w:eastAsia="Times New Roman" w:hAnsi="Times New Roman" w:cs="Times New Roman"/>
                <w:b/>
                <w:bCs/>
                <w:lang w:eastAsia="ru-RU"/>
              </w:rPr>
              <w:t>2/2</w:t>
            </w:r>
          </w:p>
        </w:tc>
        <w:tc>
          <w:tcPr>
            <w:tcW w:w="2409" w:type="dxa"/>
            <w:vMerge/>
          </w:tcPr>
          <w:p w14:paraId="58CE5587" w14:textId="77777777" w:rsidR="0031790B" w:rsidRPr="0031790B" w:rsidRDefault="0031790B" w:rsidP="0031790B">
            <w:pPr>
              <w:rPr>
                <w:rFonts w:ascii="Times New Roman" w:eastAsia="Times New Roman" w:hAnsi="Times New Roman" w:cs="Times New Roman"/>
                <w:b/>
                <w:bCs/>
                <w:lang w:eastAsia="ru-RU"/>
              </w:rPr>
            </w:pPr>
          </w:p>
        </w:tc>
      </w:tr>
      <w:tr w:rsidR="0031790B" w:rsidRPr="0031790B" w14:paraId="64C4B71A" w14:textId="77777777" w:rsidTr="006158BE">
        <w:trPr>
          <w:trHeight w:val="137"/>
        </w:trPr>
        <w:tc>
          <w:tcPr>
            <w:tcW w:w="2971" w:type="dxa"/>
            <w:vMerge/>
          </w:tcPr>
          <w:p w14:paraId="5C8A4721" w14:textId="77777777" w:rsidR="0031790B" w:rsidRPr="0031790B" w:rsidRDefault="0031790B" w:rsidP="0031790B">
            <w:pPr>
              <w:rPr>
                <w:rFonts w:ascii="Times New Roman" w:eastAsia="Times New Roman" w:hAnsi="Times New Roman" w:cs="Times New Roman"/>
                <w:b/>
                <w:bCs/>
                <w:lang w:eastAsia="ru-RU"/>
              </w:rPr>
            </w:pPr>
          </w:p>
        </w:tc>
        <w:tc>
          <w:tcPr>
            <w:tcW w:w="6663" w:type="dxa"/>
            <w:tcBorders>
              <w:top w:val="single" w:sz="4" w:space="0" w:color="auto"/>
              <w:left w:val="single" w:sz="4" w:space="0" w:color="auto"/>
              <w:bottom w:val="single" w:sz="4" w:space="0" w:color="auto"/>
            </w:tcBorders>
            <w:vAlign w:val="bottom"/>
          </w:tcPr>
          <w:p w14:paraId="3FD7A61D" w14:textId="77777777" w:rsidR="0031790B" w:rsidRPr="0031790B" w:rsidRDefault="0031790B" w:rsidP="0031790B">
            <w:pPr>
              <w:rPr>
                <w:rFonts w:ascii="Times New Roman" w:eastAsia="Times New Roman" w:hAnsi="Times New Roman" w:cs="Times New Roman"/>
                <w:lang w:eastAsia="ru-RU"/>
              </w:rPr>
            </w:pPr>
            <w:r w:rsidRPr="0031790B">
              <w:rPr>
                <w:rFonts w:ascii="Times New Roman" w:eastAsia="Calibri" w:hAnsi="Times New Roman" w:cs="Times New Roman"/>
                <w:b/>
                <w:iCs/>
                <w:sz w:val="24"/>
                <w:szCs w:val="24"/>
              </w:rPr>
              <w:t>Практическое занятие 2.</w:t>
            </w:r>
            <w:r w:rsidRPr="0031790B">
              <w:rPr>
                <w:rFonts w:ascii="Times New Roman" w:eastAsia="Calibri" w:hAnsi="Times New Roman" w:cs="Times New Roman"/>
                <w:sz w:val="24"/>
                <w:szCs w:val="24"/>
              </w:rPr>
              <w:t xml:space="preserve">Развитие сельского хозяйства в </w:t>
            </w:r>
            <w:r w:rsidRPr="0031790B">
              <w:rPr>
                <w:rFonts w:ascii="Times New Roman" w:eastAsia="Calibri" w:hAnsi="Times New Roman" w:cs="Times New Roman"/>
                <w:sz w:val="24"/>
                <w:szCs w:val="24"/>
                <w:lang w:val="en-US"/>
              </w:rPr>
              <w:t>XV</w:t>
            </w:r>
            <w:r w:rsidRPr="0031790B">
              <w:rPr>
                <w:rFonts w:ascii="Times New Roman" w:eastAsia="Calibri" w:hAnsi="Times New Roman" w:cs="Times New Roman"/>
                <w:sz w:val="24"/>
                <w:szCs w:val="24"/>
              </w:rPr>
              <w:t>-</w:t>
            </w:r>
            <w:r w:rsidRPr="0031790B">
              <w:rPr>
                <w:rFonts w:ascii="Times New Roman" w:eastAsia="Calibri" w:hAnsi="Times New Roman" w:cs="Times New Roman"/>
                <w:sz w:val="24"/>
                <w:szCs w:val="24"/>
                <w:lang w:val="en-US"/>
              </w:rPr>
              <w:t>XVI</w:t>
            </w:r>
            <w:r w:rsidRPr="0031790B">
              <w:rPr>
                <w:rFonts w:ascii="Times New Roman" w:eastAsia="Calibri" w:hAnsi="Times New Roman" w:cs="Times New Roman"/>
                <w:sz w:val="24"/>
                <w:szCs w:val="24"/>
              </w:rPr>
              <w:t xml:space="preserve"> веках</w:t>
            </w:r>
          </w:p>
        </w:tc>
        <w:tc>
          <w:tcPr>
            <w:tcW w:w="2694" w:type="dxa"/>
          </w:tcPr>
          <w:p w14:paraId="4F0C7A4E" w14:textId="77777777" w:rsidR="0031790B" w:rsidRPr="0031790B" w:rsidRDefault="0031790B" w:rsidP="0031790B">
            <w:pPr>
              <w:jc w:val="center"/>
              <w:rPr>
                <w:rFonts w:ascii="Times New Roman" w:eastAsia="Times New Roman" w:hAnsi="Times New Roman" w:cs="Times New Roman"/>
                <w:lang w:eastAsia="ru-RU"/>
              </w:rPr>
            </w:pPr>
            <w:r w:rsidRPr="0031790B">
              <w:rPr>
                <w:rFonts w:ascii="Times New Roman" w:eastAsia="Times New Roman" w:hAnsi="Times New Roman" w:cs="Times New Roman"/>
                <w:lang w:eastAsia="ru-RU"/>
              </w:rPr>
              <w:t>2</w:t>
            </w:r>
          </w:p>
        </w:tc>
        <w:tc>
          <w:tcPr>
            <w:tcW w:w="2409" w:type="dxa"/>
            <w:vMerge/>
          </w:tcPr>
          <w:p w14:paraId="2CBCDF06" w14:textId="77777777" w:rsidR="0031790B" w:rsidRPr="0031790B" w:rsidRDefault="0031790B" w:rsidP="0031790B">
            <w:pPr>
              <w:rPr>
                <w:rFonts w:ascii="Times New Roman" w:eastAsia="Times New Roman" w:hAnsi="Times New Roman" w:cs="Times New Roman"/>
                <w:lang w:eastAsia="ru-RU"/>
              </w:rPr>
            </w:pPr>
          </w:p>
        </w:tc>
      </w:tr>
      <w:tr w:rsidR="0031790B" w:rsidRPr="0031790B" w14:paraId="019E9E83" w14:textId="77777777" w:rsidTr="006158BE">
        <w:trPr>
          <w:trHeight w:val="90"/>
        </w:trPr>
        <w:tc>
          <w:tcPr>
            <w:tcW w:w="2971" w:type="dxa"/>
            <w:vMerge w:val="restart"/>
          </w:tcPr>
          <w:p w14:paraId="69B15D0D" w14:textId="77777777" w:rsidR="0031790B" w:rsidRPr="0031790B" w:rsidRDefault="0031790B" w:rsidP="0031790B">
            <w:pPr>
              <w:rPr>
                <w:rFonts w:ascii="Times New Roman" w:eastAsia="Calibri" w:hAnsi="Times New Roman" w:cs="Times New Roman"/>
                <w:b/>
                <w:bCs/>
                <w:sz w:val="20"/>
                <w:szCs w:val="20"/>
              </w:rPr>
            </w:pPr>
            <w:r w:rsidRPr="0031790B">
              <w:rPr>
                <w:rFonts w:ascii="Times New Roman" w:eastAsia="Calibri" w:hAnsi="Times New Roman" w:cs="Times New Roman"/>
                <w:b/>
                <w:sz w:val="24"/>
                <w:szCs w:val="24"/>
              </w:rPr>
              <w:t xml:space="preserve">Тема 1.3. Россия в конце </w:t>
            </w:r>
            <w:r w:rsidRPr="0031790B">
              <w:rPr>
                <w:rFonts w:ascii="Times New Roman" w:eastAsia="Calibri" w:hAnsi="Times New Roman" w:cs="Times New Roman"/>
                <w:b/>
                <w:sz w:val="24"/>
                <w:szCs w:val="24"/>
                <w:lang w:val="en-US"/>
              </w:rPr>
              <w:t>XVI</w:t>
            </w:r>
            <w:r w:rsidRPr="0031790B">
              <w:rPr>
                <w:rFonts w:ascii="Times New Roman" w:eastAsia="Calibri" w:hAnsi="Times New Roman" w:cs="Times New Roman"/>
                <w:b/>
                <w:sz w:val="24"/>
                <w:szCs w:val="24"/>
              </w:rPr>
              <w:t>-начале</w:t>
            </w:r>
            <w:r w:rsidRPr="0031790B">
              <w:rPr>
                <w:rFonts w:ascii="Times New Roman" w:eastAsia="Calibri" w:hAnsi="Times New Roman" w:cs="Times New Roman"/>
                <w:b/>
                <w:sz w:val="24"/>
                <w:szCs w:val="24"/>
                <w:lang w:val="en-US"/>
              </w:rPr>
              <w:t>XVIII</w:t>
            </w:r>
            <w:r w:rsidRPr="0031790B">
              <w:rPr>
                <w:rFonts w:ascii="Times New Roman" w:eastAsia="Calibri" w:hAnsi="Times New Roman" w:cs="Times New Roman"/>
                <w:b/>
                <w:sz w:val="24"/>
                <w:szCs w:val="24"/>
              </w:rPr>
              <w:t xml:space="preserve"> веков</w:t>
            </w:r>
            <w:r w:rsidRPr="0031790B">
              <w:rPr>
                <w:rFonts w:ascii="Times New Roman" w:eastAsia="Calibri" w:hAnsi="Times New Roman" w:cs="Times New Roman"/>
                <w:b/>
                <w:bCs/>
                <w:sz w:val="20"/>
                <w:szCs w:val="20"/>
              </w:rPr>
              <w:t xml:space="preserve"> </w:t>
            </w:r>
          </w:p>
        </w:tc>
        <w:tc>
          <w:tcPr>
            <w:tcW w:w="6663" w:type="dxa"/>
            <w:tcBorders>
              <w:top w:val="single" w:sz="4" w:space="0" w:color="auto"/>
              <w:left w:val="single" w:sz="4" w:space="0" w:color="auto"/>
              <w:bottom w:val="single" w:sz="4" w:space="0" w:color="auto"/>
            </w:tcBorders>
            <w:vAlign w:val="bottom"/>
          </w:tcPr>
          <w:p w14:paraId="544B982F" w14:textId="77777777" w:rsidR="0031790B" w:rsidRPr="0031790B" w:rsidRDefault="0031790B" w:rsidP="0031790B">
            <w:pPr>
              <w:rPr>
                <w:rFonts w:ascii="Times New Roman" w:eastAsia="Times New Roman" w:hAnsi="Times New Roman" w:cs="Times New Roman"/>
                <w:b/>
                <w:bCs/>
                <w:lang w:eastAsia="ru-RU"/>
              </w:rPr>
            </w:pPr>
            <w:r w:rsidRPr="0031790B">
              <w:rPr>
                <w:rFonts w:ascii="Times New Roman" w:eastAsia="Times New Roman" w:hAnsi="Times New Roman" w:cs="Times New Roman"/>
                <w:b/>
                <w:bCs/>
                <w:sz w:val="24"/>
                <w:szCs w:val="24"/>
                <w:lang w:eastAsia="ru-RU"/>
              </w:rPr>
              <w:t xml:space="preserve">Содержание </w:t>
            </w:r>
            <w:r w:rsidRPr="0031790B">
              <w:rPr>
                <w:rFonts w:ascii="Times New Roman" w:eastAsia="Calibri" w:hAnsi="Times New Roman" w:cs="Times New Roman"/>
                <w:b/>
                <w:bCs/>
                <w:sz w:val="24"/>
                <w:szCs w:val="24"/>
              </w:rPr>
              <w:t>учебного материала</w:t>
            </w:r>
          </w:p>
        </w:tc>
        <w:tc>
          <w:tcPr>
            <w:tcW w:w="2694" w:type="dxa"/>
            <w:vMerge w:val="restart"/>
          </w:tcPr>
          <w:p w14:paraId="731A2275" w14:textId="77777777" w:rsidR="0031790B" w:rsidRPr="0031790B" w:rsidRDefault="0031790B" w:rsidP="0031790B">
            <w:pPr>
              <w:jc w:val="center"/>
              <w:rPr>
                <w:rFonts w:ascii="Times New Roman" w:eastAsia="Times New Roman" w:hAnsi="Times New Roman" w:cs="Times New Roman"/>
                <w:b/>
                <w:bCs/>
                <w:lang w:eastAsia="ru-RU"/>
              </w:rPr>
            </w:pPr>
            <w:r w:rsidRPr="0031790B">
              <w:rPr>
                <w:rFonts w:ascii="Times New Roman" w:eastAsia="Times New Roman" w:hAnsi="Times New Roman" w:cs="Times New Roman"/>
                <w:b/>
                <w:bCs/>
                <w:lang w:eastAsia="ru-RU"/>
              </w:rPr>
              <w:t>4/2</w:t>
            </w:r>
          </w:p>
        </w:tc>
        <w:tc>
          <w:tcPr>
            <w:tcW w:w="2409" w:type="dxa"/>
            <w:vMerge w:val="restart"/>
          </w:tcPr>
          <w:p w14:paraId="4CA8C51C" w14:textId="77777777" w:rsidR="0031790B" w:rsidRPr="0031790B" w:rsidRDefault="0031790B" w:rsidP="0031790B">
            <w:pPr>
              <w:rPr>
                <w:rFonts w:ascii="Calibri" w:eastAsia="Calibri" w:hAnsi="Calibri" w:cs="Times New Roman"/>
              </w:rPr>
            </w:pPr>
            <w:r w:rsidRPr="0031790B">
              <w:rPr>
                <w:rFonts w:ascii="Times New Roman" w:eastAsia="Calibri" w:hAnsi="Times New Roman" w:cs="Times New Roman"/>
                <w:sz w:val="20"/>
              </w:rPr>
              <w:t>ОК 01,ОК 02, ОК 03, ОК 04, ОК 05, ОК 06, ОК 07, ОК 09</w:t>
            </w:r>
          </w:p>
        </w:tc>
      </w:tr>
      <w:tr w:rsidR="0031790B" w:rsidRPr="0031790B" w14:paraId="639E082E" w14:textId="77777777" w:rsidTr="006158BE">
        <w:trPr>
          <w:trHeight w:val="240"/>
        </w:trPr>
        <w:tc>
          <w:tcPr>
            <w:tcW w:w="2971" w:type="dxa"/>
            <w:vMerge/>
          </w:tcPr>
          <w:p w14:paraId="3D33CB2D" w14:textId="77777777" w:rsidR="0031790B" w:rsidRPr="0031790B" w:rsidRDefault="0031790B" w:rsidP="0031790B">
            <w:pPr>
              <w:rPr>
                <w:rFonts w:ascii="Times New Roman" w:eastAsia="Calibri" w:hAnsi="Times New Roman" w:cs="Times New Roman"/>
                <w:b/>
                <w:bCs/>
                <w:sz w:val="20"/>
                <w:szCs w:val="20"/>
              </w:rPr>
            </w:pPr>
          </w:p>
        </w:tc>
        <w:tc>
          <w:tcPr>
            <w:tcW w:w="6663" w:type="dxa"/>
            <w:tcBorders>
              <w:top w:val="single" w:sz="4" w:space="0" w:color="auto"/>
              <w:left w:val="single" w:sz="4" w:space="0" w:color="auto"/>
              <w:bottom w:val="single" w:sz="4" w:space="0" w:color="auto"/>
            </w:tcBorders>
            <w:vAlign w:val="bottom"/>
          </w:tcPr>
          <w:p w14:paraId="0706510C" w14:textId="77777777" w:rsidR="0031790B" w:rsidRPr="0031790B" w:rsidRDefault="0031790B" w:rsidP="0031790B">
            <w:pPr>
              <w:rPr>
                <w:rFonts w:ascii="Times New Roman" w:eastAsia="Times New Roman" w:hAnsi="Times New Roman" w:cs="Times New Roman"/>
                <w:lang w:eastAsia="ru-RU"/>
              </w:rPr>
            </w:pPr>
            <w:r w:rsidRPr="0031790B">
              <w:rPr>
                <w:rFonts w:ascii="Times New Roman" w:eastAsia="Calibri" w:hAnsi="Times New Roman" w:cs="Times New Roman"/>
                <w:b/>
                <w:bCs/>
                <w:sz w:val="24"/>
                <w:szCs w:val="24"/>
              </w:rPr>
              <w:t xml:space="preserve">1. </w:t>
            </w:r>
            <w:r w:rsidRPr="0031790B">
              <w:rPr>
                <w:rFonts w:ascii="Times New Roman" w:eastAsia="Calibri" w:hAnsi="Times New Roman" w:cs="Times New Roman"/>
                <w:sz w:val="24"/>
                <w:szCs w:val="24"/>
                <w:lang w:eastAsia="ar-SA"/>
              </w:rPr>
              <w:t xml:space="preserve">Россия перед смутой.  Смутное время. Россия при первых Романовых. Церковная реформа патриарха Никона. Церковный раскол. Социально-экономическое развитие страны в </w:t>
            </w:r>
            <w:r w:rsidRPr="0031790B">
              <w:rPr>
                <w:rFonts w:ascii="Times New Roman" w:eastAsia="Calibri" w:hAnsi="Times New Roman" w:cs="Times New Roman"/>
                <w:sz w:val="24"/>
                <w:szCs w:val="24"/>
                <w:lang w:val="en-US" w:eastAsia="ar-SA"/>
              </w:rPr>
              <w:t>XVII</w:t>
            </w:r>
            <w:r w:rsidRPr="0031790B">
              <w:rPr>
                <w:rFonts w:ascii="Times New Roman" w:eastAsia="Calibri" w:hAnsi="Times New Roman" w:cs="Times New Roman"/>
                <w:sz w:val="24"/>
                <w:szCs w:val="24"/>
                <w:lang w:eastAsia="ar-SA"/>
              </w:rPr>
              <w:t xml:space="preserve">. Развитие крепостнических отношений в России. Правление царя Федора и Софьи Алексеевны. </w:t>
            </w:r>
            <w:r w:rsidRPr="0031790B">
              <w:rPr>
                <w:rFonts w:ascii="Times New Roman" w:eastAsia="Calibri" w:hAnsi="Times New Roman" w:cs="Times New Roman"/>
                <w:sz w:val="24"/>
                <w:szCs w:val="24"/>
                <w:lang w:eastAsia="ar-SA"/>
              </w:rPr>
              <w:lastRenderedPageBreak/>
              <w:t xml:space="preserve">Реформы Петра </w:t>
            </w:r>
            <w:r w:rsidRPr="0031790B">
              <w:rPr>
                <w:rFonts w:ascii="Times New Roman" w:eastAsia="Calibri" w:hAnsi="Times New Roman" w:cs="Times New Roman"/>
                <w:sz w:val="24"/>
                <w:szCs w:val="24"/>
                <w:lang w:val="en-US" w:eastAsia="ar-SA"/>
              </w:rPr>
              <w:t>I</w:t>
            </w:r>
            <w:r w:rsidRPr="0031790B">
              <w:rPr>
                <w:rFonts w:ascii="Times New Roman" w:eastAsia="Calibri" w:hAnsi="Times New Roman" w:cs="Times New Roman"/>
                <w:sz w:val="24"/>
                <w:szCs w:val="24"/>
                <w:lang w:eastAsia="ar-SA"/>
              </w:rPr>
              <w:t>. Развитие сельского хозяйства и крестьянство</w:t>
            </w:r>
          </w:p>
        </w:tc>
        <w:tc>
          <w:tcPr>
            <w:tcW w:w="2694" w:type="dxa"/>
            <w:vMerge/>
          </w:tcPr>
          <w:p w14:paraId="185FF42E" w14:textId="77777777" w:rsidR="0031790B" w:rsidRPr="0031790B" w:rsidRDefault="0031790B" w:rsidP="0031790B">
            <w:pPr>
              <w:rPr>
                <w:rFonts w:ascii="Times New Roman" w:eastAsia="Times New Roman" w:hAnsi="Times New Roman" w:cs="Times New Roman"/>
                <w:b/>
                <w:bCs/>
                <w:lang w:eastAsia="ru-RU"/>
              </w:rPr>
            </w:pPr>
          </w:p>
        </w:tc>
        <w:tc>
          <w:tcPr>
            <w:tcW w:w="2409" w:type="dxa"/>
            <w:vMerge/>
          </w:tcPr>
          <w:p w14:paraId="342752BE" w14:textId="77777777" w:rsidR="0031790B" w:rsidRPr="0031790B" w:rsidRDefault="0031790B" w:rsidP="0031790B">
            <w:pPr>
              <w:rPr>
                <w:rFonts w:ascii="Times New Roman" w:eastAsia="Times New Roman" w:hAnsi="Times New Roman" w:cs="Times New Roman"/>
                <w:b/>
                <w:bCs/>
                <w:lang w:eastAsia="ru-RU"/>
              </w:rPr>
            </w:pPr>
          </w:p>
        </w:tc>
      </w:tr>
      <w:tr w:rsidR="0031790B" w:rsidRPr="0031790B" w14:paraId="60E4D76C" w14:textId="77777777" w:rsidTr="006158BE">
        <w:trPr>
          <w:trHeight w:val="375"/>
        </w:trPr>
        <w:tc>
          <w:tcPr>
            <w:tcW w:w="2971" w:type="dxa"/>
            <w:vMerge/>
          </w:tcPr>
          <w:p w14:paraId="40ACBFA7" w14:textId="77777777" w:rsidR="0031790B" w:rsidRPr="0031790B" w:rsidRDefault="0031790B" w:rsidP="0031790B">
            <w:pPr>
              <w:rPr>
                <w:rFonts w:ascii="Times New Roman" w:eastAsia="Calibri" w:hAnsi="Times New Roman" w:cs="Times New Roman"/>
                <w:b/>
                <w:bCs/>
                <w:sz w:val="20"/>
                <w:szCs w:val="20"/>
              </w:rPr>
            </w:pPr>
          </w:p>
        </w:tc>
        <w:tc>
          <w:tcPr>
            <w:tcW w:w="6663" w:type="dxa"/>
            <w:tcBorders>
              <w:top w:val="single" w:sz="4" w:space="0" w:color="auto"/>
              <w:left w:val="single" w:sz="4" w:space="0" w:color="auto"/>
              <w:bottom w:val="single" w:sz="4" w:space="0" w:color="auto"/>
            </w:tcBorders>
            <w:vAlign w:val="bottom"/>
          </w:tcPr>
          <w:p w14:paraId="3E413592" w14:textId="77777777" w:rsidR="0031790B" w:rsidRPr="0031790B" w:rsidRDefault="0031790B" w:rsidP="0031790B">
            <w:pPr>
              <w:rPr>
                <w:rFonts w:ascii="Times New Roman" w:eastAsia="Times New Roman" w:hAnsi="Times New Roman" w:cs="Times New Roman"/>
                <w:b/>
                <w:bCs/>
                <w:lang w:eastAsia="ru-RU"/>
              </w:rPr>
            </w:pPr>
            <w:r w:rsidRPr="0031790B">
              <w:rPr>
                <w:rFonts w:ascii="Times New Roman" w:eastAsia="Times New Roman" w:hAnsi="Times New Roman" w:cs="Times New Roman"/>
                <w:b/>
                <w:bCs/>
                <w:lang w:eastAsia="ru-RU"/>
              </w:rPr>
              <w:t xml:space="preserve">В том числе практических </w:t>
            </w:r>
          </w:p>
        </w:tc>
        <w:tc>
          <w:tcPr>
            <w:tcW w:w="2694" w:type="dxa"/>
          </w:tcPr>
          <w:p w14:paraId="66B0FBF3" w14:textId="77777777" w:rsidR="0031790B" w:rsidRPr="0031790B" w:rsidRDefault="0031790B" w:rsidP="0031790B">
            <w:pPr>
              <w:jc w:val="center"/>
              <w:rPr>
                <w:rFonts w:ascii="Times New Roman" w:eastAsia="Times New Roman" w:hAnsi="Times New Roman" w:cs="Times New Roman"/>
                <w:b/>
                <w:bCs/>
                <w:lang w:eastAsia="ru-RU"/>
              </w:rPr>
            </w:pPr>
            <w:r w:rsidRPr="0031790B">
              <w:rPr>
                <w:rFonts w:ascii="Times New Roman" w:eastAsia="Times New Roman" w:hAnsi="Times New Roman" w:cs="Times New Roman"/>
                <w:b/>
                <w:bCs/>
                <w:lang w:eastAsia="ru-RU"/>
              </w:rPr>
              <w:t>2/2</w:t>
            </w:r>
          </w:p>
        </w:tc>
        <w:tc>
          <w:tcPr>
            <w:tcW w:w="2409" w:type="dxa"/>
            <w:vMerge/>
          </w:tcPr>
          <w:p w14:paraId="2EBE9848" w14:textId="77777777" w:rsidR="0031790B" w:rsidRPr="0031790B" w:rsidRDefault="0031790B" w:rsidP="0031790B">
            <w:pPr>
              <w:rPr>
                <w:rFonts w:ascii="Times New Roman" w:eastAsia="Times New Roman" w:hAnsi="Times New Roman" w:cs="Times New Roman"/>
                <w:b/>
                <w:bCs/>
                <w:lang w:eastAsia="ru-RU"/>
              </w:rPr>
            </w:pPr>
          </w:p>
        </w:tc>
      </w:tr>
      <w:tr w:rsidR="0031790B" w:rsidRPr="0031790B" w14:paraId="28BEF2CA" w14:textId="77777777" w:rsidTr="006158BE">
        <w:trPr>
          <w:trHeight w:val="345"/>
        </w:trPr>
        <w:tc>
          <w:tcPr>
            <w:tcW w:w="2971" w:type="dxa"/>
            <w:vMerge/>
          </w:tcPr>
          <w:p w14:paraId="46293F33" w14:textId="77777777" w:rsidR="0031790B" w:rsidRPr="0031790B" w:rsidRDefault="0031790B" w:rsidP="0031790B">
            <w:pPr>
              <w:rPr>
                <w:rFonts w:ascii="Times New Roman" w:eastAsia="Calibri" w:hAnsi="Times New Roman" w:cs="Times New Roman"/>
                <w:b/>
                <w:bCs/>
                <w:sz w:val="20"/>
                <w:szCs w:val="20"/>
              </w:rPr>
            </w:pPr>
          </w:p>
        </w:tc>
        <w:tc>
          <w:tcPr>
            <w:tcW w:w="6663" w:type="dxa"/>
            <w:tcBorders>
              <w:top w:val="single" w:sz="4" w:space="0" w:color="auto"/>
              <w:left w:val="single" w:sz="4" w:space="0" w:color="auto"/>
              <w:bottom w:val="single" w:sz="4" w:space="0" w:color="auto"/>
            </w:tcBorders>
            <w:vAlign w:val="bottom"/>
          </w:tcPr>
          <w:p w14:paraId="376A4FC2" w14:textId="77777777" w:rsidR="0031790B" w:rsidRPr="0031790B" w:rsidRDefault="0031790B" w:rsidP="0031790B">
            <w:pPr>
              <w:contextualSpacing/>
              <w:jc w:val="both"/>
              <w:rPr>
                <w:rFonts w:ascii="Times New Roman" w:eastAsia="Calibri" w:hAnsi="Times New Roman" w:cs="Times New Roman"/>
                <w:sz w:val="20"/>
              </w:rPr>
            </w:pPr>
            <w:r w:rsidRPr="0031790B">
              <w:rPr>
                <w:rFonts w:ascii="Times New Roman" w:eastAsia="Calibri" w:hAnsi="Times New Roman" w:cs="Times New Roman"/>
                <w:b/>
                <w:iCs/>
                <w:sz w:val="24"/>
                <w:szCs w:val="24"/>
              </w:rPr>
              <w:t>Практическое занятие 3.</w:t>
            </w:r>
            <w:r w:rsidRPr="0031790B">
              <w:rPr>
                <w:rFonts w:ascii="Times New Roman" w:eastAsia="Calibri" w:hAnsi="Times New Roman" w:cs="Times New Roman"/>
                <w:sz w:val="24"/>
                <w:szCs w:val="24"/>
                <w:lang w:eastAsia="ar-SA"/>
              </w:rPr>
              <w:t>Преобразования Петра Великого</w:t>
            </w:r>
          </w:p>
        </w:tc>
        <w:tc>
          <w:tcPr>
            <w:tcW w:w="2694" w:type="dxa"/>
          </w:tcPr>
          <w:p w14:paraId="0482A337" w14:textId="77777777" w:rsidR="0031790B" w:rsidRPr="0031790B" w:rsidRDefault="0031790B" w:rsidP="0031790B">
            <w:pPr>
              <w:jc w:val="center"/>
              <w:rPr>
                <w:rFonts w:ascii="Times New Roman" w:eastAsia="Times New Roman" w:hAnsi="Times New Roman" w:cs="Times New Roman"/>
                <w:bCs/>
                <w:lang w:eastAsia="ru-RU"/>
              </w:rPr>
            </w:pPr>
            <w:r w:rsidRPr="0031790B">
              <w:rPr>
                <w:rFonts w:ascii="Times New Roman" w:eastAsia="Times New Roman" w:hAnsi="Times New Roman" w:cs="Times New Roman"/>
                <w:bCs/>
                <w:lang w:eastAsia="ru-RU"/>
              </w:rPr>
              <w:t>2</w:t>
            </w:r>
          </w:p>
        </w:tc>
        <w:tc>
          <w:tcPr>
            <w:tcW w:w="2409" w:type="dxa"/>
            <w:vMerge/>
          </w:tcPr>
          <w:p w14:paraId="22BC3160" w14:textId="77777777" w:rsidR="0031790B" w:rsidRPr="0031790B" w:rsidRDefault="0031790B" w:rsidP="0031790B">
            <w:pPr>
              <w:rPr>
                <w:rFonts w:ascii="Times New Roman" w:eastAsia="Times New Roman" w:hAnsi="Times New Roman" w:cs="Times New Roman"/>
                <w:b/>
                <w:bCs/>
                <w:lang w:eastAsia="ru-RU"/>
              </w:rPr>
            </w:pPr>
          </w:p>
        </w:tc>
      </w:tr>
      <w:tr w:rsidR="0031790B" w:rsidRPr="0031790B" w14:paraId="175EBFF3" w14:textId="77777777" w:rsidTr="006158BE">
        <w:trPr>
          <w:trHeight w:val="173"/>
        </w:trPr>
        <w:tc>
          <w:tcPr>
            <w:tcW w:w="2971" w:type="dxa"/>
            <w:vMerge w:val="restart"/>
          </w:tcPr>
          <w:p w14:paraId="4074EABA" w14:textId="77777777" w:rsidR="0031790B" w:rsidRPr="0031790B" w:rsidRDefault="0031790B" w:rsidP="0031790B">
            <w:pPr>
              <w:rPr>
                <w:rFonts w:ascii="Times New Roman" w:eastAsia="Calibri" w:hAnsi="Times New Roman" w:cs="Times New Roman"/>
                <w:bCs/>
                <w:sz w:val="20"/>
              </w:rPr>
            </w:pPr>
            <w:r w:rsidRPr="0031790B">
              <w:rPr>
                <w:rFonts w:ascii="Times New Roman" w:eastAsia="Calibri" w:hAnsi="Times New Roman" w:cs="Times New Roman"/>
                <w:b/>
                <w:sz w:val="24"/>
                <w:szCs w:val="24"/>
              </w:rPr>
              <w:t>Тема 1.4. Российская империя в XVIII веке</w:t>
            </w:r>
          </w:p>
        </w:tc>
        <w:tc>
          <w:tcPr>
            <w:tcW w:w="6663" w:type="dxa"/>
            <w:vAlign w:val="bottom"/>
          </w:tcPr>
          <w:p w14:paraId="605DB603" w14:textId="77777777" w:rsidR="0031790B" w:rsidRPr="0031790B" w:rsidRDefault="0031790B" w:rsidP="0031790B">
            <w:pPr>
              <w:rPr>
                <w:rFonts w:ascii="Times New Roman" w:eastAsia="Times New Roman" w:hAnsi="Times New Roman" w:cs="Times New Roman"/>
                <w:b/>
                <w:bCs/>
                <w:lang w:eastAsia="ru-RU"/>
              </w:rPr>
            </w:pPr>
            <w:r w:rsidRPr="0031790B">
              <w:rPr>
                <w:rFonts w:ascii="Times New Roman" w:eastAsia="Times New Roman" w:hAnsi="Times New Roman" w:cs="Times New Roman"/>
                <w:b/>
                <w:bCs/>
                <w:sz w:val="24"/>
                <w:szCs w:val="24"/>
                <w:lang w:eastAsia="ru-RU"/>
              </w:rPr>
              <w:t xml:space="preserve">Содержание </w:t>
            </w:r>
            <w:r w:rsidRPr="0031790B">
              <w:rPr>
                <w:rFonts w:ascii="Times New Roman" w:eastAsia="Calibri" w:hAnsi="Times New Roman" w:cs="Times New Roman"/>
                <w:b/>
                <w:bCs/>
                <w:sz w:val="24"/>
                <w:szCs w:val="24"/>
              </w:rPr>
              <w:t>учебного материала</w:t>
            </w:r>
          </w:p>
        </w:tc>
        <w:tc>
          <w:tcPr>
            <w:tcW w:w="2694" w:type="dxa"/>
            <w:vMerge w:val="restart"/>
          </w:tcPr>
          <w:p w14:paraId="061C8622" w14:textId="77777777" w:rsidR="0031790B" w:rsidRPr="0031790B" w:rsidRDefault="0031790B" w:rsidP="0031790B">
            <w:pPr>
              <w:jc w:val="center"/>
              <w:rPr>
                <w:rFonts w:ascii="Times New Roman" w:eastAsia="Times New Roman" w:hAnsi="Times New Roman" w:cs="Times New Roman"/>
                <w:b/>
                <w:bCs/>
                <w:lang w:eastAsia="ru-RU"/>
              </w:rPr>
            </w:pPr>
          </w:p>
          <w:p w14:paraId="0F526F31" w14:textId="77777777" w:rsidR="0031790B" w:rsidRPr="0031790B" w:rsidRDefault="0031790B" w:rsidP="0031790B">
            <w:pPr>
              <w:jc w:val="center"/>
              <w:rPr>
                <w:rFonts w:ascii="Times New Roman" w:eastAsia="Times New Roman" w:hAnsi="Times New Roman" w:cs="Times New Roman"/>
                <w:b/>
                <w:bCs/>
                <w:lang w:eastAsia="ru-RU"/>
              </w:rPr>
            </w:pPr>
          </w:p>
          <w:p w14:paraId="68805E0D" w14:textId="77777777" w:rsidR="0031790B" w:rsidRPr="0031790B" w:rsidRDefault="0031790B" w:rsidP="0031790B">
            <w:pPr>
              <w:jc w:val="center"/>
              <w:rPr>
                <w:rFonts w:ascii="Times New Roman" w:eastAsia="Times New Roman" w:hAnsi="Times New Roman" w:cs="Times New Roman"/>
                <w:b/>
                <w:bCs/>
                <w:lang w:eastAsia="ru-RU"/>
              </w:rPr>
            </w:pPr>
            <w:r w:rsidRPr="0031790B">
              <w:rPr>
                <w:rFonts w:ascii="Times New Roman" w:eastAsia="Times New Roman" w:hAnsi="Times New Roman" w:cs="Times New Roman"/>
                <w:b/>
                <w:bCs/>
                <w:lang w:eastAsia="ru-RU"/>
              </w:rPr>
              <w:t>4/2</w:t>
            </w:r>
          </w:p>
        </w:tc>
        <w:tc>
          <w:tcPr>
            <w:tcW w:w="2409" w:type="dxa"/>
            <w:vMerge w:val="restart"/>
          </w:tcPr>
          <w:p w14:paraId="1FA4FBDB" w14:textId="77777777" w:rsidR="0031790B" w:rsidRPr="0031790B" w:rsidRDefault="0031790B" w:rsidP="0031790B">
            <w:pPr>
              <w:rPr>
                <w:rFonts w:ascii="Calibri" w:eastAsia="Calibri" w:hAnsi="Calibri" w:cs="Times New Roman"/>
              </w:rPr>
            </w:pPr>
            <w:r w:rsidRPr="0031790B">
              <w:rPr>
                <w:rFonts w:ascii="Times New Roman" w:eastAsia="Calibri" w:hAnsi="Times New Roman" w:cs="Times New Roman"/>
                <w:sz w:val="20"/>
              </w:rPr>
              <w:t>ОК 01,ОК 02, ОК 03, ОК 04, ОК 05, ОК 06, ОК 07, ОК 09</w:t>
            </w:r>
          </w:p>
        </w:tc>
      </w:tr>
      <w:tr w:rsidR="0031790B" w:rsidRPr="0031790B" w14:paraId="2AE0CB76" w14:textId="77777777" w:rsidTr="006158BE">
        <w:trPr>
          <w:trHeight w:val="165"/>
        </w:trPr>
        <w:tc>
          <w:tcPr>
            <w:tcW w:w="2971" w:type="dxa"/>
            <w:vMerge/>
          </w:tcPr>
          <w:p w14:paraId="28F69A61" w14:textId="77777777" w:rsidR="0031790B" w:rsidRPr="0031790B" w:rsidRDefault="0031790B" w:rsidP="0031790B">
            <w:pPr>
              <w:rPr>
                <w:rFonts w:ascii="Times New Roman" w:eastAsia="Calibri" w:hAnsi="Times New Roman" w:cs="Times New Roman"/>
                <w:b/>
                <w:bCs/>
                <w:sz w:val="20"/>
                <w:szCs w:val="20"/>
              </w:rPr>
            </w:pPr>
          </w:p>
        </w:tc>
        <w:tc>
          <w:tcPr>
            <w:tcW w:w="6663" w:type="dxa"/>
            <w:vAlign w:val="bottom"/>
          </w:tcPr>
          <w:p w14:paraId="178D518F" w14:textId="77777777" w:rsidR="0031790B" w:rsidRPr="0031790B" w:rsidRDefault="0031790B" w:rsidP="0031790B">
            <w:pPr>
              <w:rPr>
                <w:rFonts w:ascii="Times New Roman" w:eastAsia="Times New Roman" w:hAnsi="Times New Roman" w:cs="Times New Roman"/>
                <w:lang w:eastAsia="ru-RU"/>
              </w:rPr>
            </w:pPr>
            <w:r w:rsidRPr="0031790B">
              <w:rPr>
                <w:rFonts w:ascii="Times New Roman" w:eastAsia="Calibri" w:hAnsi="Times New Roman" w:cs="Times New Roman"/>
                <w:b/>
                <w:bCs/>
                <w:sz w:val="24"/>
                <w:szCs w:val="24"/>
              </w:rPr>
              <w:t xml:space="preserve">1. </w:t>
            </w:r>
            <w:r w:rsidRPr="0031790B">
              <w:rPr>
                <w:rFonts w:ascii="Times New Roman" w:eastAsia="Calibri" w:hAnsi="Times New Roman" w:cs="Times New Roman"/>
                <w:sz w:val="24"/>
                <w:szCs w:val="24"/>
              </w:rPr>
              <w:t xml:space="preserve">Эпоха дворцовых переворотов. Правление Екатерины </w:t>
            </w:r>
            <w:r w:rsidRPr="0031790B">
              <w:rPr>
                <w:rFonts w:ascii="Times New Roman" w:eastAsia="Calibri" w:hAnsi="Times New Roman" w:cs="Times New Roman"/>
                <w:sz w:val="24"/>
                <w:szCs w:val="24"/>
                <w:lang w:val="en-US"/>
              </w:rPr>
              <w:t>II</w:t>
            </w:r>
            <w:r w:rsidRPr="0031790B">
              <w:rPr>
                <w:rFonts w:ascii="Times New Roman" w:eastAsia="Calibri" w:hAnsi="Times New Roman" w:cs="Times New Roman"/>
                <w:sz w:val="24"/>
                <w:szCs w:val="24"/>
              </w:rPr>
              <w:t xml:space="preserve">. Социально-экономическое развитие России. Внутренняя и внешняя политика Павла </w:t>
            </w:r>
            <w:r w:rsidRPr="0031790B">
              <w:rPr>
                <w:rFonts w:ascii="Times New Roman" w:eastAsia="Calibri" w:hAnsi="Times New Roman" w:cs="Times New Roman"/>
                <w:sz w:val="24"/>
                <w:szCs w:val="24"/>
                <w:lang w:val="en-US"/>
              </w:rPr>
              <w:t>I</w:t>
            </w:r>
            <w:r w:rsidRPr="0031790B">
              <w:rPr>
                <w:rFonts w:ascii="Times New Roman" w:eastAsia="Calibri" w:hAnsi="Times New Roman" w:cs="Times New Roman"/>
                <w:sz w:val="24"/>
                <w:szCs w:val="24"/>
              </w:rPr>
              <w:t>. Сельское хозяйство России и крестьянский вопрос в 1725-1801 годах</w:t>
            </w:r>
          </w:p>
        </w:tc>
        <w:tc>
          <w:tcPr>
            <w:tcW w:w="2694" w:type="dxa"/>
            <w:vMerge/>
          </w:tcPr>
          <w:p w14:paraId="237E9805" w14:textId="77777777" w:rsidR="0031790B" w:rsidRPr="0031790B" w:rsidRDefault="0031790B" w:rsidP="0031790B">
            <w:pPr>
              <w:jc w:val="center"/>
              <w:rPr>
                <w:rFonts w:ascii="Times New Roman" w:eastAsia="Times New Roman" w:hAnsi="Times New Roman" w:cs="Times New Roman"/>
                <w:b/>
                <w:bCs/>
                <w:lang w:eastAsia="ru-RU"/>
              </w:rPr>
            </w:pPr>
          </w:p>
        </w:tc>
        <w:tc>
          <w:tcPr>
            <w:tcW w:w="2409" w:type="dxa"/>
            <w:vMerge/>
          </w:tcPr>
          <w:p w14:paraId="4A9AACB7" w14:textId="77777777" w:rsidR="0031790B" w:rsidRPr="0031790B" w:rsidRDefault="0031790B" w:rsidP="0031790B">
            <w:pPr>
              <w:rPr>
                <w:rFonts w:ascii="Times New Roman" w:eastAsia="Times New Roman" w:hAnsi="Times New Roman" w:cs="Times New Roman"/>
                <w:b/>
                <w:bCs/>
                <w:lang w:eastAsia="ru-RU"/>
              </w:rPr>
            </w:pPr>
          </w:p>
        </w:tc>
      </w:tr>
      <w:tr w:rsidR="0031790B" w:rsidRPr="0031790B" w14:paraId="049BF582" w14:textId="77777777" w:rsidTr="006158BE">
        <w:trPr>
          <w:trHeight w:val="135"/>
        </w:trPr>
        <w:tc>
          <w:tcPr>
            <w:tcW w:w="2971" w:type="dxa"/>
            <w:vMerge/>
          </w:tcPr>
          <w:p w14:paraId="0CEA45B0" w14:textId="77777777" w:rsidR="0031790B" w:rsidRPr="0031790B" w:rsidRDefault="0031790B" w:rsidP="0031790B">
            <w:pPr>
              <w:rPr>
                <w:rFonts w:ascii="Times New Roman" w:eastAsia="Calibri" w:hAnsi="Times New Roman" w:cs="Times New Roman"/>
                <w:b/>
                <w:bCs/>
                <w:sz w:val="20"/>
                <w:szCs w:val="20"/>
              </w:rPr>
            </w:pPr>
          </w:p>
        </w:tc>
        <w:tc>
          <w:tcPr>
            <w:tcW w:w="6663" w:type="dxa"/>
            <w:vAlign w:val="bottom"/>
          </w:tcPr>
          <w:p w14:paraId="12801FEC" w14:textId="77777777" w:rsidR="0031790B" w:rsidRPr="0031790B" w:rsidRDefault="0031790B" w:rsidP="0031790B">
            <w:pPr>
              <w:rPr>
                <w:rFonts w:ascii="Times New Roman" w:eastAsia="Times New Roman" w:hAnsi="Times New Roman" w:cs="Times New Roman"/>
                <w:b/>
                <w:bCs/>
                <w:lang w:eastAsia="ru-RU"/>
              </w:rPr>
            </w:pPr>
            <w:r w:rsidRPr="0031790B">
              <w:rPr>
                <w:rFonts w:ascii="Times New Roman" w:eastAsia="Times New Roman" w:hAnsi="Times New Roman" w:cs="Times New Roman"/>
                <w:b/>
                <w:bCs/>
                <w:lang w:eastAsia="ru-RU"/>
              </w:rPr>
              <w:t xml:space="preserve">В том числе практических </w:t>
            </w:r>
          </w:p>
        </w:tc>
        <w:tc>
          <w:tcPr>
            <w:tcW w:w="2694" w:type="dxa"/>
          </w:tcPr>
          <w:p w14:paraId="58554FF0" w14:textId="77777777" w:rsidR="0031790B" w:rsidRPr="0031790B" w:rsidRDefault="0031790B" w:rsidP="0031790B">
            <w:pPr>
              <w:jc w:val="center"/>
              <w:rPr>
                <w:rFonts w:ascii="Times New Roman" w:eastAsia="Times New Roman" w:hAnsi="Times New Roman" w:cs="Times New Roman"/>
                <w:b/>
                <w:bCs/>
                <w:lang w:eastAsia="ru-RU"/>
              </w:rPr>
            </w:pPr>
            <w:r w:rsidRPr="0031790B">
              <w:rPr>
                <w:rFonts w:ascii="Times New Roman" w:eastAsia="Times New Roman" w:hAnsi="Times New Roman" w:cs="Times New Roman"/>
                <w:b/>
                <w:bCs/>
                <w:lang w:eastAsia="ru-RU"/>
              </w:rPr>
              <w:t>2/2</w:t>
            </w:r>
          </w:p>
        </w:tc>
        <w:tc>
          <w:tcPr>
            <w:tcW w:w="2409" w:type="dxa"/>
            <w:vMerge/>
          </w:tcPr>
          <w:p w14:paraId="5BE894A9" w14:textId="77777777" w:rsidR="0031790B" w:rsidRPr="0031790B" w:rsidRDefault="0031790B" w:rsidP="0031790B">
            <w:pPr>
              <w:rPr>
                <w:rFonts w:ascii="Times New Roman" w:eastAsia="Times New Roman" w:hAnsi="Times New Roman" w:cs="Times New Roman"/>
                <w:b/>
                <w:bCs/>
                <w:lang w:eastAsia="ru-RU"/>
              </w:rPr>
            </w:pPr>
          </w:p>
        </w:tc>
      </w:tr>
      <w:tr w:rsidR="0031790B" w:rsidRPr="0031790B" w14:paraId="6571C050" w14:textId="77777777" w:rsidTr="006158BE">
        <w:trPr>
          <w:trHeight w:val="103"/>
        </w:trPr>
        <w:tc>
          <w:tcPr>
            <w:tcW w:w="2971" w:type="dxa"/>
            <w:vMerge/>
          </w:tcPr>
          <w:p w14:paraId="6E263518" w14:textId="77777777" w:rsidR="0031790B" w:rsidRPr="0031790B" w:rsidRDefault="0031790B" w:rsidP="0031790B">
            <w:pPr>
              <w:rPr>
                <w:rFonts w:ascii="Times New Roman" w:eastAsia="Calibri" w:hAnsi="Times New Roman" w:cs="Times New Roman"/>
                <w:b/>
                <w:bCs/>
                <w:sz w:val="20"/>
                <w:szCs w:val="20"/>
              </w:rPr>
            </w:pPr>
          </w:p>
        </w:tc>
        <w:tc>
          <w:tcPr>
            <w:tcW w:w="6663" w:type="dxa"/>
          </w:tcPr>
          <w:p w14:paraId="4ACFD4C0" w14:textId="77777777" w:rsidR="0031790B" w:rsidRPr="0031790B" w:rsidRDefault="0031790B" w:rsidP="0031790B">
            <w:pPr>
              <w:rPr>
                <w:rFonts w:ascii="Times New Roman" w:eastAsia="Times New Roman" w:hAnsi="Times New Roman" w:cs="Times New Roman"/>
                <w:b/>
                <w:bCs/>
                <w:lang w:eastAsia="ru-RU"/>
              </w:rPr>
            </w:pPr>
            <w:r w:rsidRPr="0031790B">
              <w:rPr>
                <w:rFonts w:ascii="Times New Roman" w:eastAsia="Calibri" w:hAnsi="Times New Roman" w:cs="Times New Roman"/>
                <w:b/>
                <w:iCs/>
                <w:sz w:val="24"/>
                <w:szCs w:val="24"/>
              </w:rPr>
              <w:t>Практическое занятие 4.</w:t>
            </w:r>
            <w:r w:rsidRPr="0031790B">
              <w:rPr>
                <w:rFonts w:ascii="Times New Roman" w:eastAsia="Calibri" w:hAnsi="Times New Roman" w:cs="Times New Roman"/>
                <w:sz w:val="24"/>
                <w:szCs w:val="24"/>
              </w:rPr>
              <w:t>Правление Екатерины II. Политика «просвещенного абсолютизма»: основные направления, мероприятия, значение</w:t>
            </w:r>
          </w:p>
        </w:tc>
        <w:tc>
          <w:tcPr>
            <w:tcW w:w="2694" w:type="dxa"/>
          </w:tcPr>
          <w:p w14:paraId="2221AD7B" w14:textId="77777777" w:rsidR="0031790B" w:rsidRPr="0031790B" w:rsidRDefault="0031790B" w:rsidP="0031790B">
            <w:pPr>
              <w:rPr>
                <w:rFonts w:ascii="Times New Roman" w:eastAsia="Times New Roman" w:hAnsi="Times New Roman" w:cs="Times New Roman"/>
                <w:b/>
                <w:bCs/>
                <w:lang w:eastAsia="ru-RU"/>
              </w:rPr>
            </w:pPr>
          </w:p>
          <w:p w14:paraId="01091876" w14:textId="77777777" w:rsidR="0031790B" w:rsidRPr="0031790B" w:rsidRDefault="0031790B" w:rsidP="0031790B">
            <w:pPr>
              <w:jc w:val="center"/>
              <w:rPr>
                <w:rFonts w:ascii="Times New Roman" w:eastAsia="Times New Roman" w:hAnsi="Times New Roman" w:cs="Times New Roman"/>
                <w:lang w:eastAsia="ru-RU"/>
              </w:rPr>
            </w:pPr>
            <w:r w:rsidRPr="0031790B">
              <w:rPr>
                <w:rFonts w:ascii="Times New Roman" w:eastAsia="Times New Roman" w:hAnsi="Times New Roman" w:cs="Times New Roman"/>
                <w:lang w:eastAsia="ru-RU"/>
              </w:rPr>
              <w:t>2</w:t>
            </w:r>
          </w:p>
        </w:tc>
        <w:tc>
          <w:tcPr>
            <w:tcW w:w="2409" w:type="dxa"/>
            <w:vMerge/>
          </w:tcPr>
          <w:p w14:paraId="54FC1300" w14:textId="77777777" w:rsidR="0031790B" w:rsidRPr="0031790B" w:rsidRDefault="0031790B" w:rsidP="0031790B">
            <w:pPr>
              <w:rPr>
                <w:rFonts w:ascii="Times New Roman" w:eastAsia="Times New Roman" w:hAnsi="Times New Roman" w:cs="Times New Roman"/>
                <w:b/>
                <w:bCs/>
                <w:lang w:eastAsia="ru-RU"/>
              </w:rPr>
            </w:pPr>
          </w:p>
        </w:tc>
      </w:tr>
      <w:tr w:rsidR="0031790B" w:rsidRPr="0031790B" w14:paraId="0D722F29" w14:textId="77777777" w:rsidTr="006158BE">
        <w:tc>
          <w:tcPr>
            <w:tcW w:w="2971" w:type="dxa"/>
            <w:vMerge w:val="restart"/>
          </w:tcPr>
          <w:p w14:paraId="57EBB625" w14:textId="77777777" w:rsidR="0031790B" w:rsidRPr="0031790B" w:rsidRDefault="0031790B" w:rsidP="0031790B">
            <w:pPr>
              <w:rPr>
                <w:rFonts w:ascii="Times New Roman" w:eastAsia="Times New Roman" w:hAnsi="Times New Roman" w:cs="Times New Roman"/>
                <w:b/>
                <w:bCs/>
                <w:lang w:eastAsia="ru-RU"/>
              </w:rPr>
            </w:pPr>
            <w:r w:rsidRPr="0031790B">
              <w:rPr>
                <w:rFonts w:ascii="Times New Roman" w:eastAsia="Calibri" w:hAnsi="Times New Roman" w:cs="Times New Roman"/>
                <w:b/>
                <w:sz w:val="24"/>
                <w:szCs w:val="24"/>
              </w:rPr>
              <w:t>Тема 1.5. Россия в XIX веке</w:t>
            </w:r>
          </w:p>
        </w:tc>
        <w:tc>
          <w:tcPr>
            <w:tcW w:w="6663" w:type="dxa"/>
          </w:tcPr>
          <w:p w14:paraId="08B797AA" w14:textId="77777777" w:rsidR="0031790B" w:rsidRPr="0031790B" w:rsidRDefault="0031790B" w:rsidP="0031790B">
            <w:pPr>
              <w:suppressAutoHyphens/>
              <w:jc w:val="both"/>
              <w:rPr>
                <w:rFonts w:ascii="Times New Roman" w:eastAsia="Times New Roman" w:hAnsi="Times New Roman" w:cs="Times New Roman"/>
                <w:b/>
                <w:lang w:eastAsia="ru-RU"/>
              </w:rPr>
            </w:pPr>
            <w:r w:rsidRPr="0031790B">
              <w:rPr>
                <w:rFonts w:ascii="Times New Roman" w:eastAsia="Times New Roman" w:hAnsi="Times New Roman" w:cs="Times New Roman"/>
                <w:b/>
                <w:sz w:val="24"/>
                <w:szCs w:val="24"/>
                <w:lang w:eastAsia="ru-RU"/>
              </w:rPr>
              <w:t xml:space="preserve">Содержание </w:t>
            </w:r>
            <w:r w:rsidRPr="0031790B">
              <w:rPr>
                <w:rFonts w:ascii="Times New Roman" w:eastAsia="Times New Roman" w:hAnsi="Times New Roman" w:cs="Times New Roman"/>
                <w:b/>
                <w:lang w:eastAsia="ru-RU"/>
              </w:rPr>
              <w:t xml:space="preserve"> </w:t>
            </w:r>
            <w:r w:rsidRPr="0031790B">
              <w:rPr>
                <w:rFonts w:ascii="Times New Roman" w:eastAsia="Calibri" w:hAnsi="Times New Roman" w:cs="Times New Roman"/>
                <w:b/>
                <w:bCs/>
                <w:sz w:val="24"/>
                <w:szCs w:val="24"/>
              </w:rPr>
              <w:t>учебного материала</w:t>
            </w:r>
          </w:p>
        </w:tc>
        <w:tc>
          <w:tcPr>
            <w:tcW w:w="2694" w:type="dxa"/>
            <w:vMerge w:val="restart"/>
          </w:tcPr>
          <w:p w14:paraId="06420FA8" w14:textId="77777777" w:rsidR="0031790B" w:rsidRPr="0031790B" w:rsidRDefault="0031790B" w:rsidP="0031790B">
            <w:pPr>
              <w:suppressAutoHyphens/>
              <w:ind w:firstLine="708"/>
              <w:jc w:val="both"/>
              <w:rPr>
                <w:rFonts w:ascii="Times New Roman" w:eastAsia="Times New Roman" w:hAnsi="Times New Roman" w:cs="Times New Roman"/>
                <w:lang w:eastAsia="ru-RU"/>
              </w:rPr>
            </w:pPr>
          </w:p>
          <w:p w14:paraId="2F5F4AAB" w14:textId="77777777" w:rsidR="0031790B" w:rsidRPr="0031790B" w:rsidRDefault="0031790B" w:rsidP="0031790B">
            <w:pPr>
              <w:suppressAutoHyphens/>
              <w:ind w:firstLine="708"/>
              <w:jc w:val="both"/>
              <w:rPr>
                <w:rFonts w:ascii="Times New Roman" w:eastAsia="Times New Roman" w:hAnsi="Times New Roman" w:cs="Times New Roman"/>
                <w:lang w:eastAsia="ru-RU"/>
              </w:rPr>
            </w:pPr>
          </w:p>
          <w:p w14:paraId="75C04328" w14:textId="77777777" w:rsidR="0031790B" w:rsidRPr="0031790B" w:rsidRDefault="0031790B" w:rsidP="0031790B">
            <w:pPr>
              <w:suppressAutoHyphens/>
              <w:ind w:firstLine="708"/>
              <w:jc w:val="both"/>
              <w:rPr>
                <w:rFonts w:ascii="Times New Roman" w:eastAsia="Times New Roman" w:hAnsi="Times New Roman" w:cs="Times New Roman"/>
                <w:lang w:eastAsia="ru-RU"/>
              </w:rPr>
            </w:pPr>
            <w:r w:rsidRPr="0031790B">
              <w:rPr>
                <w:rFonts w:ascii="Times New Roman" w:eastAsia="Times New Roman" w:hAnsi="Times New Roman" w:cs="Times New Roman"/>
                <w:lang w:eastAsia="ru-RU"/>
              </w:rPr>
              <w:t xml:space="preserve">      </w:t>
            </w:r>
          </w:p>
          <w:p w14:paraId="6BDD48D8" w14:textId="77777777" w:rsidR="0031790B" w:rsidRPr="0031790B" w:rsidRDefault="0031790B" w:rsidP="0031790B">
            <w:pPr>
              <w:suppressAutoHyphens/>
              <w:ind w:firstLine="708"/>
              <w:jc w:val="both"/>
              <w:rPr>
                <w:rFonts w:ascii="Times New Roman" w:eastAsia="Times New Roman" w:hAnsi="Times New Roman" w:cs="Times New Roman"/>
                <w:lang w:eastAsia="ru-RU"/>
              </w:rPr>
            </w:pPr>
          </w:p>
          <w:p w14:paraId="2340754A" w14:textId="77777777" w:rsidR="0031790B" w:rsidRPr="0031790B" w:rsidRDefault="0031790B" w:rsidP="0031790B">
            <w:pPr>
              <w:suppressAutoHyphens/>
              <w:ind w:firstLine="708"/>
              <w:jc w:val="both"/>
              <w:rPr>
                <w:rFonts w:ascii="Times New Roman" w:eastAsia="Times New Roman" w:hAnsi="Times New Roman" w:cs="Times New Roman"/>
                <w:b/>
                <w:lang w:eastAsia="ru-RU"/>
              </w:rPr>
            </w:pPr>
            <w:r w:rsidRPr="0031790B">
              <w:rPr>
                <w:rFonts w:ascii="Times New Roman" w:eastAsia="Times New Roman" w:hAnsi="Times New Roman" w:cs="Times New Roman"/>
                <w:lang w:eastAsia="ru-RU"/>
              </w:rPr>
              <w:t xml:space="preserve">      </w:t>
            </w:r>
            <w:r w:rsidRPr="0031790B">
              <w:rPr>
                <w:rFonts w:ascii="Times New Roman" w:eastAsia="Times New Roman" w:hAnsi="Times New Roman" w:cs="Times New Roman"/>
                <w:b/>
                <w:lang w:eastAsia="ru-RU"/>
              </w:rPr>
              <w:t xml:space="preserve"> 4/2</w:t>
            </w:r>
          </w:p>
        </w:tc>
        <w:tc>
          <w:tcPr>
            <w:tcW w:w="2409" w:type="dxa"/>
            <w:vMerge w:val="restart"/>
          </w:tcPr>
          <w:p w14:paraId="7AE0643B" w14:textId="77777777" w:rsidR="0031790B" w:rsidRPr="0031790B" w:rsidRDefault="0031790B" w:rsidP="0031790B">
            <w:pPr>
              <w:rPr>
                <w:rFonts w:ascii="Calibri" w:eastAsia="Calibri" w:hAnsi="Calibri" w:cs="Times New Roman"/>
              </w:rPr>
            </w:pPr>
            <w:r w:rsidRPr="0031790B">
              <w:rPr>
                <w:rFonts w:ascii="Times New Roman" w:eastAsia="Calibri" w:hAnsi="Times New Roman" w:cs="Times New Roman"/>
                <w:sz w:val="20"/>
              </w:rPr>
              <w:t>ОК 01,ОК 02, ОК 03, ОК 04, ОК 05, ОК 06, ОК 07, ОК 09</w:t>
            </w:r>
          </w:p>
        </w:tc>
      </w:tr>
      <w:tr w:rsidR="0031790B" w:rsidRPr="0031790B" w14:paraId="6878DA07" w14:textId="77777777" w:rsidTr="006158BE">
        <w:trPr>
          <w:trHeight w:val="396"/>
        </w:trPr>
        <w:tc>
          <w:tcPr>
            <w:tcW w:w="2971" w:type="dxa"/>
            <w:vMerge/>
          </w:tcPr>
          <w:p w14:paraId="7087F7F5" w14:textId="77777777" w:rsidR="0031790B" w:rsidRPr="0031790B" w:rsidRDefault="0031790B" w:rsidP="0031790B">
            <w:pPr>
              <w:rPr>
                <w:rFonts w:ascii="Times New Roman" w:eastAsia="Times New Roman" w:hAnsi="Times New Roman" w:cs="Times New Roman"/>
                <w:b/>
                <w:bCs/>
                <w:lang w:eastAsia="ru-RU"/>
              </w:rPr>
            </w:pPr>
          </w:p>
        </w:tc>
        <w:tc>
          <w:tcPr>
            <w:tcW w:w="6663" w:type="dxa"/>
          </w:tcPr>
          <w:p w14:paraId="2B405775" w14:textId="77777777" w:rsidR="0031790B" w:rsidRPr="0031790B" w:rsidRDefault="0031790B" w:rsidP="0031790B">
            <w:pPr>
              <w:suppressAutoHyphens/>
              <w:jc w:val="both"/>
              <w:rPr>
                <w:rFonts w:ascii="Times New Roman" w:eastAsia="Times New Roman" w:hAnsi="Times New Roman" w:cs="Times New Roman"/>
                <w:lang w:eastAsia="ru-RU"/>
              </w:rPr>
            </w:pPr>
            <w:r w:rsidRPr="0031790B">
              <w:rPr>
                <w:rFonts w:ascii="Times New Roman" w:eastAsia="Calibri" w:hAnsi="Times New Roman" w:cs="Times New Roman"/>
                <w:b/>
                <w:bCs/>
                <w:sz w:val="24"/>
                <w:szCs w:val="24"/>
              </w:rPr>
              <w:t xml:space="preserve">1. </w:t>
            </w:r>
            <w:r w:rsidRPr="0031790B">
              <w:rPr>
                <w:rFonts w:ascii="Times New Roman" w:eastAsia="Calibri" w:hAnsi="Times New Roman" w:cs="Times New Roman"/>
                <w:sz w:val="24"/>
                <w:szCs w:val="24"/>
              </w:rPr>
              <w:t xml:space="preserve">Внутренняя и внешняя политика Александра </w:t>
            </w:r>
            <w:r w:rsidRPr="0031790B">
              <w:rPr>
                <w:rFonts w:ascii="Times New Roman" w:eastAsia="Calibri" w:hAnsi="Times New Roman" w:cs="Times New Roman"/>
                <w:sz w:val="24"/>
                <w:szCs w:val="24"/>
                <w:lang w:val="en-US"/>
              </w:rPr>
              <w:t>I</w:t>
            </w:r>
            <w:r w:rsidRPr="0031790B">
              <w:rPr>
                <w:rFonts w:ascii="Times New Roman" w:eastAsia="Calibri" w:hAnsi="Times New Roman" w:cs="Times New Roman"/>
                <w:sz w:val="24"/>
                <w:szCs w:val="24"/>
              </w:rPr>
              <w:t xml:space="preserve">.  Отечественная война 1812 года. Движение декабристов и восстание 14 декабря 1825 года. Николай </w:t>
            </w:r>
            <w:r w:rsidRPr="0031790B">
              <w:rPr>
                <w:rFonts w:ascii="Times New Roman" w:eastAsia="Calibri" w:hAnsi="Times New Roman" w:cs="Times New Roman"/>
                <w:sz w:val="24"/>
                <w:szCs w:val="24"/>
                <w:lang w:val="en-US"/>
              </w:rPr>
              <w:t>I</w:t>
            </w:r>
            <w:r w:rsidRPr="0031790B">
              <w:rPr>
                <w:rFonts w:ascii="Times New Roman" w:eastAsia="Calibri" w:hAnsi="Times New Roman" w:cs="Times New Roman"/>
                <w:sz w:val="24"/>
                <w:szCs w:val="24"/>
              </w:rPr>
              <w:t xml:space="preserve"> и развитие российской бюрократии. Общественное движение в 30-50 годы </w:t>
            </w:r>
            <w:r w:rsidRPr="0031790B">
              <w:rPr>
                <w:rFonts w:ascii="Times New Roman" w:eastAsia="Calibri" w:hAnsi="Times New Roman" w:cs="Times New Roman"/>
                <w:sz w:val="24"/>
                <w:szCs w:val="24"/>
                <w:lang w:val="en-US"/>
              </w:rPr>
              <w:t>XIX</w:t>
            </w:r>
            <w:r w:rsidRPr="0031790B">
              <w:rPr>
                <w:rFonts w:ascii="Times New Roman" w:eastAsia="Calibri" w:hAnsi="Times New Roman" w:cs="Times New Roman"/>
                <w:sz w:val="24"/>
                <w:szCs w:val="24"/>
              </w:rPr>
              <w:t xml:space="preserve"> века. Крестьянский вопрос и развитие сельского хозяйства России. Отмена крепостного права. Реформы 1860-1870 годов. Александр </w:t>
            </w:r>
            <w:r w:rsidRPr="0031790B">
              <w:rPr>
                <w:rFonts w:ascii="Times New Roman" w:eastAsia="Calibri" w:hAnsi="Times New Roman" w:cs="Times New Roman"/>
                <w:sz w:val="24"/>
                <w:szCs w:val="24"/>
                <w:lang w:val="en-US"/>
              </w:rPr>
              <w:t>III</w:t>
            </w:r>
            <w:r w:rsidRPr="0031790B">
              <w:rPr>
                <w:rFonts w:ascii="Times New Roman" w:eastAsia="Calibri" w:hAnsi="Times New Roman" w:cs="Times New Roman"/>
                <w:sz w:val="24"/>
                <w:szCs w:val="24"/>
              </w:rPr>
              <w:t xml:space="preserve"> – политика </w:t>
            </w:r>
            <w:proofErr w:type="spellStart"/>
            <w:r w:rsidRPr="0031790B">
              <w:rPr>
                <w:rFonts w:ascii="Times New Roman" w:eastAsia="Calibri" w:hAnsi="Times New Roman" w:cs="Times New Roman"/>
                <w:sz w:val="24"/>
                <w:szCs w:val="24"/>
              </w:rPr>
              <w:t>контр-реформ</w:t>
            </w:r>
            <w:proofErr w:type="spellEnd"/>
            <w:r w:rsidRPr="0031790B">
              <w:rPr>
                <w:rFonts w:ascii="Times New Roman" w:eastAsia="Calibri" w:hAnsi="Times New Roman" w:cs="Times New Roman"/>
                <w:sz w:val="24"/>
                <w:szCs w:val="24"/>
              </w:rPr>
              <w:t xml:space="preserve">. Рабочее движение в 1880 годы и распространение марксизма. Социально-экономическое развитие России в </w:t>
            </w:r>
            <w:r w:rsidRPr="0031790B">
              <w:rPr>
                <w:rFonts w:ascii="Times New Roman" w:eastAsia="Calibri" w:hAnsi="Times New Roman" w:cs="Times New Roman"/>
                <w:sz w:val="24"/>
                <w:szCs w:val="24"/>
                <w:lang w:val="en-US"/>
              </w:rPr>
              <w:t>XIX</w:t>
            </w:r>
            <w:r w:rsidRPr="0031790B">
              <w:rPr>
                <w:rFonts w:ascii="Times New Roman" w:eastAsia="Calibri" w:hAnsi="Times New Roman" w:cs="Times New Roman"/>
                <w:sz w:val="24"/>
                <w:szCs w:val="24"/>
              </w:rPr>
              <w:t xml:space="preserve"> веке. Русская деревня во второй половине XIX века. Голод 1891-1892 годов</w:t>
            </w:r>
          </w:p>
        </w:tc>
        <w:tc>
          <w:tcPr>
            <w:tcW w:w="2694" w:type="dxa"/>
            <w:vMerge/>
          </w:tcPr>
          <w:p w14:paraId="5E67FB3E" w14:textId="77777777" w:rsidR="0031790B" w:rsidRPr="0031790B" w:rsidRDefault="0031790B" w:rsidP="0031790B">
            <w:pPr>
              <w:suppressAutoHyphens/>
              <w:jc w:val="both"/>
              <w:rPr>
                <w:rFonts w:ascii="Times New Roman" w:eastAsia="Times New Roman" w:hAnsi="Times New Roman" w:cs="Times New Roman"/>
                <w:b/>
                <w:bCs/>
                <w:lang w:eastAsia="ru-RU"/>
              </w:rPr>
            </w:pPr>
          </w:p>
        </w:tc>
        <w:tc>
          <w:tcPr>
            <w:tcW w:w="2409" w:type="dxa"/>
            <w:vMerge/>
          </w:tcPr>
          <w:p w14:paraId="561E6E43" w14:textId="77777777" w:rsidR="0031790B" w:rsidRPr="0031790B" w:rsidRDefault="0031790B" w:rsidP="0031790B">
            <w:pPr>
              <w:suppressAutoHyphens/>
              <w:jc w:val="both"/>
              <w:rPr>
                <w:rFonts w:ascii="Times New Roman" w:eastAsia="Times New Roman" w:hAnsi="Times New Roman" w:cs="Times New Roman"/>
                <w:lang w:eastAsia="ru-RU"/>
              </w:rPr>
            </w:pPr>
          </w:p>
        </w:tc>
      </w:tr>
      <w:tr w:rsidR="0031790B" w:rsidRPr="0031790B" w14:paraId="2C359DAB" w14:textId="77777777" w:rsidTr="006158BE">
        <w:trPr>
          <w:trHeight w:val="20"/>
        </w:trPr>
        <w:tc>
          <w:tcPr>
            <w:tcW w:w="2971" w:type="dxa"/>
            <w:vMerge/>
          </w:tcPr>
          <w:p w14:paraId="7F5128A3" w14:textId="77777777" w:rsidR="0031790B" w:rsidRPr="0031790B" w:rsidRDefault="0031790B" w:rsidP="0031790B">
            <w:pPr>
              <w:rPr>
                <w:rFonts w:ascii="Times New Roman" w:eastAsia="Times New Roman" w:hAnsi="Times New Roman" w:cs="Times New Roman"/>
                <w:b/>
                <w:bCs/>
                <w:lang w:eastAsia="ru-RU"/>
              </w:rPr>
            </w:pPr>
          </w:p>
        </w:tc>
        <w:tc>
          <w:tcPr>
            <w:tcW w:w="6663" w:type="dxa"/>
          </w:tcPr>
          <w:p w14:paraId="6790FD35" w14:textId="77777777" w:rsidR="0031790B" w:rsidRPr="0031790B" w:rsidRDefault="0031790B" w:rsidP="0031790B">
            <w:pPr>
              <w:suppressAutoHyphens/>
              <w:jc w:val="both"/>
              <w:rPr>
                <w:rFonts w:ascii="Times New Roman" w:eastAsia="Times New Roman" w:hAnsi="Times New Roman" w:cs="Times New Roman"/>
                <w:b/>
                <w:lang w:eastAsia="ru-RU"/>
              </w:rPr>
            </w:pPr>
            <w:r w:rsidRPr="0031790B">
              <w:rPr>
                <w:rFonts w:ascii="Times New Roman" w:eastAsia="Times New Roman" w:hAnsi="Times New Roman" w:cs="Times New Roman"/>
                <w:b/>
                <w:bCs/>
                <w:lang w:eastAsia="ru-RU"/>
              </w:rPr>
              <w:t xml:space="preserve">В том числе практических </w:t>
            </w:r>
          </w:p>
        </w:tc>
        <w:tc>
          <w:tcPr>
            <w:tcW w:w="2694" w:type="dxa"/>
          </w:tcPr>
          <w:p w14:paraId="404ECE2B" w14:textId="77777777" w:rsidR="0031790B" w:rsidRPr="0031790B" w:rsidRDefault="0031790B" w:rsidP="0031790B">
            <w:pPr>
              <w:suppressAutoHyphens/>
              <w:jc w:val="center"/>
              <w:rPr>
                <w:rFonts w:ascii="Times New Roman" w:eastAsia="Times New Roman" w:hAnsi="Times New Roman" w:cs="Times New Roman"/>
                <w:b/>
                <w:lang w:eastAsia="ru-RU"/>
              </w:rPr>
            </w:pPr>
            <w:r w:rsidRPr="0031790B">
              <w:rPr>
                <w:rFonts w:ascii="Times New Roman" w:eastAsia="Times New Roman" w:hAnsi="Times New Roman" w:cs="Times New Roman"/>
                <w:b/>
                <w:lang w:eastAsia="ru-RU"/>
              </w:rPr>
              <w:t>2/2</w:t>
            </w:r>
          </w:p>
        </w:tc>
        <w:tc>
          <w:tcPr>
            <w:tcW w:w="2409" w:type="dxa"/>
            <w:vMerge/>
          </w:tcPr>
          <w:p w14:paraId="2A482163" w14:textId="77777777" w:rsidR="0031790B" w:rsidRPr="0031790B" w:rsidRDefault="0031790B" w:rsidP="0031790B">
            <w:pPr>
              <w:suppressAutoHyphens/>
              <w:jc w:val="both"/>
              <w:rPr>
                <w:rFonts w:ascii="Times New Roman" w:eastAsia="Times New Roman" w:hAnsi="Times New Roman" w:cs="Times New Roman"/>
                <w:b/>
                <w:bCs/>
                <w:lang w:eastAsia="ru-RU"/>
              </w:rPr>
            </w:pPr>
          </w:p>
        </w:tc>
      </w:tr>
      <w:tr w:rsidR="0031790B" w:rsidRPr="0031790B" w14:paraId="354C79D7" w14:textId="77777777" w:rsidTr="006158BE">
        <w:trPr>
          <w:trHeight w:val="204"/>
        </w:trPr>
        <w:tc>
          <w:tcPr>
            <w:tcW w:w="2971" w:type="dxa"/>
            <w:vMerge/>
          </w:tcPr>
          <w:p w14:paraId="1FEE86A2" w14:textId="77777777" w:rsidR="0031790B" w:rsidRPr="0031790B" w:rsidRDefault="0031790B" w:rsidP="0031790B">
            <w:pPr>
              <w:rPr>
                <w:rFonts w:ascii="Times New Roman" w:eastAsia="Times New Roman" w:hAnsi="Times New Roman" w:cs="Times New Roman"/>
                <w:b/>
                <w:bCs/>
                <w:lang w:eastAsia="ru-RU"/>
              </w:rPr>
            </w:pPr>
          </w:p>
        </w:tc>
        <w:tc>
          <w:tcPr>
            <w:tcW w:w="6663" w:type="dxa"/>
            <w:vAlign w:val="bottom"/>
          </w:tcPr>
          <w:p w14:paraId="1CAFC2B4" w14:textId="77777777" w:rsidR="0031790B" w:rsidRPr="0031790B" w:rsidRDefault="0031790B" w:rsidP="0031790B">
            <w:pPr>
              <w:suppressAutoHyphens/>
              <w:rPr>
                <w:rFonts w:ascii="Times New Roman" w:eastAsia="Times New Roman" w:hAnsi="Times New Roman" w:cs="Times New Roman"/>
                <w:lang w:eastAsia="ru-RU"/>
              </w:rPr>
            </w:pPr>
            <w:r w:rsidRPr="0031790B">
              <w:rPr>
                <w:rFonts w:ascii="Times New Roman" w:eastAsia="Calibri" w:hAnsi="Times New Roman" w:cs="Times New Roman"/>
                <w:b/>
                <w:iCs/>
                <w:sz w:val="24"/>
                <w:szCs w:val="24"/>
              </w:rPr>
              <w:t xml:space="preserve">Практическое занятие 5. </w:t>
            </w:r>
            <w:r w:rsidRPr="0031790B">
              <w:rPr>
                <w:rFonts w:ascii="Times New Roman" w:eastAsia="Calibri" w:hAnsi="Times New Roman" w:cs="Times New Roman"/>
                <w:sz w:val="24"/>
                <w:szCs w:val="24"/>
              </w:rPr>
              <w:t>Отечественная война 1812 года. Значение отмены крепостного права в России</w:t>
            </w:r>
          </w:p>
        </w:tc>
        <w:tc>
          <w:tcPr>
            <w:tcW w:w="2694" w:type="dxa"/>
          </w:tcPr>
          <w:p w14:paraId="1DCD42AB" w14:textId="77777777" w:rsidR="0031790B" w:rsidRPr="0031790B" w:rsidRDefault="0031790B" w:rsidP="0031790B">
            <w:pPr>
              <w:suppressAutoHyphens/>
              <w:rPr>
                <w:rFonts w:ascii="Times New Roman" w:eastAsia="Times New Roman" w:hAnsi="Times New Roman" w:cs="Times New Roman"/>
                <w:lang w:eastAsia="ru-RU"/>
              </w:rPr>
            </w:pPr>
          </w:p>
          <w:p w14:paraId="66835457" w14:textId="77777777" w:rsidR="0031790B" w:rsidRPr="0031790B" w:rsidRDefault="0031790B" w:rsidP="0031790B">
            <w:pPr>
              <w:rPr>
                <w:rFonts w:ascii="Times New Roman" w:eastAsia="Times New Roman" w:hAnsi="Times New Roman" w:cs="Times New Roman"/>
                <w:lang w:eastAsia="ru-RU"/>
              </w:rPr>
            </w:pPr>
          </w:p>
          <w:p w14:paraId="57476C9D" w14:textId="77777777" w:rsidR="0031790B" w:rsidRPr="0031790B" w:rsidRDefault="0031790B" w:rsidP="0031790B">
            <w:pPr>
              <w:jc w:val="center"/>
              <w:rPr>
                <w:rFonts w:ascii="Times New Roman" w:eastAsia="Times New Roman" w:hAnsi="Times New Roman" w:cs="Times New Roman"/>
                <w:lang w:eastAsia="ru-RU"/>
              </w:rPr>
            </w:pPr>
            <w:r w:rsidRPr="0031790B">
              <w:rPr>
                <w:rFonts w:ascii="Times New Roman" w:eastAsia="Times New Roman" w:hAnsi="Times New Roman" w:cs="Times New Roman"/>
                <w:lang w:eastAsia="ru-RU"/>
              </w:rPr>
              <w:t>2</w:t>
            </w:r>
          </w:p>
        </w:tc>
        <w:tc>
          <w:tcPr>
            <w:tcW w:w="2409" w:type="dxa"/>
            <w:vMerge/>
          </w:tcPr>
          <w:p w14:paraId="6A1EA929" w14:textId="77777777" w:rsidR="0031790B" w:rsidRPr="0031790B" w:rsidRDefault="0031790B" w:rsidP="0031790B">
            <w:pPr>
              <w:suppressAutoHyphens/>
              <w:jc w:val="both"/>
              <w:rPr>
                <w:rFonts w:ascii="Times New Roman" w:eastAsia="Times New Roman" w:hAnsi="Times New Roman" w:cs="Times New Roman"/>
                <w:lang w:eastAsia="ru-RU"/>
              </w:rPr>
            </w:pPr>
          </w:p>
        </w:tc>
      </w:tr>
      <w:tr w:rsidR="0031790B" w:rsidRPr="0031790B" w14:paraId="66E6F33E" w14:textId="77777777" w:rsidTr="006158BE">
        <w:trPr>
          <w:trHeight w:val="361"/>
        </w:trPr>
        <w:tc>
          <w:tcPr>
            <w:tcW w:w="2971" w:type="dxa"/>
            <w:vMerge w:val="restart"/>
          </w:tcPr>
          <w:p w14:paraId="51EAEED1" w14:textId="77777777" w:rsidR="0031790B" w:rsidRPr="0031790B" w:rsidRDefault="0031790B" w:rsidP="0031790B">
            <w:pPr>
              <w:rPr>
                <w:rFonts w:ascii="Times New Roman" w:eastAsia="Times New Roman" w:hAnsi="Times New Roman" w:cs="Times New Roman"/>
                <w:b/>
                <w:bCs/>
                <w:lang w:eastAsia="ru-RU"/>
              </w:rPr>
            </w:pPr>
            <w:r w:rsidRPr="0031790B">
              <w:rPr>
                <w:rFonts w:ascii="Times New Roman" w:eastAsia="Calibri" w:hAnsi="Times New Roman" w:cs="Times New Roman"/>
                <w:b/>
                <w:sz w:val="24"/>
                <w:szCs w:val="24"/>
              </w:rPr>
              <w:t xml:space="preserve">Тема 1.6. Россия в начале </w:t>
            </w:r>
            <w:r w:rsidRPr="0031790B">
              <w:rPr>
                <w:rFonts w:ascii="Times New Roman" w:eastAsia="Calibri" w:hAnsi="Times New Roman" w:cs="Times New Roman"/>
                <w:b/>
                <w:sz w:val="24"/>
                <w:szCs w:val="24"/>
                <w:lang w:val="en-US"/>
              </w:rPr>
              <w:t>XX</w:t>
            </w:r>
            <w:r w:rsidRPr="0031790B">
              <w:rPr>
                <w:rFonts w:ascii="Times New Roman" w:eastAsia="Calibri" w:hAnsi="Times New Roman" w:cs="Times New Roman"/>
                <w:b/>
                <w:sz w:val="24"/>
                <w:szCs w:val="24"/>
              </w:rPr>
              <w:t xml:space="preserve"> века</w:t>
            </w:r>
          </w:p>
        </w:tc>
        <w:tc>
          <w:tcPr>
            <w:tcW w:w="6663" w:type="dxa"/>
            <w:tcBorders>
              <w:top w:val="single" w:sz="4" w:space="0" w:color="auto"/>
              <w:left w:val="single" w:sz="4" w:space="0" w:color="auto"/>
              <w:bottom w:val="single" w:sz="4" w:space="0" w:color="auto"/>
            </w:tcBorders>
            <w:vAlign w:val="bottom"/>
          </w:tcPr>
          <w:p w14:paraId="3CD8AD3B" w14:textId="77777777" w:rsidR="0031790B" w:rsidRPr="0031790B" w:rsidRDefault="0031790B" w:rsidP="0031790B">
            <w:pPr>
              <w:rPr>
                <w:rFonts w:ascii="Times New Roman" w:eastAsia="Times New Roman" w:hAnsi="Times New Roman" w:cs="Times New Roman"/>
                <w:b/>
                <w:bCs/>
                <w:lang w:eastAsia="ru-RU"/>
              </w:rPr>
            </w:pPr>
            <w:r w:rsidRPr="0031790B">
              <w:rPr>
                <w:rFonts w:ascii="Times New Roman" w:eastAsia="Times New Roman" w:hAnsi="Times New Roman" w:cs="Times New Roman"/>
                <w:b/>
                <w:sz w:val="24"/>
                <w:szCs w:val="24"/>
                <w:lang w:eastAsia="ru-RU"/>
              </w:rPr>
              <w:t xml:space="preserve">Содержание </w:t>
            </w:r>
            <w:r w:rsidRPr="0031790B">
              <w:rPr>
                <w:rFonts w:ascii="Times New Roman" w:eastAsia="Times New Roman" w:hAnsi="Times New Roman" w:cs="Times New Roman"/>
                <w:b/>
                <w:lang w:eastAsia="ru-RU"/>
              </w:rPr>
              <w:t xml:space="preserve"> </w:t>
            </w:r>
            <w:r w:rsidRPr="0031790B">
              <w:rPr>
                <w:rFonts w:ascii="Times New Roman" w:eastAsia="Calibri" w:hAnsi="Times New Roman" w:cs="Times New Roman"/>
                <w:b/>
                <w:bCs/>
                <w:sz w:val="24"/>
                <w:szCs w:val="24"/>
              </w:rPr>
              <w:t>учебного материала</w:t>
            </w:r>
          </w:p>
        </w:tc>
        <w:tc>
          <w:tcPr>
            <w:tcW w:w="2694" w:type="dxa"/>
            <w:vMerge w:val="restart"/>
          </w:tcPr>
          <w:p w14:paraId="5F7A7A16" w14:textId="77777777" w:rsidR="0031790B" w:rsidRPr="0031790B" w:rsidRDefault="0031790B" w:rsidP="0031790B">
            <w:pPr>
              <w:jc w:val="center"/>
              <w:rPr>
                <w:rFonts w:ascii="Times New Roman" w:eastAsia="Times New Roman" w:hAnsi="Times New Roman" w:cs="Times New Roman"/>
                <w:b/>
                <w:bCs/>
                <w:lang w:eastAsia="ru-RU"/>
              </w:rPr>
            </w:pPr>
          </w:p>
          <w:p w14:paraId="78AA8D08" w14:textId="77777777" w:rsidR="0031790B" w:rsidRPr="0031790B" w:rsidRDefault="0031790B" w:rsidP="0031790B">
            <w:pPr>
              <w:jc w:val="center"/>
              <w:rPr>
                <w:rFonts w:ascii="Times New Roman" w:eastAsia="Times New Roman" w:hAnsi="Times New Roman" w:cs="Times New Roman"/>
                <w:b/>
                <w:bCs/>
                <w:lang w:eastAsia="ru-RU"/>
              </w:rPr>
            </w:pPr>
            <w:r w:rsidRPr="0031790B">
              <w:rPr>
                <w:rFonts w:ascii="Times New Roman" w:eastAsia="Times New Roman" w:hAnsi="Times New Roman" w:cs="Times New Roman"/>
                <w:b/>
                <w:bCs/>
                <w:lang w:eastAsia="ru-RU"/>
              </w:rPr>
              <w:t>4/2</w:t>
            </w:r>
          </w:p>
        </w:tc>
        <w:tc>
          <w:tcPr>
            <w:tcW w:w="2409" w:type="dxa"/>
            <w:vMerge w:val="restart"/>
          </w:tcPr>
          <w:p w14:paraId="41F17374" w14:textId="77777777" w:rsidR="0031790B" w:rsidRPr="0031790B" w:rsidRDefault="0031790B" w:rsidP="0031790B">
            <w:pPr>
              <w:rPr>
                <w:rFonts w:ascii="Times New Roman" w:eastAsia="Times New Roman" w:hAnsi="Times New Roman" w:cs="Times New Roman"/>
                <w:b/>
                <w:bCs/>
                <w:lang w:eastAsia="ru-RU"/>
              </w:rPr>
            </w:pPr>
            <w:r w:rsidRPr="0031790B">
              <w:rPr>
                <w:rFonts w:ascii="Times New Roman" w:eastAsia="Calibri" w:hAnsi="Times New Roman" w:cs="Times New Roman"/>
                <w:sz w:val="20"/>
              </w:rPr>
              <w:t>ОК 01,ОК 02, ОК 03, ОК 04, ОК 05, ОК 06, ОК 07, ОК 09</w:t>
            </w:r>
          </w:p>
        </w:tc>
      </w:tr>
      <w:tr w:rsidR="0031790B" w:rsidRPr="0031790B" w14:paraId="25212906" w14:textId="77777777" w:rsidTr="006158BE">
        <w:trPr>
          <w:trHeight w:val="361"/>
        </w:trPr>
        <w:tc>
          <w:tcPr>
            <w:tcW w:w="2971" w:type="dxa"/>
            <w:vMerge/>
          </w:tcPr>
          <w:p w14:paraId="450E8404" w14:textId="77777777" w:rsidR="0031790B" w:rsidRPr="0031790B" w:rsidRDefault="0031790B" w:rsidP="0031790B">
            <w:pPr>
              <w:rPr>
                <w:rFonts w:ascii="Times New Roman" w:eastAsia="Times New Roman" w:hAnsi="Times New Roman" w:cs="Times New Roman"/>
                <w:b/>
                <w:bCs/>
                <w:lang w:eastAsia="ru-RU"/>
              </w:rPr>
            </w:pPr>
          </w:p>
        </w:tc>
        <w:tc>
          <w:tcPr>
            <w:tcW w:w="6663" w:type="dxa"/>
            <w:tcBorders>
              <w:top w:val="single" w:sz="4" w:space="0" w:color="auto"/>
              <w:left w:val="single" w:sz="4" w:space="0" w:color="auto"/>
              <w:bottom w:val="single" w:sz="4" w:space="0" w:color="auto"/>
            </w:tcBorders>
            <w:vAlign w:val="bottom"/>
          </w:tcPr>
          <w:p w14:paraId="58EB55E8" w14:textId="77777777" w:rsidR="0031790B" w:rsidRPr="0031790B" w:rsidRDefault="0031790B" w:rsidP="0031790B">
            <w:pPr>
              <w:rPr>
                <w:rFonts w:ascii="Times New Roman" w:eastAsia="Times New Roman" w:hAnsi="Times New Roman" w:cs="Times New Roman"/>
                <w:lang w:eastAsia="ru-RU"/>
              </w:rPr>
            </w:pPr>
            <w:r w:rsidRPr="0031790B">
              <w:rPr>
                <w:rFonts w:ascii="Times New Roman" w:eastAsia="Calibri" w:hAnsi="Times New Roman" w:cs="Times New Roman"/>
                <w:b/>
                <w:bCs/>
                <w:sz w:val="24"/>
                <w:szCs w:val="24"/>
              </w:rPr>
              <w:t xml:space="preserve">1.  </w:t>
            </w:r>
            <w:r w:rsidRPr="0031790B">
              <w:rPr>
                <w:rFonts w:ascii="Times New Roman" w:eastAsia="Calibri" w:hAnsi="Times New Roman" w:cs="Times New Roman"/>
                <w:sz w:val="24"/>
                <w:szCs w:val="24"/>
              </w:rPr>
              <w:t xml:space="preserve">Социально-экономическое развитие России в начале </w:t>
            </w:r>
            <w:r w:rsidRPr="0031790B">
              <w:rPr>
                <w:rFonts w:ascii="Times New Roman" w:eastAsia="Calibri" w:hAnsi="Times New Roman" w:cs="Times New Roman"/>
                <w:sz w:val="24"/>
                <w:szCs w:val="24"/>
                <w:lang w:val="en-US"/>
              </w:rPr>
              <w:t>XX</w:t>
            </w:r>
            <w:r w:rsidRPr="0031790B">
              <w:rPr>
                <w:rFonts w:ascii="Times New Roman" w:eastAsia="Calibri" w:hAnsi="Times New Roman" w:cs="Times New Roman"/>
                <w:sz w:val="24"/>
                <w:szCs w:val="24"/>
              </w:rPr>
              <w:t xml:space="preserve"> века. Последний российский император Николай </w:t>
            </w:r>
            <w:r w:rsidRPr="0031790B">
              <w:rPr>
                <w:rFonts w:ascii="Times New Roman" w:eastAsia="Calibri" w:hAnsi="Times New Roman" w:cs="Times New Roman"/>
                <w:sz w:val="24"/>
                <w:szCs w:val="24"/>
                <w:lang w:val="en-US"/>
              </w:rPr>
              <w:t>II</w:t>
            </w:r>
            <w:r w:rsidRPr="0031790B">
              <w:rPr>
                <w:rFonts w:ascii="Times New Roman" w:eastAsia="Calibri" w:hAnsi="Times New Roman" w:cs="Times New Roman"/>
                <w:sz w:val="24"/>
                <w:szCs w:val="24"/>
              </w:rPr>
              <w:t xml:space="preserve">. Русско-японская война. Революция 1905-1907 годов. Политические партии и развитие парламентаризма. Аграрная реформа. </w:t>
            </w:r>
            <w:r w:rsidRPr="0031790B">
              <w:rPr>
                <w:rFonts w:ascii="Times New Roman" w:eastAsia="Calibri" w:hAnsi="Times New Roman" w:cs="Times New Roman"/>
                <w:sz w:val="24"/>
                <w:szCs w:val="24"/>
              </w:rPr>
              <w:lastRenderedPageBreak/>
              <w:t>Первая мировая война. 1917 год – февральская и октябрьская революции</w:t>
            </w:r>
          </w:p>
        </w:tc>
        <w:tc>
          <w:tcPr>
            <w:tcW w:w="2694" w:type="dxa"/>
            <w:vMerge/>
          </w:tcPr>
          <w:p w14:paraId="574B97EC" w14:textId="77777777" w:rsidR="0031790B" w:rsidRPr="0031790B" w:rsidRDefault="0031790B" w:rsidP="0031790B">
            <w:pPr>
              <w:rPr>
                <w:rFonts w:ascii="Times New Roman" w:eastAsia="Times New Roman" w:hAnsi="Times New Roman" w:cs="Times New Roman"/>
                <w:lang w:eastAsia="ru-RU"/>
              </w:rPr>
            </w:pPr>
          </w:p>
        </w:tc>
        <w:tc>
          <w:tcPr>
            <w:tcW w:w="2409" w:type="dxa"/>
            <w:vMerge/>
          </w:tcPr>
          <w:p w14:paraId="0A100F21" w14:textId="77777777" w:rsidR="0031790B" w:rsidRPr="0031790B" w:rsidRDefault="0031790B" w:rsidP="0031790B">
            <w:pPr>
              <w:rPr>
                <w:rFonts w:ascii="Times New Roman" w:eastAsia="Times New Roman" w:hAnsi="Times New Roman" w:cs="Times New Roman"/>
                <w:b/>
                <w:bCs/>
                <w:lang w:eastAsia="ru-RU"/>
              </w:rPr>
            </w:pPr>
          </w:p>
        </w:tc>
      </w:tr>
      <w:tr w:rsidR="0031790B" w:rsidRPr="0031790B" w14:paraId="6320C17F" w14:textId="77777777" w:rsidTr="006158BE">
        <w:trPr>
          <w:trHeight w:val="361"/>
        </w:trPr>
        <w:tc>
          <w:tcPr>
            <w:tcW w:w="2971" w:type="dxa"/>
            <w:vMerge/>
          </w:tcPr>
          <w:p w14:paraId="042FA253" w14:textId="77777777" w:rsidR="0031790B" w:rsidRPr="0031790B" w:rsidRDefault="0031790B" w:rsidP="0031790B">
            <w:pPr>
              <w:rPr>
                <w:rFonts w:ascii="Times New Roman" w:eastAsia="Times New Roman" w:hAnsi="Times New Roman" w:cs="Times New Roman"/>
                <w:b/>
                <w:bCs/>
                <w:lang w:eastAsia="ru-RU"/>
              </w:rPr>
            </w:pPr>
          </w:p>
        </w:tc>
        <w:tc>
          <w:tcPr>
            <w:tcW w:w="6663" w:type="dxa"/>
            <w:tcBorders>
              <w:top w:val="single" w:sz="4" w:space="0" w:color="auto"/>
              <w:left w:val="single" w:sz="4" w:space="0" w:color="auto"/>
              <w:bottom w:val="single" w:sz="4" w:space="0" w:color="auto"/>
            </w:tcBorders>
            <w:vAlign w:val="bottom"/>
          </w:tcPr>
          <w:p w14:paraId="32730725" w14:textId="77777777" w:rsidR="0031790B" w:rsidRPr="0031790B" w:rsidRDefault="0031790B" w:rsidP="0031790B">
            <w:pPr>
              <w:rPr>
                <w:rFonts w:ascii="Times New Roman" w:eastAsia="Times New Roman" w:hAnsi="Times New Roman" w:cs="Times New Roman"/>
                <w:b/>
                <w:bCs/>
                <w:sz w:val="24"/>
                <w:szCs w:val="24"/>
                <w:lang w:eastAsia="ru-RU"/>
              </w:rPr>
            </w:pPr>
            <w:r w:rsidRPr="0031790B">
              <w:rPr>
                <w:rFonts w:ascii="Times New Roman" w:eastAsia="Times New Roman" w:hAnsi="Times New Roman" w:cs="Times New Roman"/>
                <w:b/>
                <w:bCs/>
                <w:sz w:val="24"/>
                <w:szCs w:val="24"/>
                <w:lang w:eastAsia="ru-RU"/>
              </w:rPr>
              <w:t xml:space="preserve">В том числе практических </w:t>
            </w:r>
          </w:p>
        </w:tc>
        <w:tc>
          <w:tcPr>
            <w:tcW w:w="2694" w:type="dxa"/>
          </w:tcPr>
          <w:p w14:paraId="01E5EABD" w14:textId="77777777" w:rsidR="0031790B" w:rsidRPr="0031790B" w:rsidRDefault="0031790B" w:rsidP="0031790B">
            <w:pPr>
              <w:jc w:val="center"/>
              <w:rPr>
                <w:rFonts w:ascii="Times New Roman" w:eastAsia="Times New Roman" w:hAnsi="Times New Roman" w:cs="Times New Roman"/>
                <w:b/>
                <w:bCs/>
                <w:lang w:eastAsia="ru-RU"/>
              </w:rPr>
            </w:pPr>
            <w:r w:rsidRPr="0031790B">
              <w:rPr>
                <w:rFonts w:ascii="Times New Roman" w:eastAsia="Times New Roman" w:hAnsi="Times New Roman" w:cs="Times New Roman"/>
                <w:b/>
                <w:bCs/>
                <w:lang w:eastAsia="ru-RU"/>
              </w:rPr>
              <w:t>2/2</w:t>
            </w:r>
          </w:p>
        </w:tc>
        <w:tc>
          <w:tcPr>
            <w:tcW w:w="2409" w:type="dxa"/>
            <w:vMerge/>
          </w:tcPr>
          <w:p w14:paraId="6C6B1565" w14:textId="77777777" w:rsidR="0031790B" w:rsidRPr="0031790B" w:rsidRDefault="0031790B" w:rsidP="0031790B">
            <w:pPr>
              <w:rPr>
                <w:rFonts w:ascii="Times New Roman" w:eastAsia="Times New Roman" w:hAnsi="Times New Roman" w:cs="Times New Roman"/>
                <w:lang w:eastAsia="ru-RU"/>
              </w:rPr>
            </w:pPr>
          </w:p>
        </w:tc>
      </w:tr>
      <w:tr w:rsidR="0031790B" w:rsidRPr="0031790B" w14:paraId="2B3370F2" w14:textId="77777777" w:rsidTr="006158BE">
        <w:trPr>
          <w:trHeight w:val="985"/>
        </w:trPr>
        <w:tc>
          <w:tcPr>
            <w:tcW w:w="2971" w:type="dxa"/>
            <w:vMerge/>
          </w:tcPr>
          <w:p w14:paraId="7AAC1500" w14:textId="77777777" w:rsidR="0031790B" w:rsidRPr="0031790B" w:rsidRDefault="0031790B" w:rsidP="0031790B">
            <w:pPr>
              <w:rPr>
                <w:rFonts w:ascii="Times New Roman" w:eastAsia="Times New Roman" w:hAnsi="Times New Roman" w:cs="Times New Roman"/>
                <w:b/>
                <w:bCs/>
                <w:lang w:eastAsia="ru-RU"/>
              </w:rPr>
            </w:pPr>
          </w:p>
        </w:tc>
        <w:tc>
          <w:tcPr>
            <w:tcW w:w="6663" w:type="dxa"/>
            <w:tcBorders>
              <w:top w:val="single" w:sz="4" w:space="0" w:color="auto"/>
              <w:left w:val="single" w:sz="4" w:space="0" w:color="auto"/>
            </w:tcBorders>
            <w:vAlign w:val="bottom"/>
          </w:tcPr>
          <w:p w14:paraId="36AEA879" w14:textId="77777777" w:rsidR="0031790B" w:rsidRPr="0031790B" w:rsidRDefault="0031790B" w:rsidP="0031790B">
            <w:pPr>
              <w:rPr>
                <w:rFonts w:ascii="Times New Roman" w:eastAsia="Times New Roman" w:hAnsi="Times New Roman" w:cs="Times New Roman"/>
                <w:lang w:eastAsia="ru-RU"/>
              </w:rPr>
            </w:pPr>
            <w:r w:rsidRPr="0031790B">
              <w:rPr>
                <w:rFonts w:ascii="Times New Roman" w:eastAsia="Calibri" w:hAnsi="Times New Roman" w:cs="Times New Roman"/>
                <w:b/>
                <w:iCs/>
                <w:sz w:val="24"/>
                <w:szCs w:val="24"/>
              </w:rPr>
              <w:t xml:space="preserve">Практическое занятие 6. </w:t>
            </w:r>
            <w:r w:rsidRPr="0031790B">
              <w:rPr>
                <w:rFonts w:ascii="Times New Roman" w:eastAsia="Calibri" w:hAnsi="Times New Roman" w:cs="Times New Roman"/>
                <w:sz w:val="24"/>
                <w:szCs w:val="24"/>
              </w:rPr>
              <w:t xml:space="preserve">Основное содержание и этапы реализации </w:t>
            </w:r>
            <w:proofErr w:type="spellStart"/>
            <w:r w:rsidRPr="0031790B">
              <w:rPr>
                <w:rFonts w:ascii="Times New Roman" w:eastAsia="Calibri" w:hAnsi="Times New Roman" w:cs="Times New Roman"/>
                <w:sz w:val="24"/>
                <w:szCs w:val="24"/>
              </w:rPr>
              <w:t>столыпинской</w:t>
            </w:r>
            <w:proofErr w:type="spellEnd"/>
            <w:r w:rsidRPr="0031790B">
              <w:rPr>
                <w:rFonts w:ascii="Times New Roman" w:eastAsia="Calibri" w:hAnsi="Times New Roman" w:cs="Times New Roman"/>
                <w:sz w:val="24"/>
                <w:szCs w:val="24"/>
              </w:rPr>
              <w:t xml:space="preserve"> аграрной реформы, ее влияние на экономическое и социальное развитие России</w:t>
            </w:r>
            <w:r w:rsidRPr="0031790B">
              <w:rPr>
                <w:rFonts w:ascii="Times New Roman" w:eastAsia="Times New Roman" w:hAnsi="Times New Roman" w:cs="Times New Roman"/>
                <w:lang w:eastAsia="ru-RU"/>
              </w:rPr>
              <w:t xml:space="preserve"> </w:t>
            </w:r>
          </w:p>
        </w:tc>
        <w:tc>
          <w:tcPr>
            <w:tcW w:w="2694" w:type="dxa"/>
          </w:tcPr>
          <w:p w14:paraId="6581ED04" w14:textId="77777777" w:rsidR="0031790B" w:rsidRPr="0031790B" w:rsidRDefault="0031790B" w:rsidP="0031790B">
            <w:pPr>
              <w:rPr>
                <w:rFonts w:ascii="Times New Roman" w:eastAsia="Times New Roman" w:hAnsi="Times New Roman" w:cs="Times New Roman"/>
                <w:lang w:eastAsia="ru-RU"/>
              </w:rPr>
            </w:pPr>
          </w:p>
          <w:p w14:paraId="446EA219" w14:textId="77777777" w:rsidR="0031790B" w:rsidRPr="0031790B" w:rsidRDefault="0031790B" w:rsidP="0031790B">
            <w:pPr>
              <w:jc w:val="center"/>
              <w:rPr>
                <w:rFonts w:ascii="Times New Roman" w:eastAsia="Times New Roman" w:hAnsi="Times New Roman" w:cs="Times New Roman"/>
                <w:lang w:eastAsia="ru-RU"/>
              </w:rPr>
            </w:pPr>
            <w:r w:rsidRPr="0031790B">
              <w:rPr>
                <w:rFonts w:ascii="Times New Roman" w:eastAsia="Times New Roman" w:hAnsi="Times New Roman" w:cs="Times New Roman"/>
                <w:lang w:eastAsia="ru-RU"/>
              </w:rPr>
              <w:t>2</w:t>
            </w:r>
          </w:p>
        </w:tc>
        <w:tc>
          <w:tcPr>
            <w:tcW w:w="2409" w:type="dxa"/>
            <w:vMerge/>
          </w:tcPr>
          <w:p w14:paraId="634D6548" w14:textId="77777777" w:rsidR="0031790B" w:rsidRPr="0031790B" w:rsidRDefault="0031790B" w:rsidP="0031790B">
            <w:pPr>
              <w:rPr>
                <w:rFonts w:ascii="Times New Roman" w:eastAsia="Times New Roman" w:hAnsi="Times New Roman" w:cs="Times New Roman"/>
                <w:b/>
                <w:bCs/>
                <w:lang w:eastAsia="ru-RU"/>
              </w:rPr>
            </w:pPr>
          </w:p>
        </w:tc>
      </w:tr>
      <w:tr w:rsidR="0031790B" w:rsidRPr="0031790B" w14:paraId="674E73EC" w14:textId="77777777" w:rsidTr="006158BE">
        <w:trPr>
          <w:trHeight w:val="126"/>
        </w:trPr>
        <w:tc>
          <w:tcPr>
            <w:tcW w:w="2971" w:type="dxa"/>
            <w:vMerge w:val="restart"/>
          </w:tcPr>
          <w:p w14:paraId="6F80BC11" w14:textId="77777777" w:rsidR="0031790B" w:rsidRPr="0031790B" w:rsidRDefault="0031790B" w:rsidP="0031790B">
            <w:pPr>
              <w:suppressAutoHyphens/>
              <w:jc w:val="both"/>
              <w:rPr>
                <w:rFonts w:ascii="Times New Roman" w:eastAsia="Times New Roman" w:hAnsi="Times New Roman" w:cs="Times New Roman"/>
                <w:bCs/>
                <w:i/>
                <w:iCs/>
                <w:lang w:eastAsia="ru-RU"/>
              </w:rPr>
            </w:pPr>
            <w:r w:rsidRPr="0031790B">
              <w:rPr>
                <w:rFonts w:ascii="Times New Roman" w:eastAsia="Calibri" w:hAnsi="Times New Roman" w:cs="Times New Roman"/>
                <w:b/>
                <w:sz w:val="24"/>
                <w:szCs w:val="24"/>
              </w:rPr>
              <w:t>Тема 1.7. Советское государство в 1918-1945 годах. Советский Союз в 1945-1991 годах</w:t>
            </w:r>
          </w:p>
        </w:tc>
        <w:tc>
          <w:tcPr>
            <w:tcW w:w="6663" w:type="dxa"/>
            <w:vAlign w:val="bottom"/>
          </w:tcPr>
          <w:p w14:paraId="38BBD54F" w14:textId="77777777" w:rsidR="0031790B" w:rsidRPr="0031790B" w:rsidRDefault="0031790B" w:rsidP="0031790B">
            <w:pPr>
              <w:rPr>
                <w:rFonts w:ascii="Times New Roman" w:eastAsia="Times New Roman" w:hAnsi="Times New Roman" w:cs="Times New Roman"/>
                <w:b/>
                <w:bCs/>
                <w:lang w:eastAsia="ru-RU"/>
              </w:rPr>
            </w:pPr>
            <w:r w:rsidRPr="0031790B">
              <w:rPr>
                <w:rFonts w:ascii="Times New Roman" w:eastAsia="Times New Roman" w:hAnsi="Times New Roman" w:cs="Times New Roman"/>
                <w:b/>
                <w:sz w:val="24"/>
                <w:szCs w:val="24"/>
                <w:lang w:eastAsia="ru-RU"/>
              </w:rPr>
              <w:t xml:space="preserve">Содержание </w:t>
            </w:r>
            <w:r w:rsidRPr="0031790B">
              <w:rPr>
                <w:rFonts w:ascii="Times New Roman" w:eastAsia="Times New Roman" w:hAnsi="Times New Roman" w:cs="Times New Roman"/>
                <w:b/>
                <w:lang w:eastAsia="ru-RU"/>
              </w:rPr>
              <w:t xml:space="preserve"> </w:t>
            </w:r>
            <w:r w:rsidRPr="0031790B">
              <w:rPr>
                <w:rFonts w:ascii="Times New Roman" w:eastAsia="Calibri" w:hAnsi="Times New Roman" w:cs="Times New Roman"/>
                <w:b/>
                <w:bCs/>
                <w:sz w:val="24"/>
                <w:szCs w:val="24"/>
              </w:rPr>
              <w:t>учебного материала</w:t>
            </w:r>
          </w:p>
        </w:tc>
        <w:tc>
          <w:tcPr>
            <w:tcW w:w="2694" w:type="dxa"/>
            <w:vMerge w:val="restart"/>
          </w:tcPr>
          <w:p w14:paraId="18F2F85D" w14:textId="77777777" w:rsidR="0031790B" w:rsidRPr="0031790B" w:rsidRDefault="0031790B" w:rsidP="0031790B">
            <w:pPr>
              <w:spacing w:line="276" w:lineRule="auto"/>
              <w:jc w:val="center"/>
              <w:rPr>
                <w:rFonts w:ascii="Times New Roman" w:eastAsia="Times New Roman" w:hAnsi="Times New Roman" w:cs="Times New Roman"/>
                <w:b/>
                <w:bCs/>
                <w:lang w:eastAsia="ru-RU"/>
              </w:rPr>
            </w:pPr>
            <w:r w:rsidRPr="0031790B">
              <w:rPr>
                <w:rFonts w:ascii="Times New Roman" w:eastAsia="Times New Roman" w:hAnsi="Times New Roman" w:cs="Times New Roman"/>
                <w:b/>
                <w:bCs/>
                <w:lang w:eastAsia="ru-RU"/>
              </w:rPr>
              <w:t xml:space="preserve"> </w:t>
            </w:r>
          </w:p>
          <w:p w14:paraId="3C2ED842" w14:textId="77777777" w:rsidR="0031790B" w:rsidRPr="0031790B" w:rsidRDefault="0031790B" w:rsidP="0031790B">
            <w:pPr>
              <w:spacing w:line="276" w:lineRule="auto"/>
              <w:rPr>
                <w:rFonts w:ascii="Times New Roman" w:eastAsia="Times New Roman" w:hAnsi="Times New Roman" w:cs="Times New Roman"/>
                <w:b/>
                <w:bCs/>
                <w:lang w:eastAsia="ru-RU"/>
              </w:rPr>
            </w:pPr>
            <w:r w:rsidRPr="0031790B">
              <w:rPr>
                <w:rFonts w:ascii="Times New Roman" w:eastAsia="Times New Roman" w:hAnsi="Times New Roman" w:cs="Times New Roman"/>
                <w:b/>
                <w:bCs/>
                <w:lang w:eastAsia="ru-RU"/>
              </w:rPr>
              <w:t xml:space="preserve">                    4/2</w:t>
            </w:r>
          </w:p>
          <w:p w14:paraId="6C2B38F6" w14:textId="77777777" w:rsidR="0031790B" w:rsidRPr="0031790B" w:rsidRDefault="0031790B" w:rsidP="0031790B">
            <w:pPr>
              <w:spacing w:line="276" w:lineRule="auto"/>
              <w:rPr>
                <w:rFonts w:ascii="Times New Roman" w:eastAsia="Times New Roman" w:hAnsi="Times New Roman" w:cs="Times New Roman"/>
                <w:b/>
                <w:bCs/>
                <w:i/>
                <w:lang w:eastAsia="ru-RU"/>
              </w:rPr>
            </w:pPr>
          </w:p>
          <w:p w14:paraId="51351F2A" w14:textId="77777777" w:rsidR="0031790B" w:rsidRPr="0031790B" w:rsidRDefault="0031790B" w:rsidP="0031790B">
            <w:pPr>
              <w:jc w:val="center"/>
              <w:rPr>
                <w:rFonts w:ascii="Times New Roman" w:eastAsia="Times New Roman" w:hAnsi="Times New Roman" w:cs="Times New Roman"/>
                <w:lang w:eastAsia="ru-RU"/>
              </w:rPr>
            </w:pPr>
          </w:p>
          <w:p w14:paraId="7DF97A60" w14:textId="77777777" w:rsidR="0031790B" w:rsidRPr="0031790B" w:rsidRDefault="0031790B" w:rsidP="0031790B">
            <w:pPr>
              <w:rPr>
                <w:rFonts w:ascii="Times New Roman" w:eastAsia="Times New Roman" w:hAnsi="Times New Roman" w:cs="Times New Roman"/>
                <w:lang w:eastAsia="ru-RU"/>
              </w:rPr>
            </w:pPr>
          </w:p>
          <w:p w14:paraId="66D8B932" w14:textId="77777777" w:rsidR="0031790B" w:rsidRPr="0031790B" w:rsidRDefault="0031790B" w:rsidP="0031790B">
            <w:pPr>
              <w:rPr>
                <w:rFonts w:ascii="Times New Roman" w:eastAsia="Times New Roman" w:hAnsi="Times New Roman" w:cs="Times New Roman"/>
                <w:lang w:eastAsia="ru-RU"/>
              </w:rPr>
            </w:pPr>
          </w:p>
          <w:p w14:paraId="2345AAFA" w14:textId="77777777" w:rsidR="0031790B" w:rsidRPr="0031790B" w:rsidRDefault="0031790B" w:rsidP="0031790B">
            <w:pPr>
              <w:jc w:val="center"/>
              <w:rPr>
                <w:rFonts w:ascii="Times New Roman" w:eastAsia="Times New Roman" w:hAnsi="Times New Roman" w:cs="Times New Roman"/>
                <w:b/>
                <w:bCs/>
                <w:lang w:eastAsia="ru-RU"/>
              </w:rPr>
            </w:pPr>
          </w:p>
        </w:tc>
        <w:tc>
          <w:tcPr>
            <w:tcW w:w="2409" w:type="dxa"/>
            <w:vMerge w:val="restart"/>
          </w:tcPr>
          <w:p w14:paraId="42BCFD4E" w14:textId="77777777" w:rsidR="0031790B" w:rsidRPr="0031790B" w:rsidRDefault="0031790B" w:rsidP="0031790B">
            <w:pPr>
              <w:rPr>
                <w:rFonts w:ascii="Calibri" w:eastAsia="Calibri" w:hAnsi="Calibri" w:cs="Times New Roman"/>
              </w:rPr>
            </w:pPr>
            <w:r w:rsidRPr="0031790B">
              <w:rPr>
                <w:rFonts w:ascii="Times New Roman" w:eastAsia="Calibri" w:hAnsi="Times New Roman" w:cs="Times New Roman"/>
                <w:sz w:val="20"/>
              </w:rPr>
              <w:t>ОК 01,ОК 02, ОК 03, ОК 04, ОК 05, ОК 06, ОК 07, ОК 09</w:t>
            </w:r>
          </w:p>
        </w:tc>
      </w:tr>
      <w:tr w:rsidR="0031790B" w:rsidRPr="0031790B" w14:paraId="272BFE79" w14:textId="77777777" w:rsidTr="006158BE">
        <w:trPr>
          <w:trHeight w:val="150"/>
        </w:trPr>
        <w:tc>
          <w:tcPr>
            <w:tcW w:w="2971" w:type="dxa"/>
            <w:vMerge/>
          </w:tcPr>
          <w:p w14:paraId="47C215BA" w14:textId="77777777" w:rsidR="0031790B" w:rsidRPr="0031790B" w:rsidRDefault="0031790B" w:rsidP="0031790B">
            <w:pPr>
              <w:suppressAutoHyphens/>
              <w:jc w:val="both"/>
              <w:rPr>
                <w:rFonts w:ascii="Times New Roman" w:eastAsia="Times New Roman" w:hAnsi="Times New Roman" w:cs="Times New Roman"/>
                <w:i/>
                <w:iCs/>
                <w:color w:val="0070C0"/>
                <w:lang w:eastAsia="ru-RU"/>
              </w:rPr>
            </w:pPr>
          </w:p>
        </w:tc>
        <w:tc>
          <w:tcPr>
            <w:tcW w:w="6663" w:type="dxa"/>
            <w:vAlign w:val="bottom"/>
          </w:tcPr>
          <w:p w14:paraId="7BC8571C" w14:textId="77777777" w:rsidR="0031790B" w:rsidRPr="0031790B" w:rsidRDefault="0031790B" w:rsidP="0031790B">
            <w:pPr>
              <w:rPr>
                <w:rFonts w:ascii="Times New Roman" w:eastAsia="Times New Roman" w:hAnsi="Times New Roman" w:cs="Times New Roman"/>
                <w:lang w:eastAsia="ru-RU"/>
              </w:rPr>
            </w:pPr>
            <w:r w:rsidRPr="0031790B">
              <w:rPr>
                <w:rFonts w:ascii="Times New Roman" w:eastAsia="Calibri" w:hAnsi="Times New Roman" w:cs="Times New Roman"/>
                <w:color w:val="000000"/>
                <w:sz w:val="24"/>
                <w:szCs w:val="24"/>
                <w:lang w:bidi="ru-RU"/>
              </w:rPr>
              <w:t>Советская Россия – начало. Военный коммунизм. Гражданская война. НЭП, его сущность и значение. Образование СССР. Национально-государственное устройство СССР. Индустриализация. Социальная политика государства. Коллективизация сельского хозяйства. Великая отечественная война</w:t>
            </w:r>
          </w:p>
        </w:tc>
        <w:tc>
          <w:tcPr>
            <w:tcW w:w="2694" w:type="dxa"/>
            <w:vMerge/>
          </w:tcPr>
          <w:p w14:paraId="4FC2C582" w14:textId="77777777" w:rsidR="0031790B" w:rsidRPr="0031790B" w:rsidRDefault="0031790B" w:rsidP="0031790B">
            <w:pPr>
              <w:jc w:val="center"/>
              <w:rPr>
                <w:rFonts w:ascii="Times New Roman" w:eastAsia="Times New Roman" w:hAnsi="Times New Roman" w:cs="Times New Roman"/>
                <w:lang w:eastAsia="ru-RU"/>
              </w:rPr>
            </w:pPr>
          </w:p>
        </w:tc>
        <w:tc>
          <w:tcPr>
            <w:tcW w:w="2409" w:type="dxa"/>
            <w:vMerge/>
          </w:tcPr>
          <w:p w14:paraId="7E1FDB46" w14:textId="77777777" w:rsidR="0031790B" w:rsidRPr="0031790B" w:rsidRDefault="0031790B" w:rsidP="0031790B">
            <w:pPr>
              <w:spacing w:line="276" w:lineRule="auto"/>
              <w:rPr>
                <w:rFonts w:ascii="Times New Roman" w:eastAsia="Times New Roman" w:hAnsi="Times New Roman" w:cs="Times New Roman"/>
                <w:b/>
                <w:bCs/>
                <w:i/>
                <w:lang w:eastAsia="ru-RU"/>
              </w:rPr>
            </w:pPr>
          </w:p>
        </w:tc>
      </w:tr>
      <w:tr w:rsidR="0031790B" w:rsidRPr="0031790B" w14:paraId="4C48E867" w14:textId="77777777" w:rsidTr="006158BE">
        <w:trPr>
          <w:trHeight w:val="111"/>
        </w:trPr>
        <w:tc>
          <w:tcPr>
            <w:tcW w:w="2971" w:type="dxa"/>
            <w:vMerge/>
          </w:tcPr>
          <w:p w14:paraId="5DCE2D1D" w14:textId="77777777" w:rsidR="0031790B" w:rsidRPr="0031790B" w:rsidRDefault="0031790B" w:rsidP="0031790B">
            <w:pPr>
              <w:suppressAutoHyphens/>
              <w:jc w:val="both"/>
              <w:rPr>
                <w:rFonts w:ascii="Times New Roman" w:eastAsia="Times New Roman" w:hAnsi="Times New Roman" w:cs="Times New Roman"/>
                <w:i/>
                <w:iCs/>
                <w:color w:val="0070C0"/>
                <w:lang w:eastAsia="ru-RU"/>
              </w:rPr>
            </w:pPr>
          </w:p>
        </w:tc>
        <w:tc>
          <w:tcPr>
            <w:tcW w:w="6663" w:type="dxa"/>
          </w:tcPr>
          <w:p w14:paraId="49A5A47A" w14:textId="77777777" w:rsidR="0031790B" w:rsidRPr="0031790B" w:rsidRDefault="0031790B" w:rsidP="0031790B">
            <w:pPr>
              <w:suppressAutoHyphens/>
              <w:jc w:val="both"/>
              <w:rPr>
                <w:rFonts w:ascii="Times New Roman" w:eastAsia="Times New Roman" w:hAnsi="Times New Roman" w:cs="Times New Roman"/>
                <w:bCs/>
                <w:i/>
                <w:iCs/>
                <w:lang w:eastAsia="ru-RU"/>
              </w:rPr>
            </w:pPr>
            <w:r w:rsidRPr="0031790B">
              <w:rPr>
                <w:rFonts w:ascii="Times New Roman" w:eastAsia="Times New Roman" w:hAnsi="Times New Roman" w:cs="Times New Roman"/>
                <w:b/>
                <w:bCs/>
                <w:lang w:eastAsia="ru-RU"/>
              </w:rPr>
              <w:t xml:space="preserve">В том числе практических </w:t>
            </w:r>
          </w:p>
        </w:tc>
        <w:tc>
          <w:tcPr>
            <w:tcW w:w="2694" w:type="dxa"/>
          </w:tcPr>
          <w:p w14:paraId="72A3A838" w14:textId="77777777" w:rsidR="0031790B" w:rsidRPr="0031790B" w:rsidRDefault="0031790B" w:rsidP="0031790B">
            <w:pPr>
              <w:spacing w:line="276" w:lineRule="auto"/>
              <w:jc w:val="center"/>
              <w:rPr>
                <w:rFonts w:ascii="Times New Roman" w:eastAsia="Times New Roman" w:hAnsi="Times New Roman" w:cs="Times New Roman"/>
                <w:b/>
                <w:bCs/>
                <w:lang w:eastAsia="ru-RU"/>
              </w:rPr>
            </w:pPr>
            <w:r w:rsidRPr="0031790B">
              <w:rPr>
                <w:rFonts w:ascii="Times New Roman" w:eastAsia="Times New Roman" w:hAnsi="Times New Roman" w:cs="Times New Roman"/>
                <w:b/>
                <w:bCs/>
                <w:lang w:eastAsia="ru-RU"/>
              </w:rPr>
              <w:t>2/2</w:t>
            </w:r>
          </w:p>
        </w:tc>
        <w:tc>
          <w:tcPr>
            <w:tcW w:w="2409" w:type="dxa"/>
            <w:vMerge/>
          </w:tcPr>
          <w:p w14:paraId="0B796CA0" w14:textId="77777777" w:rsidR="0031790B" w:rsidRPr="0031790B" w:rsidRDefault="0031790B" w:rsidP="0031790B">
            <w:pPr>
              <w:spacing w:line="276" w:lineRule="auto"/>
              <w:rPr>
                <w:rFonts w:ascii="Times New Roman" w:eastAsia="Times New Roman" w:hAnsi="Times New Roman" w:cs="Times New Roman"/>
                <w:b/>
                <w:bCs/>
                <w:i/>
                <w:lang w:eastAsia="ru-RU"/>
              </w:rPr>
            </w:pPr>
          </w:p>
        </w:tc>
      </w:tr>
      <w:tr w:rsidR="0031790B" w:rsidRPr="0031790B" w14:paraId="4074F5D0" w14:textId="77777777" w:rsidTr="006158BE">
        <w:trPr>
          <w:trHeight w:val="96"/>
        </w:trPr>
        <w:tc>
          <w:tcPr>
            <w:tcW w:w="2971" w:type="dxa"/>
            <w:vMerge/>
          </w:tcPr>
          <w:p w14:paraId="24088CB0" w14:textId="77777777" w:rsidR="0031790B" w:rsidRPr="0031790B" w:rsidRDefault="0031790B" w:rsidP="0031790B">
            <w:pPr>
              <w:suppressAutoHyphens/>
              <w:jc w:val="both"/>
              <w:rPr>
                <w:rFonts w:ascii="Times New Roman" w:eastAsia="Times New Roman" w:hAnsi="Times New Roman" w:cs="Times New Roman"/>
                <w:i/>
                <w:iCs/>
                <w:color w:val="0070C0"/>
                <w:lang w:eastAsia="ru-RU"/>
              </w:rPr>
            </w:pPr>
          </w:p>
        </w:tc>
        <w:tc>
          <w:tcPr>
            <w:tcW w:w="6663" w:type="dxa"/>
          </w:tcPr>
          <w:p w14:paraId="770A0A89" w14:textId="77777777" w:rsidR="0031790B" w:rsidRPr="0031790B" w:rsidRDefault="0031790B" w:rsidP="0031790B">
            <w:pPr>
              <w:suppressAutoHyphens/>
              <w:jc w:val="both"/>
              <w:rPr>
                <w:rFonts w:ascii="Times New Roman" w:eastAsia="Times New Roman" w:hAnsi="Times New Roman" w:cs="Times New Roman"/>
                <w:bCs/>
                <w:i/>
                <w:iCs/>
                <w:lang w:eastAsia="ru-RU"/>
              </w:rPr>
            </w:pPr>
            <w:r w:rsidRPr="0031790B">
              <w:rPr>
                <w:rFonts w:ascii="Times New Roman" w:eastAsia="Calibri" w:hAnsi="Times New Roman" w:cs="Times New Roman"/>
                <w:b/>
                <w:iCs/>
                <w:sz w:val="24"/>
                <w:szCs w:val="24"/>
              </w:rPr>
              <w:t xml:space="preserve">Практическое занятие 7. </w:t>
            </w:r>
            <w:r w:rsidRPr="0031790B">
              <w:rPr>
                <w:rFonts w:ascii="Times New Roman" w:eastAsia="Calibri" w:hAnsi="Times New Roman" w:cs="Times New Roman"/>
                <w:sz w:val="24"/>
                <w:szCs w:val="24"/>
              </w:rPr>
              <w:t>Начало индустриализации. Коллективизация сельского хозяйства: формы, методы, экономические и социальные последствия</w:t>
            </w:r>
          </w:p>
        </w:tc>
        <w:tc>
          <w:tcPr>
            <w:tcW w:w="2694" w:type="dxa"/>
          </w:tcPr>
          <w:p w14:paraId="5743185D" w14:textId="77777777" w:rsidR="0031790B" w:rsidRPr="0031790B" w:rsidRDefault="0031790B" w:rsidP="0031790B">
            <w:pPr>
              <w:spacing w:line="276" w:lineRule="auto"/>
              <w:rPr>
                <w:rFonts w:ascii="Times New Roman" w:eastAsia="Times New Roman" w:hAnsi="Times New Roman" w:cs="Times New Roman"/>
                <w:b/>
                <w:bCs/>
                <w:i/>
                <w:lang w:eastAsia="ru-RU"/>
              </w:rPr>
            </w:pPr>
          </w:p>
          <w:p w14:paraId="440A8585" w14:textId="77777777" w:rsidR="0031790B" w:rsidRPr="0031790B" w:rsidRDefault="0031790B" w:rsidP="0031790B">
            <w:pPr>
              <w:jc w:val="center"/>
              <w:rPr>
                <w:rFonts w:ascii="Times New Roman" w:eastAsia="Times New Roman" w:hAnsi="Times New Roman" w:cs="Times New Roman"/>
                <w:lang w:eastAsia="ru-RU"/>
              </w:rPr>
            </w:pPr>
            <w:r w:rsidRPr="0031790B">
              <w:rPr>
                <w:rFonts w:ascii="Times New Roman" w:eastAsia="Times New Roman" w:hAnsi="Times New Roman" w:cs="Times New Roman"/>
                <w:lang w:eastAsia="ru-RU"/>
              </w:rPr>
              <w:t>2</w:t>
            </w:r>
          </w:p>
        </w:tc>
        <w:tc>
          <w:tcPr>
            <w:tcW w:w="2409" w:type="dxa"/>
            <w:vMerge/>
          </w:tcPr>
          <w:p w14:paraId="62B12212" w14:textId="77777777" w:rsidR="0031790B" w:rsidRPr="0031790B" w:rsidRDefault="0031790B" w:rsidP="0031790B">
            <w:pPr>
              <w:spacing w:line="276" w:lineRule="auto"/>
              <w:rPr>
                <w:rFonts w:ascii="Times New Roman" w:eastAsia="Times New Roman" w:hAnsi="Times New Roman" w:cs="Times New Roman"/>
                <w:b/>
                <w:bCs/>
                <w:i/>
                <w:lang w:eastAsia="ru-RU"/>
              </w:rPr>
            </w:pPr>
          </w:p>
        </w:tc>
      </w:tr>
      <w:tr w:rsidR="0031790B" w:rsidRPr="0031790B" w14:paraId="274D0218" w14:textId="77777777" w:rsidTr="006158BE">
        <w:trPr>
          <w:trHeight w:val="150"/>
        </w:trPr>
        <w:tc>
          <w:tcPr>
            <w:tcW w:w="2971" w:type="dxa"/>
            <w:vMerge w:val="restart"/>
          </w:tcPr>
          <w:p w14:paraId="62070E44" w14:textId="77777777" w:rsidR="0031790B" w:rsidRPr="0031790B" w:rsidRDefault="0031790B" w:rsidP="0031790B">
            <w:pPr>
              <w:suppressAutoHyphens/>
              <w:jc w:val="both"/>
              <w:rPr>
                <w:rFonts w:ascii="Times New Roman" w:eastAsia="Times New Roman" w:hAnsi="Times New Roman" w:cs="Times New Roman"/>
                <w:i/>
                <w:iCs/>
                <w:color w:val="0070C0"/>
                <w:lang w:eastAsia="ru-RU"/>
              </w:rPr>
            </w:pPr>
            <w:r w:rsidRPr="0031790B">
              <w:rPr>
                <w:rFonts w:ascii="Times New Roman" w:eastAsia="Calibri" w:hAnsi="Times New Roman" w:cs="Times New Roman"/>
                <w:b/>
                <w:sz w:val="24"/>
                <w:szCs w:val="24"/>
              </w:rPr>
              <w:t>Тема 1.8. Советский Союз в 1945-1991 годах</w:t>
            </w:r>
            <w:r w:rsidRPr="0031790B">
              <w:rPr>
                <w:rFonts w:ascii="Times New Roman" w:eastAsia="Calibri" w:hAnsi="Times New Roman" w:cs="Times New Roman"/>
                <w:bCs/>
                <w:sz w:val="20"/>
                <w:szCs w:val="24"/>
              </w:rPr>
              <w:t>.</w:t>
            </w:r>
          </w:p>
        </w:tc>
        <w:tc>
          <w:tcPr>
            <w:tcW w:w="6663" w:type="dxa"/>
          </w:tcPr>
          <w:p w14:paraId="43BB4183" w14:textId="77777777" w:rsidR="0031790B" w:rsidRPr="0031790B" w:rsidRDefault="0031790B" w:rsidP="0031790B">
            <w:pPr>
              <w:suppressAutoHyphens/>
              <w:jc w:val="both"/>
              <w:rPr>
                <w:rFonts w:ascii="Times New Roman" w:eastAsia="Times New Roman" w:hAnsi="Times New Roman" w:cs="Times New Roman"/>
                <w:b/>
                <w:bCs/>
                <w:lang w:eastAsia="ru-RU"/>
              </w:rPr>
            </w:pPr>
            <w:r w:rsidRPr="0031790B">
              <w:rPr>
                <w:rFonts w:ascii="Times New Roman" w:eastAsia="Times New Roman" w:hAnsi="Times New Roman" w:cs="Times New Roman"/>
                <w:b/>
                <w:sz w:val="24"/>
                <w:szCs w:val="24"/>
                <w:lang w:eastAsia="ru-RU"/>
              </w:rPr>
              <w:t xml:space="preserve">Содержание </w:t>
            </w:r>
            <w:r w:rsidRPr="0031790B">
              <w:rPr>
                <w:rFonts w:ascii="Times New Roman" w:eastAsia="Times New Roman" w:hAnsi="Times New Roman" w:cs="Times New Roman"/>
                <w:b/>
                <w:lang w:eastAsia="ru-RU"/>
              </w:rPr>
              <w:t xml:space="preserve"> </w:t>
            </w:r>
            <w:r w:rsidRPr="0031790B">
              <w:rPr>
                <w:rFonts w:ascii="Times New Roman" w:eastAsia="Calibri" w:hAnsi="Times New Roman" w:cs="Times New Roman"/>
                <w:b/>
                <w:bCs/>
                <w:sz w:val="24"/>
                <w:szCs w:val="24"/>
              </w:rPr>
              <w:t>учебного материала</w:t>
            </w:r>
          </w:p>
        </w:tc>
        <w:tc>
          <w:tcPr>
            <w:tcW w:w="2694" w:type="dxa"/>
            <w:vMerge w:val="restart"/>
          </w:tcPr>
          <w:p w14:paraId="01CD0D45" w14:textId="77777777" w:rsidR="0031790B" w:rsidRPr="0031790B" w:rsidRDefault="0031790B" w:rsidP="0031790B">
            <w:pPr>
              <w:spacing w:line="276" w:lineRule="auto"/>
              <w:jc w:val="center"/>
              <w:rPr>
                <w:rFonts w:ascii="Times New Roman" w:eastAsia="Times New Roman" w:hAnsi="Times New Roman" w:cs="Times New Roman"/>
                <w:b/>
                <w:bCs/>
                <w:lang w:eastAsia="ru-RU"/>
              </w:rPr>
            </w:pPr>
          </w:p>
          <w:p w14:paraId="3282B8E7" w14:textId="77777777" w:rsidR="0031790B" w:rsidRPr="0031790B" w:rsidRDefault="0031790B" w:rsidP="0031790B">
            <w:pPr>
              <w:spacing w:line="276" w:lineRule="auto"/>
              <w:jc w:val="center"/>
              <w:rPr>
                <w:rFonts w:ascii="Times New Roman" w:eastAsia="Times New Roman" w:hAnsi="Times New Roman" w:cs="Times New Roman"/>
                <w:b/>
                <w:bCs/>
                <w:lang w:eastAsia="ru-RU"/>
              </w:rPr>
            </w:pPr>
          </w:p>
          <w:p w14:paraId="5BFC4F88" w14:textId="77777777" w:rsidR="0031790B" w:rsidRPr="0031790B" w:rsidRDefault="0031790B" w:rsidP="0031790B">
            <w:pPr>
              <w:spacing w:line="276" w:lineRule="auto"/>
              <w:jc w:val="center"/>
              <w:rPr>
                <w:rFonts w:ascii="Times New Roman" w:eastAsia="Times New Roman" w:hAnsi="Times New Roman" w:cs="Times New Roman"/>
                <w:b/>
                <w:bCs/>
                <w:lang w:eastAsia="ru-RU"/>
              </w:rPr>
            </w:pPr>
            <w:r w:rsidRPr="0031790B">
              <w:rPr>
                <w:rFonts w:ascii="Times New Roman" w:eastAsia="Times New Roman" w:hAnsi="Times New Roman" w:cs="Times New Roman"/>
                <w:b/>
                <w:bCs/>
                <w:lang w:eastAsia="ru-RU"/>
              </w:rPr>
              <w:t>4/2</w:t>
            </w:r>
          </w:p>
          <w:p w14:paraId="79840E89" w14:textId="77777777" w:rsidR="0031790B" w:rsidRPr="0031790B" w:rsidRDefault="0031790B" w:rsidP="0031790B">
            <w:pPr>
              <w:spacing w:line="276" w:lineRule="auto"/>
              <w:jc w:val="center"/>
              <w:rPr>
                <w:rFonts w:ascii="Times New Roman" w:eastAsia="Times New Roman" w:hAnsi="Times New Roman" w:cs="Times New Roman"/>
                <w:b/>
                <w:bCs/>
                <w:lang w:eastAsia="ru-RU"/>
              </w:rPr>
            </w:pPr>
          </w:p>
          <w:p w14:paraId="5A2EA0D1" w14:textId="77777777" w:rsidR="0031790B" w:rsidRPr="0031790B" w:rsidRDefault="0031790B" w:rsidP="0031790B">
            <w:pPr>
              <w:jc w:val="center"/>
              <w:rPr>
                <w:rFonts w:ascii="Times New Roman" w:eastAsia="Times New Roman" w:hAnsi="Times New Roman" w:cs="Times New Roman"/>
                <w:b/>
                <w:bCs/>
                <w:lang w:eastAsia="ru-RU"/>
              </w:rPr>
            </w:pPr>
          </w:p>
        </w:tc>
        <w:tc>
          <w:tcPr>
            <w:tcW w:w="2409" w:type="dxa"/>
            <w:vMerge w:val="restart"/>
          </w:tcPr>
          <w:p w14:paraId="49DC664A" w14:textId="77777777" w:rsidR="0031790B" w:rsidRPr="0031790B" w:rsidRDefault="0031790B" w:rsidP="0031790B">
            <w:pPr>
              <w:rPr>
                <w:rFonts w:ascii="Calibri" w:eastAsia="Calibri" w:hAnsi="Calibri" w:cs="Times New Roman"/>
              </w:rPr>
            </w:pPr>
            <w:r w:rsidRPr="0031790B">
              <w:rPr>
                <w:rFonts w:ascii="Times New Roman" w:eastAsia="Calibri" w:hAnsi="Times New Roman" w:cs="Times New Roman"/>
                <w:sz w:val="20"/>
              </w:rPr>
              <w:t>ОК 01,ОК 02, ОК 03, ОК 04, ОК 05, ОК 06, ОК 07, ОК 09</w:t>
            </w:r>
          </w:p>
        </w:tc>
      </w:tr>
      <w:tr w:rsidR="0031790B" w:rsidRPr="0031790B" w14:paraId="1F6B6511" w14:textId="77777777" w:rsidTr="006158BE">
        <w:trPr>
          <w:trHeight w:val="126"/>
        </w:trPr>
        <w:tc>
          <w:tcPr>
            <w:tcW w:w="2971" w:type="dxa"/>
            <w:vMerge/>
          </w:tcPr>
          <w:p w14:paraId="50562B0F" w14:textId="77777777" w:rsidR="0031790B" w:rsidRPr="0031790B" w:rsidRDefault="0031790B" w:rsidP="0031790B">
            <w:pPr>
              <w:suppressAutoHyphens/>
              <w:jc w:val="both"/>
              <w:rPr>
                <w:rFonts w:ascii="Times New Roman" w:eastAsia="Times New Roman" w:hAnsi="Times New Roman" w:cs="Times New Roman"/>
                <w:i/>
                <w:iCs/>
                <w:color w:val="0070C0"/>
                <w:lang w:eastAsia="ru-RU"/>
              </w:rPr>
            </w:pPr>
          </w:p>
        </w:tc>
        <w:tc>
          <w:tcPr>
            <w:tcW w:w="6663" w:type="dxa"/>
          </w:tcPr>
          <w:p w14:paraId="14BEBE36" w14:textId="77777777" w:rsidR="0031790B" w:rsidRPr="0031790B" w:rsidRDefault="0031790B" w:rsidP="0031790B">
            <w:pPr>
              <w:suppressAutoHyphens/>
              <w:jc w:val="both"/>
              <w:rPr>
                <w:rFonts w:ascii="Times New Roman" w:eastAsia="Times New Roman" w:hAnsi="Times New Roman" w:cs="Times New Roman"/>
                <w:b/>
                <w:bCs/>
                <w:lang w:eastAsia="ru-RU"/>
              </w:rPr>
            </w:pPr>
            <w:r w:rsidRPr="0031790B">
              <w:rPr>
                <w:rFonts w:ascii="Times New Roman" w:eastAsia="Calibri" w:hAnsi="Times New Roman" w:cs="Times New Roman"/>
                <w:b/>
                <w:bCs/>
                <w:sz w:val="24"/>
                <w:szCs w:val="24"/>
              </w:rPr>
              <w:t xml:space="preserve">1.  </w:t>
            </w:r>
            <w:r w:rsidRPr="0031790B">
              <w:rPr>
                <w:rFonts w:ascii="Times New Roman" w:eastAsia="Calibri" w:hAnsi="Times New Roman" w:cs="Times New Roman"/>
                <w:sz w:val="24"/>
                <w:szCs w:val="24"/>
              </w:rPr>
              <w:t>Восстановление народного хозяйства. В 1945-1953 годах. Экономическая и социальная политика в 1964-1985 годах. Перестройка, её причины и цели. Курс на ускорение социально-экономических процессов. Демократизация политической жизни. Нарастание центробежных процессов и распад Советского Союза</w:t>
            </w:r>
          </w:p>
        </w:tc>
        <w:tc>
          <w:tcPr>
            <w:tcW w:w="2694" w:type="dxa"/>
            <w:vMerge/>
          </w:tcPr>
          <w:p w14:paraId="7493D656" w14:textId="77777777" w:rsidR="0031790B" w:rsidRPr="0031790B" w:rsidRDefault="0031790B" w:rsidP="0031790B">
            <w:pPr>
              <w:jc w:val="center"/>
              <w:rPr>
                <w:rFonts w:ascii="Times New Roman" w:eastAsia="Times New Roman" w:hAnsi="Times New Roman" w:cs="Times New Roman"/>
                <w:lang w:eastAsia="ru-RU"/>
              </w:rPr>
            </w:pPr>
          </w:p>
        </w:tc>
        <w:tc>
          <w:tcPr>
            <w:tcW w:w="2409" w:type="dxa"/>
            <w:vMerge/>
          </w:tcPr>
          <w:p w14:paraId="66928E56" w14:textId="77777777" w:rsidR="0031790B" w:rsidRPr="0031790B" w:rsidRDefault="0031790B" w:rsidP="0031790B">
            <w:pPr>
              <w:spacing w:line="276" w:lineRule="auto"/>
              <w:rPr>
                <w:rFonts w:ascii="Times New Roman" w:eastAsia="Times New Roman" w:hAnsi="Times New Roman" w:cs="Times New Roman"/>
                <w:b/>
                <w:bCs/>
                <w:i/>
                <w:lang w:eastAsia="ru-RU"/>
              </w:rPr>
            </w:pPr>
          </w:p>
        </w:tc>
      </w:tr>
      <w:tr w:rsidR="0031790B" w:rsidRPr="0031790B" w14:paraId="60266EE1" w14:textId="77777777" w:rsidTr="006158BE">
        <w:trPr>
          <w:trHeight w:val="81"/>
        </w:trPr>
        <w:tc>
          <w:tcPr>
            <w:tcW w:w="2971" w:type="dxa"/>
            <w:vMerge/>
          </w:tcPr>
          <w:p w14:paraId="7610FF42" w14:textId="77777777" w:rsidR="0031790B" w:rsidRPr="0031790B" w:rsidRDefault="0031790B" w:rsidP="0031790B">
            <w:pPr>
              <w:suppressAutoHyphens/>
              <w:jc w:val="both"/>
              <w:rPr>
                <w:rFonts w:ascii="Times New Roman" w:eastAsia="Times New Roman" w:hAnsi="Times New Roman" w:cs="Times New Roman"/>
                <w:i/>
                <w:iCs/>
                <w:color w:val="0070C0"/>
                <w:lang w:eastAsia="ru-RU"/>
              </w:rPr>
            </w:pPr>
          </w:p>
        </w:tc>
        <w:tc>
          <w:tcPr>
            <w:tcW w:w="6663" w:type="dxa"/>
          </w:tcPr>
          <w:p w14:paraId="051D8F20" w14:textId="77777777" w:rsidR="0031790B" w:rsidRPr="0031790B" w:rsidRDefault="0031790B" w:rsidP="0031790B">
            <w:pPr>
              <w:suppressAutoHyphens/>
              <w:jc w:val="both"/>
              <w:rPr>
                <w:rFonts w:ascii="Times New Roman" w:eastAsia="Times New Roman" w:hAnsi="Times New Roman" w:cs="Times New Roman"/>
                <w:b/>
                <w:bCs/>
                <w:lang w:eastAsia="ru-RU"/>
              </w:rPr>
            </w:pPr>
            <w:r w:rsidRPr="0031790B">
              <w:rPr>
                <w:rFonts w:ascii="Times New Roman" w:eastAsia="Times New Roman" w:hAnsi="Times New Roman" w:cs="Times New Roman"/>
                <w:b/>
                <w:bCs/>
                <w:lang w:eastAsia="ru-RU"/>
              </w:rPr>
              <w:t xml:space="preserve">В том числе практических </w:t>
            </w:r>
          </w:p>
        </w:tc>
        <w:tc>
          <w:tcPr>
            <w:tcW w:w="2694" w:type="dxa"/>
          </w:tcPr>
          <w:p w14:paraId="5A0873BF" w14:textId="77777777" w:rsidR="0031790B" w:rsidRPr="0031790B" w:rsidRDefault="0031790B" w:rsidP="0031790B">
            <w:pPr>
              <w:spacing w:line="276" w:lineRule="auto"/>
              <w:jc w:val="center"/>
              <w:rPr>
                <w:rFonts w:ascii="Times New Roman" w:eastAsia="Times New Roman" w:hAnsi="Times New Roman" w:cs="Times New Roman"/>
                <w:b/>
                <w:bCs/>
                <w:lang w:eastAsia="ru-RU"/>
              </w:rPr>
            </w:pPr>
            <w:r w:rsidRPr="0031790B">
              <w:rPr>
                <w:rFonts w:ascii="Times New Roman" w:eastAsia="Times New Roman" w:hAnsi="Times New Roman" w:cs="Times New Roman"/>
                <w:b/>
                <w:bCs/>
                <w:lang w:eastAsia="ru-RU"/>
              </w:rPr>
              <w:t>2/2</w:t>
            </w:r>
          </w:p>
        </w:tc>
        <w:tc>
          <w:tcPr>
            <w:tcW w:w="2409" w:type="dxa"/>
            <w:vMerge/>
          </w:tcPr>
          <w:p w14:paraId="114D5E46" w14:textId="77777777" w:rsidR="0031790B" w:rsidRPr="0031790B" w:rsidRDefault="0031790B" w:rsidP="0031790B">
            <w:pPr>
              <w:spacing w:line="276" w:lineRule="auto"/>
              <w:rPr>
                <w:rFonts w:ascii="Times New Roman" w:eastAsia="Times New Roman" w:hAnsi="Times New Roman" w:cs="Times New Roman"/>
                <w:b/>
                <w:bCs/>
                <w:i/>
                <w:lang w:eastAsia="ru-RU"/>
              </w:rPr>
            </w:pPr>
          </w:p>
        </w:tc>
      </w:tr>
      <w:tr w:rsidR="0031790B" w:rsidRPr="0031790B" w14:paraId="16A63655" w14:textId="77777777" w:rsidTr="006158BE">
        <w:trPr>
          <w:trHeight w:val="696"/>
        </w:trPr>
        <w:tc>
          <w:tcPr>
            <w:tcW w:w="2971" w:type="dxa"/>
            <w:vMerge/>
          </w:tcPr>
          <w:p w14:paraId="3D78AA92" w14:textId="77777777" w:rsidR="0031790B" w:rsidRPr="0031790B" w:rsidRDefault="0031790B" w:rsidP="0031790B">
            <w:pPr>
              <w:suppressAutoHyphens/>
              <w:jc w:val="both"/>
              <w:rPr>
                <w:rFonts w:ascii="Times New Roman" w:eastAsia="Times New Roman" w:hAnsi="Times New Roman" w:cs="Times New Roman"/>
                <w:i/>
                <w:iCs/>
                <w:color w:val="0070C0"/>
                <w:lang w:eastAsia="ru-RU"/>
              </w:rPr>
            </w:pPr>
          </w:p>
        </w:tc>
        <w:tc>
          <w:tcPr>
            <w:tcW w:w="6663" w:type="dxa"/>
          </w:tcPr>
          <w:p w14:paraId="59346E0B" w14:textId="77777777" w:rsidR="0031790B" w:rsidRPr="0031790B" w:rsidRDefault="0031790B" w:rsidP="0031790B">
            <w:pPr>
              <w:suppressAutoHyphens/>
              <w:jc w:val="both"/>
              <w:rPr>
                <w:rFonts w:ascii="Times New Roman" w:eastAsia="Times New Roman" w:hAnsi="Times New Roman" w:cs="Times New Roman"/>
                <w:b/>
                <w:bCs/>
                <w:lang w:eastAsia="ru-RU"/>
              </w:rPr>
            </w:pPr>
            <w:r w:rsidRPr="0031790B">
              <w:rPr>
                <w:rFonts w:ascii="Times New Roman" w:eastAsia="Calibri" w:hAnsi="Times New Roman" w:cs="Times New Roman"/>
                <w:b/>
                <w:iCs/>
                <w:sz w:val="24"/>
                <w:szCs w:val="24"/>
              </w:rPr>
              <w:t xml:space="preserve">Практическое занятие 8. </w:t>
            </w:r>
            <w:r w:rsidRPr="0031790B">
              <w:rPr>
                <w:rFonts w:ascii="Times New Roman" w:eastAsia="Calibri" w:hAnsi="Times New Roman" w:cs="Times New Roman"/>
                <w:sz w:val="24"/>
                <w:szCs w:val="24"/>
              </w:rPr>
              <w:t>Послевоенное советское общество. Экономическая реформа 1965 года в СССР. Советский Союз в годы перестройки. Распад СССР и образование СНГ</w:t>
            </w:r>
          </w:p>
        </w:tc>
        <w:tc>
          <w:tcPr>
            <w:tcW w:w="2694" w:type="dxa"/>
          </w:tcPr>
          <w:p w14:paraId="4B6E6F04" w14:textId="77777777" w:rsidR="0031790B" w:rsidRPr="0031790B" w:rsidRDefault="0031790B" w:rsidP="0031790B">
            <w:pPr>
              <w:spacing w:line="276" w:lineRule="auto"/>
              <w:jc w:val="center"/>
              <w:rPr>
                <w:rFonts w:ascii="Times New Roman" w:eastAsia="Times New Roman" w:hAnsi="Times New Roman" w:cs="Times New Roman"/>
                <w:b/>
                <w:bCs/>
                <w:lang w:eastAsia="ru-RU"/>
              </w:rPr>
            </w:pPr>
          </w:p>
          <w:p w14:paraId="66A5D02E" w14:textId="77777777" w:rsidR="0031790B" w:rsidRPr="0031790B" w:rsidRDefault="0031790B" w:rsidP="0031790B">
            <w:pPr>
              <w:jc w:val="center"/>
              <w:rPr>
                <w:rFonts w:ascii="Times New Roman" w:eastAsia="Times New Roman" w:hAnsi="Times New Roman" w:cs="Times New Roman"/>
                <w:lang w:eastAsia="ru-RU"/>
              </w:rPr>
            </w:pPr>
            <w:r w:rsidRPr="0031790B">
              <w:rPr>
                <w:rFonts w:ascii="Times New Roman" w:eastAsia="Times New Roman" w:hAnsi="Times New Roman" w:cs="Times New Roman"/>
                <w:lang w:eastAsia="ru-RU"/>
              </w:rPr>
              <w:t>2</w:t>
            </w:r>
          </w:p>
        </w:tc>
        <w:tc>
          <w:tcPr>
            <w:tcW w:w="2409" w:type="dxa"/>
            <w:vMerge/>
          </w:tcPr>
          <w:p w14:paraId="02306BDA" w14:textId="77777777" w:rsidR="0031790B" w:rsidRPr="0031790B" w:rsidRDefault="0031790B" w:rsidP="0031790B">
            <w:pPr>
              <w:spacing w:line="276" w:lineRule="auto"/>
              <w:rPr>
                <w:rFonts w:ascii="Times New Roman" w:eastAsia="Times New Roman" w:hAnsi="Times New Roman" w:cs="Times New Roman"/>
                <w:b/>
                <w:bCs/>
                <w:i/>
                <w:lang w:eastAsia="ru-RU"/>
              </w:rPr>
            </w:pPr>
          </w:p>
        </w:tc>
      </w:tr>
      <w:tr w:rsidR="0031790B" w:rsidRPr="0031790B" w14:paraId="2E31A9F7" w14:textId="77777777" w:rsidTr="006158BE">
        <w:trPr>
          <w:trHeight w:val="204"/>
        </w:trPr>
        <w:tc>
          <w:tcPr>
            <w:tcW w:w="2971" w:type="dxa"/>
            <w:vMerge w:val="restart"/>
          </w:tcPr>
          <w:p w14:paraId="017F0DD6" w14:textId="77777777" w:rsidR="0031790B" w:rsidRPr="0031790B" w:rsidRDefault="0031790B" w:rsidP="0031790B">
            <w:pPr>
              <w:suppressAutoHyphens/>
              <w:jc w:val="both"/>
              <w:rPr>
                <w:rFonts w:ascii="Times New Roman" w:eastAsia="Times New Roman" w:hAnsi="Times New Roman" w:cs="Times New Roman"/>
                <w:i/>
                <w:iCs/>
                <w:color w:val="0070C0"/>
                <w:lang w:eastAsia="ru-RU"/>
              </w:rPr>
            </w:pPr>
            <w:r w:rsidRPr="0031790B">
              <w:rPr>
                <w:rFonts w:ascii="Times New Roman" w:eastAsia="Calibri" w:hAnsi="Times New Roman" w:cs="Times New Roman"/>
                <w:b/>
                <w:sz w:val="24"/>
                <w:szCs w:val="24"/>
              </w:rPr>
              <w:t xml:space="preserve">Тема 1.9. Российская Федерация на рубеже </w:t>
            </w:r>
            <w:r w:rsidRPr="0031790B">
              <w:rPr>
                <w:rFonts w:ascii="Times New Roman" w:eastAsia="Calibri" w:hAnsi="Times New Roman" w:cs="Times New Roman"/>
                <w:b/>
                <w:sz w:val="24"/>
                <w:szCs w:val="24"/>
                <w:lang w:val="en-US"/>
              </w:rPr>
              <w:t>XX</w:t>
            </w:r>
            <w:r w:rsidRPr="0031790B">
              <w:rPr>
                <w:rFonts w:ascii="Times New Roman" w:eastAsia="Calibri" w:hAnsi="Times New Roman" w:cs="Times New Roman"/>
                <w:b/>
                <w:sz w:val="24"/>
                <w:szCs w:val="24"/>
              </w:rPr>
              <w:t xml:space="preserve"> и </w:t>
            </w:r>
            <w:r w:rsidRPr="0031790B">
              <w:rPr>
                <w:rFonts w:ascii="Times New Roman" w:eastAsia="Calibri" w:hAnsi="Times New Roman" w:cs="Times New Roman"/>
                <w:b/>
                <w:sz w:val="24"/>
                <w:szCs w:val="24"/>
                <w:lang w:val="en-US"/>
              </w:rPr>
              <w:t>XXI</w:t>
            </w:r>
            <w:r w:rsidRPr="0031790B">
              <w:rPr>
                <w:rFonts w:ascii="Times New Roman" w:eastAsia="Calibri" w:hAnsi="Times New Roman" w:cs="Times New Roman"/>
                <w:b/>
                <w:sz w:val="24"/>
                <w:szCs w:val="24"/>
              </w:rPr>
              <w:t xml:space="preserve"> веков</w:t>
            </w:r>
          </w:p>
        </w:tc>
        <w:tc>
          <w:tcPr>
            <w:tcW w:w="6663" w:type="dxa"/>
          </w:tcPr>
          <w:p w14:paraId="024282A5" w14:textId="77777777" w:rsidR="0031790B" w:rsidRPr="0031790B" w:rsidRDefault="0031790B" w:rsidP="0031790B">
            <w:pPr>
              <w:suppressAutoHyphens/>
              <w:jc w:val="both"/>
              <w:rPr>
                <w:rFonts w:ascii="Times New Roman" w:eastAsia="Calibri" w:hAnsi="Times New Roman" w:cs="Times New Roman"/>
                <w:b/>
                <w:iCs/>
                <w:sz w:val="24"/>
                <w:szCs w:val="24"/>
              </w:rPr>
            </w:pPr>
            <w:r w:rsidRPr="0031790B">
              <w:rPr>
                <w:rFonts w:ascii="Times New Roman" w:eastAsia="Times New Roman" w:hAnsi="Times New Roman" w:cs="Times New Roman"/>
                <w:b/>
                <w:sz w:val="24"/>
                <w:szCs w:val="24"/>
                <w:lang w:eastAsia="ru-RU"/>
              </w:rPr>
              <w:t xml:space="preserve">Содержание </w:t>
            </w:r>
            <w:r w:rsidRPr="0031790B">
              <w:rPr>
                <w:rFonts w:ascii="Times New Roman" w:eastAsia="Times New Roman" w:hAnsi="Times New Roman" w:cs="Times New Roman"/>
                <w:b/>
                <w:lang w:eastAsia="ru-RU"/>
              </w:rPr>
              <w:t xml:space="preserve"> </w:t>
            </w:r>
            <w:r w:rsidRPr="0031790B">
              <w:rPr>
                <w:rFonts w:ascii="Times New Roman" w:eastAsia="Calibri" w:hAnsi="Times New Roman" w:cs="Times New Roman"/>
                <w:b/>
                <w:bCs/>
                <w:sz w:val="24"/>
                <w:szCs w:val="24"/>
              </w:rPr>
              <w:t>учебного материала</w:t>
            </w:r>
          </w:p>
        </w:tc>
        <w:tc>
          <w:tcPr>
            <w:tcW w:w="2694" w:type="dxa"/>
            <w:vMerge w:val="restart"/>
          </w:tcPr>
          <w:p w14:paraId="4C9A9463" w14:textId="77777777" w:rsidR="0031790B" w:rsidRPr="0031790B" w:rsidRDefault="0031790B" w:rsidP="0031790B">
            <w:pPr>
              <w:jc w:val="center"/>
              <w:rPr>
                <w:rFonts w:ascii="Times New Roman" w:eastAsia="Times New Roman" w:hAnsi="Times New Roman" w:cs="Times New Roman"/>
                <w:b/>
                <w:bCs/>
                <w:lang w:eastAsia="ru-RU"/>
              </w:rPr>
            </w:pPr>
          </w:p>
          <w:p w14:paraId="613B71E4" w14:textId="77777777" w:rsidR="0031790B" w:rsidRPr="0031790B" w:rsidRDefault="0031790B" w:rsidP="0031790B">
            <w:pPr>
              <w:rPr>
                <w:rFonts w:ascii="Times New Roman" w:eastAsia="Times New Roman" w:hAnsi="Times New Roman" w:cs="Times New Roman"/>
                <w:lang w:eastAsia="ru-RU"/>
              </w:rPr>
            </w:pPr>
          </w:p>
          <w:p w14:paraId="408D13D7" w14:textId="77777777" w:rsidR="0031790B" w:rsidRPr="0031790B" w:rsidRDefault="0031790B" w:rsidP="0031790B">
            <w:pPr>
              <w:jc w:val="center"/>
              <w:rPr>
                <w:rFonts w:ascii="Times New Roman" w:eastAsia="Times New Roman" w:hAnsi="Times New Roman" w:cs="Times New Roman"/>
                <w:lang w:eastAsia="ru-RU"/>
              </w:rPr>
            </w:pPr>
            <w:r w:rsidRPr="0031790B">
              <w:rPr>
                <w:rFonts w:ascii="Times New Roman" w:eastAsia="Times New Roman" w:hAnsi="Times New Roman" w:cs="Times New Roman"/>
                <w:lang w:eastAsia="ru-RU"/>
              </w:rPr>
              <w:t>2</w:t>
            </w:r>
          </w:p>
        </w:tc>
        <w:tc>
          <w:tcPr>
            <w:tcW w:w="2409" w:type="dxa"/>
            <w:vMerge w:val="restart"/>
          </w:tcPr>
          <w:p w14:paraId="7F3EFB0A" w14:textId="77777777" w:rsidR="0031790B" w:rsidRPr="0031790B" w:rsidRDefault="0031790B" w:rsidP="0031790B">
            <w:pPr>
              <w:spacing w:line="276" w:lineRule="auto"/>
              <w:rPr>
                <w:rFonts w:ascii="Times New Roman" w:eastAsia="Times New Roman" w:hAnsi="Times New Roman" w:cs="Times New Roman"/>
                <w:b/>
                <w:bCs/>
                <w:i/>
                <w:lang w:eastAsia="ru-RU"/>
              </w:rPr>
            </w:pPr>
            <w:r w:rsidRPr="0031790B">
              <w:rPr>
                <w:rFonts w:ascii="Times New Roman" w:eastAsia="Calibri" w:hAnsi="Times New Roman" w:cs="Times New Roman"/>
                <w:sz w:val="20"/>
              </w:rPr>
              <w:t>ОК 01,ОК 02, ОК 03, ОК 04, ОК 05, ОК 06, ОК 07, ОК 09</w:t>
            </w:r>
          </w:p>
        </w:tc>
      </w:tr>
      <w:tr w:rsidR="0031790B" w:rsidRPr="0031790B" w14:paraId="747EAAF0" w14:textId="77777777" w:rsidTr="006158BE">
        <w:trPr>
          <w:trHeight w:val="612"/>
        </w:trPr>
        <w:tc>
          <w:tcPr>
            <w:tcW w:w="2971" w:type="dxa"/>
            <w:vMerge/>
          </w:tcPr>
          <w:p w14:paraId="425241F8" w14:textId="77777777" w:rsidR="0031790B" w:rsidRPr="0031790B" w:rsidRDefault="0031790B" w:rsidP="0031790B">
            <w:pPr>
              <w:suppressAutoHyphens/>
              <w:jc w:val="both"/>
              <w:rPr>
                <w:rFonts w:ascii="Times New Roman" w:eastAsia="Calibri" w:hAnsi="Times New Roman" w:cs="Times New Roman"/>
                <w:b/>
                <w:sz w:val="24"/>
                <w:szCs w:val="24"/>
              </w:rPr>
            </w:pPr>
          </w:p>
        </w:tc>
        <w:tc>
          <w:tcPr>
            <w:tcW w:w="6663" w:type="dxa"/>
          </w:tcPr>
          <w:p w14:paraId="68B9ADBE" w14:textId="77777777" w:rsidR="0031790B" w:rsidRPr="0031790B" w:rsidRDefault="0031790B" w:rsidP="0031790B">
            <w:pPr>
              <w:suppressAutoHyphens/>
              <w:jc w:val="both"/>
              <w:rPr>
                <w:rFonts w:ascii="Times New Roman" w:eastAsia="Calibri" w:hAnsi="Times New Roman" w:cs="Times New Roman"/>
                <w:b/>
                <w:iCs/>
                <w:sz w:val="24"/>
                <w:szCs w:val="24"/>
              </w:rPr>
            </w:pPr>
            <w:r w:rsidRPr="0031790B">
              <w:rPr>
                <w:rFonts w:ascii="Times New Roman" w:eastAsia="Calibri" w:hAnsi="Times New Roman" w:cs="Times New Roman"/>
                <w:b/>
                <w:bCs/>
                <w:sz w:val="24"/>
                <w:szCs w:val="24"/>
              </w:rPr>
              <w:t xml:space="preserve">1.  </w:t>
            </w:r>
            <w:r w:rsidRPr="0031790B">
              <w:rPr>
                <w:rFonts w:ascii="Times New Roman" w:eastAsia="Calibri" w:hAnsi="Times New Roman" w:cs="Times New Roman"/>
                <w:color w:val="000000"/>
                <w:sz w:val="24"/>
                <w:szCs w:val="24"/>
              </w:rPr>
              <w:t xml:space="preserve">Формирование российской государственности. Изменения в системе власти. </w:t>
            </w:r>
            <w:proofErr w:type="spellStart"/>
            <w:r w:rsidRPr="0031790B">
              <w:rPr>
                <w:rFonts w:ascii="Times New Roman" w:eastAsia="Calibri" w:hAnsi="Times New Roman" w:cs="Times New Roman"/>
                <w:color w:val="000000"/>
                <w:sz w:val="24"/>
                <w:szCs w:val="24"/>
              </w:rPr>
              <w:t>Б.Н.Ельцин</w:t>
            </w:r>
            <w:proofErr w:type="spellEnd"/>
            <w:r w:rsidRPr="0031790B">
              <w:rPr>
                <w:rFonts w:ascii="Times New Roman" w:eastAsia="Calibri" w:hAnsi="Times New Roman" w:cs="Times New Roman"/>
                <w:color w:val="000000"/>
                <w:sz w:val="24"/>
                <w:szCs w:val="24"/>
              </w:rPr>
              <w:t xml:space="preserve">. Политический кризис осени 1993 года. Принятие Конституции России 1993 года. Экономические реформы 1990-х годов: основные этапы и </w:t>
            </w:r>
            <w:r w:rsidRPr="0031790B">
              <w:rPr>
                <w:rFonts w:ascii="Times New Roman" w:eastAsia="Calibri" w:hAnsi="Times New Roman" w:cs="Times New Roman"/>
                <w:color w:val="000000"/>
                <w:sz w:val="24"/>
                <w:szCs w:val="24"/>
              </w:rPr>
              <w:lastRenderedPageBreak/>
              <w:t xml:space="preserve">результаты. Трудности и противоречия перехода к рыночной экономике. Военно-политический кризис в Чечне. Отставка Б. Н. Ельцина. Деятельность Президента России В. В. Путина: курс на продолжение реформ, стабилизацию положения в стране, сохранение целостности России, укрепление государственности, обеспечение гражданского согласия и единства общества. Новые государственные символы России. Развитие экономики и социальной сферы в начале ХХI века. Роль государства в экономике. Приоритетные национальные проекты и федеральные программы. Политические лидеры и общественные деятели современной России. Президентские выборы 2008 года. Президент России </w:t>
            </w:r>
            <w:proofErr w:type="spellStart"/>
            <w:r w:rsidRPr="0031790B">
              <w:rPr>
                <w:rFonts w:ascii="Times New Roman" w:eastAsia="Calibri" w:hAnsi="Times New Roman" w:cs="Times New Roman"/>
                <w:color w:val="000000"/>
                <w:sz w:val="24"/>
                <w:szCs w:val="24"/>
              </w:rPr>
              <w:t>Д.А.Медведев</w:t>
            </w:r>
            <w:proofErr w:type="spellEnd"/>
            <w:r w:rsidRPr="0031790B">
              <w:rPr>
                <w:rFonts w:ascii="Times New Roman" w:eastAsia="Calibri" w:hAnsi="Times New Roman" w:cs="Times New Roman"/>
                <w:color w:val="000000"/>
                <w:sz w:val="24"/>
                <w:szCs w:val="24"/>
              </w:rPr>
              <w:t>. Государственная политика в условиях экономического кризиса, начавшегося в 2008 году. Президентские выборы 2012 года. Разработка и реализация планов дальнейшего развития России. Геополитическое положение и внешняя политика России в 1990-е годы. Отношения со странами СНГ. Восточное направление внешней политики. Разработка новой внешнеполитической стратегии в начале XXI века. Укрепление международного престижа России. Решение задач борьбы с терроризмом. Российская Федерация в системе современных международных отношений. Политический кризис на Украине и воссоединение Крыма с Россией. Распространение информационных технологий в различных сферах жизни общества.</w:t>
            </w:r>
          </w:p>
        </w:tc>
        <w:tc>
          <w:tcPr>
            <w:tcW w:w="2694" w:type="dxa"/>
            <w:vMerge/>
          </w:tcPr>
          <w:p w14:paraId="364B4C62" w14:textId="77777777" w:rsidR="0031790B" w:rsidRPr="0031790B" w:rsidRDefault="0031790B" w:rsidP="0031790B">
            <w:pPr>
              <w:jc w:val="center"/>
              <w:rPr>
                <w:rFonts w:ascii="Times New Roman" w:eastAsia="Times New Roman" w:hAnsi="Times New Roman" w:cs="Times New Roman"/>
                <w:b/>
                <w:bCs/>
                <w:lang w:eastAsia="ru-RU"/>
              </w:rPr>
            </w:pPr>
          </w:p>
        </w:tc>
        <w:tc>
          <w:tcPr>
            <w:tcW w:w="2409" w:type="dxa"/>
            <w:vMerge/>
          </w:tcPr>
          <w:p w14:paraId="01BE16D5" w14:textId="77777777" w:rsidR="0031790B" w:rsidRPr="0031790B" w:rsidRDefault="0031790B" w:rsidP="0031790B">
            <w:pPr>
              <w:spacing w:line="276" w:lineRule="auto"/>
              <w:rPr>
                <w:rFonts w:ascii="Times New Roman" w:eastAsia="Times New Roman" w:hAnsi="Times New Roman" w:cs="Times New Roman"/>
                <w:b/>
                <w:bCs/>
                <w:i/>
                <w:lang w:eastAsia="ru-RU"/>
              </w:rPr>
            </w:pPr>
          </w:p>
        </w:tc>
      </w:tr>
      <w:tr w:rsidR="0031790B" w:rsidRPr="0031790B" w14:paraId="48840A30" w14:textId="77777777" w:rsidTr="006158BE">
        <w:tc>
          <w:tcPr>
            <w:tcW w:w="9634" w:type="dxa"/>
            <w:gridSpan w:val="2"/>
          </w:tcPr>
          <w:p w14:paraId="3A70B6EC" w14:textId="77777777" w:rsidR="0031790B" w:rsidRPr="0031790B" w:rsidRDefault="0031790B" w:rsidP="0031790B">
            <w:pPr>
              <w:spacing w:line="276" w:lineRule="auto"/>
              <w:rPr>
                <w:rFonts w:ascii="Times New Roman" w:eastAsia="Times New Roman" w:hAnsi="Times New Roman" w:cs="Times New Roman"/>
                <w:b/>
                <w:bCs/>
                <w:lang w:eastAsia="ru-RU"/>
              </w:rPr>
            </w:pPr>
            <w:r w:rsidRPr="0031790B">
              <w:rPr>
                <w:rFonts w:ascii="Times New Roman" w:eastAsia="Times New Roman" w:hAnsi="Times New Roman" w:cs="Times New Roman"/>
                <w:b/>
                <w:bCs/>
                <w:lang w:eastAsia="ru-RU"/>
              </w:rPr>
              <w:lastRenderedPageBreak/>
              <w:t>Промежуточная аттестация (дифференцированный зачёт)</w:t>
            </w:r>
          </w:p>
        </w:tc>
        <w:tc>
          <w:tcPr>
            <w:tcW w:w="2694" w:type="dxa"/>
          </w:tcPr>
          <w:p w14:paraId="11263E59" w14:textId="77777777" w:rsidR="0031790B" w:rsidRPr="0031790B" w:rsidRDefault="0031790B" w:rsidP="0031790B">
            <w:pPr>
              <w:spacing w:line="276" w:lineRule="auto"/>
              <w:jc w:val="center"/>
              <w:rPr>
                <w:rFonts w:ascii="Times New Roman" w:eastAsia="Times New Roman" w:hAnsi="Times New Roman" w:cs="Times New Roman"/>
                <w:b/>
                <w:bCs/>
                <w:lang w:eastAsia="ru-RU"/>
              </w:rPr>
            </w:pPr>
            <w:r w:rsidRPr="0031790B">
              <w:rPr>
                <w:rFonts w:ascii="Times New Roman" w:eastAsia="Times New Roman" w:hAnsi="Times New Roman" w:cs="Times New Roman"/>
                <w:b/>
                <w:bCs/>
                <w:lang w:eastAsia="ru-RU"/>
              </w:rPr>
              <w:t>2</w:t>
            </w:r>
          </w:p>
        </w:tc>
        <w:tc>
          <w:tcPr>
            <w:tcW w:w="2409" w:type="dxa"/>
          </w:tcPr>
          <w:p w14:paraId="0332A22B" w14:textId="77777777" w:rsidR="0031790B" w:rsidRPr="0031790B" w:rsidRDefault="0031790B" w:rsidP="0031790B">
            <w:pPr>
              <w:spacing w:line="276" w:lineRule="auto"/>
              <w:rPr>
                <w:rFonts w:ascii="Times New Roman" w:eastAsia="Times New Roman" w:hAnsi="Times New Roman" w:cs="Times New Roman"/>
                <w:b/>
                <w:bCs/>
                <w:lang w:eastAsia="ru-RU"/>
              </w:rPr>
            </w:pPr>
          </w:p>
        </w:tc>
      </w:tr>
      <w:tr w:rsidR="0031790B" w:rsidRPr="0031790B" w14:paraId="4AC82027" w14:textId="77777777" w:rsidTr="006158BE">
        <w:tc>
          <w:tcPr>
            <w:tcW w:w="9634" w:type="dxa"/>
            <w:gridSpan w:val="2"/>
          </w:tcPr>
          <w:p w14:paraId="0C87A09F" w14:textId="77777777" w:rsidR="0031790B" w:rsidRPr="0031790B" w:rsidRDefault="0031790B" w:rsidP="0031790B">
            <w:pPr>
              <w:spacing w:line="276" w:lineRule="auto"/>
              <w:rPr>
                <w:rFonts w:ascii="Times New Roman" w:eastAsia="Times New Roman" w:hAnsi="Times New Roman" w:cs="Times New Roman"/>
                <w:b/>
                <w:bCs/>
                <w:lang w:eastAsia="ru-RU"/>
              </w:rPr>
            </w:pPr>
            <w:r w:rsidRPr="0031790B">
              <w:rPr>
                <w:rFonts w:ascii="Times New Roman" w:eastAsia="Times New Roman" w:hAnsi="Times New Roman" w:cs="Times New Roman"/>
                <w:b/>
                <w:bCs/>
                <w:lang w:eastAsia="ru-RU"/>
              </w:rPr>
              <w:t>Всего:</w:t>
            </w:r>
          </w:p>
        </w:tc>
        <w:tc>
          <w:tcPr>
            <w:tcW w:w="2694" w:type="dxa"/>
          </w:tcPr>
          <w:p w14:paraId="4A299B53" w14:textId="77777777" w:rsidR="0031790B" w:rsidRPr="0031790B" w:rsidRDefault="0031790B" w:rsidP="0031790B">
            <w:pPr>
              <w:spacing w:line="276" w:lineRule="auto"/>
              <w:jc w:val="center"/>
              <w:rPr>
                <w:rFonts w:ascii="Times New Roman" w:eastAsia="Times New Roman" w:hAnsi="Times New Roman" w:cs="Times New Roman"/>
                <w:b/>
                <w:bCs/>
                <w:lang w:eastAsia="ru-RU"/>
              </w:rPr>
            </w:pPr>
            <w:r w:rsidRPr="0031790B">
              <w:rPr>
                <w:rFonts w:ascii="Times New Roman" w:eastAsia="Times New Roman" w:hAnsi="Times New Roman" w:cs="Times New Roman"/>
                <w:b/>
                <w:bCs/>
                <w:lang w:eastAsia="ru-RU"/>
              </w:rPr>
              <w:t>36</w:t>
            </w:r>
          </w:p>
        </w:tc>
        <w:tc>
          <w:tcPr>
            <w:tcW w:w="2409" w:type="dxa"/>
          </w:tcPr>
          <w:p w14:paraId="39389565" w14:textId="77777777" w:rsidR="0031790B" w:rsidRPr="0031790B" w:rsidRDefault="0031790B" w:rsidP="0031790B">
            <w:pPr>
              <w:spacing w:line="276" w:lineRule="auto"/>
              <w:rPr>
                <w:rFonts w:ascii="Times New Roman" w:eastAsia="Times New Roman" w:hAnsi="Times New Roman" w:cs="Times New Roman"/>
                <w:b/>
                <w:bCs/>
                <w:lang w:eastAsia="ru-RU"/>
              </w:rPr>
            </w:pPr>
          </w:p>
        </w:tc>
      </w:tr>
    </w:tbl>
    <w:p w14:paraId="7A86578C" w14:textId="77777777" w:rsidR="0031790B" w:rsidRPr="0031790B" w:rsidRDefault="0031790B" w:rsidP="0031790B">
      <w:pPr>
        <w:rPr>
          <w:rFonts w:ascii="Times New Roman" w:eastAsia="Calibri" w:hAnsi="Times New Roman" w:cs="Times New Roman"/>
          <w:sz w:val="24"/>
          <w:szCs w:val="24"/>
        </w:rPr>
        <w:sectPr w:rsidR="0031790B" w:rsidRPr="0031790B" w:rsidSect="006D1C4C">
          <w:pgSz w:w="16838" w:h="11906" w:orient="landscape"/>
          <w:pgMar w:top="1701" w:right="1134" w:bottom="567" w:left="1134" w:header="709" w:footer="709" w:gutter="0"/>
          <w:cols w:space="708"/>
          <w:docGrid w:linePitch="360"/>
        </w:sectPr>
      </w:pPr>
    </w:p>
    <w:p w14:paraId="0ED99ED5" w14:textId="77777777" w:rsidR="0031790B" w:rsidRPr="0031790B" w:rsidRDefault="0031790B" w:rsidP="0031790B">
      <w:pPr>
        <w:rPr>
          <w:rFonts w:ascii="Times New Roman" w:eastAsia="Calibri" w:hAnsi="Times New Roman" w:cs="Times New Roman"/>
          <w:sz w:val="24"/>
          <w:szCs w:val="24"/>
        </w:rPr>
      </w:pPr>
    </w:p>
    <w:p w14:paraId="4DAF065A" w14:textId="77777777" w:rsidR="0031790B" w:rsidRPr="0031790B" w:rsidRDefault="0031790B" w:rsidP="0031790B">
      <w:pPr>
        <w:keepNext/>
        <w:spacing w:after="120"/>
        <w:jc w:val="center"/>
        <w:outlineLvl w:val="0"/>
        <w:rPr>
          <w:rFonts w:ascii="Times New Roman" w:eastAsia="Segoe UI" w:hAnsi="Times New Roman" w:cs="Times New Roman"/>
          <w:b/>
          <w:bCs/>
          <w:caps/>
          <w:kern w:val="32"/>
          <w:sz w:val="24"/>
          <w:szCs w:val="24"/>
          <w:lang w:eastAsia="x-none"/>
        </w:rPr>
      </w:pPr>
      <w:r w:rsidRPr="0031790B">
        <w:rPr>
          <w:rFonts w:ascii="Times New Roman" w:eastAsia="Segoe UI" w:hAnsi="Times New Roman" w:cs="Times New Roman"/>
          <w:b/>
          <w:bCs/>
          <w:caps/>
          <w:kern w:val="32"/>
          <w:sz w:val="24"/>
          <w:szCs w:val="24"/>
          <w:lang w:val="x-none" w:eastAsia="x-none"/>
        </w:rPr>
        <w:t xml:space="preserve">3. Условия реализации </w:t>
      </w:r>
      <w:r w:rsidRPr="0031790B">
        <w:rPr>
          <w:rFonts w:ascii="Times New Roman" w:eastAsia="Segoe UI" w:hAnsi="Times New Roman" w:cs="Times New Roman"/>
          <w:b/>
          <w:bCs/>
          <w:caps/>
          <w:kern w:val="32"/>
          <w:sz w:val="24"/>
          <w:szCs w:val="24"/>
          <w:lang w:eastAsia="x-none"/>
        </w:rPr>
        <w:t>ДИСЦИПЛИНЫ</w:t>
      </w:r>
    </w:p>
    <w:p w14:paraId="4E9394A5" w14:textId="77777777" w:rsidR="0031790B" w:rsidRPr="0031790B" w:rsidRDefault="0031790B" w:rsidP="0031790B">
      <w:pPr>
        <w:spacing w:after="120" w:line="276" w:lineRule="auto"/>
        <w:ind w:firstLine="709"/>
        <w:outlineLvl w:val="1"/>
        <w:rPr>
          <w:rFonts w:ascii="Times New Roman" w:eastAsia="Segoe UI" w:hAnsi="Times New Roman" w:cs="Times New Roman"/>
          <w:b/>
          <w:bCs/>
          <w:sz w:val="24"/>
          <w:szCs w:val="24"/>
          <w:lang w:eastAsia="ru-RU"/>
        </w:rPr>
      </w:pPr>
      <w:r w:rsidRPr="0031790B">
        <w:rPr>
          <w:rFonts w:ascii="Times New Roman" w:eastAsia="Segoe UI" w:hAnsi="Times New Roman" w:cs="Times New Roman"/>
          <w:b/>
          <w:bCs/>
          <w:sz w:val="24"/>
          <w:szCs w:val="24"/>
          <w:lang w:eastAsia="ru-RU"/>
        </w:rPr>
        <w:t>3.1. Материально-техническое обеспечение</w:t>
      </w:r>
    </w:p>
    <w:p w14:paraId="0EBA51A4" w14:textId="77777777" w:rsidR="0031790B" w:rsidRPr="0031790B" w:rsidRDefault="0031790B" w:rsidP="0031790B">
      <w:pPr>
        <w:suppressAutoHyphens/>
        <w:ind w:firstLine="709"/>
        <w:jc w:val="both"/>
        <w:rPr>
          <w:rFonts w:ascii="Times New Roman" w:eastAsia="Calibri" w:hAnsi="Times New Roman" w:cs="Times New Roman"/>
          <w:bCs/>
          <w:sz w:val="24"/>
          <w:szCs w:val="24"/>
        </w:rPr>
      </w:pPr>
      <w:r w:rsidRPr="0031790B">
        <w:rPr>
          <w:rFonts w:ascii="Times New Roman" w:eastAsia="Calibri" w:hAnsi="Times New Roman" w:cs="Times New Roman"/>
          <w:bCs/>
          <w:sz w:val="24"/>
          <w:szCs w:val="24"/>
        </w:rPr>
        <w:t>Кабинет социально-гуманитарных дисциплин</w:t>
      </w:r>
      <w:r w:rsidRPr="0031790B">
        <w:rPr>
          <w:rFonts w:ascii="Times New Roman" w:eastAsia="Calibri" w:hAnsi="Times New Roman" w:cs="Times New Roman"/>
          <w:bCs/>
          <w:i/>
          <w:sz w:val="24"/>
          <w:szCs w:val="24"/>
        </w:rPr>
        <w:t xml:space="preserve">, </w:t>
      </w:r>
      <w:r w:rsidRPr="0031790B">
        <w:rPr>
          <w:rFonts w:ascii="Times New Roman" w:eastAsia="Calibri" w:hAnsi="Times New Roman" w:cs="Times New Roman"/>
          <w:bCs/>
          <w:sz w:val="24"/>
          <w:szCs w:val="24"/>
        </w:rPr>
        <w:t xml:space="preserve">оснащенный </w:t>
      </w:r>
      <w:r w:rsidRPr="0031790B">
        <w:rPr>
          <w:rFonts w:ascii="Times New Roman" w:eastAsia="Calibri" w:hAnsi="Times New Roman" w:cs="Times New Roman"/>
          <w:bCs/>
          <w:iCs/>
          <w:sz w:val="24"/>
          <w:szCs w:val="24"/>
        </w:rPr>
        <w:t>в соответствии с приложением 3 ОПОП-П</w:t>
      </w:r>
      <w:r w:rsidRPr="0031790B">
        <w:rPr>
          <w:rFonts w:ascii="Times New Roman" w:eastAsia="Calibri" w:hAnsi="Times New Roman" w:cs="Times New Roman"/>
          <w:bCs/>
          <w:sz w:val="24"/>
          <w:szCs w:val="24"/>
        </w:rPr>
        <w:t>:</w:t>
      </w:r>
    </w:p>
    <w:p w14:paraId="1CDAAFEF" w14:textId="77777777" w:rsidR="0031790B" w:rsidRPr="0031790B" w:rsidRDefault="0031790B" w:rsidP="0031790B">
      <w:pPr>
        <w:suppressAutoHyphens/>
        <w:ind w:firstLine="709"/>
        <w:jc w:val="both"/>
        <w:rPr>
          <w:rFonts w:ascii="Times New Roman" w:eastAsia="Calibri" w:hAnsi="Times New Roman" w:cs="Times New Roman"/>
        </w:rPr>
      </w:pPr>
      <w:r w:rsidRPr="0031790B">
        <w:rPr>
          <w:rFonts w:ascii="Times New Roman" w:eastAsia="Calibri" w:hAnsi="Times New Roman" w:cs="Times New Roman"/>
          <w:szCs w:val="24"/>
        </w:rPr>
        <w:t>стол ученический по количеству обучающихся;</w:t>
      </w:r>
      <w:r w:rsidRPr="0031790B">
        <w:rPr>
          <w:rFonts w:ascii="Times New Roman" w:eastAsia="Calibri" w:hAnsi="Times New Roman" w:cs="Times New Roman"/>
        </w:rPr>
        <w:t xml:space="preserve"> </w:t>
      </w:r>
    </w:p>
    <w:p w14:paraId="0C9C35E0" w14:textId="77777777" w:rsidR="0031790B" w:rsidRPr="0031790B" w:rsidRDefault="0031790B" w:rsidP="0031790B">
      <w:pPr>
        <w:suppressAutoHyphens/>
        <w:ind w:firstLine="709"/>
        <w:jc w:val="both"/>
        <w:rPr>
          <w:rFonts w:ascii="Times New Roman" w:eastAsia="Calibri" w:hAnsi="Times New Roman" w:cs="Times New Roman"/>
        </w:rPr>
      </w:pPr>
      <w:r w:rsidRPr="0031790B">
        <w:rPr>
          <w:rFonts w:ascii="Times New Roman" w:eastAsia="Calibri" w:hAnsi="Times New Roman" w:cs="Times New Roman"/>
        </w:rPr>
        <w:t>стул ученический по количеству обучающихся;</w:t>
      </w:r>
    </w:p>
    <w:p w14:paraId="5FCB81E1" w14:textId="77777777" w:rsidR="0031790B" w:rsidRPr="0031790B" w:rsidRDefault="0031790B" w:rsidP="0031790B">
      <w:pPr>
        <w:suppressAutoHyphens/>
        <w:ind w:firstLine="709"/>
        <w:jc w:val="both"/>
        <w:rPr>
          <w:rFonts w:ascii="Times New Roman" w:eastAsia="Calibri" w:hAnsi="Times New Roman" w:cs="Times New Roman"/>
        </w:rPr>
      </w:pPr>
      <w:r w:rsidRPr="0031790B">
        <w:rPr>
          <w:rFonts w:ascii="Times New Roman" w:eastAsia="Calibri" w:hAnsi="Times New Roman" w:cs="Times New Roman"/>
        </w:rPr>
        <w:t>стол преподавателя;</w:t>
      </w:r>
    </w:p>
    <w:p w14:paraId="1D4274B9" w14:textId="77777777" w:rsidR="0031790B" w:rsidRPr="0031790B" w:rsidRDefault="0031790B" w:rsidP="0031790B">
      <w:pPr>
        <w:suppressAutoHyphens/>
        <w:ind w:firstLine="709"/>
        <w:jc w:val="both"/>
        <w:rPr>
          <w:rFonts w:ascii="Times New Roman" w:eastAsia="Calibri" w:hAnsi="Times New Roman" w:cs="Times New Roman"/>
        </w:rPr>
      </w:pPr>
      <w:r w:rsidRPr="0031790B">
        <w:rPr>
          <w:rFonts w:ascii="Times New Roman" w:eastAsia="Calibri" w:hAnsi="Times New Roman" w:cs="Times New Roman"/>
        </w:rPr>
        <w:t>стул преподавателя;</w:t>
      </w:r>
    </w:p>
    <w:p w14:paraId="1984AAD6" w14:textId="77777777" w:rsidR="0031790B" w:rsidRPr="0031790B" w:rsidRDefault="0031790B" w:rsidP="0031790B">
      <w:pPr>
        <w:suppressAutoHyphens/>
        <w:ind w:firstLine="709"/>
        <w:jc w:val="both"/>
        <w:rPr>
          <w:rFonts w:ascii="Times New Roman" w:eastAsia="Calibri" w:hAnsi="Times New Roman" w:cs="Times New Roman"/>
        </w:rPr>
      </w:pPr>
      <w:r w:rsidRPr="0031790B">
        <w:rPr>
          <w:rFonts w:ascii="Times New Roman" w:eastAsia="Calibri" w:hAnsi="Times New Roman" w:cs="Times New Roman"/>
        </w:rPr>
        <w:t>сетевой фильтр;</w:t>
      </w:r>
    </w:p>
    <w:p w14:paraId="119A8E1D" w14:textId="77777777" w:rsidR="0031790B" w:rsidRPr="0031790B" w:rsidRDefault="0031790B" w:rsidP="0031790B">
      <w:pPr>
        <w:suppressAutoHyphens/>
        <w:ind w:firstLine="709"/>
        <w:jc w:val="both"/>
        <w:rPr>
          <w:rFonts w:ascii="Times New Roman" w:eastAsia="Calibri" w:hAnsi="Times New Roman" w:cs="Times New Roman"/>
        </w:rPr>
      </w:pPr>
      <w:r w:rsidRPr="0031790B">
        <w:rPr>
          <w:rFonts w:ascii="Times New Roman" w:eastAsia="Calibri" w:hAnsi="Times New Roman" w:cs="Times New Roman"/>
        </w:rPr>
        <w:t xml:space="preserve">компьютер преподавателя; </w:t>
      </w:r>
    </w:p>
    <w:p w14:paraId="714AB51D" w14:textId="77777777" w:rsidR="0031790B" w:rsidRPr="0031790B" w:rsidRDefault="0031790B" w:rsidP="0031790B">
      <w:pPr>
        <w:suppressAutoHyphens/>
        <w:ind w:firstLine="709"/>
        <w:jc w:val="both"/>
        <w:rPr>
          <w:rFonts w:ascii="Times New Roman" w:eastAsia="Calibri" w:hAnsi="Times New Roman" w:cs="Times New Roman"/>
        </w:rPr>
      </w:pPr>
      <w:r w:rsidRPr="0031790B">
        <w:rPr>
          <w:rFonts w:ascii="Times New Roman" w:eastAsia="Calibri" w:hAnsi="Times New Roman" w:cs="Times New Roman"/>
        </w:rPr>
        <w:t>доска меловая;</w:t>
      </w:r>
    </w:p>
    <w:p w14:paraId="5A131DC8" w14:textId="77777777" w:rsidR="0031790B" w:rsidRPr="0031790B" w:rsidRDefault="0031790B" w:rsidP="0031790B">
      <w:pPr>
        <w:suppressAutoHyphens/>
        <w:ind w:firstLine="709"/>
        <w:jc w:val="both"/>
        <w:rPr>
          <w:rFonts w:ascii="Times New Roman" w:eastAsia="Calibri" w:hAnsi="Times New Roman" w:cs="Times New Roman"/>
        </w:rPr>
      </w:pPr>
      <w:r w:rsidRPr="0031790B">
        <w:rPr>
          <w:rFonts w:ascii="Times New Roman" w:eastAsia="Calibri" w:hAnsi="Times New Roman" w:cs="Times New Roman"/>
        </w:rPr>
        <w:t>наглядные плакаты по соответствующим тематикам дисциплины.</w:t>
      </w:r>
    </w:p>
    <w:p w14:paraId="2A6A726D" w14:textId="77777777" w:rsidR="0031790B" w:rsidRPr="0031790B" w:rsidRDefault="0031790B" w:rsidP="0031790B">
      <w:pPr>
        <w:spacing w:after="120" w:line="276" w:lineRule="auto"/>
        <w:ind w:firstLine="709"/>
        <w:outlineLvl w:val="1"/>
        <w:rPr>
          <w:rFonts w:ascii="Times New Roman" w:eastAsia="Segoe UI" w:hAnsi="Times New Roman" w:cs="Times New Roman"/>
          <w:b/>
          <w:bCs/>
          <w:sz w:val="24"/>
          <w:szCs w:val="24"/>
          <w:lang w:eastAsia="ru-RU"/>
        </w:rPr>
      </w:pPr>
    </w:p>
    <w:p w14:paraId="50B4813C" w14:textId="77777777" w:rsidR="0031790B" w:rsidRPr="0031790B" w:rsidRDefault="0031790B" w:rsidP="0031790B">
      <w:pPr>
        <w:spacing w:after="120" w:line="276" w:lineRule="auto"/>
        <w:ind w:firstLine="709"/>
        <w:outlineLvl w:val="1"/>
        <w:rPr>
          <w:rFonts w:ascii="Times New Roman" w:eastAsia="Segoe UI" w:hAnsi="Times New Roman" w:cs="Times New Roman"/>
          <w:b/>
          <w:bCs/>
          <w:sz w:val="24"/>
          <w:szCs w:val="24"/>
          <w:lang w:eastAsia="ru-RU"/>
        </w:rPr>
      </w:pPr>
      <w:r w:rsidRPr="0031790B">
        <w:rPr>
          <w:rFonts w:ascii="Times New Roman" w:eastAsia="Segoe UI" w:hAnsi="Times New Roman" w:cs="Times New Roman"/>
          <w:b/>
          <w:bCs/>
          <w:sz w:val="24"/>
          <w:szCs w:val="24"/>
          <w:lang w:eastAsia="ru-RU"/>
        </w:rPr>
        <w:t>3.2. Учебно-методическое обеспечение</w:t>
      </w:r>
    </w:p>
    <w:p w14:paraId="37CEB922" w14:textId="77777777" w:rsidR="0031790B" w:rsidRPr="0031790B" w:rsidRDefault="0031790B" w:rsidP="0031790B">
      <w:pPr>
        <w:spacing w:line="276" w:lineRule="auto"/>
        <w:ind w:firstLine="709"/>
        <w:contextualSpacing/>
        <w:rPr>
          <w:rFonts w:ascii="Times New Roman" w:eastAsia="Calibri" w:hAnsi="Times New Roman" w:cs="Times New Roman"/>
          <w:b/>
          <w:sz w:val="24"/>
          <w:szCs w:val="24"/>
        </w:rPr>
      </w:pPr>
      <w:r w:rsidRPr="0031790B">
        <w:rPr>
          <w:rFonts w:ascii="Times New Roman" w:eastAsia="Calibri" w:hAnsi="Times New Roman" w:cs="Times New Roman"/>
          <w:b/>
          <w:sz w:val="24"/>
          <w:szCs w:val="24"/>
        </w:rPr>
        <w:t>3.2.1. Основные печатные и/или электронные издания</w:t>
      </w:r>
    </w:p>
    <w:p w14:paraId="10A11B21" w14:textId="77777777" w:rsidR="0031790B" w:rsidRPr="0031790B" w:rsidRDefault="0031790B" w:rsidP="0031790B">
      <w:pPr>
        <w:ind w:firstLine="709"/>
        <w:contextualSpacing/>
        <w:jc w:val="both"/>
        <w:rPr>
          <w:rFonts w:ascii="Times New Roman" w:eastAsia="Calibri" w:hAnsi="Times New Roman" w:cs="Times New Roman"/>
          <w:sz w:val="24"/>
          <w:szCs w:val="24"/>
        </w:rPr>
      </w:pPr>
      <w:r w:rsidRPr="0031790B">
        <w:rPr>
          <w:rFonts w:ascii="Times New Roman" w:eastAsia="Calibri" w:hAnsi="Times New Roman" w:cs="Times New Roman"/>
          <w:b/>
          <w:sz w:val="24"/>
          <w:szCs w:val="24"/>
        </w:rPr>
        <w:t xml:space="preserve">1. </w:t>
      </w:r>
      <w:r w:rsidRPr="0031790B">
        <w:rPr>
          <w:rFonts w:ascii="Times New Roman" w:eastAsia="Calibri" w:hAnsi="Times New Roman" w:cs="Times New Roman"/>
          <w:sz w:val="24"/>
          <w:szCs w:val="24"/>
        </w:rPr>
        <w:t>Кириллов, В. В.  История России: учебник для среднего профессионального образования / В. В. Кириллов, М. А. </w:t>
      </w:r>
      <w:proofErr w:type="spellStart"/>
      <w:r w:rsidRPr="0031790B">
        <w:rPr>
          <w:rFonts w:ascii="Times New Roman" w:eastAsia="Calibri" w:hAnsi="Times New Roman" w:cs="Times New Roman"/>
          <w:sz w:val="24"/>
          <w:szCs w:val="24"/>
        </w:rPr>
        <w:t>Бравина</w:t>
      </w:r>
      <w:proofErr w:type="spellEnd"/>
      <w:r w:rsidRPr="0031790B">
        <w:rPr>
          <w:rFonts w:ascii="Times New Roman" w:eastAsia="Calibri" w:hAnsi="Times New Roman" w:cs="Times New Roman"/>
          <w:sz w:val="24"/>
          <w:szCs w:val="24"/>
        </w:rPr>
        <w:t xml:space="preserve">. — 4-е изд., </w:t>
      </w:r>
      <w:proofErr w:type="spellStart"/>
      <w:r w:rsidRPr="0031790B">
        <w:rPr>
          <w:rFonts w:ascii="Times New Roman" w:eastAsia="Calibri" w:hAnsi="Times New Roman" w:cs="Times New Roman"/>
          <w:sz w:val="24"/>
          <w:szCs w:val="24"/>
        </w:rPr>
        <w:t>перераб</w:t>
      </w:r>
      <w:proofErr w:type="spellEnd"/>
      <w:r w:rsidRPr="0031790B">
        <w:rPr>
          <w:rFonts w:ascii="Times New Roman" w:eastAsia="Calibri" w:hAnsi="Times New Roman" w:cs="Times New Roman"/>
          <w:sz w:val="24"/>
          <w:szCs w:val="24"/>
        </w:rPr>
        <w:t xml:space="preserve">. и доп. — Москва : Издательство </w:t>
      </w:r>
      <w:proofErr w:type="spellStart"/>
      <w:r w:rsidRPr="0031790B">
        <w:rPr>
          <w:rFonts w:ascii="Times New Roman" w:eastAsia="Calibri" w:hAnsi="Times New Roman" w:cs="Times New Roman"/>
          <w:sz w:val="24"/>
          <w:szCs w:val="24"/>
        </w:rPr>
        <w:t>Юрайт</w:t>
      </w:r>
      <w:proofErr w:type="spellEnd"/>
      <w:r w:rsidRPr="0031790B">
        <w:rPr>
          <w:rFonts w:ascii="Times New Roman" w:eastAsia="Calibri" w:hAnsi="Times New Roman" w:cs="Times New Roman"/>
          <w:sz w:val="24"/>
          <w:szCs w:val="24"/>
        </w:rPr>
        <w:t>, 2021. — 565 с. — (Профессиональное образование). — ISBN 978-5-534-08560-0. — Текст :непосредственный.</w:t>
      </w:r>
    </w:p>
    <w:p w14:paraId="0F9A894C" w14:textId="77777777" w:rsidR="0031790B" w:rsidRPr="0031790B" w:rsidRDefault="0031790B" w:rsidP="0031790B">
      <w:pPr>
        <w:spacing w:line="276" w:lineRule="auto"/>
        <w:ind w:firstLine="709"/>
        <w:contextualSpacing/>
        <w:jc w:val="both"/>
        <w:rPr>
          <w:rFonts w:ascii="Times New Roman" w:eastAsia="Calibri" w:hAnsi="Times New Roman" w:cs="Times New Roman"/>
          <w:b/>
          <w:bCs/>
          <w:iCs/>
          <w:sz w:val="24"/>
          <w:szCs w:val="24"/>
        </w:rPr>
      </w:pPr>
    </w:p>
    <w:p w14:paraId="3691E6F3" w14:textId="77777777" w:rsidR="0031790B" w:rsidRPr="0031790B" w:rsidRDefault="0031790B" w:rsidP="0031790B">
      <w:pPr>
        <w:spacing w:line="276" w:lineRule="auto"/>
        <w:ind w:firstLine="709"/>
        <w:contextualSpacing/>
        <w:jc w:val="both"/>
        <w:rPr>
          <w:rFonts w:ascii="Times New Roman" w:eastAsia="Calibri" w:hAnsi="Times New Roman" w:cs="Times New Roman"/>
          <w:b/>
          <w:bCs/>
          <w:iCs/>
          <w:sz w:val="24"/>
          <w:szCs w:val="24"/>
        </w:rPr>
      </w:pPr>
      <w:r w:rsidRPr="0031790B">
        <w:rPr>
          <w:rFonts w:ascii="Times New Roman" w:eastAsia="Calibri" w:hAnsi="Times New Roman" w:cs="Times New Roman"/>
          <w:b/>
          <w:bCs/>
          <w:iCs/>
          <w:sz w:val="24"/>
          <w:szCs w:val="24"/>
        </w:rPr>
        <w:t xml:space="preserve">3.2.2. Дополнительные источники </w:t>
      </w:r>
    </w:p>
    <w:p w14:paraId="1655D6EA" w14:textId="77777777" w:rsidR="0031790B" w:rsidRPr="0031790B" w:rsidRDefault="0031790B" w:rsidP="0031790B">
      <w:pPr>
        <w:ind w:firstLine="709"/>
        <w:contextualSpacing/>
        <w:jc w:val="both"/>
        <w:rPr>
          <w:rFonts w:ascii="Times New Roman" w:eastAsia="Calibri" w:hAnsi="Times New Roman" w:cs="Times New Roman"/>
          <w:sz w:val="24"/>
          <w:szCs w:val="24"/>
        </w:rPr>
      </w:pPr>
      <w:r w:rsidRPr="0031790B">
        <w:rPr>
          <w:rFonts w:ascii="Times New Roman" w:eastAsia="Calibri" w:hAnsi="Times New Roman" w:cs="Times New Roman"/>
          <w:b/>
          <w:sz w:val="24"/>
          <w:szCs w:val="24"/>
        </w:rPr>
        <w:t xml:space="preserve">1. </w:t>
      </w:r>
      <w:proofErr w:type="spellStart"/>
      <w:r w:rsidRPr="0031790B">
        <w:rPr>
          <w:rFonts w:ascii="Times New Roman" w:eastAsia="Calibri" w:hAnsi="Times New Roman" w:cs="Times New Roman"/>
          <w:sz w:val="24"/>
          <w:szCs w:val="24"/>
        </w:rPr>
        <w:t>Карпачев</w:t>
      </w:r>
      <w:proofErr w:type="spellEnd"/>
      <w:r w:rsidRPr="0031790B">
        <w:rPr>
          <w:rFonts w:ascii="Times New Roman" w:eastAsia="Calibri" w:hAnsi="Times New Roman" w:cs="Times New Roman"/>
          <w:sz w:val="24"/>
          <w:szCs w:val="24"/>
        </w:rPr>
        <w:t>, С. П.  История России : учебное пособие для среднего профессионального образования / С. П. </w:t>
      </w:r>
      <w:proofErr w:type="spellStart"/>
      <w:r w:rsidRPr="0031790B">
        <w:rPr>
          <w:rFonts w:ascii="Times New Roman" w:eastAsia="Calibri" w:hAnsi="Times New Roman" w:cs="Times New Roman"/>
          <w:sz w:val="24"/>
          <w:szCs w:val="24"/>
        </w:rPr>
        <w:t>Карпачев</w:t>
      </w:r>
      <w:proofErr w:type="spellEnd"/>
      <w:r w:rsidRPr="0031790B">
        <w:rPr>
          <w:rFonts w:ascii="Times New Roman" w:eastAsia="Calibri" w:hAnsi="Times New Roman" w:cs="Times New Roman"/>
          <w:sz w:val="24"/>
          <w:szCs w:val="24"/>
        </w:rPr>
        <w:t xml:space="preserve">. — 3-е изд., </w:t>
      </w:r>
      <w:proofErr w:type="spellStart"/>
      <w:r w:rsidRPr="0031790B">
        <w:rPr>
          <w:rFonts w:ascii="Times New Roman" w:eastAsia="Calibri" w:hAnsi="Times New Roman" w:cs="Times New Roman"/>
          <w:sz w:val="24"/>
          <w:szCs w:val="24"/>
        </w:rPr>
        <w:t>перераб</w:t>
      </w:r>
      <w:proofErr w:type="spellEnd"/>
      <w:r w:rsidRPr="0031790B">
        <w:rPr>
          <w:rFonts w:ascii="Times New Roman" w:eastAsia="Calibri" w:hAnsi="Times New Roman" w:cs="Times New Roman"/>
          <w:sz w:val="24"/>
          <w:szCs w:val="24"/>
        </w:rPr>
        <w:t xml:space="preserve">. и доп. — Москва : Издательство </w:t>
      </w:r>
      <w:proofErr w:type="spellStart"/>
      <w:r w:rsidRPr="0031790B">
        <w:rPr>
          <w:rFonts w:ascii="Times New Roman" w:eastAsia="Calibri" w:hAnsi="Times New Roman" w:cs="Times New Roman"/>
          <w:sz w:val="24"/>
          <w:szCs w:val="24"/>
        </w:rPr>
        <w:t>Юрайт</w:t>
      </w:r>
      <w:proofErr w:type="spellEnd"/>
      <w:r w:rsidRPr="0031790B">
        <w:rPr>
          <w:rFonts w:ascii="Times New Roman" w:eastAsia="Calibri" w:hAnsi="Times New Roman" w:cs="Times New Roman"/>
          <w:sz w:val="24"/>
          <w:szCs w:val="24"/>
        </w:rPr>
        <w:t xml:space="preserve">, 2021. — 248 с. — (Профессиональное образование). — ISBN 978-5-534-08753-6. — Текст : электронный // ЭБС </w:t>
      </w:r>
      <w:proofErr w:type="spellStart"/>
      <w:r w:rsidRPr="0031790B">
        <w:rPr>
          <w:rFonts w:ascii="Times New Roman" w:eastAsia="Calibri" w:hAnsi="Times New Roman" w:cs="Times New Roman"/>
          <w:sz w:val="24"/>
          <w:szCs w:val="24"/>
        </w:rPr>
        <w:t>Юрайт</w:t>
      </w:r>
      <w:proofErr w:type="spellEnd"/>
      <w:r w:rsidRPr="0031790B">
        <w:rPr>
          <w:rFonts w:ascii="Times New Roman" w:eastAsia="Calibri" w:hAnsi="Times New Roman" w:cs="Times New Roman"/>
          <w:sz w:val="24"/>
          <w:szCs w:val="24"/>
        </w:rPr>
        <w:t xml:space="preserve"> [сайт]. — URL: </w:t>
      </w:r>
      <w:hyperlink r:id="rId11" w:history="1">
        <w:r w:rsidRPr="0031790B">
          <w:rPr>
            <w:rFonts w:ascii="Times New Roman" w:eastAsia="Calibri" w:hAnsi="Times New Roman" w:cs="Times New Roman"/>
            <w:color w:val="0563C1"/>
            <w:sz w:val="24"/>
            <w:szCs w:val="24"/>
            <w:u w:val="single"/>
          </w:rPr>
          <w:t>https://urait.ru/bcode/468583</w:t>
        </w:r>
      </w:hyperlink>
    </w:p>
    <w:p w14:paraId="7622924A" w14:textId="77777777" w:rsidR="0031790B" w:rsidRPr="0031790B" w:rsidRDefault="0031790B" w:rsidP="0031790B">
      <w:pPr>
        <w:ind w:firstLine="709"/>
        <w:contextualSpacing/>
        <w:jc w:val="both"/>
        <w:rPr>
          <w:rFonts w:ascii="Times New Roman" w:eastAsia="Calibri" w:hAnsi="Times New Roman" w:cs="Times New Roman"/>
        </w:rPr>
      </w:pPr>
    </w:p>
    <w:p w14:paraId="2753256F" w14:textId="77777777" w:rsidR="0031790B" w:rsidRPr="0031790B" w:rsidRDefault="0031790B" w:rsidP="0031790B">
      <w:pPr>
        <w:keepNext/>
        <w:spacing w:after="120"/>
        <w:outlineLvl w:val="0"/>
        <w:rPr>
          <w:rFonts w:ascii="Times New Roman" w:eastAsia="Segoe UI" w:hAnsi="Times New Roman" w:cs="Times New Roman"/>
          <w:b/>
          <w:bCs/>
          <w:caps/>
          <w:kern w:val="32"/>
          <w:sz w:val="24"/>
          <w:szCs w:val="24"/>
          <w:lang w:eastAsia="x-none"/>
        </w:rPr>
      </w:pPr>
    </w:p>
    <w:p w14:paraId="3BCFD33D" w14:textId="77777777" w:rsidR="0031790B" w:rsidRPr="0031790B" w:rsidRDefault="0031790B" w:rsidP="0031790B">
      <w:pPr>
        <w:keepNext/>
        <w:spacing w:after="120"/>
        <w:jc w:val="center"/>
        <w:outlineLvl w:val="0"/>
        <w:rPr>
          <w:rFonts w:ascii="Times New Roman" w:eastAsia="Segoe UI" w:hAnsi="Times New Roman" w:cs="Times New Roman"/>
          <w:caps/>
          <w:kern w:val="32"/>
          <w:sz w:val="24"/>
          <w:szCs w:val="24"/>
          <w:lang w:eastAsia="x-none"/>
        </w:rPr>
      </w:pPr>
      <w:r w:rsidRPr="0031790B">
        <w:rPr>
          <w:rFonts w:ascii="Times New Roman" w:eastAsia="Segoe UI" w:hAnsi="Times New Roman" w:cs="Times New Roman"/>
          <w:b/>
          <w:bCs/>
          <w:caps/>
          <w:kern w:val="32"/>
          <w:sz w:val="24"/>
          <w:szCs w:val="24"/>
          <w:lang w:val="x-none" w:eastAsia="x-none"/>
        </w:rPr>
        <w:t xml:space="preserve">4. Контроль и оценка результатов </w:t>
      </w:r>
      <w:r w:rsidRPr="0031790B">
        <w:rPr>
          <w:rFonts w:ascii="Times New Roman" w:eastAsia="Segoe UI" w:hAnsi="Times New Roman" w:cs="Times New Roman"/>
          <w:b/>
          <w:bCs/>
          <w:caps/>
          <w:kern w:val="32"/>
          <w:sz w:val="24"/>
          <w:szCs w:val="24"/>
          <w:lang w:val="x-none" w:eastAsia="x-none"/>
        </w:rPr>
        <w:br/>
        <w:t xml:space="preserve">освоения </w:t>
      </w:r>
      <w:r w:rsidRPr="0031790B">
        <w:rPr>
          <w:rFonts w:ascii="Times New Roman" w:eastAsia="Segoe UI" w:hAnsi="Times New Roman" w:cs="Times New Roman"/>
          <w:b/>
          <w:bCs/>
          <w:caps/>
          <w:kern w:val="32"/>
          <w:sz w:val="24"/>
          <w:szCs w:val="24"/>
          <w:lang w:eastAsia="x-none"/>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4"/>
        <w:gridCol w:w="3112"/>
      </w:tblGrid>
      <w:tr w:rsidR="0031790B" w:rsidRPr="0031790B" w14:paraId="525DBE50" w14:textId="77777777" w:rsidTr="006158BE">
        <w:trPr>
          <w:trHeight w:val="519"/>
        </w:trPr>
        <w:tc>
          <w:tcPr>
            <w:tcW w:w="1543" w:type="pct"/>
            <w:vAlign w:val="center"/>
          </w:tcPr>
          <w:p w14:paraId="2EE7A2AE" w14:textId="77777777" w:rsidR="0031790B" w:rsidRPr="0031790B" w:rsidRDefault="0031790B" w:rsidP="0031790B">
            <w:pPr>
              <w:suppressAutoHyphens/>
              <w:spacing w:line="276" w:lineRule="auto"/>
              <w:contextualSpacing/>
              <w:jc w:val="center"/>
              <w:rPr>
                <w:rFonts w:ascii="Times New Roman" w:eastAsia="Calibri" w:hAnsi="Times New Roman" w:cs="Times New Roman"/>
                <w:b/>
                <w:iCs/>
                <w:sz w:val="24"/>
                <w:szCs w:val="24"/>
              </w:rPr>
            </w:pPr>
            <w:r w:rsidRPr="0031790B">
              <w:rPr>
                <w:rFonts w:ascii="Times New Roman" w:eastAsia="Calibri" w:hAnsi="Times New Roman" w:cs="Times New Roman"/>
                <w:b/>
                <w:iCs/>
                <w:sz w:val="24"/>
                <w:szCs w:val="24"/>
              </w:rPr>
              <w:t>Результаты обучения</w:t>
            </w:r>
          </w:p>
        </w:tc>
        <w:tc>
          <w:tcPr>
            <w:tcW w:w="1840" w:type="pct"/>
            <w:vAlign w:val="center"/>
          </w:tcPr>
          <w:p w14:paraId="0758A6AF" w14:textId="77777777" w:rsidR="0031790B" w:rsidRPr="0031790B" w:rsidRDefault="0031790B" w:rsidP="0031790B">
            <w:pPr>
              <w:suppressAutoHyphens/>
              <w:spacing w:line="276" w:lineRule="auto"/>
              <w:contextualSpacing/>
              <w:jc w:val="center"/>
              <w:rPr>
                <w:rFonts w:ascii="Times New Roman" w:eastAsia="Calibri" w:hAnsi="Times New Roman" w:cs="Times New Roman"/>
                <w:b/>
                <w:sz w:val="24"/>
                <w:szCs w:val="24"/>
              </w:rPr>
            </w:pPr>
            <w:r w:rsidRPr="0031790B">
              <w:rPr>
                <w:rFonts w:ascii="Times New Roman" w:eastAsia="Calibri" w:hAnsi="Times New Roman" w:cs="Times New Roman"/>
                <w:b/>
                <w:iCs/>
                <w:sz w:val="24"/>
                <w:szCs w:val="24"/>
              </w:rPr>
              <w:t>Показатели освоенности компетенций</w:t>
            </w:r>
          </w:p>
        </w:tc>
        <w:tc>
          <w:tcPr>
            <w:tcW w:w="1616" w:type="pct"/>
            <w:vAlign w:val="center"/>
          </w:tcPr>
          <w:p w14:paraId="6EFF4743" w14:textId="77777777" w:rsidR="0031790B" w:rsidRPr="0031790B" w:rsidRDefault="0031790B" w:rsidP="0031790B">
            <w:pPr>
              <w:suppressAutoHyphens/>
              <w:spacing w:line="276" w:lineRule="auto"/>
              <w:contextualSpacing/>
              <w:jc w:val="center"/>
              <w:rPr>
                <w:rFonts w:ascii="Times New Roman" w:eastAsia="Calibri" w:hAnsi="Times New Roman" w:cs="Times New Roman"/>
                <w:b/>
                <w:sz w:val="24"/>
                <w:szCs w:val="24"/>
              </w:rPr>
            </w:pPr>
            <w:r w:rsidRPr="0031790B">
              <w:rPr>
                <w:rFonts w:ascii="Times New Roman" w:eastAsia="Calibri" w:hAnsi="Times New Roman" w:cs="Times New Roman"/>
                <w:b/>
                <w:sz w:val="24"/>
                <w:szCs w:val="24"/>
              </w:rPr>
              <w:t>Методы оценки</w:t>
            </w:r>
          </w:p>
        </w:tc>
      </w:tr>
      <w:tr w:rsidR="0031790B" w:rsidRPr="0031790B" w14:paraId="012FDADE" w14:textId="77777777" w:rsidTr="006158BE">
        <w:trPr>
          <w:trHeight w:val="698"/>
        </w:trPr>
        <w:tc>
          <w:tcPr>
            <w:tcW w:w="1543" w:type="pct"/>
          </w:tcPr>
          <w:p w14:paraId="715AEF55" w14:textId="77777777" w:rsidR="0031790B" w:rsidRPr="0031790B" w:rsidRDefault="0031790B" w:rsidP="008E0BD3">
            <w:pPr>
              <w:suppressAutoHyphens/>
              <w:contextualSpacing/>
              <w:rPr>
                <w:rFonts w:ascii="Times New Roman" w:eastAsia="Calibri" w:hAnsi="Times New Roman" w:cs="Times New Roman"/>
                <w:bCs/>
                <w:i/>
                <w:sz w:val="24"/>
                <w:szCs w:val="24"/>
              </w:rPr>
            </w:pPr>
            <w:r w:rsidRPr="0031790B">
              <w:rPr>
                <w:rFonts w:ascii="Times New Roman" w:eastAsia="Calibri" w:hAnsi="Times New Roman" w:cs="Times New Roman"/>
                <w:bCs/>
                <w:i/>
                <w:sz w:val="24"/>
                <w:szCs w:val="24"/>
              </w:rPr>
              <w:t>Знает:</w:t>
            </w:r>
          </w:p>
          <w:p w14:paraId="489C7BC7" w14:textId="77777777" w:rsidR="0031790B" w:rsidRPr="0031790B" w:rsidRDefault="0031790B" w:rsidP="008E0BD3">
            <w:pPr>
              <w:suppressAutoHyphens/>
              <w:contextualSpacing/>
              <w:rPr>
                <w:rFonts w:ascii="Times New Roman" w:eastAsia="Calibri" w:hAnsi="Times New Roman" w:cs="Times New Roman"/>
                <w:bCs/>
                <w:sz w:val="24"/>
                <w:szCs w:val="24"/>
              </w:rPr>
            </w:pPr>
            <w:r w:rsidRPr="0031790B">
              <w:rPr>
                <w:rFonts w:ascii="Times New Roman" w:eastAsia="Calibri" w:hAnsi="Times New Roman" w:cs="Times New Roman"/>
                <w:bCs/>
                <w:i/>
                <w:sz w:val="24"/>
                <w:szCs w:val="24"/>
              </w:rPr>
              <w:t>-</w:t>
            </w:r>
            <w:r w:rsidRPr="0031790B">
              <w:rPr>
                <w:rFonts w:ascii="Times New Roman" w:eastAsia="Calibri" w:hAnsi="Times New Roman" w:cs="Times New Roman"/>
              </w:rPr>
              <w:t>- актуальный профессиональный и социальный контекст;</w:t>
            </w:r>
          </w:p>
          <w:p w14:paraId="36454A59" w14:textId="77777777" w:rsidR="0031790B" w:rsidRPr="0031790B" w:rsidRDefault="0031790B" w:rsidP="008E0BD3">
            <w:pPr>
              <w:suppressAutoHyphens/>
              <w:contextualSpacing/>
              <w:rPr>
                <w:rFonts w:ascii="Times New Roman" w:eastAsia="Calibri" w:hAnsi="Times New Roman" w:cs="Times New Roman"/>
              </w:rPr>
            </w:pPr>
            <w:r w:rsidRPr="0031790B">
              <w:rPr>
                <w:rFonts w:ascii="Times New Roman" w:eastAsia="Calibri" w:hAnsi="Times New Roman" w:cs="Times New Roman"/>
                <w:bCs/>
                <w:sz w:val="24"/>
                <w:szCs w:val="24"/>
              </w:rPr>
              <w:t>-</w:t>
            </w:r>
            <w:r w:rsidRPr="0031790B">
              <w:rPr>
                <w:rFonts w:ascii="Times New Roman" w:eastAsia="Calibri" w:hAnsi="Times New Roman" w:cs="Times New Roman"/>
              </w:rPr>
              <w:t>- структуру плана для решения задач, алгоритмы выполнения работ в профессиональной и смежных областях;</w:t>
            </w:r>
          </w:p>
          <w:p w14:paraId="1B4215FF" w14:textId="77777777" w:rsidR="0031790B" w:rsidRPr="0031790B" w:rsidRDefault="0031790B" w:rsidP="008E0BD3">
            <w:pPr>
              <w:rPr>
                <w:rFonts w:ascii="Times New Roman" w:eastAsia="Calibri" w:hAnsi="Times New Roman" w:cs="Times New Roman"/>
              </w:rPr>
            </w:pPr>
            <w:r w:rsidRPr="0031790B">
              <w:rPr>
                <w:rFonts w:ascii="Times New Roman" w:eastAsia="Calibri" w:hAnsi="Times New Roman" w:cs="Times New Roman"/>
              </w:rPr>
              <w:t>-основные источники информации и ресурсы для решения задач и/или проблем в профессиональном и/или социальном контексте;</w:t>
            </w:r>
          </w:p>
          <w:p w14:paraId="51528D0F" w14:textId="77777777" w:rsidR="0031790B" w:rsidRPr="0031790B" w:rsidRDefault="0031790B" w:rsidP="008E0BD3">
            <w:pPr>
              <w:rPr>
                <w:rFonts w:ascii="Times New Roman" w:eastAsia="Calibri" w:hAnsi="Times New Roman" w:cs="Times New Roman"/>
              </w:rPr>
            </w:pPr>
            <w:r w:rsidRPr="0031790B">
              <w:rPr>
                <w:rFonts w:ascii="Times New Roman" w:eastAsia="Calibri" w:hAnsi="Times New Roman" w:cs="Times New Roman"/>
              </w:rPr>
              <w:t>- методы работы в профессиональной и смежных сферах;</w:t>
            </w:r>
          </w:p>
          <w:p w14:paraId="66FA65D8" w14:textId="77777777" w:rsidR="0031790B" w:rsidRPr="0031790B" w:rsidRDefault="0031790B" w:rsidP="008E0BD3">
            <w:pPr>
              <w:suppressAutoHyphens/>
              <w:contextualSpacing/>
              <w:rPr>
                <w:rFonts w:ascii="Times New Roman" w:eastAsia="Calibri" w:hAnsi="Times New Roman" w:cs="Times New Roman"/>
                <w:bCs/>
                <w:sz w:val="24"/>
                <w:szCs w:val="24"/>
              </w:rPr>
            </w:pPr>
            <w:r w:rsidRPr="0031790B">
              <w:rPr>
                <w:rFonts w:ascii="Times New Roman" w:eastAsia="Calibri" w:hAnsi="Times New Roman" w:cs="Times New Roman"/>
              </w:rPr>
              <w:lastRenderedPageBreak/>
              <w:t xml:space="preserve">- порядок оценки результатов решения задач профессиональной деятельности; </w:t>
            </w:r>
          </w:p>
          <w:p w14:paraId="2F21F0CD" w14:textId="77777777" w:rsidR="0031790B" w:rsidRPr="0031790B" w:rsidRDefault="0031790B" w:rsidP="008E0BD3">
            <w:pPr>
              <w:rPr>
                <w:rFonts w:ascii="Times New Roman" w:eastAsia="Calibri" w:hAnsi="Times New Roman" w:cs="Times New Roman"/>
                <w:bCs/>
                <w:sz w:val="20"/>
                <w:szCs w:val="20"/>
              </w:rPr>
            </w:pPr>
            <w:r w:rsidRPr="0031790B">
              <w:rPr>
                <w:rFonts w:ascii="Times New Roman" w:eastAsia="Calibri" w:hAnsi="Times New Roman" w:cs="Times New Roman"/>
                <w:bCs/>
                <w:i/>
                <w:sz w:val="24"/>
                <w:szCs w:val="24"/>
              </w:rPr>
              <w:t xml:space="preserve"> </w:t>
            </w:r>
            <w:r w:rsidRPr="0031790B">
              <w:rPr>
                <w:rFonts w:ascii="Times New Roman" w:eastAsia="Calibri" w:hAnsi="Times New Roman" w:cs="Times New Roman"/>
                <w:iCs/>
                <w:sz w:val="20"/>
                <w:szCs w:val="20"/>
              </w:rPr>
              <w:t>-</w:t>
            </w:r>
            <w:r w:rsidRPr="0031790B">
              <w:rPr>
                <w:rFonts w:ascii="Times New Roman" w:eastAsia="Calibri" w:hAnsi="Times New Roman" w:cs="Times New Roman"/>
              </w:rPr>
              <w:t xml:space="preserve"> номенклатуру информационных источников, применяемых в профессиональной деятельности</w:t>
            </w:r>
            <w:r w:rsidRPr="0031790B">
              <w:rPr>
                <w:rFonts w:ascii="Times New Roman" w:eastAsia="Calibri" w:hAnsi="Times New Roman" w:cs="Times New Roman"/>
                <w:bCs/>
                <w:sz w:val="20"/>
                <w:szCs w:val="20"/>
              </w:rPr>
              <w:t xml:space="preserve">; </w:t>
            </w:r>
          </w:p>
          <w:p w14:paraId="441FC070" w14:textId="77777777" w:rsidR="0031790B" w:rsidRPr="0031790B" w:rsidRDefault="0031790B" w:rsidP="008E0BD3">
            <w:pPr>
              <w:rPr>
                <w:rFonts w:ascii="Times New Roman" w:eastAsia="Calibri" w:hAnsi="Times New Roman" w:cs="Times New Roman"/>
                <w:bCs/>
                <w:sz w:val="20"/>
                <w:szCs w:val="20"/>
              </w:rPr>
            </w:pPr>
            <w:r w:rsidRPr="0031790B">
              <w:rPr>
                <w:rFonts w:ascii="Times New Roman" w:eastAsia="Calibri" w:hAnsi="Times New Roman" w:cs="Times New Roman"/>
                <w:bCs/>
                <w:sz w:val="20"/>
                <w:szCs w:val="20"/>
              </w:rPr>
              <w:t>-</w:t>
            </w:r>
            <w:r w:rsidRPr="0031790B">
              <w:rPr>
                <w:rFonts w:ascii="Times New Roman" w:eastAsia="Calibri" w:hAnsi="Times New Roman" w:cs="Times New Roman"/>
              </w:rPr>
              <w:t xml:space="preserve"> приемы структурирования информации</w:t>
            </w:r>
            <w:r w:rsidRPr="0031790B">
              <w:rPr>
                <w:rFonts w:ascii="Times New Roman" w:eastAsia="Calibri" w:hAnsi="Times New Roman" w:cs="Times New Roman"/>
                <w:bCs/>
                <w:sz w:val="20"/>
                <w:szCs w:val="20"/>
              </w:rPr>
              <w:t>;</w:t>
            </w:r>
          </w:p>
          <w:p w14:paraId="11266BF8" w14:textId="77777777" w:rsidR="0031790B" w:rsidRPr="0031790B" w:rsidRDefault="0031790B" w:rsidP="008E0BD3">
            <w:pPr>
              <w:rPr>
                <w:rFonts w:ascii="Times New Roman" w:eastAsia="Calibri" w:hAnsi="Times New Roman" w:cs="Times New Roman"/>
                <w:bCs/>
                <w:sz w:val="20"/>
                <w:szCs w:val="20"/>
              </w:rPr>
            </w:pPr>
            <w:r w:rsidRPr="0031790B">
              <w:rPr>
                <w:rFonts w:ascii="Times New Roman" w:eastAsia="Calibri" w:hAnsi="Times New Roman" w:cs="Times New Roman"/>
                <w:bCs/>
                <w:sz w:val="20"/>
                <w:szCs w:val="20"/>
              </w:rPr>
              <w:t>-</w:t>
            </w:r>
            <w:r w:rsidRPr="0031790B">
              <w:rPr>
                <w:rFonts w:ascii="Times New Roman" w:eastAsia="Calibri" w:hAnsi="Times New Roman" w:cs="Times New Roman"/>
              </w:rPr>
              <w:t xml:space="preserve"> формат оформления результатов поиска информации</w:t>
            </w:r>
            <w:r w:rsidRPr="0031790B">
              <w:rPr>
                <w:rFonts w:ascii="Times New Roman" w:eastAsia="Calibri" w:hAnsi="Times New Roman" w:cs="Times New Roman"/>
                <w:bCs/>
                <w:sz w:val="20"/>
                <w:szCs w:val="20"/>
              </w:rPr>
              <w:t>;</w:t>
            </w:r>
          </w:p>
          <w:p w14:paraId="0A08D66C" w14:textId="77777777" w:rsidR="0031790B" w:rsidRPr="0031790B" w:rsidRDefault="0031790B" w:rsidP="008E0BD3">
            <w:pPr>
              <w:suppressAutoHyphens/>
              <w:contextualSpacing/>
              <w:rPr>
                <w:rFonts w:ascii="Times New Roman" w:eastAsia="Calibri" w:hAnsi="Times New Roman" w:cs="Times New Roman"/>
              </w:rPr>
            </w:pPr>
            <w:r w:rsidRPr="0031790B">
              <w:rPr>
                <w:rFonts w:ascii="Times New Roman" w:eastAsia="Calibri" w:hAnsi="Times New Roman" w:cs="Times New Roman"/>
                <w:bCs/>
                <w:sz w:val="20"/>
                <w:szCs w:val="20"/>
              </w:rPr>
              <w:t xml:space="preserve">- </w:t>
            </w:r>
            <w:r w:rsidRPr="0031790B">
              <w:rPr>
                <w:rFonts w:ascii="Times New Roman" w:eastAsia="Calibri" w:hAnsi="Times New Roman" w:cs="Times New Roman"/>
              </w:rPr>
              <w:t>современные средства и устройства информатизации, порядок их применения и программное обеспечение в профессиональной деятельности, в том числе цифровые средства;</w:t>
            </w:r>
          </w:p>
          <w:p w14:paraId="1016B219" w14:textId="77777777" w:rsidR="0031790B" w:rsidRPr="0031790B" w:rsidRDefault="0031790B" w:rsidP="008E0BD3">
            <w:pPr>
              <w:rPr>
                <w:rFonts w:ascii="Times New Roman" w:eastAsia="Calibri" w:hAnsi="Times New Roman" w:cs="Times New Roman"/>
              </w:rPr>
            </w:pPr>
            <w:r w:rsidRPr="0031790B">
              <w:rPr>
                <w:rFonts w:ascii="Times New Roman" w:eastAsia="Calibri" w:hAnsi="Times New Roman" w:cs="Times New Roman"/>
                <w:iCs/>
                <w:sz w:val="20"/>
                <w:szCs w:val="20"/>
              </w:rPr>
              <w:t>-</w:t>
            </w:r>
            <w:r w:rsidRPr="0031790B">
              <w:rPr>
                <w:rFonts w:ascii="Times New Roman" w:eastAsia="Calibri" w:hAnsi="Times New Roman" w:cs="Times New Roman"/>
              </w:rPr>
              <w:t xml:space="preserve"> психологические основы деятельности коллектива;</w:t>
            </w:r>
          </w:p>
          <w:p w14:paraId="51BB19C9" w14:textId="77777777" w:rsidR="0031790B" w:rsidRPr="0031790B" w:rsidRDefault="0031790B" w:rsidP="008E0BD3">
            <w:pPr>
              <w:suppressAutoHyphens/>
              <w:contextualSpacing/>
              <w:rPr>
                <w:rFonts w:ascii="Times New Roman" w:eastAsia="Calibri" w:hAnsi="Times New Roman" w:cs="Times New Roman"/>
              </w:rPr>
            </w:pPr>
            <w:r w:rsidRPr="0031790B">
              <w:rPr>
                <w:rFonts w:ascii="Times New Roman" w:eastAsia="Calibri" w:hAnsi="Times New Roman" w:cs="Times New Roman"/>
              </w:rPr>
              <w:t>- психологические особенности личности;</w:t>
            </w:r>
          </w:p>
          <w:p w14:paraId="11D91069" w14:textId="77777777" w:rsidR="0031790B" w:rsidRPr="0031790B" w:rsidRDefault="0031790B" w:rsidP="008E0BD3">
            <w:pPr>
              <w:rPr>
                <w:rFonts w:ascii="Times New Roman" w:eastAsia="Calibri" w:hAnsi="Times New Roman" w:cs="Times New Roman"/>
              </w:rPr>
            </w:pPr>
            <w:r w:rsidRPr="0031790B">
              <w:rPr>
                <w:rFonts w:ascii="Times New Roman" w:eastAsia="Calibri" w:hAnsi="Times New Roman" w:cs="Times New Roman"/>
                <w:bCs/>
                <w:i/>
                <w:sz w:val="24"/>
                <w:szCs w:val="24"/>
              </w:rPr>
              <w:t>-</w:t>
            </w:r>
            <w:r w:rsidRPr="0031790B">
              <w:rPr>
                <w:rFonts w:ascii="Times New Roman" w:eastAsia="Calibri" w:hAnsi="Times New Roman" w:cs="Times New Roman"/>
              </w:rPr>
              <w:t xml:space="preserve"> правила оформления документов;</w:t>
            </w:r>
          </w:p>
          <w:p w14:paraId="4F573E32" w14:textId="77777777" w:rsidR="0031790B" w:rsidRPr="0031790B" w:rsidRDefault="0031790B" w:rsidP="008E0BD3">
            <w:pPr>
              <w:rPr>
                <w:rFonts w:ascii="Times New Roman" w:eastAsia="Calibri" w:hAnsi="Times New Roman" w:cs="Times New Roman"/>
              </w:rPr>
            </w:pPr>
            <w:r w:rsidRPr="0031790B">
              <w:rPr>
                <w:rFonts w:ascii="Times New Roman" w:eastAsia="Calibri" w:hAnsi="Times New Roman" w:cs="Times New Roman"/>
              </w:rPr>
              <w:t>- правила построения устных сообщений;</w:t>
            </w:r>
          </w:p>
          <w:p w14:paraId="60F9EAE4" w14:textId="77777777" w:rsidR="0031790B" w:rsidRPr="0031790B" w:rsidRDefault="0031790B" w:rsidP="008E0BD3">
            <w:pPr>
              <w:suppressAutoHyphens/>
              <w:contextualSpacing/>
              <w:rPr>
                <w:rFonts w:ascii="Times New Roman" w:eastAsia="Calibri" w:hAnsi="Times New Roman" w:cs="Times New Roman"/>
              </w:rPr>
            </w:pPr>
            <w:r w:rsidRPr="0031790B">
              <w:rPr>
                <w:rFonts w:ascii="Times New Roman" w:eastAsia="Calibri" w:hAnsi="Times New Roman" w:cs="Times New Roman"/>
              </w:rPr>
              <w:t>- особенности социального и культурного контекста;</w:t>
            </w:r>
          </w:p>
          <w:p w14:paraId="6EB507CA" w14:textId="77777777" w:rsidR="0031790B" w:rsidRPr="0031790B" w:rsidRDefault="0031790B" w:rsidP="008E0BD3">
            <w:pPr>
              <w:rPr>
                <w:rFonts w:ascii="Times New Roman" w:eastAsia="Calibri" w:hAnsi="Times New Roman" w:cs="Times New Roman"/>
              </w:rPr>
            </w:pPr>
            <w:r w:rsidRPr="0031790B">
              <w:rPr>
                <w:rFonts w:ascii="Times New Roman" w:eastAsia="Calibri" w:hAnsi="Times New Roman" w:cs="Times New Roman"/>
                <w:bCs/>
                <w:i/>
                <w:sz w:val="24"/>
                <w:szCs w:val="24"/>
              </w:rPr>
              <w:t>-</w:t>
            </w:r>
            <w:r w:rsidRPr="0031790B">
              <w:rPr>
                <w:rFonts w:ascii="Times New Roman" w:eastAsia="Calibri" w:hAnsi="Times New Roman" w:cs="Times New Roman"/>
              </w:rPr>
              <w:t xml:space="preserve"> сущность гражданско-патриотической позиции;</w:t>
            </w:r>
          </w:p>
          <w:p w14:paraId="31F8BDDB" w14:textId="77777777" w:rsidR="0031790B" w:rsidRPr="0031790B" w:rsidRDefault="0031790B" w:rsidP="008E0BD3">
            <w:pPr>
              <w:rPr>
                <w:rFonts w:ascii="Times New Roman" w:eastAsia="Calibri" w:hAnsi="Times New Roman" w:cs="Times New Roman"/>
              </w:rPr>
            </w:pPr>
            <w:r w:rsidRPr="0031790B">
              <w:rPr>
                <w:rFonts w:ascii="Times New Roman" w:eastAsia="Calibri" w:hAnsi="Times New Roman" w:cs="Times New Roman"/>
              </w:rPr>
              <w:t>- традиционных общечеловеческих ценностей, в том числе с учетом гармонизации межнациональных и межрелигиозных отношений;</w:t>
            </w:r>
          </w:p>
          <w:p w14:paraId="2E983C92" w14:textId="77777777" w:rsidR="0031790B" w:rsidRPr="0031790B" w:rsidRDefault="0031790B" w:rsidP="008E0BD3">
            <w:pPr>
              <w:rPr>
                <w:rFonts w:ascii="Times New Roman" w:eastAsia="Calibri" w:hAnsi="Times New Roman" w:cs="Times New Roman"/>
              </w:rPr>
            </w:pPr>
            <w:r w:rsidRPr="0031790B">
              <w:rPr>
                <w:rFonts w:ascii="Times New Roman" w:eastAsia="Calibri" w:hAnsi="Times New Roman" w:cs="Times New Roman"/>
              </w:rPr>
              <w:t>- значимость профессиональной деятельности по специальности;</w:t>
            </w:r>
          </w:p>
          <w:p w14:paraId="215887DB" w14:textId="77777777" w:rsidR="0031790B" w:rsidRPr="0031790B" w:rsidRDefault="0031790B" w:rsidP="008E0BD3">
            <w:pPr>
              <w:suppressAutoHyphens/>
              <w:contextualSpacing/>
              <w:rPr>
                <w:rFonts w:ascii="Times New Roman" w:eastAsia="Calibri" w:hAnsi="Times New Roman" w:cs="Times New Roman"/>
              </w:rPr>
            </w:pPr>
            <w:r w:rsidRPr="0031790B">
              <w:rPr>
                <w:rFonts w:ascii="Times New Roman" w:eastAsia="Calibri" w:hAnsi="Times New Roman" w:cs="Times New Roman"/>
              </w:rPr>
              <w:t>- стандарты антикоррупционного поведения и последствия его нарушения;</w:t>
            </w:r>
          </w:p>
          <w:p w14:paraId="5C6095BA" w14:textId="77777777" w:rsidR="0031790B" w:rsidRPr="0031790B" w:rsidRDefault="0031790B" w:rsidP="008E0BD3">
            <w:pPr>
              <w:rPr>
                <w:rFonts w:ascii="Calibri" w:eastAsia="Calibri" w:hAnsi="Calibri" w:cs="Times New Roman"/>
              </w:rPr>
            </w:pPr>
            <w:r w:rsidRPr="0031790B">
              <w:rPr>
                <w:rFonts w:ascii="Times New Roman" w:eastAsia="Calibri" w:hAnsi="Times New Roman" w:cs="Times New Roman"/>
              </w:rPr>
              <w:t>-правила экологической безопасности при ведении профессиональной деятельности;</w:t>
            </w:r>
          </w:p>
          <w:p w14:paraId="005CF11E" w14:textId="77777777" w:rsidR="0031790B" w:rsidRPr="0031790B" w:rsidRDefault="0031790B" w:rsidP="008E0BD3">
            <w:pPr>
              <w:rPr>
                <w:rFonts w:ascii="Times New Roman" w:eastAsia="Calibri" w:hAnsi="Times New Roman" w:cs="Times New Roman"/>
              </w:rPr>
            </w:pPr>
            <w:r w:rsidRPr="0031790B">
              <w:rPr>
                <w:rFonts w:ascii="Times New Roman" w:eastAsia="Calibri" w:hAnsi="Times New Roman" w:cs="Times New Roman"/>
              </w:rPr>
              <w:t>-основные ресурсы, задействованные в профессиональной деятельности;</w:t>
            </w:r>
          </w:p>
          <w:p w14:paraId="089AB8A2" w14:textId="77777777" w:rsidR="0031790B" w:rsidRPr="0031790B" w:rsidRDefault="0031790B" w:rsidP="008E0BD3">
            <w:pPr>
              <w:rPr>
                <w:rFonts w:ascii="Times New Roman" w:eastAsia="Calibri" w:hAnsi="Times New Roman" w:cs="Times New Roman"/>
              </w:rPr>
            </w:pPr>
            <w:r w:rsidRPr="0031790B">
              <w:rPr>
                <w:rFonts w:ascii="Times New Roman" w:eastAsia="Calibri" w:hAnsi="Times New Roman" w:cs="Times New Roman"/>
              </w:rPr>
              <w:lastRenderedPageBreak/>
              <w:t>-пути обеспечения ресурсосбережения;</w:t>
            </w:r>
          </w:p>
          <w:p w14:paraId="32A9E330" w14:textId="77777777" w:rsidR="0031790B" w:rsidRPr="0031790B" w:rsidRDefault="0031790B" w:rsidP="008E0BD3">
            <w:pPr>
              <w:rPr>
                <w:rFonts w:ascii="Times New Roman" w:eastAsia="Calibri" w:hAnsi="Times New Roman" w:cs="Times New Roman"/>
              </w:rPr>
            </w:pPr>
            <w:r w:rsidRPr="0031790B">
              <w:rPr>
                <w:rFonts w:ascii="Times New Roman" w:eastAsia="Calibri" w:hAnsi="Times New Roman" w:cs="Times New Roman"/>
              </w:rPr>
              <w:t>-принципы бережливого производства;</w:t>
            </w:r>
          </w:p>
          <w:p w14:paraId="3A7D8377" w14:textId="77777777" w:rsidR="0031790B" w:rsidRPr="0031790B" w:rsidRDefault="0031790B" w:rsidP="008E0BD3">
            <w:pPr>
              <w:rPr>
                <w:rFonts w:ascii="Times New Roman" w:eastAsia="Calibri" w:hAnsi="Times New Roman" w:cs="Times New Roman"/>
              </w:rPr>
            </w:pPr>
            <w:r w:rsidRPr="0031790B">
              <w:rPr>
                <w:rFonts w:ascii="Times New Roman" w:eastAsia="Calibri" w:hAnsi="Times New Roman" w:cs="Times New Roman"/>
              </w:rPr>
              <w:t>-основные направления изменения климатических условий региона;</w:t>
            </w:r>
          </w:p>
          <w:p w14:paraId="7C29516B" w14:textId="77777777" w:rsidR="0031790B" w:rsidRPr="0031790B" w:rsidRDefault="0031790B" w:rsidP="008E0BD3">
            <w:pPr>
              <w:rPr>
                <w:rFonts w:ascii="Calibri" w:eastAsia="Calibri" w:hAnsi="Calibri" w:cs="Times New Roman"/>
              </w:rPr>
            </w:pPr>
            <w:r w:rsidRPr="0031790B">
              <w:rPr>
                <w:rFonts w:ascii="Times New Roman" w:eastAsia="Calibri" w:hAnsi="Times New Roman" w:cs="Times New Roman"/>
              </w:rPr>
              <w:t>-правила поведения в чрезвычайных ситуациях;</w:t>
            </w:r>
          </w:p>
          <w:p w14:paraId="58256EA8" w14:textId="77777777" w:rsidR="0031790B" w:rsidRPr="0031790B" w:rsidRDefault="0031790B" w:rsidP="008E0BD3">
            <w:pPr>
              <w:rPr>
                <w:rFonts w:ascii="Times New Roman" w:eastAsia="Calibri" w:hAnsi="Times New Roman" w:cs="Times New Roman"/>
              </w:rPr>
            </w:pPr>
            <w:r w:rsidRPr="0031790B">
              <w:rPr>
                <w:rFonts w:ascii="Calibri" w:eastAsia="Calibri" w:hAnsi="Calibri" w:cs="Times New Roman"/>
              </w:rPr>
              <w:t>-</w:t>
            </w:r>
            <w:r w:rsidRPr="0031790B">
              <w:rPr>
                <w:rFonts w:ascii="Times New Roman" w:eastAsia="Calibri" w:hAnsi="Times New Roman" w:cs="Times New Roman"/>
              </w:rPr>
              <w:t xml:space="preserve">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2F12F561" w14:textId="77777777" w:rsidR="0031790B" w:rsidRPr="0031790B" w:rsidRDefault="0031790B" w:rsidP="008E0BD3">
            <w:pPr>
              <w:rPr>
                <w:rFonts w:ascii="Times New Roman" w:eastAsia="Calibri" w:hAnsi="Times New Roman" w:cs="Times New Roman"/>
              </w:rPr>
            </w:pPr>
            <w:r w:rsidRPr="0031790B">
              <w:rPr>
                <w:rFonts w:ascii="Times New Roman" w:eastAsia="Calibri" w:hAnsi="Times New Roman" w:cs="Times New Roman"/>
              </w:rPr>
              <w:t>- участвовать в диалогах на знакомые общие и профессиональные темы;</w:t>
            </w:r>
          </w:p>
          <w:p w14:paraId="055C559F" w14:textId="77777777" w:rsidR="0031790B" w:rsidRPr="0031790B" w:rsidRDefault="0031790B" w:rsidP="008E0BD3">
            <w:pPr>
              <w:rPr>
                <w:rFonts w:ascii="Times New Roman" w:eastAsia="Calibri" w:hAnsi="Times New Roman" w:cs="Times New Roman"/>
              </w:rPr>
            </w:pPr>
            <w:r w:rsidRPr="0031790B">
              <w:rPr>
                <w:rFonts w:ascii="Times New Roman" w:eastAsia="Calibri" w:hAnsi="Times New Roman" w:cs="Times New Roman"/>
              </w:rPr>
              <w:t>- строить простые высказывания о себе и о своей профессиональной деятельности;</w:t>
            </w:r>
          </w:p>
          <w:p w14:paraId="424D5DE6" w14:textId="77777777" w:rsidR="0031790B" w:rsidRPr="0031790B" w:rsidRDefault="0031790B" w:rsidP="008E0BD3">
            <w:pPr>
              <w:rPr>
                <w:rFonts w:ascii="Times New Roman" w:eastAsia="Calibri" w:hAnsi="Times New Roman" w:cs="Times New Roman"/>
              </w:rPr>
            </w:pPr>
            <w:r w:rsidRPr="0031790B">
              <w:rPr>
                <w:rFonts w:ascii="Times New Roman" w:eastAsia="Calibri" w:hAnsi="Times New Roman" w:cs="Times New Roman"/>
              </w:rPr>
              <w:t>- кратко обосновывать и объяснять свои действия (текущие и планируемые);</w:t>
            </w:r>
          </w:p>
          <w:p w14:paraId="2D180FAE" w14:textId="77777777" w:rsidR="0031790B" w:rsidRPr="0031790B" w:rsidRDefault="0031790B" w:rsidP="008E0BD3">
            <w:pPr>
              <w:rPr>
                <w:rFonts w:ascii="Calibri" w:eastAsia="Calibri" w:hAnsi="Calibri" w:cs="Times New Roman"/>
              </w:rPr>
            </w:pPr>
            <w:r w:rsidRPr="0031790B">
              <w:rPr>
                <w:rFonts w:ascii="Times New Roman" w:eastAsia="Calibri" w:hAnsi="Times New Roman" w:cs="Times New Roman"/>
              </w:rPr>
              <w:t>- писать простые связные сообщения на знакомые или интересующие профессиональные темы.</w:t>
            </w:r>
          </w:p>
          <w:p w14:paraId="0F1E58DC" w14:textId="77777777" w:rsidR="0031790B" w:rsidRPr="0031790B" w:rsidRDefault="0031790B" w:rsidP="008E0BD3">
            <w:pPr>
              <w:suppressAutoHyphens/>
              <w:contextualSpacing/>
              <w:rPr>
                <w:rFonts w:ascii="Times New Roman" w:eastAsia="Calibri" w:hAnsi="Times New Roman" w:cs="Times New Roman"/>
                <w:bCs/>
                <w:i/>
                <w:sz w:val="24"/>
                <w:szCs w:val="24"/>
              </w:rPr>
            </w:pPr>
            <w:r w:rsidRPr="0031790B">
              <w:rPr>
                <w:rFonts w:ascii="Times New Roman" w:eastAsia="Calibri" w:hAnsi="Times New Roman" w:cs="Times New Roman"/>
                <w:bCs/>
                <w:i/>
                <w:sz w:val="24"/>
                <w:szCs w:val="24"/>
              </w:rPr>
              <w:t xml:space="preserve">Умеет: </w:t>
            </w:r>
          </w:p>
          <w:p w14:paraId="1A43B0D0" w14:textId="77777777" w:rsidR="0031790B" w:rsidRPr="0031790B" w:rsidRDefault="0031790B" w:rsidP="008E0BD3">
            <w:pPr>
              <w:rPr>
                <w:rFonts w:ascii="Times New Roman" w:eastAsia="Calibri" w:hAnsi="Times New Roman" w:cs="Times New Roman"/>
              </w:rPr>
            </w:pPr>
            <w:r w:rsidRPr="0031790B">
              <w:rPr>
                <w:rFonts w:ascii="Times New Roman" w:eastAsia="Calibri" w:hAnsi="Times New Roman" w:cs="Times New Roman"/>
              </w:rPr>
              <w:t>-распознавать, анализировать и выделять основные части задачи и/или проблемы в профессиональном и/или социальном контексте;</w:t>
            </w:r>
          </w:p>
          <w:p w14:paraId="31E2DA94" w14:textId="77777777" w:rsidR="0031790B" w:rsidRPr="0031790B" w:rsidRDefault="0031790B" w:rsidP="008E0BD3">
            <w:pPr>
              <w:rPr>
                <w:rFonts w:ascii="Times New Roman" w:eastAsia="Calibri" w:hAnsi="Times New Roman" w:cs="Times New Roman"/>
              </w:rPr>
            </w:pPr>
            <w:r w:rsidRPr="0031790B">
              <w:rPr>
                <w:rFonts w:ascii="Times New Roman" w:eastAsia="Calibri" w:hAnsi="Times New Roman" w:cs="Times New Roman"/>
              </w:rPr>
              <w:t>- выявлять и эффективно искать информацию, необходимую для решения задачи и/или проблемы;</w:t>
            </w:r>
          </w:p>
          <w:p w14:paraId="66E83063" w14:textId="77777777" w:rsidR="0031790B" w:rsidRPr="0031790B" w:rsidRDefault="0031790B" w:rsidP="008E0BD3">
            <w:pPr>
              <w:rPr>
                <w:rFonts w:ascii="Times New Roman" w:eastAsia="Calibri" w:hAnsi="Times New Roman" w:cs="Times New Roman"/>
              </w:rPr>
            </w:pPr>
            <w:r w:rsidRPr="0031790B">
              <w:rPr>
                <w:rFonts w:ascii="Times New Roman" w:eastAsia="Calibri" w:hAnsi="Times New Roman" w:cs="Times New Roman"/>
              </w:rPr>
              <w:t>- владеть актуальными методами работы в профессиональной и смежных сферах;</w:t>
            </w:r>
          </w:p>
          <w:p w14:paraId="749530E2" w14:textId="77777777" w:rsidR="0031790B" w:rsidRPr="0031790B" w:rsidRDefault="0031790B" w:rsidP="008E0BD3">
            <w:pPr>
              <w:suppressAutoHyphens/>
              <w:contextualSpacing/>
              <w:rPr>
                <w:rFonts w:ascii="Times New Roman" w:eastAsia="Calibri" w:hAnsi="Times New Roman" w:cs="Times New Roman"/>
                <w:bCs/>
                <w:i/>
                <w:sz w:val="24"/>
                <w:szCs w:val="24"/>
              </w:rPr>
            </w:pPr>
            <w:r w:rsidRPr="0031790B">
              <w:rPr>
                <w:rFonts w:ascii="Times New Roman" w:eastAsia="Calibri" w:hAnsi="Times New Roman" w:cs="Times New Roman"/>
              </w:rPr>
              <w:t>- оценивать результат и последствия своих действий;</w:t>
            </w:r>
          </w:p>
          <w:p w14:paraId="1A815606" w14:textId="77777777" w:rsidR="0031790B" w:rsidRPr="0031790B" w:rsidRDefault="0031790B" w:rsidP="008E0BD3">
            <w:pPr>
              <w:suppressAutoHyphens/>
              <w:contextualSpacing/>
              <w:rPr>
                <w:rFonts w:ascii="Times New Roman" w:eastAsia="Calibri" w:hAnsi="Times New Roman" w:cs="Times New Roman"/>
                <w:bCs/>
                <w:i/>
                <w:sz w:val="24"/>
                <w:szCs w:val="24"/>
              </w:rPr>
            </w:pPr>
            <w:r w:rsidRPr="0031790B">
              <w:rPr>
                <w:rFonts w:ascii="Times New Roman" w:eastAsia="Calibri" w:hAnsi="Times New Roman" w:cs="Times New Roman"/>
                <w:bCs/>
                <w:i/>
                <w:sz w:val="24"/>
                <w:szCs w:val="24"/>
              </w:rPr>
              <w:t xml:space="preserve">- </w:t>
            </w:r>
            <w:r w:rsidRPr="0031790B">
              <w:rPr>
                <w:rFonts w:ascii="Times New Roman" w:eastAsia="Calibri" w:hAnsi="Times New Roman" w:cs="Times New Roman"/>
              </w:rPr>
              <w:t>определять задачи для поиска информации, планировать процесс поиска, выбирать необходимые источники информации;</w:t>
            </w:r>
          </w:p>
          <w:p w14:paraId="6ECDEAD6" w14:textId="77777777" w:rsidR="0031790B" w:rsidRPr="0031790B" w:rsidRDefault="0031790B" w:rsidP="008E0BD3">
            <w:pPr>
              <w:widowControl w:val="0"/>
              <w:shd w:val="clear" w:color="auto" w:fill="FFFFFF"/>
              <w:tabs>
                <w:tab w:val="left" w:pos="1418"/>
                <w:tab w:val="left" w:pos="3261"/>
              </w:tabs>
              <w:autoSpaceDE w:val="0"/>
              <w:autoSpaceDN w:val="0"/>
              <w:adjustRightInd w:val="0"/>
              <w:ind w:right="-114"/>
              <w:rPr>
                <w:rFonts w:ascii="Times New Roman" w:eastAsia="Calibri" w:hAnsi="Times New Roman" w:cs="Times New Roman"/>
                <w:sz w:val="20"/>
                <w:szCs w:val="20"/>
              </w:rPr>
            </w:pPr>
            <w:r w:rsidRPr="0031790B">
              <w:rPr>
                <w:rFonts w:ascii="Times New Roman" w:eastAsia="Calibri" w:hAnsi="Times New Roman" w:cs="Times New Roman"/>
                <w:bCs/>
                <w:i/>
                <w:sz w:val="24"/>
                <w:szCs w:val="24"/>
              </w:rPr>
              <w:t xml:space="preserve">- </w:t>
            </w:r>
            <w:r w:rsidRPr="0031790B">
              <w:rPr>
                <w:rFonts w:ascii="Times New Roman" w:eastAsia="Calibri" w:hAnsi="Times New Roman" w:cs="Times New Roman"/>
              </w:rPr>
              <w:t xml:space="preserve">выделять наиболее значимое в перечне информации, структурировать получаемую информацию, оформлять </w:t>
            </w:r>
            <w:r w:rsidRPr="0031790B">
              <w:rPr>
                <w:rFonts w:ascii="Times New Roman" w:eastAsia="Calibri" w:hAnsi="Times New Roman" w:cs="Times New Roman"/>
              </w:rPr>
              <w:lastRenderedPageBreak/>
              <w:t>результаты поиска</w:t>
            </w:r>
            <w:r w:rsidRPr="0031790B">
              <w:rPr>
                <w:rFonts w:ascii="Times New Roman" w:eastAsia="Calibri" w:hAnsi="Times New Roman" w:cs="Times New Roman"/>
                <w:spacing w:val="-2"/>
                <w:sz w:val="20"/>
                <w:szCs w:val="20"/>
              </w:rPr>
              <w:t>;</w:t>
            </w:r>
          </w:p>
          <w:p w14:paraId="6CB6F898" w14:textId="77777777" w:rsidR="0031790B" w:rsidRPr="0031790B" w:rsidRDefault="0031790B" w:rsidP="008E0BD3">
            <w:pPr>
              <w:widowControl w:val="0"/>
              <w:shd w:val="clear" w:color="auto" w:fill="FFFFFF"/>
              <w:tabs>
                <w:tab w:val="left" w:pos="1418"/>
                <w:tab w:val="left" w:pos="3261"/>
              </w:tabs>
              <w:autoSpaceDE w:val="0"/>
              <w:autoSpaceDN w:val="0"/>
              <w:adjustRightInd w:val="0"/>
              <w:ind w:right="-114"/>
              <w:rPr>
                <w:rFonts w:ascii="Times New Roman" w:eastAsia="Calibri" w:hAnsi="Times New Roman" w:cs="Times New Roman"/>
                <w:sz w:val="20"/>
                <w:szCs w:val="20"/>
              </w:rPr>
            </w:pPr>
            <w:r w:rsidRPr="0031790B">
              <w:rPr>
                <w:rFonts w:ascii="Times New Roman" w:eastAsia="Calibri" w:hAnsi="Times New Roman" w:cs="Times New Roman"/>
                <w:bCs/>
                <w:i/>
                <w:sz w:val="24"/>
                <w:szCs w:val="24"/>
              </w:rPr>
              <w:t>-</w:t>
            </w:r>
            <w:r w:rsidRPr="0031790B">
              <w:rPr>
                <w:rFonts w:ascii="Times New Roman" w:eastAsia="Calibri" w:hAnsi="Times New Roman" w:cs="Times New Roman"/>
              </w:rPr>
              <w:t xml:space="preserve"> оценивать практическую значимость результатов поиска</w:t>
            </w:r>
            <w:r w:rsidRPr="0031790B">
              <w:rPr>
                <w:rFonts w:ascii="Times New Roman" w:eastAsia="Calibri" w:hAnsi="Times New Roman" w:cs="Times New Roman"/>
                <w:sz w:val="20"/>
                <w:szCs w:val="20"/>
              </w:rPr>
              <w:t>;</w:t>
            </w:r>
          </w:p>
          <w:p w14:paraId="426BCBF1" w14:textId="77777777" w:rsidR="0031790B" w:rsidRPr="0031790B" w:rsidRDefault="0031790B" w:rsidP="008E0BD3">
            <w:pPr>
              <w:widowControl w:val="0"/>
              <w:shd w:val="clear" w:color="auto" w:fill="FFFFFF"/>
              <w:tabs>
                <w:tab w:val="left" w:pos="1418"/>
                <w:tab w:val="left" w:pos="3261"/>
              </w:tabs>
              <w:autoSpaceDE w:val="0"/>
              <w:autoSpaceDN w:val="0"/>
              <w:adjustRightInd w:val="0"/>
              <w:ind w:right="-114"/>
              <w:rPr>
                <w:rFonts w:ascii="Times New Roman" w:eastAsia="Calibri" w:hAnsi="Times New Roman" w:cs="Times New Roman"/>
                <w:spacing w:val="-2"/>
                <w:sz w:val="20"/>
                <w:szCs w:val="20"/>
              </w:rPr>
            </w:pPr>
            <w:r w:rsidRPr="0031790B">
              <w:rPr>
                <w:rFonts w:ascii="Times New Roman" w:eastAsia="Calibri" w:hAnsi="Times New Roman" w:cs="Times New Roman"/>
                <w:sz w:val="20"/>
                <w:szCs w:val="20"/>
              </w:rPr>
              <w:t>-</w:t>
            </w:r>
            <w:r w:rsidRPr="0031790B">
              <w:rPr>
                <w:rFonts w:ascii="Times New Roman" w:eastAsia="Calibri" w:hAnsi="Times New Roman" w:cs="Times New Roman"/>
              </w:rPr>
              <w:t xml:space="preserve"> применять средства информационных технологий для решения профессиональных задач</w:t>
            </w:r>
            <w:r w:rsidRPr="0031790B">
              <w:rPr>
                <w:rFonts w:ascii="Times New Roman" w:eastAsia="Calibri" w:hAnsi="Times New Roman" w:cs="Times New Roman"/>
                <w:spacing w:val="-2"/>
                <w:sz w:val="20"/>
                <w:szCs w:val="20"/>
              </w:rPr>
              <w:t>;</w:t>
            </w:r>
          </w:p>
          <w:p w14:paraId="3C7BA59B" w14:textId="77777777" w:rsidR="0031790B" w:rsidRPr="0031790B" w:rsidRDefault="0031790B" w:rsidP="008E0BD3">
            <w:pPr>
              <w:widowControl w:val="0"/>
              <w:shd w:val="clear" w:color="auto" w:fill="FFFFFF"/>
              <w:tabs>
                <w:tab w:val="left" w:pos="1418"/>
                <w:tab w:val="left" w:pos="3261"/>
              </w:tabs>
              <w:autoSpaceDE w:val="0"/>
              <w:autoSpaceDN w:val="0"/>
              <w:adjustRightInd w:val="0"/>
              <w:ind w:right="-114"/>
              <w:rPr>
                <w:rFonts w:ascii="Times New Roman" w:eastAsia="Calibri" w:hAnsi="Times New Roman" w:cs="Times New Roman"/>
              </w:rPr>
            </w:pPr>
            <w:r w:rsidRPr="0031790B">
              <w:rPr>
                <w:rFonts w:ascii="Times New Roman" w:eastAsia="Calibri" w:hAnsi="Times New Roman" w:cs="Times New Roman"/>
                <w:spacing w:val="-2"/>
                <w:sz w:val="20"/>
                <w:szCs w:val="20"/>
              </w:rPr>
              <w:t>-</w:t>
            </w:r>
            <w:r w:rsidRPr="0031790B">
              <w:rPr>
                <w:rFonts w:ascii="Times New Roman" w:eastAsia="Calibri" w:hAnsi="Times New Roman" w:cs="Times New Roman"/>
              </w:rPr>
              <w:t xml:space="preserve"> использовать современное программное обеспечение в профессиональной деятельности;</w:t>
            </w:r>
          </w:p>
          <w:p w14:paraId="6E8D08F7" w14:textId="77777777" w:rsidR="0031790B" w:rsidRPr="0031790B" w:rsidRDefault="0031790B" w:rsidP="008E0BD3">
            <w:pPr>
              <w:widowControl w:val="0"/>
              <w:shd w:val="clear" w:color="auto" w:fill="FFFFFF"/>
              <w:tabs>
                <w:tab w:val="left" w:pos="1418"/>
                <w:tab w:val="left" w:pos="3261"/>
              </w:tabs>
              <w:autoSpaceDE w:val="0"/>
              <w:autoSpaceDN w:val="0"/>
              <w:adjustRightInd w:val="0"/>
              <w:ind w:right="-114"/>
              <w:rPr>
                <w:rFonts w:ascii="Times New Roman" w:eastAsia="Calibri" w:hAnsi="Times New Roman" w:cs="Times New Roman"/>
              </w:rPr>
            </w:pPr>
            <w:r w:rsidRPr="0031790B">
              <w:rPr>
                <w:rFonts w:ascii="Times New Roman" w:eastAsia="Calibri" w:hAnsi="Times New Roman" w:cs="Times New Roman"/>
              </w:rPr>
              <w:t>- использовать различные цифровые средства для решения профессиональных задач;</w:t>
            </w:r>
          </w:p>
          <w:p w14:paraId="339DEDE2" w14:textId="77777777" w:rsidR="0031790B" w:rsidRPr="0031790B" w:rsidRDefault="0031790B" w:rsidP="008E0BD3">
            <w:pPr>
              <w:rPr>
                <w:rFonts w:ascii="Times New Roman" w:eastAsia="Calibri" w:hAnsi="Times New Roman" w:cs="Times New Roman"/>
                <w:spacing w:val="-4"/>
              </w:rPr>
            </w:pPr>
            <w:r w:rsidRPr="0031790B">
              <w:rPr>
                <w:rFonts w:ascii="Times New Roman" w:eastAsia="Calibri" w:hAnsi="Times New Roman" w:cs="Times New Roman"/>
              </w:rPr>
              <w:t>-</w:t>
            </w:r>
            <w:r w:rsidRPr="0031790B">
              <w:rPr>
                <w:rFonts w:ascii="Times New Roman" w:eastAsia="Calibri" w:hAnsi="Times New Roman" w:cs="Times New Roman"/>
                <w:spacing w:val="-4"/>
              </w:rPr>
              <w:t xml:space="preserve"> организовывать работу коллектива и команды;</w:t>
            </w:r>
          </w:p>
          <w:p w14:paraId="4CBBBE35" w14:textId="77777777" w:rsidR="0031790B" w:rsidRPr="0031790B" w:rsidRDefault="0031790B" w:rsidP="008E0BD3">
            <w:pPr>
              <w:widowControl w:val="0"/>
              <w:shd w:val="clear" w:color="auto" w:fill="FFFFFF"/>
              <w:tabs>
                <w:tab w:val="left" w:pos="1418"/>
                <w:tab w:val="left" w:pos="3261"/>
              </w:tabs>
              <w:autoSpaceDE w:val="0"/>
              <w:autoSpaceDN w:val="0"/>
              <w:adjustRightInd w:val="0"/>
              <w:ind w:right="-114"/>
              <w:rPr>
                <w:rFonts w:ascii="Times New Roman" w:eastAsia="Calibri" w:hAnsi="Times New Roman" w:cs="Times New Roman"/>
                <w:spacing w:val="-4"/>
              </w:rPr>
            </w:pPr>
            <w:r w:rsidRPr="0031790B">
              <w:rPr>
                <w:rFonts w:ascii="Times New Roman" w:eastAsia="Calibri" w:hAnsi="Times New Roman" w:cs="Times New Roman"/>
                <w:bCs/>
                <w:sz w:val="24"/>
                <w:szCs w:val="24"/>
              </w:rPr>
              <w:t>-</w:t>
            </w:r>
            <w:r w:rsidRPr="0031790B">
              <w:rPr>
                <w:rFonts w:ascii="Times New Roman" w:eastAsia="Calibri" w:hAnsi="Times New Roman" w:cs="Times New Roman"/>
                <w:spacing w:val="-4"/>
              </w:rPr>
              <w:t xml:space="preserve"> взаимодействовать с коллегами, руководством, клиентами в ходе профессиональной деятельности;</w:t>
            </w:r>
          </w:p>
          <w:p w14:paraId="597CDF8E" w14:textId="77777777" w:rsidR="0031790B" w:rsidRPr="0031790B" w:rsidRDefault="0031790B" w:rsidP="008E0BD3">
            <w:pPr>
              <w:rPr>
                <w:rFonts w:ascii="Times New Roman" w:eastAsia="Calibri" w:hAnsi="Times New Roman" w:cs="Times New Roman"/>
              </w:rPr>
            </w:pPr>
            <w:r w:rsidRPr="0031790B">
              <w:rPr>
                <w:rFonts w:ascii="Times New Roman" w:eastAsia="Calibri" w:hAnsi="Times New Roman" w:cs="Times New Roman"/>
                <w:spacing w:val="-4"/>
              </w:rPr>
              <w:t>-</w:t>
            </w:r>
            <w:r w:rsidRPr="0031790B">
              <w:rPr>
                <w:rFonts w:ascii="Times New Roman" w:eastAsia="Calibri" w:hAnsi="Times New Roman" w:cs="Times New Roman"/>
              </w:rPr>
              <w:t xml:space="preserve"> грамотно излагать свои мысли и оформлять документы по профессиональной тематике на государственном языке;</w:t>
            </w:r>
          </w:p>
          <w:p w14:paraId="26991E6F" w14:textId="77777777" w:rsidR="0031790B" w:rsidRPr="0031790B" w:rsidRDefault="0031790B" w:rsidP="008E0BD3">
            <w:pPr>
              <w:widowControl w:val="0"/>
              <w:shd w:val="clear" w:color="auto" w:fill="FFFFFF"/>
              <w:tabs>
                <w:tab w:val="left" w:pos="1418"/>
                <w:tab w:val="left" w:pos="3261"/>
              </w:tabs>
              <w:autoSpaceDE w:val="0"/>
              <w:autoSpaceDN w:val="0"/>
              <w:adjustRightInd w:val="0"/>
              <w:ind w:right="-114"/>
              <w:rPr>
                <w:rFonts w:ascii="Times New Roman" w:eastAsia="Calibri" w:hAnsi="Times New Roman" w:cs="Times New Roman"/>
                <w:sz w:val="20"/>
                <w:szCs w:val="20"/>
              </w:rPr>
            </w:pPr>
            <w:r w:rsidRPr="0031790B">
              <w:rPr>
                <w:rFonts w:ascii="Times New Roman" w:eastAsia="Calibri" w:hAnsi="Times New Roman" w:cs="Times New Roman"/>
              </w:rPr>
              <w:t>- проявлять толерантность в рабочем коллективе;</w:t>
            </w:r>
          </w:p>
          <w:p w14:paraId="5B31459D" w14:textId="77777777" w:rsidR="0031790B" w:rsidRPr="0031790B" w:rsidRDefault="0031790B" w:rsidP="008E0BD3">
            <w:pPr>
              <w:rPr>
                <w:rFonts w:ascii="Times New Roman" w:eastAsia="Calibri" w:hAnsi="Times New Roman" w:cs="Times New Roman"/>
              </w:rPr>
            </w:pPr>
            <w:r w:rsidRPr="0031790B">
              <w:rPr>
                <w:rFonts w:ascii="Times New Roman" w:eastAsia="Calibri" w:hAnsi="Times New Roman" w:cs="Times New Roman"/>
              </w:rPr>
              <w:t>- проявлять гражданско-патриотическую позицию;</w:t>
            </w:r>
          </w:p>
          <w:p w14:paraId="0C488835" w14:textId="77777777" w:rsidR="0031790B" w:rsidRPr="0031790B" w:rsidRDefault="0031790B" w:rsidP="008E0BD3">
            <w:pPr>
              <w:rPr>
                <w:rFonts w:ascii="Times New Roman" w:eastAsia="Calibri" w:hAnsi="Times New Roman" w:cs="Times New Roman"/>
              </w:rPr>
            </w:pPr>
            <w:r w:rsidRPr="0031790B">
              <w:rPr>
                <w:rFonts w:ascii="Times New Roman" w:eastAsia="Calibri" w:hAnsi="Times New Roman" w:cs="Times New Roman"/>
              </w:rPr>
              <w:t>- демонстрировать осознанное поведение;</w:t>
            </w:r>
          </w:p>
          <w:p w14:paraId="559E0982" w14:textId="77777777" w:rsidR="0031790B" w:rsidRPr="0031790B" w:rsidRDefault="0031790B" w:rsidP="008E0BD3">
            <w:pPr>
              <w:rPr>
                <w:rFonts w:ascii="Times New Roman" w:eastAsia="Calibri" w:hAnsi="Times New Roman" w:cs="Times New Roman"/>
              </w:rPr>
            </w:pPr>
            <w:r w:rsidRPr="0031790B">
              <w:rPr>
                <w:rFonts w:ascii="Times New Roman" w:eastAsia="Calibri" w:hAnsi="Times New Roman" w:cs="Times New Roman"/>
              </w:rPr>
              <w:t>- описывать значимость своей специальности;</w:t>
            </w:r>
          </w:p>
          <w:p w14:paraId="2ADF992B" w14:textId="77777777" w:rsidR="0031790B" w:rsidRPr="0031790B" w:rsidRDefault="0031790B" w:rsidP="008E0BD3">
            <w:pPr>
              <w:suppressAutoHyphens/>
              <w:contextualSpacing/>
              <w:rPr>
                <w:rFonts w:ascii="Times New Roman" w:eastAsia="Calibri" w:hAnsi="Times New Roman" w:cs="Times New Roman"/>
              </w:rPr>
            </w:pPr>
            <w:r w:rsidRPr="0031790B">
              <w:rPr>
                <w:rFonts w:ascii="Times New Roman" w:eastAsia="Calibri" w:hAnsi="Times New Roman" w:cs="Times New Roman"/>
              </w:rPr>
              <w:t>- применять стандарты антикоррупционного поведения;</w:t>
            </w:r>
          </w:p>
          <w:p w14:paraId="5F03D166" w14:textId="77777777" w:rsidR="0031790B" w:rsidRPr="0031790B" w:rsidRDefault="0031790B" w:rsidP="008E0BD3">
            <w:pPr>
              <w:rPr>
                <w:rFonts w:ascii="Times New Roman" w:eastAsia="Calibri" w:hAnsi="Times New Roman" w:cs="Times New Roman"/>
              </w:rPr>
            </w:pPr>
            <w:r w:rsidRPr="0031790B">
              <w:rPr>
                <w:rFonts w:ascii="Times New Roman" w:eastAsia="Calibri" w:hAnsi="Times New Roman" w:cs="Times New Roman"/>
              </w:rPr>
              <w:t>-соблюдать нормы экологической безопасности;</w:t>
            </w:r>
          </w:p>
          <w:p w14:paraId="30851A89" w14:textId="77777777" w:rsidR="0031790B" w:rsidRPr="0031790B" w:rsidRDefault="0031790B" w:rsidP="008E0BD3">
            <w:pPr>
              <w:rPr>
                <w:rFonts w:ascii="Times New Roman" w:eastAsia="Calibri" w:hAnsi="Times New Roman" w:cs="Times New Roman"/>
              </w:rPr>
            </w:pPr>
            <w:r w:rsidRPr="0031790B">
              <w:rPr>
                <w:rFonts w:ascii="Times New Roman" w:eastAsia="Calibri" w:hAnsi="Times New Roman" w:cs="Times New Roman"/>
              </w:rPr>
              <w:t>-определять направления ресурсосбережения в рамках профессиональной деятельности по профессии;</w:t>
            </w:r>
          </w:p>
          <w:p w14:paraId="7D57C37F" w14:textId="77777777" w:rsidR="0031790B" w:rsidRPr="0031790B" w:rsidRDefault="0031790B" w:rsidP="008E0BD3">
            <w:pPr>
              <w:rPr>
                <w:rFonts w:ascii="Times New Roman" w:eastAsia="Calibri" w:hAnsi="Times New Roman" w:cs="Times New Roman"/>
              </w:rPr>
            </w:pPr>
            <w:r w:rsidRPr="0031790B">
              <w:rPr>
                <w:rFonts w:ascii="Times New Roman" w:eastAsia="Calibri" w:hAnsi="Times New Roman" w:cs="Times New Roman"/>
              </w:rPr>
              <w:t>- организовывать профессиональную деятельность с соблюдением принципов бережливого производства;</w:t>
            </w:r>
          </w:p>
          <w:p w14:paraId="2AF3D527" w14:textId="77777777" w:rsidR="0031790B" w:rsidRPr="0031790B" w:rsidRDefault="0031790B" w:rsidP="008E0BD3">
            <w:pPr>
              <w:rPr>
                <w:rFonts w:ascii="Times New Roman" w:eastAsia="Calibri" w:hAnsi="Times New Roman" w:cs="Times New Roman"/>
              </w:rPr>
            </w:pPr>
            <w:r w:rsidRPr="0031790B">
              <w:rPr>
                <w:rFonts w:ascii="Times New Roman" w:eastAsia="Calibri" w:hAnsi="Times New Roman" w:cs="Times New Roman"/>
              </w:rPr>
              <w:t>-организовывать профессиональную деятельность с учетом знаний об изменении климатических условий региона;</w:t>
            </w:r>
          </w:p>
          <w:p w14:paraId="6744EFF0" w14:textId="77777777" w:rsidR="0031790B" w:rsidRPr="0031790B" w:rsidRDefault="0031790B" w:rsidP="008E0BD3">
            <w:pPr>
              <w:suppressAutoHyphens/>
              <w:contextualSpacing/>
              <w:rPr>
                <w:rFonts w:ascii="Calibri" w:eastAsia="Calibri" w:hAnsi="Calibri" w:cs="Times New Roman"/>
              </w:rPr>
            </w:pPr>
            <w:r w:rsidRPr="0031790B">
              <w:rPr>
                <w:rFonts w:ascii="Times New Roman" w:eastAsia="Calibri" w:hAnsi="Times New Roman" w:cs="Times New Roman"/>
              </w:rPr>
              <w:lastRenderedPageBreak/>
              <w:t>-эффективно действовать в чрезвычайных ситуациях</w:t>
            </w:r>
            <w:r w:rsidRPr="0031790B">
              <w:rPr>
                <w:rFonts w:ascii="Calibri" w:eastAsia="Calibri" w:hAnsi="Calibri" w:cs="Times New Roman"/>
              </w:rPr>
              <w:t>;</w:t>
            </w:r>
          </w:p>
          <w:p w14:paraId="5AB5C1EC" w14:textId="77777777" w:rsidR="0031790B" w:rsidRPr="0031790B" w:rsidRDefault="0031790B" w:rsidP="008E0BD3">
            <w:pPr>
              <w:rPr>
                <w:rFonts w:ascii="Times New Roman" w:eastAsia="Calibri" w:hAnsi="Times New Roman" w:cs="Times New Roman"/>
              </w:rPr>
            </w:pPr>
            <w:r w:rsidRPr="0031790B">
              <w:rPr>
                <w:rFonts w:ascii="Times New Roman" w:eastAsia="Calibri" w:hAnsi="Times New Roman" w:cs="Times New Roman"/>
              </w:rPr>
              <w:t>использовать физкультурно-оздоровительную деятельность для укрепления здоровья, достижения жизненных и профессиональных целей;</w:t>
            </w:r>
          </w:p>
          <w:p w14:paraId="09DD5E9E" w14:textId="77777777" w:rsidR="0031790B" w:rsidRPr="0031790B" w:rsidRDefault="0031790B" w:rsidP="008E0BD3">
            <w:pPr>
              <w:rPr>
                <w:rFonts w:ascii="Times New Roman" w:eastAsia="Calibri" w:hAnsi="Times New Roman" w:cs="Times New Roman"/>
              </w:rPr>
            </w:pPr>
            <w:r w:rsidRPr="0031790B">
              <w:rPr>
                <w:rFonts w:ascii="Times New Roman" w:eastAsia="Calibri" w:hAnsi="Times New Roman" w:cs="Times New Roman"/>
              </w:rPr>
              <w:t>-применять рациональные приемы двигательных функций в профессиональной деятельности;</w:t>
            </w:r>
          </w:p>
          <w:p w14:paraId="0C838BBF" w14:textId="77777777" w:rsidR="0031790B" w:rsidRPr="0031790B" w:rsidRDefault="0031790B" w:rsidP="008E0BD3">
            <w:pPr>
              <w:rPr>
                <w:rFonts w:ascii="Times New Roman" w:eastAsia="Calibri" w:hAnsi="Times New Roman" w:cs="Times New Roman"/>
              </w:rPr>
            </w:pPr>
            <w:r w:rsidRPr="0031790B">
              <w:rPr>
                <w:rFonts w:ascii="Times New Roman" w:eastAsia="Calibri" w:hAnsi="Times New Roman" w:cs="Times New Roman"/>
              </w:rPr>
              <w:t>-пользоваться средствами профилактики перенапряжения, характерными для данной профессии;</w:t>
            </w:r>
          </w:p>
          <w:p w14:paraId="2D94E8A4" w14:textId="77777777" w:rsidR="0031790B" w:rsidRPr="0031790B" w:rsidRDefault="0031790B" w:rsidP="008E0BD3">
            <w:pPr>
              <w:rPr>
                <w:rFonts w:ascii="Times New Roman" w:eastAsia="Calibri" w:hAnsi="Times New Roman" w:cs="Times New Roman"/>
              </w:rPr>
            </w:pPr>
            <w:r w:rsidRPr="0031790B">
              <w:rPr>
                <w:rFonts w:ascii="Calibri" w:eastAsia="Calibri" w:hAnsi="Calibri" w:cs="Times New Roman"/>
              </w:rPr>
              <w:t>-</w:t>
            </w:r>
            <w:r w:rsidRPr="0031790B">
              <w:rPr>
                <w:rFonts w:ascii="Times New Roman" w:eastAsia="Calibri" w:hAnsi="Times New Roman" w:cs="Times New Roman"/>
              </w:rPr>
              <w:t xml:space="preserve">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44ADB5A4" w14:textId="77777777" w:rsidR="0031790B" w:rsidRPr="0031790B" w:rsidRDefault="0031790B" w:rsidP="008E0BD3">
            <w:pPr>
              <w:rPr>
                <w:rFonts w:ascii="Times New Roman" w:eastAsia="Calibri" w:hAnsi="Times New Roman" w:cs="Times New Roman"/>
              </w:rPr>
            </w:pPr>
            <w:r w:rsidRPr="0031790B">
              <w:rPr>
                <w:rFonts w:ascii="Times New Roman" w:eastAsia="Calibri" w:hAnsi="Times New Roman" w:cs="Times New Roman"/>
              </w:rPr>
              <w:t>- участвовать в диалогах на знакомые общие и профессиональные темы;</w:t>
            </w:r>
          </w:p>
          <w:p w14:paraId="571E3B27" w14:textId="77777777" w:rsidR="0031790B" w:rsidRPr="0031790B" w:rsidRDefault="0031790B" w:rsidP="008E0BD3">
            <w:pPr>
              <w:rPr>
                <w:rFonts w:ascii="Times New Roman" w:eastAsia="Calibri" w:hAnsi="Times New Roman" w:cs="Times New Roman"/>
              </w:rPr>
            </w:pPr>
            <w:r w:rsidRPr="0031790B">
              <w:rPr>
                <w:rFonts w:ascii="Times New Roman" w:eastAsia="Calibri" w:hAnsi="Times New Roman" w:cs="Times New Roman"/>
              </w:rPr>
              <w:t>- строить простые высказывания о себе и о своей профессиональной деятельности;</w:t>
            </w:r>
          </w:p>
          <w:p w14:paraId="3DD03A8F" w14:textId="77777777" w:rsidR="0031790B" w:rsidRPr="0031790B" w:rsidRDefault="0031790B" w:rsidP="008E0BD3">
            <w:pPr>
              <w:rPr>
                <w:rFonts w:ascii="Times New Roman" w:eastAsia="Calibri" w:hAnsi="Times New Roman" w:cs="Times New Roman"/>
              </w:rPr>
            </w:pPr>
            <w:r w:rsidRPr="0031790B">
              <w:rPr>
                <w:rFonts w:ascii="Times New Roman" w:eastAsia="Calibri" w:hAnsi="Times New Roman" w:cs="Times New Roman"/>
              </w:rPr>
              <w:t>- кратко обосновывать и объяснять свои действия (текущие и планируемые);</w:t>
            </w:r>
          </w:p>
          <w:p w14:paraId="14E5FE2A" w14:textId="6E8C8761" w:rsidR="0031790B" w:rsidRPr="008E0BD3" w:rsidRDefault="0031790B" w:rsidP="008E0BD3">
            <w:pPr>
              <w:rPr>
                <w:rFonts w:ascii="Calibri" w:eastAsia="Calibri" w:hAnsi="Calibri" w:cs="Times New Roman"/>
              </w:rPr>
            </w:pPr>
            <w:r w:rsidRPr="0031790B">
              <w:rPr>
                <w:rFonts w:ascii="Times New Roman" w:eastAsia="Calibri" w:hAnsi="Times New Roman" w:cs="Times New Roman"/>
              </w:rPr>
              <w:t>- писать простые связные сообщения на знакомые или интересующие профессиональные темы.</w:t>
            </w:r>
          </w:p>
        </w:tc>
        <w:tc>
          <w:tcPr>
            <w:tcW w:w="1840" w:type="pct"/>
          </w:tcPr>
          <w:p w14:paraId="565445EE" w14:textId="77777777" w:rsidR="0031790B" w:rsidRPr="0031790B" w:rsidRDefault="0031790B" w:rsidP="0031790B">
            <w:pPr>
              <w:rPr>
                <w:rFonts w:ascii="Times New Roman" w:eastAsia="Calibri" w:hAnsi="Times New Roman" w:cs="Times New Roman"/>
                <w:bCs/>
                <w:sz w:val="20"/>
                <w:szCs w:val="20"/>
              </w:rPr>
            </w:pPr>
            <w:r w:rsidRPr="0031790B">
              <w:rPr>
                <w:rFonts w:ascii="Times New Roman" w:eastAsia="Calibri" w:hAnsi="Times New Roman" w:cs="Times New Roman"/>
              </w:rPr>
              <w:lastRenderedPageBreak/>
              <w:t>Обучающийся ориентируется в актуальном профессиональном и социальном контексте; знает структуру плана и алгоритм выполнения работ в профессиональной и смежной областях; разбирается в основных источниках информации и ресурсах, которые необходимы для решения задачи, методах работы и порядке оценки результатов; знает номенклатуру информационных источников, применяемых в профессиональной деятельности</w:t>
            </w:r>
            <w:r w:rsidRPr="0031790B">
              <w:rPr>
                <w:rFonts w:ascii="Times New Roman" w:eastAsia="Calibri" w:hAnsi="Times New Roman" w:cs="Times New Roman"/>
                <w:bCs/>
                <w:sz w:val="20"/>
                <w:szCs w:val="20"/>
              </w:rPr>
              <w:t xml:space="preserve">; </w:t>
            </w:r>
            <w:r w:rsidRPr="0031790B">
              <w:rPr>
                <w:rFonts w:ascii="Times New Roman" w:eastAsia="Calibri" w:hAnsi="Times New Roman" w:cs="Times New Roman"/>
                <w:bCs/>
                <w:sz w:val="24"/>
                <w:szCs w:val="24"/>
              </w:rPr>
              <w:t xml:space="preserve">пользуется </w:t>
            </w:r>
            <w:r w:rsidRPr="0031790B">
              <w:rPr>
                <w:rFonts w:ascii="Times New Roman" w:eastAsia="Calibri" w:hAnsi="Times New Roman" w:cs="Times New Roman"/>
              </w:rPr>
              <w:t xml:space="preserve"> приемами структурирования информации</w:t>
            </w:r>
            <w:r w:rsidRPr="0031790B">
              <w:rPr>
                <w:rFonts w:ascii="Times New Roman" w:eastAsia="Calibri" w:hAnsi="Times New Roman" w:cs="Times New Roman"/>
                <w:bCs/>
                <w:sz w:val="20"/>
                <w:szCs w:val="20"/>
              </w:rPr>
              <w:t xml:space="preserve">; </w:t>
            </w:r>
            <w:r w:rsidRPr="0031790B">
              <w:rPr>
                <w:rFonts w:ascii="Times New Roman" w:eastAsia="Calibri" w:hAnsi="Times New Roman" w:cs="Times New Roman"/>
                <w:bCs/>
                <w:sz w:val="24"/>
                <w:szCs w:val="24"/>
              </w:rPr>
              <w:t>знает</w:t>
            </w:r>
            <w:r w:rsidRPr="0031790B">
              <w:rPr>
                <w:rFonts w:ascii="Times New Roman" w:eastAsia="Calibri" w:hAnsi="Times New Roman" w:cs="Times New Roman"/>
              </w:rPr>
              <w:t xml:space="preserve"> формат оформления результатов поиска информации</w:t>
            </w:r>
            <w:r w:rsidRPr="0031790B">
              <w:rPr>
                <w:rFonts w:ascii="Times New Roman" w:eastAsia="Calibri" w:hAnsi="Times New Roman" w:cs="Times New Roman"/>
                <w:bCs/>
                <w:sz w:val="20"/>
                <w:szCs w:val="20"/>
              </w:rPr>
              <w:t xml:space="preserve">; </w:t>
            </w:r>
            <w:r w:rsidRPr="0031790B">
              <w:rPr>
                <w:rFonts w:ascii="Times New Roman" w:eastAsia="Calibri" w:hAnsi="Times New Roman" w:cs="Times New Roman"/>
                <w:bCs/>
                <w:sz w:val="24"/>
                <w:szCs w:val="24"/>
              </w:rPr>
              <w:lastRenderedPageBreak/>
              <w:t>ориентируется в</w:t>
            </w:r>
            <w:r w:rsidRPr="0031790B">
              <w:rPr>
                <w:rFonts w:ascii="Times New Roman" w:eastAsia="Calibri" w:hAnsi="Times New Roman" w:cs="Times New Roman"/>
                <w:bCs/>
                <w:sz w:val="20"/>
                <w:szCs w:val="20"/>
              </w:rPr>
              <w:t xml:space="preserve"> </w:t>
            </w:r>
            <w:r w:rsidRPr="0031790B">
              <w:rPr>
                <w:rFonts w:ascii="Times New Roman" w:eastAsia="Calibri" w:hAnsi="Times New Roman" w:cs="Times New Roman"/>
              </w:rPr>
              <w:t>современных средствах и устройствах информатизации, знает порядок их применения и программное обеспечение в профессиональной деятельности, в том числе цифровые средства;</w:t>
            </w:r>
          </w:p>
          <w:p w14:paraId="7A0BAFE5"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iCs/>
                <w:sz w:val="24"/>
                <w:szCs w:val="24"/>
              </w:rPr>
              <w:t>разбирается в</w:t>
            </w:r>
            <w:r w:rsidRPr="0031790B">
              <w:rPr>
                <w:rFonts w:ascii="Times New Roman" w:eastAsia="Calibri" w:hAnsi="Times New Roman" w:cs="Times New Roman"/>
              </w:rPr>
              <w:t xml:space="preserve"> психологических основах деятельности коллектива и психологических особенностях личности, а также в особенностях социального и культурного контекста; применяет правила оформления документов и построения устных сообщений;</w:t>
            </w:r>
          </w:p>
          <w:p w14:paraId="2D67EEBC"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bCs/>
                <w:sz w:val="24"/>
                <w:szCs w:val="24"/>
              </w:rPr>
              <w:t>имеет</w:t>
            </w:r>
            <w:r w:rsidRPr="0031790B">
              <w:rPr>
                <w:rFonts w:ascii="Times New Roman" w:eastAsia="Calibri" w:hAnsi="Times New Roman" w:cs="Times New Roman"/>
              </w:rPr>
              <w:t xml:space="preserve"> гражданско-патриотическую позицию в свете традиционных общечеловеческих ценностей, в том числе с учетом гармонизации межнациональных и межрелигиозных отношений;</w:t>
            </w:r>
          </w:p>
          <w:p w14:paraId="073E7698"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rPr>
              <w:t>осознаёт значимость профессиональной деятельности по специальности и  последствия нарушения антикоррупционных стандартов; владеет правилами экологической безопасности при проведении профессиональной деятельности, знает принципы бережливого производства и пути обеспечения ресурсосбережения; понимать общий смысл четко произнесенных высказываний на известные темы (профессиональные и бытовые), понимать тексты на базовые профессиональные темы и участвует в диалогах; строит простые высказывания о себе и о своей профессиональной деятельности; кратко обосновывает и объясняет свои действия (текущие и планируемые);</w:t>
            </w:r>
          </w:p>
          <w:p w14:paraId="025865F6" w14:textId="77777777" w:rsidR="0031790B" w:rsidRPr="0031790B" w:rsidRDefault="0031790B" w:rsidP="0031790B">
            <w:pPr>
              <w:rPr>
                <w:rFonts w:ascii="Times New Roman" w:eastAsia="Calibri" w:hAnsi="Times New Roman" w:cs="Times New Roman"/>
              </w:rPr>
            </w:pPr>
            <w:r w:rsidRPr="0031790B">
              <w:rPr>
                <w:rFonts w:ascii="Times New Roman" w:eastAsia="Calibri" w:hAnsi="Times New Roman" w:cs="Times New Roman"/>
              </w:rPr>
              <w:t>- пишет простые связные сообщения на знакомые или интересующие профессиональные темы.</w:t>
            </w:r>
          </w:p>
          <w:p w14:paraId="144C3F73" w14:textId="77777777" w:rsidR="0031790B" w:rsidRPr="0031790B" w:rsidRDefault="0031790B" w:rsidP="0031790B">
            <w:pPr>
              <w:rPr>
                <w:rFonts w:ascii="Times New Roman" w:eastAsia="Calibri" w:hAnsi="Times New Roman" w:cs="Times New Roman"/>
                <w:bCs/>
                <w:i/>
                <w:sz w:val="24"/>
                <w:szCs w:val="24"/>
              </w:rPr>
            </w:pPr>
            <w:r w:rsidRPr="0031790B">
              <w:rPr>
                <w:rFonts w:ascii="Times New Roman" w:eastAsia="Calibri" w:hAnsi="Times New Roman" w:cs="Times New Roman"/>
              </w:rPr>
              <w:t>.</w:t>
            </w:r>
          </w:p>
          <w:p w14:paraId="4C2AD148" w14:textId="77777777" w:rsidR="0031790B" w:rsidRPr="0031790B" w:rsidRDefault="0031790B" w:rsidP="0031790B">
            <w:pPr>
              <w:suppressAutoHyphens/>
              <w:spacing w:line="276" w:lineRule="auto"/>
              <w:contextualSpacing/>
              <w:rPr>
                <w:rFonts w:ascii="Times New Roman" w:eastAsia="Calibri" w:hAnsi="Times New Roman" w:cs="Times New Roman"/>
                <w:i/>
                <w:sz w:val="24"/>
                <w:szCs w:val="24"/>
              </w:rPr>
            </w:pPr>
          </w:p>
        </w:tc>
        <w:tc>
          <w:tcPr>
            <w:tcW w:w="1616" w:type="pct"/>
          </w:tcPr>
          <w:p w14:paraId="21AB91F9" w14:textId="77777777" w:rsidR="0031790B" w:rsidRPr="0031790B" w:rsidRDefault="0031790B" w:rsidP="00317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Calibri" w:hAnsi="Times New Roman" w:cs="Times New Roman"/>
                <w:b/>
                <w:szCs w:val="24"/>
              </w:rPr>
            </w:pPr>
            <w:r w:rsidRPr="0031790B">
              <w:rPr>
                <w:rFonts w:ascii="Times New Roman" w:eastAsia="Calibri" w:hAnsi="Times New Roman" w:cs="Times New Roman"/>
                <w:b/>
                <w:szCs w:val="24"/>
              </w:rPr>
              <w:lastRenderedPageBreak/>
              <w:t xml:space="preserve">Текущий контроль: </w:t>
            </w:r>
          </w:p>
          <w:p w14:paraId="4E0BB6A0" w14:textId="77777777" w:rsidR="0031790B" w:rsidRPr="0031790B" w:rsidRDefault="0031790B" w:rsidP="00317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Calibri" w:hAnsi="Times New Roman" w:cs="Times New Roman"/>
                <w:noProof/>
                <w:szCs w:val="24"/>
              </w:rPr>
            </w:pPr>
            <w:r w:rsidRPr="0031790B">
              <w:rPr>
                <w:rFonts w:ascii="Times New Roman" w:eastAsia="Calibri" w:hAnsi="Times New Roman" w:cs="Times New Roman"/>
                <w:noProof/>
                <w:szCs w:val="24"/>
              </w:rPr>
              <w:t xml:space="preserve">экспертная оценка выполнения индивидуальных заданий, </w:t>
            </w:r>
          </w:p>
          <w:p w14:paraId="326A08AB" w14:textId="77777777" w:rsidR="0031790B" w:rsidRPr="0031790B" w:rsidRDefault="0031790B" w:rsidP="00317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Calibri" w:hAnsi="Times New Roman" w:cs="Times New Roman"/>
                <w:szCs w:val="24"/>
              </w:rPr>
            </w:pPr>
            <w:r w:rsidRPr="0031790B">
              <w:rPr>
                <w:rFonts w:ascii="Times New Roman" w:eastAsia="Calibri" w:hAnsi="Times New Roman" w:cs="Times New Roman"/>
                <w:noProof/>
                <w:szCs w:val="24"/>
              </w:rPr>
              <w:t>оценка выполнения практических работ.</w:t>
            </w:r>
          </w:p>
          <w:p w14:paraId="28DB5B38" w14:textId="77777777" w:rsidR="0031790B" w:rsidRPr="0031790B" w:rsidRDefault="0031790B" w:rsidP="00317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Calibri" w:hAnsi="Times New Roman" w:cs="Times New Roman"/>
                <w:szCs w:val="24"/>
              </w:rPr>
            </w:pPr>
            <w:r w:rsidRPr="0031790B">
              <w:rPr>
                <w:rFonts w:ascii="Times New Roman" w:eastAsia="Calibri" w:hAnsi="Times New Roman" w:cs="Times New Roman"/>
                <w:b/>
                <w:szCs w:val="24"/>
              </w:rPr>
              <w:t>Промежуточная аттестация</w:t>
            </w:r>
          </w:p>
          <w:p w14:paraId="024737AF" w14:textId="77777777" w:rsidR="0031790B" w:rsidRPr="0031790B" w:rsidRDefault="0031790B" w:rsidP="0031790B">
            <w:pPr>
              <w:suppressAutoHyphens/>
              <w:spacing w:line="276" w:lineRule="auto"/>
              <w:contextualSpacing/>
              <w:rPr>
                <w:rFonts w:ascii="Times New Roman" w:eastAsia="Calibri" w:hAnsi="Times New Roman" w:cs="Times New Roman"/>
                <w:sz w:val="24"/>
                <w:szCs w:val="24"/>
              </w:rPr>
            </w:pPr>
          </w:p>
        </w:tc>
      </w:tr>
    </w:tbl>
    <w:p w14:paraId="23EC2329" w14:textId="77777777" w:rsidR="0031790B" w:rsidRPr="0031790B" w:rsidRDefault="0031790B" w:rsidP="0031790B">
      <w:pPr>
        <w:rPr>
          <w:rFonts w:ascii="Times New Roman" w:eastAsia="Calibri" w:hAnsi="Times New Roman" w:cs="Times New Roman"/>
          <w:b/>
          <w:bCs/>
          <w:sz w:val="18"/>
          <w:szCs w:val="18"/>
        </w:rPr>
      </w:pPr>
    </w:p>
    <w:p w14:paraId="350DA253" w14:textId="77777777" w:rsidR="0031790B" w:rsidRPr="0031790B" w:rsidRDefault="0031790B" w:rsidP="0031790B">
      <w:pPr>
        <w:rPr>
          <w:rFonts w:ascii="Times New Roman" w:eastAsia="Calibri" w:hAnsi="Times New Roman" w:cs="Times New Roman"/>
          <w:b/>
          <w:bCs/>
          <w:sz w:val="18"/>
          <w:szCs w:val="18"/>
        </w:rPr>
      </w:pPr>
      <w:r w:rsidRPr="0031790B">
        <w:rPr>
          <w:rFonts w:ascii="Times New Roman" w:eastAsia="Calibri" w:hAnsi="Times New Roman" w:cs="Times New Roman"/>
        </w:rPr>
        <w:t>.</w:t>
      </w:r>
    </w:p>
    <w:p w14:paraId="27483ABB" w14:textId="77777777" w:rsidR="0031790B" w:rsidRDefault="0031790B">
      <w:pPr>
        <w:rPr>
          <w:rFonts w:ascii="Times New Roman" w:hAnsi="Times New Roman" w:cs="Times New Roman"/>
          <w:b/>
          <w:bCs/>
          <w:sz w:val="24"/>
          <w:szCs w:val="24"/>
        </w:rPr>
      </w:pPr>
      <w:r>
        <w:rPr>
          <w:rFonts w:ascii="Times New Roman" w:hAnsi="Times New Roman" w:cs="Times New Roman"/>
          <w:b/>
          <w:bCs/>
          <w:sz w:val="24"/>
          <w:szCs w:val="24"/>
        </w:rPr>
        <w:br w:type="page"/>
      </w:r>
    </w:p>
    <w:p w14:paraId="46DB3426" w14:textId="19532F3F"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 xml:space="preserve">Приложение </w:t>
      </w:r>
      <w:r w:rsidR="00F5373D">
        <w:rPr>
          <w:rFonts w:ascii="Times New Roman" w:hAnsi="Times New Roman" w:cs="Times New Roman"/>
          <w:b/>
          <w:bCs/>
          <w:sz w:val="24"/>
          <w:szCs w:val="24"/>
        </w:rPr>
        <w:t>2</w:t>
      </w:r>
      <w:r>
        <w:rPr>
          <w:rFonts w:ascii="Times New Roman" w:hAnsi="Times New Roman" w:cs="Times New Roman"/>
          <w:b/>
          <w:bCs/>
          <w:sz w:val="24"/>
          <w:szCs w:val="24"/>
        </w:rPr>
        <w:t>.</w:t>
      </w:r>
      <w:r w:rsidR="00C1017D">
        <w:rPr>
          <w:rFonts w:ascii="Times New Roman" w:hAnsi="Times New Roman" w:cs="Times New Roman"/>
          <w:b/>
          <w:bCs/>
          <w:sz w:val="24"/>
          <w:szCs w:val="24"/>
        </w:rPr>
        <w:t>2</w:t>
      </w:r>
    </w:p>
    <w:p w14:paraId="3E813806" w14:textId="77777777" w:rsidR="00E25E7F" w:rsidRDefault="00502F97" w:rsidP="00E25E7F">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6D1C4C">
        <w:rPr>
          <w:rFonts w:ascii="Times New Roman" w:hAnsi="Times New Roman" w:cs="Times New Roman"/>
          <w:b/>
          <w:bCs/>
          <w:sz w:val="24"/>
          <w:szCs w:val="24"/>
        </w:rPr>
        <w:t>О</w:t>
      </w:r>
      <w:r w:rsidR="009A0AAA">
        <w:rPr>
          <w:rFonts w:ascii="Times New Roman" w:hAnsi="Times New Roman" w:cs="Times New Roman"/>
          <w:b/>
          <w:bCs/>
          <w:sz w:val="24"/>
          <w:szCs w:val="24"/>
        </w:rPr>
        <w:t>ПОП-П</w:t>
      </w:r>
      <w:r>
        <w:rPr>
          <w:rFonts w:ascii="Times New Roman" w:hAnsi="Times New Roman" w:cs="Times New Roman"/>
          <w:b/>
          <w:bCs/>
          <w:sz w:val="24"/>
          <w:szCs w:val="24"/>
        </w:rPr>
        <w:t xml:space="preserve"> по </w:t>
      </w:r>
      <w:r w:rsidR="00E25E7F" w:rsidRPr="00E25E7F">
        <w:rPr>
          <w:rFonts w:ascii="Times New Roman" w:hAnsi="Times New Roman" w:cs="Times New Roman"/>
          <w:b/>
          <w:bCs/>
          <w:sz w:val="24"/>
          <w:szCs w:val="24"/>
        </w:rPr>
        <w:t xml:space="preserve">профессии </w:t>
      </w:r>
    </w:p>
    <w:p w14:paraId="7725FBCC" w14:textId="77777777" w:rsidR="00E25E7F" w:rsidRDefault="00E25E7F" w:rsidP="00E25E7F">
      <w:pPr>
        <w:jc w:val="right"/>
        <w:rPr>
          <w:rFonts w:ascii="Times New Roman" w:hAnsi="Times New Roman" w:cs="Times New Roman"/>
          <w:b/>
          <w:bCs/>
          <w:sz w:val="24"/>
          <w:szCs w:val="24"/>
        </w:rPr>
      </w:pPr>
      <w:r w:rsidRPr="00E25E7F">
        <w:rPr>
          <w:rFonts w:ascii="Times New Roman" w:hAnsi="Times New Roman" w:cs="Times New Roman"/>
          <w:b/>
          <w:bCs/>
          <w:sz w:val="24"/>
          <w:szCs w:val="24"/>
        </w:rPr>
        <w:t xml:space="preserve">15.01.05 Сварщик (ручной и частично </w:t>
      </w:r>
    </w:p>
    <w:p w14:paraId="1D328BC5" w14:textId="06BC0C06" w:rsidR="005A0C88" w:rsidRPr="00FE5899" w:rsidRDefault="00E25E7F" w:rsidP="00E25E7F">
      <w:pPr>
        <w:jc w:val="right"/>
        <w:rPr>
          <w:rFonts w:ascii="Times New Roman" w:hAnsi="Times New Roman" w:cs="Times New Roman"/>
          <w:b/>
          <w:bCs/>
          <w:sz w:val="24"/>
          <w:szCs w:val="24"/>
        </w:rPr>
      </w:pPr>
      <w:r w:rsidRPr="00E25E7F">
        <w:rPr>
          <w:rFonts w:ascii="Times New Roman" w:hAnsi="Times New Roman" w:cs="Times New Roman"/>
          <w:b/>
          <w:bCs/>
          <w:sz w:val="24"/>
          <w:szCs w:val="24"/>
        </w:rPr>
        <w:t>механизированной сварки (наплавки)</w:t>
      </w:r>
    </w:p>
    <w:p w14:paraId="12B2A2FA" w14:textId="6A2319A6" w:rsidR="00502F97" w:rsidRPr="00FE5899" w:rsidRDefault="00502F97" w:rsidP="00502F97">
      <w:pPr>
        <w:jc w:val="right"/>
        <w:rPr>
          <w:rFonts w:ascii="Times New Roman" w:hAnsi="Times New Roman" w:cs="Times New Roman"/>
          <w:b/>
          <w:bCs/>
          <w:sz w:val="24"/>
          <w:szCs w:val="24"/>
        </w:rPr>
      </w:pPr>
    </w:p>
    <w:p w14:paraId="5F9BE46C" w14:textId="7A96EB62" w:rsidR="00502F97" w:rsidRPr="00FE5899" w:rsidRDefault="00502F97" w:rsidP="00502F97">
      <w:pPr>
        <w:jc w:val="right"/>
        <w:rPr>
          <w:rFonts w:ascii="Times New Roman" w:hAnsi="Times New Roman" w:cs="Times New Roman"/>
          <w:b/>
          <w:bCs/>
          <w:sz w:val="24"/>
          <w:szCs w:val="24"/>
        </w:rPr>
      </w:pPr>
    </w:p>
    <w:p w14:paraId="0AD0FAE0" w14:textId="0E3528FD" w:rsidR="00502F97" w:rsidRPr="00FE5899" w:rsidRDefault="00502F97" w:rsidP="00502F97">
      <w:pPr>
        <w:jc w:val="right"/>
        <w:rPr>
          <w:rFonts w:ascii="Times New Roman" w:hAnsi="Times New Roman" w:cs="Times New Roman"/>
          <w:b/>
          <w:bCs/>
          <w:sz w:val="24"/>
          <w:szCs w:val="24"/>
        </w:rPr>
      </w:pPr>
    </w:p>
    <w:p w14:paraId="28721B92" w14:textId="5F3D05CE" w:rsidR="00502F97" w:rsidRPr="00FE5899" w:rsidRDefault="00502F97" w:rsidP="00502F97">
      <w:pPr>
        <w:jc w:val="right"/>
        <w:rPr>
          <w:rFonts w:ascii="Times New Roman" w:hAnsi="Times New Roman" w:cs="Times New Roman"/>
          <w:b/>
          <w:bCs/>
          <w:sz w:val="24"/>
          <w:szCs w:val="24"/>
        </w:rPr>
      </w:pPr>
    </w:p>
    <w:p w14:paraId="431486D4" w14:textId="49662C46" w:rsidR="00502F97" w:rsidRPr="00FE5899" w:rsidRDefault="00502F97" w:rsidP="00502F97">
      <w:pPr>
        <w:jc w:val="right"/>
        <w:rPr>
          <w:rFonts w:ascii="Times New Roman" w:hAnsi="Times New Roman" w:cs="Times New Roman"/>
          <w:b/>
          <w:bCs/>
          <w:sz w:val="24"/>
          <w:szCs w:val="24"/>
        </w:rPr>
      </w:pPr>
    </w:p>
    <w:p w14:paraId="6FBD57E9" w14:textId="77777777" w:rsidR="00502F97" w:rsidRPr="00FE5899" w:rsidRDefault="00502F97" w:rsidP="00502F97">
      <w:pPr>
        <w:jc w:val="right"/>
        <w:rPr>
          <w:rFonts w:ascii="Times New Roman" w:hAnsi="Times New Roman" w:cs="Times New Roman"/>
          <w:b/>
          <w:bCs/>
          <w:sz w:val="24"/>
          <w:szCs w:val="24"/>
        </w:rPr>
      </w:pPr>
    </w:p>
    <w:p w14:paraId="42E2CEED" w14:textId="122943F9" w:rsidR="00502F97" w:rsidRPr="00FE5899" w:rsidRDefault="00502F97" w:rsidP="00502F97">
      <w:pPr>
        <w:jc w:val="right"/>
        <w:rPr>
          <w:rFonts w:ascii="Times New Roman" w:hAnsi="Times New Roman" w:cs="Times New Roman"/>
          <w:b/>
          <w:bCs/>
          <w:sz w:val="24"/>
          <w:szCs w:val="24"/>
        </w:rPr>
      </w:pPr>
    </w:p>
    <w:p w14:paraId="5421742F" w14:textId="227308EA" w:rsidR="00502F97" w:rsidRPr="00FE5899" w:rsidRDefault="00502F97" w:rsidP="00502F97">
      <w:pPr>
        <w:jc w:val="right"/>
        <w:rPr>
          <w:rFonts w:ascii="Times New Roman" w:hAnsi="Times New Roman" w:cs="Times New Roman"/>
          <w:b/>
          <w:bCs/>
          <w:sz w:val="24"/>
          <w:szCs w:val="24"/>
        </w:rPr>
      </w:pPr>
    </w:p>
    <w:p w14:paraId="3229CAAE" w14:textId="08514E9B" w:rsidR="00502F97" w:rsidRPr="00FE5899" w:rsidRDefault="00502F97" w:rsidP="00502F97">
      <w:pPr>
        <w:jc w:val="right"/>
        <w:rPr>
          <w:rFonts w:ascii="Times New Roman" w:hAnsi="Times New Roman" w:cs="Times New Roman"/>
          <w:b/>
          <w:bCs/>
          <w:sz w:val="24"/>
          <w:szCs w:val="24"/>
        </w:rPr>
      </w:pPr>
    </w:p>
    <w:p w14:paraId="3241382C" w14:textId="0B14BBBE" w:rsidR="00502F97" w:rsidRPr="00FE5899" w:rsidRDefault="00502F97" w:rsidP="00502F97">
      <w:pPr>
        <w:jc w:val="right"/>
        <w:rPr>
          <w:rFonts w:ascii="Times New Roman" w:hAnsi="Times New Roman" w:cs="Times New Roman"/>
          <w:b/>
          <w:bCs/>
          <w:sz w:val="24"/>
          <w:szCs w:val="24"/>
        </w:rPr>
      </w:pPr>
    </w:p>
    <w:p w14:paraId="35730DA3" w14:textId="77777777" w:rsidR="00502F97" w:rsidRPr="006F5AFB" w:rsidRDefault="00502F97" w:rsidP="00502F97">
      <w:pPr>
        <w:jc w:val="right"/>
        <w:rPr>
          <w:rFonts w:ascii="Times New Roman" w:hAnsi="Times New Roman" w:cs="Times New Roman"/>
          <w:b/>
          <w:bCs/>
          <w:sz w:val="24"/>
          <w:szCs w:val="24"/>
        </w:rPr>
      </w:pPr>
    </w:p>
    <w:p w14:paraId="1E0024D1" w14:textId="06DBBA0D" w:rsidR="008F578C" w:rsidRPr="008F578C" w:rsidRDefault="006D1C4C" w:rsidP="008F578C">
      <w:pPr>
        <w:jc w:val="center"/>
        <w:rPr>
          <w:rFonts w:ascii="Times New Roman" w:hAnsi="Times New Roman" w:cs="Times New Roman"/>
          <w:b/>
          <w:bCs/>
          <w:sz w:val="24"/>
          <w:szCs w:val="24"/>
        </w:rPr>
      </w:pPr>
      <w:r>
        <w:rPr>
          <w:rFonts w:ascii="Times New Roman" w:hAnsi="Times New Roman" w:cs="Times New Roman"/>
          <w:b/>
          <w:bCs/>
          <w:sz w:val="24"/>
          <w:szCs w:val="24"/>
        </w:rPr>
        <w:t>Р</w:t>
      </w:r>
      <w:r w:rsidR="00D32F37" w:rsidRPr="008F578C">
        <w:rPr>
          <w:rFonts w:ascii="Times New Roman" w:hAnsi="Times New Roman" w:cs="Times New Roman"/>
          <w:b/>
          <w:bCs/>
          <w:sz w:val="24"/>
          <w:szCs w:val="24"/>
        </w:rPr>
        <w:t xml:space="preserve">абочая программа </w:t>
      </w:r>
      <w:r w:rsidR="00F5373D">
        <w:rPr>
          <w:rFonts w:ascii="Times New Roman" w:hAnsi="Times New Roman" w:cs="Times New Roman"/>
          <w:b/>
          <w:bCs/>
          <w:sz w:val="24"/>
          <w:szCs w:val="24"/>
        </w:rPr>
        <w:t>дисциплины</w:t>
      </w:r>
    </w:p>
    <w:p w14:paraId="62499A62" w14:textId="7E705477" w:rsidR="00CD2973" w:rsidRDefault="008F578C" w:rsidP="006E7FF4">
      <w:pPr>
        <w:pStyle w:val="1"/>
      </w:pPr>
      <w:bookmarkStart w:id="6" w:name="_Toc150695621"/>
      <w:bookmarkStart w:id="7" w:name="_Toc150695786"/>
      <w:bookmarkStart w:id="8" w:name="_Toc156824969"/>
      <w:r w:rsidRPr="006E7FF4">
        <w:t>«</w:t>
      </w:r>
      <w:r w:rsidR="00075C08" w:rsidRPr="00AA3AB7">
        <w:rPr>
          <w:noProof/>
        </w:rPr>
        <w:t>СГ.02</w:t>
      </w:r>
      <w:r w:rsidR="00075C08" w:rsidRPr="00AA3AB7">
        <w:t xml:space="preserve"> </w:t>
      </w:r>
      <w:r w:rsidR="00075C08" w:rsidRPr="00AA3AB7">
        <w:rPr>
          <w:noProof/>
        </w:rPr>
        <w:t>Иностранный язык в профессиональной деятельности</w:t>
      </w:r>
      <w:r w:rsidRPr="006E7FF4">
        <w:t>»</w:t>
      </w:r>
      <w:bookmarkEnd w:id="6"/>
      <w:bookmarkEnd w:id="7"/>
      <w:bookmarkEnd w:id="8"/>
    </w:p>
    <w:p w14:paraId="41E9DB3F" w14:textId="600FBBAA" w:rsidR="00502F97" w:rsidRDefault="00502F97" w:rsidP="006E7FF4">
      <w:pPr>
        <w:pStyle w:val="1"/>
      </w:pPr>
    </w:p>
    <w:p w14:paraId="569F4FC8" w14:textId="2B3DF486" w:rsidR="00502F97" w:rsidRDefault="00502F97" w:rsidP="006E7FF4">
      <w:pPr>
        <w:pStyle w:val="1"/>
      </w:pPr>
    </w:p>
    <w:p w14:paraId="02DA7D2B" w14:textId="13BD8956" w:rsidR="00502F97" w:rsidRDefault="00502F97" w:rsidP="006E7FF4">
      <w:pPr>
        <w:pStyle w:val="1"/>
      </w:pPr>
    </w:p>
    <w:p w14:paraId="694A6A67" w14:textId="61169B7C" w:rsidR="00502F97" w:rsidRDefault="00502F97" w:rsidP="006E7FF4">
      <w:pPr>
        <w:pStyle w:val="1"/>
      </w:pPr>
    </w:p>
    <w:p w14:paraId="3B57E081" w14:textId="4DE287B8" w:rsidR="00502F97" w:rsidRDefault="00502F97" w:rsidP="006E7FF4">
      <w:pPr>
        <w:pStyle w:val="1"/>
      </w:pPr>
    </w:p>
    <w:p w14:paraId="067D8446" w14:textId="18483086" w:rsidR="00502F97" w:rsidRDefault="00502F97" w:rsidP="006E7FF4">
      <w:pPr>
        <w:pStyle w:val="1"/>
      </w:pPr>
    </w:p>
    <w:p w14:paraId="247A35E9" w14:textId="7F72EC14" w:rsidR="00502F97" w:rsidRDefault="00502F97" w:rsidP="006E7FF4">
      <w:pPr>
        <w:pStyle w:val="1"/>
      </w:pPr>
    </w:p>
    <w:p w14:paraId="76D7C38F" w14:textId="4E762E5F" w:rsidR="00502F97" w:rsidRDefault="00502F97" w:rsidP="006E7FF4">
      <w:pPr>
        <w:pStyle w:val="1"/>
      </w:pPr>
    </w:p>
    <w:p w14:paraId="26DDE23B" w14:textId="77777777" w:rsidR="00502F97" w:rsidRDefault="00502F97" w:rsidP="006E7FF4">
      <w:pPr>
        <w:pStyle w:val="1"/>
      </w:pPr>
    </w:p>
    <w:p w14:paraId="0E85E081" w14:textId="367F7151" w:rsidR="00502F97" w:rsidRDefault="00502F97" w:rsidP="006E7FF4">
      <w:pPr>
        <w:pStyle w:val="1"/>
      </w:pPr>
    </w:p>
    <w:p w14:paraId="522AF655" w14:textId="4C229FCD" w:rsidR="00502F97" w:rsidRDefault="00502F97" w:rsidP="006E7FF4">
      <w:pPr>
        <w:pStyle w:val="1"/>
      </w:pPr>
    </w:p>
    <w:p w14:paraId="67595370" w14:textId="66669932" w:rsidR="00502F97" w:rsidRDefault="00502F97" w:rsidP="006E7FF4">
      <w:pPr>
        <w:pStyle w:val="1"/>
      </w:pPr>
    </w:p>
    <w:p w14:paraId="090FF9E5" w14:textId="1E6817EA" w:rsidR="00502F97" w:rsidRDefault="00502F97" w:rsidP="006E7FF4">
      <w:pPr>
        <w:pStyle w:val="1"/>
      </w:pPr>
    </w:p>
    <w:p w14:paraId="1A6A1C57" w14:textId="771B64CF" w:rsidR="00502F97" w:rsidRDefault="00502F97" w:rsidP="006E7FF4">
      <w:pPr>
        <w:pStyle w:val="1"/>
      </w:pPr>
    </w:p>
    <w:p w14:paraId="70F752F4" w14:textId="15329809" w:rsidR="00502F97" w:rsidRPr="00A0276D" w:rsidRDefault="00075C08" w:rsidP="000143A1">
      <w:pPr>
        <w:pStyle w:val="1d"/>
        <w:jc w:val="center"/>
        <w:rPr>
          <w:b/>
          <w:bCs/>
          <w:lang w:val="ru-RU"/>
        </w:rPr>
      </w:pPr>
      <w:r>
        <w:rPr>
          <w:b/>
          <w:bCs/>
          <w:lang w:val="ru-RU"/>
        </w:rPr>
        <w:t>2024г.</w:t>
      </w:r>
    </w:p>
    <w:p w14:paraId="08DCC1CB" w14:textId="0950CC1B" w:rsidR="00DF068E" w:rsidRDefault="00DF068E">
      <w:pPr>
        <w:rPr>
          <w:rFonts w:ascii="Times New Roman Полужирный" w:eastAsia="Segoe UI" w:hAnsi="Times New Roman Полужирный" w:cs="Times New Roman"/>
          <w:b/>
          <w:bCs/>
          <w:caps/>
          <w:kern w:val="32"/>
          <w:sz w:val="24"/>
          <w:szCs w:val="24"/>
          <w:lang w:val="x-none" w:eastAsia="x-none"/>
        </w:rPr>
      </w:pPr>
      <w:bookmarkStart w:id="9" w:name="_Toc149904144"/>
      <w:bookmarkStart w:id="10" w:name="_Toc150695622"/>
      <w:bookmarkStart w:id="11" w:name="_Toc150695787"/>
      <w:r>
        <w:br w:type="page"/>
      </w:r>
    </w:p>
    <w:p w14:paraId="6F063F8D" w14:textId="42F8646C" w:rsidR="00502F97" w:rsidRPr="00DF068E" w:rsidRDefault="00C422A9" w:rsidP="00C422A9">
      <w:pPr>
        <w:pStyle w:val="1f"/>
        <w:rPr>
          <w:rFonts w:ascii="Times New Roman" w:hAnsi="Times New Roman"/>
          <w:lang w:val="ru-RU"/>
        </w:rPr>
      </w:pPr>
      <w:bookmarkStart w:id="12" w:name="_Toc156825287"/>
      <w:r>
        <w:rPr>
          <w:rFonts w:ascii="Times New Roman" w:hAnsi="Times New Roman"/>
          <w:lang w:val="ru-RU"/>
        </w:rPr>
        <w:lastRenderedPageBreak/>
        <w:t>СОДЕРЖАНИЕ</w:t>
      </w:r>
      <w:r w:rsidR="00DF068E" w:rsidRPr="00DF068E">
        <w:rPr>
          <w:rFonts w:ascii="Times New Roman" w:hAnsi="Times New Roman"/>
          <w:lang w:val="ru-RU"/>
        </w:rPr>
        <w:t xml:space="preserve"> ПРОГРАММЫ</w:t>
      </w:r>
      <w:bookmarkEnd w:id="12"/>
    </w:p>
    <w:p w14:paraId="2170525B" w14:textId="78A3A4A9" w:rsidR="00C34FE7" w:rsidRPr="00C34FE7" w:rsidRDefault="000143A1">
      <w:pPr>
        <w:pStyle w:val="14"/>
        <w:rPr>
          <w:rFonts w:asciiTheme="minorHAnsi" w:eastAsiaTheme="minorEastAsia" w:hAnsiTheme="minorHAnsi" w:cstheme="minorBidi"/>
          <w:b w:val="0"/>
          <w:bCs w:val="0"/>
          <w:lang w:eastAsia="ru-RU"/>
        </w:rPr>
      </w:pPr>
      <w:r w:rsidRPr="00C34FE7">
        <w:rPr>
          <w:b w:val="0"/>
          <w:bCs w:val="0"/>
        </w:rPr>
        <w:fldChar w:fldCharType="begin"/>
      </w:r>
      <w:r w:rsidRPr="00C34FE7">
        <w:rPr>
          <w:b w:val="0"/>
          <w:bCs w:val="0"/>
        </w:rPr>
        <w:instrText xml:space="preserve"> TOC \h \z \t "Раздел 1;1;Раздел 1.1;2" </w:instrText>
      </w:r>
      <w:r w:rsidRPr="00C34FE7">
        <w:rPr>
          <w:b w:val="0"/>
          <w:bCs w:val="0"/>
        </w:rPr>
        <w:fldChar w:fldCharType="separate"/>
      </w:r>
      <w:hyperlink w:anchor="_Toc156825287" w:history="1">
        <w:r w:rsidR="00C34FE7" w:rsidRPr="00C34FE7">
          <w:rPr>
            <w:rStyle w:val="af0"/>
          </w:rPr>
          <w:t>СОДЕРЖАНИЕ ПРОГРАММЫ</w:t>
        </w:r>
        <w:r w:rsidR="00C34FE7" w:rsidRPr="00C34FE7">
          <w:rPr>
            <w:webHidden/>
          </w:rPr>
          <w:tab/>
        </w:r>
        <w:r w:rsidR="00C34FE7" w:rsidRPr="00C34FE7">
          <w:rPr>
            <w:webHidden/>
          </w:rPr>
          <w:fldChar w:fldCharType="begin"/>
        </w:r>
        <w:r w:rsidR="00C34FE7" w:rsidRPr="00C34FE7">
          <w:rPr>
            <w:webHidden/>
          </w:rPr>
          <w:instrText xml:space="preserve"> PAGEREF _Toc156825287 \h </w:instrText>
        </w:r>
        <w:r w:rsidR="00C34FE7" w:rsidRPr="00C34FE7">
          <w:rPr>
            <w:webHidden/>
          </w:rPr>
        </w:r>
        <w:r w:rsidR="00C34FE7" w:rsidRPr="00C34FE7">
          <w:rPr>
            <w:webHidden/>
          </w:rPr>
          <w:fldChar w:fldCharType="separate"/>
        </w:r>
        <w:r w:rsidR="007C53AB">
          <w:rPr>
            <w:webHidden/>
          </w:rPr>
          <w:t>3</w:t>
        </w:r>
        <w:r w:rsidR="00C34FE7" w:rsidRPr="00C34FE7">
          <w:rPr>
            <w:webHidden/>
          </w:rPr>
          <w:fldChar w:fldCharType="end"/>
        </w:r>
      </w:hyperlink>
    </w:p>
    <w:p w14:paraId="6D143CEE" w14:textId="61D2A8F8" w:rsidR="00C34FE7" w:rsidRPr="00C34FE7" w:rsidRDefault="006158BE">
      <w:pPr>
        <w:pStyle w:val="14"/>
        <w:rPr>
          <w:rFonts w:asciiTheme="minorHAnsi" w:eastAsiaTheme="minorEastAsia" w:hAnsiTheme="minorHAnsi" w:cstheme="minorBidi"/>
          <w:b w:val="0"/>
          <w:bCs w:val="0"/>
          <w:lang w:eastAsia="ru-RU"/>
        </w:rPr>
      </w:pPr>
      <w:hyperlink w:anchor="_Toc156825288" w:history="1">
        <w:r w:rsidR="00C34FE7" w:rsidRPr="00C34FE7">
          <w:rPr>
            <w:rStyle w:val="af0"/>
          </w:rPr>
          <w:t>1. Общая характеристика</w:t>
        </w:r>
        <w:r w:rsidR="00C34FE7" w:rsidRPr="00C34FE7">
          <w:rPr>
            <w:webHidden/>
          </w:rPr>
          <w:tab/>
        </w:r>
        <w:r w:rsidR="00C34FE7" w:rsidRPr="00C34FE7">
          <w:rPr>
            <w:webHidden/>
          </w:rPr>
          <w:fldChar w:fldCharType="begin"/>
        </w:r>
        <w:r w:rsidR="00C34FE7" w:rsidRPr="00C34FE7">
          <w:rPr>
            <w:webHidden/>
          </w:rPr>
          <w:instrText xml:space="preserve"> PAGEREF _Toc156825288 \h </w:instrText>
        </w:r>
        <w:r w:rsidR="00C34FE7" w:rsidRPr="00C34FE7">
          <w:rPr>
            <w:webHidden/>
          </w:rPr>
        </w:r>
        <w:r w:rsidR="00C34FE7" w:rsidRPr="00C34FE7">
          <w:rPr>
            <w:webHidden/>
          </w:rPr>
          <w:fldChar w:fldCharType="separate"/>
        </w:r>
        <w:r w:rsidR="007C53AB">
          <w:rPr>
            <w:webHidden/>
          </w:rPr>
          <w:t>4</w:t>
        </w:r>
        <w:r w:rsidR="00C34FE7" w:rsidRPr="00C34FE7">
          <w:rPr>
            <w:webHidden/>
          </w:rPr>
          <w:fldChar w:fldCharType="end"/>
        </w:r>
      </w:hyperlink>
    </w:p>
    <w:p w14:paraId="3C72686D" w14:textId="161337CD" w:rsidR="00C34FE7" w:rsidRPr="00C34FE7" w:rsidRDefault="006158BE">
      <w:pPr>
        <w:pStyle w:val="21"/>
        <w:rPr>
          <w:rFonts w:asciiTheme="minorHAnsi" w:eastAsiaTheme="minorEastAsia" w:hAnsiTheme="minorHAnsi" w:cstheme="minorBidi"/>
          <w:i w:val="0"/>
          <w:iCs w:val="0"/>
          <w:sz w:val="22"/>
          <w:szCs w:val="22"/>
        </w:rPr>
      </w:pPr>
      <w:hyperlink w:anchor="_Toc156825289" w:history="1">
        <w:r w:rsidR="00C34FE7" w:rsidRPr="00C34FE7">
          <w:rPr>
            <w:rStyle w:val="af0"/>
            <w:i w:val="0"/>
            <w:iCs w:val="0"/>
          </w:rPr>
          <w:t>1.1. Цель и место дисциплины в структуре образовательной программы</w:t>
        </w:r>
        <w:r w:rsidR="00C34FE7" w:rsidRPr="00C34FE7">
          <w:rPr>
            <w:i w:val="0"/>
            <w:iCs w:val="0"/>
            <w:webHidden/>
          </w:rPr>
          <w:tab/>
        </w:r>
        <w:r w:rsidR="00C34FE7" w:rsidRPr="00C34FE7">
          <w:rPr>
            <w:i w:val="0"/>
            <w:iCs w:val="0"/>
            <w:webHidden/>
          </w:rPr>
          <w:fldChar w:fldCharType="begin"/>
        </w:r>
        <w:r w:rsidR="00C34FE7" w:rsidRPr="00C34FE7">
          <w:rPr>
            <w:i w:val="0"/>
            <w:iCs w:val="0"/>
            <w:webHidden/>
          </w:rPr>
          <w:instrText xml:space="preserve"> PAGEREF _Toc156825289 \h </w:instrText>
        </w:r>
        <w:r w:rsidR="00C34FE7" w:rsidRPr="00C34FE7">
          <w:rPr>
            <w:i w:val="0"/>
            <w:iCs w:val="0"/>
            <w:webHidden/>
          </w:rPr>
        </w:r>
        <w:r w:rsidR="00C34FE7" w:rsidRPr="00C34FE7">
          <w:rPr>
            <w:i w:val="0"/>
            <w:iCs w:val="0"/>
            <w:webHidden/>
          </w:rPr>
          <w:fldChar w:fldCharType="separate"/>
        </w:r>
        <w:r w:rsidR="007C53AB">
          <w:rPr>
            <w:i w:val="0"/>
            <w:iCs w:val="0"/>
            <w:webHidden/>
          </w:rPr>
          <w:t>4</w:t>
        </w:r>
        <w:r w:rsidR="00C34FE7" w:rsidRPr="00C34FE7">
          <w:rPr>
            <w:i w:val="0"/>
            <w:iCs w:val="0"/>
            <w:webHidden/>
          </w:rPr>
          <w:fldChar w:fldCharType="end"/>
        </w:r>
      </w:hyperlink>
    </w:p>
    <w:p w14:paraId="0C1D0214" w14:textId="7925AE79" w:rsidR="00C34FE7" w:rsidRDefault="006158BE" w:rsidP="009F3156">
      <w:pPr>
        <w:pStyle w:val="21"/>
        <w:rPr>
          <w:i w:val="0"/>
          <w:iCs w:val="0"/>
        </w:rPr>
      </w:pPr>
      <w:hyperlink w:anchor="_Toc156825290" w:history="1">
        <w:r w:rsidR="00C34FE7" w:rsidRPr="00C34FE7">
          <w:rPr>
            <w:rStyle w:val="af0"/>
            <w:i w:val="0"/>
            <w:iCs w:val="0"/>
          </w:rPr>
          <w:t>1.2. Планируемые результаты освоения дисциплины</w:t>
        </w:r>
        <w:r w:rsidR="00C34FE7" w:rsidRPr="00C34FE7">
          <w:rPr>
            <w:i w:val="0"/>
            <w:iCs w:val="0"/>
            <w:webHidden/>
          </w:rPr>
          <w:tab/>
        </w:r>
        <w:r w:rsidR="00C34FE7" w:rsidRPr="00C34FE7">
          <w:rPr>
            <w:i w:val="0"/>
            <w:iCs w:val="0"/>
            <w:webHidden/>
          </w:rPr>
          <w:fldChar w:fldCharType="begin"/>
        </w:r>
        <w:r w:rsidR="00C34FE7" w:rsidRPr="00C34FE7">
          <w:rPr>
            <w:i w:val="0"/>
            <w:iCs w:val="0"/>
            <w:webHidden/>
          </w:rPr>
          <w:instrText xml:space="preserve"> PAGEREF _Toc156825290 \h </w:instrText>
        </w:r>
        <w:r w:rsidR="00C34FE7" w:rsidRPr="00C34FE7">
          <w:rPr>
            <w:i w:val="0"/>
            <w:iCs w:val="0"/>
            <w:webHidden/>
          </w:rPr>
        </w:r>
        <w:r w:rsidR="00C34FE7" w:rsidRPr="00C34FE7">
          <w:rPr>
            <w:i w:val="0"/>
            <w:iCs w:val="0"/>
            <w:webHidden/>
          </w:rPr>
          <w:fldChar w:fldCharType="separate"/>
        </w:r>
        <w:r w:rsidR="007C53AB">
          <w:rPr>
            <w:i w:val="0"/>
            <w:iCs w:val="0"/>
            <w:webHidden/>
          </w:rPr>
          <w:t>4</w:t>
        </w:r>
        <w:r w:rsidR="00C34FE7" w:rsidRPr="00C34FE7">
          <w:rPr>
            <w:i w:val="0"/>
            <w:iCs w:val="0"/>
            <w:webHidden/>
          </w:rPr>
          <w:fldChar w:fldCharType="end"/>
        </w:r>
      </w:hyperlink>
    </w:p>
    <w:p w14:paraId="50438BDE" w14:textId="065673A3" w:rsidR="009F3156" w:rsidRPr="009F3156" w:rsidRDefault="009F3156" w:rsidP="009F3156">
      <w:pPr>
        <w:numPr>
          <w:ilvl w:val="1"/>
          <w:numId w:val="14"/>
        </w:numPr>
        <w:spacing w:before="120"/>
        <w:ind w:hanging="436"/>
        <w:rPr>
          <w:rFonts w:ascii="Times New Roman" w:hAnsi="Times New Roman" w:cs="Times New Roman"/>
          <w:sz w:val="24"/>
          <w:szCs w:val="24"/>
          <w:lang w:eastAsia="ru-RU"/>
        </w:rPr>
      </w:pPr>
      <w:r w:rsidRPr="009F3156">
        <w:rPr>
          <w:rFonts w:ascii="Times New Roman" w:hAnsi="Times New Roman" w:cs="Times New Roman"/>
          <w:sz w:val="24"/>
          <w:szCs w:val="24"/>
          <w:lang w:eastAsia="ru-RU"/>
        </w:rPr>
        <w:t>Обоснование часов вариативной части ОПОП-П</w:t>
      </w:r>
      <w:r>
        <w:rPr>
          <w:rFonts w:ascii="Times New Roman" w:hAnsi="Times New Roman" w:cs="Times New Roman"/>
          <w:sz w:val="24"/>
          <w:szCs w:val="24"/>
          <w:lang w:eastAsia="ru-RU"/>
        </w:rPr>
        <w:t>………………………………………</w:t>
      </w:r>
      <w:r w:rsidR="00413C81">
        <w:rPr>
          <w:rFonts w:ascii="Times New Roman" w:hAnsi="Times New Roman" w:cs="Times New Roman"/>
          <w:sz w:val="24"/>
          <w:szCs w:val="24"/>
          <w:lang w:eastAsia="ru-RU"/>
        </w:rPr>
        <w:t>...6</w:t>
      </w:r>
    </w:p>
    <w:p w14:paraId="4FE582FF" w14:textId="03922C84" w:rsidR="00C34FE7" w:rsidRPr="00C34FE7" w:rsidRDefault="006158BE">
      <w:pPr>
        <w:pStyle w:val="14"/>
        <w:rPr>
          <w:rFonts w:asciiTheme="minorHAnsi" w:eastAsiaTheme="minorEastAsia" w:hAnsiTheme="minorHAnsi" w:cstheme="minorBidi"/>
          <w:b w:val="0"/>
          <w:bCs w:val="0"/>
          <w:lang w:eastAsia="ru-RU"/>
        </w:rPr>
      </w:pPr>
      <w:hyperlink w:anchor="_Toc156825291" w:history="1">
        <w:r w:rsidR="00C34FE7" w:rsidRPr="00C34FE7">
          <w:rPr>
            <w:rStyle w:val="af0"/>
          </w:rPr>
          <w:t>2. Структура и содержание ДИСЦИПЛИНЫ</w:t>
        </w:r>
        <w:r w:rsidR="00C34FE7" w:rsidRPr="00C34FE7">
          <w:rPr>
            <w:webHidden/>
          </w:rPr>
          <w:tab/>
        </w:r>
        <w:r w:rsidR="00413C81">
          <w:rPr>
            <w:webHidden/>
          </w:rPr>
          <w:t>7</w:t>
        </w:r>
      </w:hyperlink>
    </w:p>
    <w:p w14:paraId="32DF4049" w14:textId="1DBBA302" w:rsidR="00C34FE7" w:rsidRPr="00C34FE7" w:rsidRDefault="006158BE">
      <w:pPr>
        <w:pStyle w:val="21"/>
        <w:rPr>
          <w:rFonts w:asciiTheme="minorHAnsi" w:eastAsiaTheme="minorEastAsia" w:hAnsiTheme="minorHAnsi" w:cstheme="minorBidi"/>
          <w:i w:val="0"/>
          <w:iCs w:val="0"/>
          <w:sz w:val="22"/>
          <w:szCs w:val="22"/>
        </w:rPr>
      </w:pPr>
      <w:hyperlink w:anchor="_Toc156825292" w:history="1">
        <w:r w:rsidR="00C34FE7" w:rsidRPr="00C34FE7">
          <w:rPr>
            <w:rStyle w:val="af0"/>
            <w:i w:val="0"/>
            <w:iCs w:val="0"/>
          </w:rPr>
          <w:t>2.1. Трудоемкость освоения дисциплины</w:t>
        </w:r>
        <w:r w:rsidR="00C34FE7" w:rsidRPr="00C34FE7">
          <w:rPr>
            <w:i w:val="0"/>
            <w:iCs w:val="0"/>
            <w:webHidden/>
          </w:rPr>
          <w:tab/>
        </w:r>
        <w:r w:rsidR="00413C81">
          <w:rPr>
            <w:i w:val="0"/>
            <w:iCs w:val="0"/>
            <w:webHidden/>
          </w:rPr>
          <w:t>7</w:t>
        </w:r>
      </w:hyperlink>
    </w:p>
    <w:p w14:paraId="39B20D95" w14:textId="65E214AB" w:rsidR="00C34FE7" w:rsidRPr="00C34FE7" w:rsidRDefault="006158BE">
      <w:pPr>
        <w:pStyle w:val="21"/>
        <w:rPr>
          <w:rFonts w:asciiTheme="minorHAnsi" w:eastAsiaTheme="minorEastAsia" w:hAnsiTheme="minorHAnsi" w:cstheme="minorBidi"/>
          <w:i w:val="0"/>
          <w:iCs w:val="0"/>
          <w:sz w:val="22"/>
          <w:szCs w:val="22"/>
        </w:rPr>
      </w:pPr>
      <w:hyperlink w:anchor="_Toc156825293" w:history="1">
        <w:r w:rsidR="00C34FE7" w:rsidRPr="00C34FE7">
          <w:rPr>
            <w:rStyle w:val="af0"/>
            <w:i w:val="0"/>
            <w:iCs w:val="0"/>
          </w:rPr>
          <w:t>2.2. Содержание дисциплины</w:t>
        </w:r>
        <w:r w:rsidR="00C34FE7" w:rsidRPr="00C34FE7">
          <w:rPr>
            <w:i w:val="0"/>
            <w:iCs w:val="0"/>
            <w:webHidden/>
          </w:rPr>
          <w:tab/>
        </w:r>
        <w:r w:rsidR="00413C81">
          <w:rPr>
            <w:i w:val="0"/>
            <w:iCs w:val="0"/>
            <w:webHidden/>
          </w:rPr>
          <w:t>8</w:t>
        </w:r>
      </w:hyperlink>
    </w:p>
    <w:p w14:paraId="7664C81D" w14:textId="7EC3AA99" w:rsidR="00C34FE7" w:rsidRPr="00C34FE7" w:rsidRDefault="006158BE">
      <w:pPr>
        <w:pStyle w:val="14"/>
        <w:rPr>
          <w:rFonts w:asciiTheme="minorHAnsi" w:eastAsiaTheme="minorEastAsia" w:hAnsiTheme="minorHAnsi" w:cstheme="minorBidi"/>
          <w:b w:val="0"/>
          <w:bCs w:val="0"/>
          <w:lang w:eastAsia="ru-RU"/>
        </w:rPr>
      </w:pPr>
      <w:hyperlink w:anchor="_Toc156825296" w:history="1">
        <w:r w:rsidR="00C34FE7" w:rsidRPr="00C34FE7">
          <w:rPr>
            <w:rStyle w:val="af0"/>
          </w:rPr>
          <w:t>3. Условия реализации ДИСЦИПЛИНЫ</w:t>
        </w:r>
        <w:r w:rsidR="00C34FE7" w:rsidRPr="00C34FE7">
          <w:rPr>
            <w:webHidden/>
          </w:rPr>
          <w:tab/>
        </w:r>
        <w:r w:rsidR="00413C81">
          <w:rPr>
            <w:webHidden/>
          </w:rPr>
          <w:t>1</w:t>
        </w:r>
        <w:r w:rsidR="00275A71">
          <w:rPr>
            <w:webHidden/>
          </w:rPr>
          <w:t>1</w:t>
        </w:r>
      </w:hyperlink>
    </w:p>
    <w:p w14:paraId="135DF4AD" w14:textId="4B10DB5D" w:rsidR="00C34FE7" w:rsidRPr="00C34FE7" w:rsidRDefault="006158BE">
      <w:pPr>
        <w:pStyle w:val="21"/>
        <w:rPr>
          <w:rFonts w:asciiTheme="minorHAnsi" w:eastAsiaTheme="minorEastAsia" w:hAnsiTheme="minorHAnsi" w:cstheme="minorBidi"/>
          <w:i w:val="0"/>
          <w:iCs w:val="0"/>
          <w:sz w:val="22"/>
          <w:szCs w:val="22"/>
        </w:rPr>
      </w:pPr>
      <w:hyperlink w:anchor="_Toc156825297" w:history="1">
        <w:r w:rsidR="00C34FE7" w:rsidRPr="00C34FE7">
          <w:rPr>
            <w:rStyle w:val="af0"/>
            <w:i w:val="0"/>
            <w:iCs w:val="0"/>
          </w:rPr>
          <w:t>3.1. Материально-техническое обеспечение</w:t>
        </w:r>
        <w:r w:rsidR="00C34FE7" w:rsidRPr="00C34FE7">
          <w:rPr>
            <w:i w:val="0"/>
            <w:iCs w:val="0"/>
            <w:webHidden/>
          </w:rPr>
          <w:tab/>
        </w:r>
        <w:r w:rsidR="00413C81">
          <w:rPr>
            <w:i w:val="0"/>
            <w:iCs w:val="0"/>
            <w:webHidden/>
          </w:rPr>
          <w:t>1</w:t>
        </w:r>
        <w:r w:rsidR="00275A71">
          <w:rPr>
            <w:i w:val="0"/>
            <w:iCs w:val="0"/>
            <w:webHidden/>
          </w:rPr>
          <w:t>1</w:t>
        </w:r>
      </w:hyperlink>
    </w:p>
    <w:p w14:paraId="1680594E" w14:textId="41C333F7" w:rsidR="00C34FE7" w:rsidRPr="00C34FE7" w:rsidRDefault="006158BE">
      <w:pPr>
        <w:pStyle w:val="21"/>
        <w:rPr>
          <w:rFonts w:asciiTheme="minorHAnsi" w:eastAsiaTheme="minorEastAsia" w:hAnsiTheme="minorHAnsi" w:cstheme="minorBidi"/>
          <w:i w:val="0"/>
          <w:iCs w:val="0"/>
          <w:sz w:val="22"/>
          <w:szCs w:val="22"/>
        </w:rPr>
      </w:pPr>
      <w:hyperlink w:anchor="_Toc156825298" w:history="1">
        <w:r w:rsidR="00C34FE7" w:rsidRPr="00C34FE7">
          <w:rPr>
            <w:rStyle w:val="af0"/>
            <w:i w:val="0"/>
            <w:iCs w:val="0"/>
          </w:rPr>
          <w:t>3.2. Учебно-методическое обеспечение</w:t>
        </w:r>
        <w:r w:rsidR="00C34FE7" w:rsidRPr="00C34FE7">
          <w:rPr>
            <w:i w:val="0"/>
            <w:iCs w:val="0"/>
            <w:webHidden/>
          </w:rPr>
          <w:tab/>
        </w:r>
        <w:r w:rsidR="00413C81">
          <w:rPr>
            <w:i w:val="0"/>
            <w:iCs w:val="0"/>
            <w:webHidden/>
          </w:rPr>
          <w:t>1</w:t>
        </w:r>
        <w:r w:rsidR="00275A71">
          <w:rPr>
            <w:i w:val="0"/>
            <w:iCs w:val="0"/>
            <w:webHidden/>
          </w:rPr>
          <w:t>1</w:t>
        </w:r>
      </w:hyperlink>
    </w:p>
    <w:p w14:paraId="54EED19D" w14:textId="49B772A7" w:rsidR="00C34FE7" w:rsidRPr="00C34FE7" w:rsidRDefault="006158BE">
      <w:pPr>
        <w:pStyle w:val="14"/>
        <w:rPr>
          <w:rFonts w:asciiTheme="minorHAnsi" w:eastAsiaTheme="minorEastAsia" w:hAnsiTheme="minorHAnsi" w:cstheme="minorBidi"/>
          <w:b w:val="0"/>
          <w:bCs w:val="0"/>
          <w:lang w:eastAsia="ru-RU"/>
        </w:rPr>
      </w:pPr>
      <w:hyperlink w:anchor="_Toc156825299" w:history="1">
        <w:r w:rsidR="00C34FE7" w:rsidRPr="00C34FE7">
          <w:rPr>
            <w:rStyle w:val="af0"/>
          </w:rPr>
          <w:t>4. Контроль и оценка результатов  освоения ДИСЦИПЛИНЫ</w:t>
        </w:r>
        <w:r w:rsidR="00C34FE7" w:rsidRPr="00C34FE7">
          <w:rPr>
            <w:webHidden/>
          </w:rPr>
          <w:tab/>
        </w:r>
        <w:r w:rsidR="00413C81">
          <w:rPr>
            <w:webHidden/>
          </w:rPr>
          <w:t>1</w:t>
        </w:r>
        <w:r w:rsidR="00275A71">
          <w:rPr>
            <w:webHidden/>
          </w:rPr>
          <w:t>2</w:t>
        </w:r>
      </w:hyperlink>
    </w:p>
    <w:p w14:paraId="0EAD52C0" w14:textId="68EC4A6D" w:rsidR="00C422A9" w:rsidRPr="00C34FE7" w:rsidRDefault="000143A1" w:rsidP="000143A1">
      <w:pPr>
        <w:pStyle w:val="1f"/>
        <w:jc w:val="left"/>
        <w:rPr>
          <w:rFonts w:ascii="Times New Roman" w:hAnsi="Times New Roman"/>
          <w:b w:val="0"/>
          <w:bCs w:val="0"/>
          <w:lang w:val="ru-RU"/>
        </w:rPr>
      </w:pPr>
      <w:r w:rsidRPr="00C34FE7">
        <w:rPr>
          <w:rFonts w:ascii="Times New Roman" w:hAnsi="Times New Roman"/>
          <w:b w:val="0"/>
          <w:bCs w:val="0"/>
          <w:lang w:val="ru-RU"/>
        </w:rPr>
        <w:fldChar w:fldCharType="end"/>
      </w:r>
    </w:p>
    <w:p w14:paraId="2F17CBA8" w14:textId="5D2FD751" w:rsidR="00C422A9" w:rsidRPr="00DF068E" w:rsidRDefault="00C422A9" w:rsidP="00C422A9">
      <w:pPr>
        <w:pStyle w:val="1f"/>
        <w:jc w:val="left"/>
        <w:rPr>
          <w:rFonts w:ascii="Times New Roman" w:hAnsi="Times New Roman"/>
          <w:lang w:val="ru-RU"/>
        </w:rPr>
        <w:sectPr w:rsidR="00C422A9" w:rsidRPr="00DF068E" w:rsidSect="00502F97">
          <w:headerReference w:type="even" r:id="rId12"/>
          <w:headerReference w:type="default" r:id="rId13"/>
          <w:pgSz w:w="11906" w:h="16838"/>
          <w:pgMar w:top="1134" w:right="567" w:bottom="1134" w:left="1701" w:header="709" w:footer="709" w:gutter="0"/>
          <w:cols w:space="708"/>
          <w:docGrid w:linePitch="360"/>
        </w:sectPr>
      </w:pPr>
    </w:p>
    <w:p w14:paraId="19B931A0" w14:textId="5BD47305" w:rsidR="006E7FF4" w:rsidRPr="00900FFA" w:rsidRDefault="006E7FF4" w:rsidP="00A07404">
      <w:pPr>
        <w:pStyle w:val="1f"/>
        <w:numPr>
          <w:ilvl w:val="0"/>
          <w:numId w:val="14"/>
        </w:numPr>
        <w:rPr>
          <w:rStyle w:val="afb"/>
          <w:i w:val="0"/>
          <w:iCs/>
        </w:rPr>
      </w:pPr>
      <w:bookmarkStart w:id="13" w:name="_Toc156294566"/>
      <w:bookmarkStart w:id="14" w:name="_Toc156825288"/>
      <w:r w:rsidRPr="00A07404">
        <w:rPr>
          <w:rStyle w:val="afb"/>
          <w:i w:val="0"/>
          <w:iCs/>
        </w:rPr>
        <w:lastRenderedPageBreak/>
        <w:t>Общая характеристика</w:t>
      </w:r>
      <w:bookmarkEnd w:id="9"/>
      <w:bookmarkEnd w:id="10"/>
      <w:bookmarkEnd w:id="11"/>
      <w:bookmarkEnd w:id="13"/>
      <w:bookmarkEnd w:id="14"/>
      <w:r w:rsidR="00A07404" w:rsidRPr="00A07404">
        <w:rPr>
          <w:rStyle w:val="afb"/>
          <w:i w:val="0"/>
          <w:iCs/>
        </w:rPr>
        <w:t xml:space="preserve"> </w:t>
      </w:r>
      <w:r w:rsidR="00A07404" w:rsidRPr="00900FFA">
        <w:rPr>
          <w:rStyle w:val="afb"/>
          <w:i w:val="0"/>
          <w:iCs/>
        </w:rPr>
        <w:t>РАБОЧЕЙ ПРОГРАММЫ УЧЕБНОЙ ДИСЦИПЛИНЫ</w:t>
      </w:r>
    </w:p>
    <w:p w14:paraId="1E28988C" w14:textId="58188DF2" w:rsidR="00A07404" w:rsidRPr="00624817" w:rsidRDefault="00A07404" w:rsidP="00A07404">
      <w:pPr>
        <w:pStyle w:val="1d"/>
        <w:ind w:left="720"/>
        <w:jc w:val="center"/>
        <w:rPr>
          <w:rFonts w:eastAsia="Segoe UI"/>
          <w:b/>
          <w:lang w:val="ru-RU"/>
        </w:rPr>
      </w:pPr>
      <w:r w:rsidRPr="00624817">
        <w:rPr>
          <w:rFonts w:eastAsia="Segoe UI"/>
          <w:b/>
          <w:lang w:val="ru-RU"/>
        </w:rPr>
        <w:t>«</w:t>
      </w:r>
      <w:r w:rsidR="00624817" w:rsidRPr="00624817">
        <w:rPr>
          <w:b/>
          <w:noProof/>
          <w:lang w:val="ru-RU"/>
        </w:rPr>
        <w:t>СГ.02</w:t>
      </w:r>
      <w:r w:rsidR="00624817" w:rsidRPr="00624817">
        <w:rPr>
          <w:b/>
          <w:lang w:val="ru-RU"/>
        </w:rPr>
        <w:t xml:space="preserve"> </w:t>
      </w:r>
      <w:r w:rsidR="00624817" w:rsidRPr="00624817">
        <w:rPr>
          <w:b/>
          <w:noProof/>
          <w:lang w:val="ru-RU"/>
        </w:rPr>
        <w:t>Иностранный язык в профессиональной деятельности</w:t>
      </w:r>
      <w:r w:rsidRPr="00624817">
        <w:rPr>
          <w:rFonts w:eastAsia="Segoe UI"/>
          <w:b/>
          <w:lang w:val="ru-RU"/>
        </w:rPr>
        <w:t>»</w:t>
      </w:r>
    </w:p>
    <w:p w14:paraId="77492322" w14:textId="77777777" w:rsidR="00624817" w:rsidRDefault="00624817" w:rsidP="007863C1">
      <w:pPr>
        <w:pStyle w:val="114"/>
        <w:rPr>
          <w:rFonts w:ascii="Times New Roman" w:hAnsi="Times New Roman"/>
        </w:rPr>
      </w:pPr>
      <w:bookmarkStart w:id="15" w:name="_Toc150695623"/>
      <w:bookmarkStart w:id="16" w:name="_Toc156294567"/>
      <w:bookmarkStart w:id="17" w:name="_Toc156825289"/>
    </w:p>
    <w:p w14:paraId="46AC078F" w14:textId="34ECB0D8" w:rsidR="00C63897" w:rsidRPr="00EA6E1D" w:rsidRDefault="007863C1" w:rsidP="007863C1">
      <w:pPr>
        <w:pStyle w:val="114"/>
        <w:rPr>
          <w:rFonts w:ascii="Times New Roman" w:hAnsi="Times New Roman"/>
        </w:rPr>
      </w:pPr>
      <w:r w:rsidRPr="00EA6E1D">
        <w:rPr>
          <w:rFonts w:ascii="Times New Roman" w:hAnsi="Times New Roman"/>
        </w:rPr>
        <w:t xml:space="preserve">1.1. </w:t>
      </w:r>
      <w:r w:rsidR="00C63897" w:rsidRPr="00EA6E1D">
        <w:rPr>
          <w:rFonts w:ascii="Times New Roman" w:hAnsi="Times New Roman"/>
        </w:rPr>
        <w:t xml:space="preserve">Цель и </w:t>
      </w:r>
      <w:r w:rsidR="00EA6E1D" w:rsidRPr="00EA6E1D">
        <w:rPr>
          <w:rFonts w:ascii="Times New Roman" w:hAnsi="Times New Roman"/>
        </w:rPr>
        <w:t xml:space="preserve">место </w:t>
      </w:r>
      <w:bookmarkEnd w:id="15"/>
      <w:r w:rsidR="00F5373D">
        <w:rPr>
          <w:rFonts w:ascii="Times New Roman" w:hAnsi="Times New Roman"/>
        </w:rPr>
        <w:t>дисциплины</w:t>
      </w:r>
      <w:r w:rsidR="004F5C5E" w:rsidRPr="00EA6E1D">
        <w:rPr>
          <w:rFonts w:ascii="Times New Roman" w:hAnsi="Times New Roman"/>
        </w:rPr>
        <w:t xml:space="preserve"> в структуре образовательной программы</w:t>
      </w:r>
      <w:bookmarkEnd w:id="16"/>
      <w:bookmarkEnd w:id="17"/>
    </w:p>
    <w:p w14:paraId="2BB011E9" w14:textId="77777777" w:rsidR="00D11E18" w:rsidRDefault="004F5C5E" w:rsidP="00477538">
      <w:pPr>
        <w:pStyle w:val="a4"/>
        <w:tabs>
          <w:tab w:val="left" w:pos="284"/>
        </w:tabs>
        <w:spacing w:line="276" w:lineRule="auto"/>
        <w:ind w:left="0"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w:t>
      </w:r>
      <w:r w:rsidR="00F5373D">
        <w:rPr>
          <w:rFonts w:ascii="Times New Roman" w:eastAsia="Times New Roman" w:hAnsi="Times New Roman" w:cs="Times New Roman"/>
          <w:sz w:val="24"/>
          <w:szCs w:val="24"/>
          <w:lang w:eastAsia="ru-RU"/>
        </w:rPr>
        <w:t>дисциплины</w:t>
      </w:r>
      <w:r w:rsidR="00DF068E">
        <w:rPr>
          <w:rFonts w:ascii="Times New Roman" w:eastAsia="Times New Roman" w:hAnsi="Times New Roman" w:cs="Times New Roman"/>
          <w:sz w:val="24"/>
          <w:szCs w:val="24"/>
          <w:lang w:eastAsia="ru-RU"/>
        </w:rPr>
        <w:t xml:space="preserve"> </w:t>
      </w:r>
      <w:r w:rsidR="00DF068E" w:rsidRPr="00624817">
        <w:rPr>
          <w:rFonts w:ascii="Times New Roman" w:hAnsi="Times New Roman"/>
          <w:sz w:val="24"/>
          <w:szCs w:val="24"/>
        </w:rPr>
        <w:t>«</w:t>
      </w:r>
      <w:r w:rsidR="00624817" w:rsidRPr="00624817">
        <w:rPr>
          <w:rFonts w:ascii="Times New Roman" w:hAnsi="Times New Roman"/>
          <w:sz w:val="24"/>
          <w:szCs w:val="24"/>
        </w:rPr>
        <w:t>СГ.02 Иностранный язык в профессиональной деятельности</w:t>
      </w:r>
      <w:r w:rsidR="00DF068E" w:rsidRPr="00624817">
        <w:rPr>
          <w:rFonts w:ascii="Times New Roman" w:hAnsi="Times New Roman"/>
          <w:sz w:val="24"/>
          <w:szCs w:val="24"/>
        </w:rPr>
        <w:t>»</w:t>
      </w:r>
      <w:r w:rsidRPr="00624817">
        <w:rPr>
          <w:rFonts w:ascii="Times New Roman" w:eastAsia="Times New Roman" w:hAnsi="Times New Roman" w:cs="Times New Roman"/>
          <w:sz w:val="24"/>
          <w:szCs w:val="24"/>
          <w:lang w:eastAsia="ru-RU"/>
        </w:rPr>
        <w:t>:</w:t>
      </w:r>
    </w:p>
    <w:p w14:paraId="76EF6866" w14:textId="26F1F77C" w:rsidR="00624817" w:rsidRPr="00D11E18" w:rsidRDefault="00624817" w:rsidP="00477538">
      <w:pPr>
        <w:pStyle w:val="a4"/>
        <w:tabs>
          <w:tab w:val="left" w:pos="284"/>
        </w:tabs>
        <w:spacing w:line="276" w:lineRule="auto"/>
        <w:ind w:left="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304F7">
        <w:rPr>
          <w:rFonts w:ascii="Times New Roman" w:hAnsi="Times New Roman" w:cs="Times New Roman"/>
          <w:sz w:val="24"/>
          <w:szCs w:val="24"/>
        </w:rPr>
        <w:t>формирование коммуникативной</w:t>
      </w:r>
      <w:r>
        <w:rPr>
          <w:rFonts w:ascii="Times New Roman" w:hAnsi="Times New Roman" w:cs="Times New Roman"/>
          <w:sz w:val="24"/>
          <w:szCs w:val="24"/>
        </w:rPr>
        <w:t xml:space="preserve"> </w:t>
      </w:r>
      <w:r w:rsidRPr="004304F7">
        <w:rPr>
          <w:rFonts w:ascii="Times New Roman" w:hAnsi="Times New Roman" w:cs="Times New Roman"/>
          <w:sz w:val="24"/>
          <w:szCs w:val="24"/>
        </w:rPr>
        <w:t>компетенции обучающихся в ее языковом, социо</w:t>
      </w:r>
      <w:r>
        <w:rPr>
          <w:rFonts w:ascii="Times New Roman" w:hAnsi="Times New Roman" w:cs="Times New Roman"/>
          <w:sz w:val="24"/>
          <w:szCs w:val="24"/>
        </w:rPr>
        <w:t xml:space="preserve">культурном аспектах для решения </w:t>
      </w:r>
      <w:r w:rsidRPr="004304F7">
        <w:rPr>
          <w:rFonts w:ascii="Times New Roman" w:hAnsi="Times New Roman" w:cs="Times New Roman"/>
          <w:sz w:val="24"/>
          <w:szCs w:val="24"/>
        </w:rPr>
        <w:t>задач межличностного и межкультурного взаимо</w:t>
      </w:r>
      <w:r>
        <w:rPr>
          <w:rFonts w:ascii="Times New Roman" w:hAnsi="Times New Roman" w:cs="Times New Roman"/>
          <w:sz w:val="24"/>
          <w:szCs w:val="24"/>
        </w:rPr>
        <w:t xml:space="preserve">действия, а также для успешного </w:t>
      </w:r>
      <w:r w:rsidRPr="004304F7">
        <w:rPr>
          <w:rFonts w:ascii="Times New Roman" w:hAnsi="Times New Roman" w:cs="Times New Roman"/>
          <w:sz w:val="24"/>
          <w:szCs w:val="24"/>
        </w:rPr>
        <w:t>осуществления профессиональной деятел</w:t>
      </w:r>
      <w:r>
        <w:rPr>
          <w:rFonts w:ascii="Times New Roman" w:hAnsi="Times New Roman" w:cs="Times New Roman"/>
          <w:sz w:val="24"/>
          <w:szCs w:val="24"/>
        </w:rPr>
        <w:t xml:space="preserve">ьности в условиях межкультурной </w:t>
      </w:r>
      <w:r w:rsidRPr="004304F7">
        <w:rPr>
          <w:rFonts w:ascii="Times New Roman" w:hAnsi="Times New Roman" w:cs="Times New Roman"/>
          <w:sz w:val="24"/>
          <w:szCs w:val="24"/>
        </w:rPr>
        <w:t>профессиональной коммуникации.</w:t>
      </w:r>
    </w:p>
    <w:p w14:paraId="59850079" w14:textId="7464A030" w:rsidR="00624817" w:rsidRPr="004304F7" w:rsidRDefault="00624817" w:rsidP="00477538">
      <w:pPr>
        <w:pStyle w:val="a4"/>
        <w:tabs>
          <w:tab w:val="left" w:pos="284"/>
        </w:tabs>
        <w:spacing w:line="276" w:lineRule="auto"/>
        <w:ind w:left="0"/>
        <w:jc w:val="both"/>
        <w:rPr>
          <w:rFonts w:ascii="Times New Roman" w:hAnsi="Times New Roman" w:cs="Times New Roman"/>
          <w:sz w:val="24"/>
          <w:szCs w:val="24"/>
        </w:rPr>
      </w:pPr>
      <w:r>
        <w:rPr>
          <w:rFonts w:ascii="Times New Roman" w:hAnsi="Times New Roman" w:cs="Times New Roman"/>
          <w:sz w:val="24"/>
          <w:szCs w:val="24"/>
        </w:rPr>
        <w:t xml:space="preserve">- расширение кругозора </w:t>
      </w:r>
      <w:r w:rsidRPr="004304F7">
        <w:rPr>
          <w:rFonts w:ascii="Times New Roman" w:hAnsi="Times New Roman" w:cs="Times New Roman"/>
          <w:sz w:val="24"/>
          <w:szCs w:val="24"/>
        </w:rPr>
        <w:t>студента о стране изучаемого языка, повышение общ</w:t>
      </w:r>
      <w:r>
        <w:rPr>
          <w:rFonts w:ascii="Times New Roman" w:hAnsi="Times New Roman" w:cs="Times New Roman"/>
          <w:sz w:val="24"/>
          <w:szCs w:val="24"/>
        </w:rPr>
        <w:t xml:space="preserve">екультурного уровня студента, а </w:t>
      </w:r>
      <w:r w:rsidRPr="004304F7">
        <w:rPr>
          <w:rFonts w:ascii="Times New Roman" w:hAnsi="Times New Roman" w:cs="Times New Roman"/>
          <w:sz w:val="24"/>
          <w:szCs w:val="24"/>
        </w:rPr>
        <w:t xml:space="preserve">также формирование уважительного отношения к </w:t>
      </w:r>
      <w:r>
        <w:rPr>
          <w:rFonts w:ascii="Times New Roman" w:hAnsi="Times New Roman" w:cs="Times New Roman"/>
          <w:sz w:val="24"/>
          <w:szCs w:val="24"/>
        </w:rPr>
        <w:t xml:space="preserve">духовным и культурным ценностям </w:t>
      </w:r>
      <w:r w:rsidRPr="004304F7">
        <w:rPr>
          <w:rFonts w:ascii="Times New Roman" w:hAnsi="Times New Roman" w:cs="Times New Roman"/>
          <w:sz w:val="24"/>
          <w:szCs w:val="24"/>
        </w:rPr>
        <w:t>других стран.</w:t>
      </w:r>
    </w:p>
    <w:p w14:paraId="6DF4969D" w14:textId="40E7E631" w:rsidR="004F5C5E" w:rsidRPr="00900FFA" w:rsidRDefault="00B115E3" w:rsidP="00477538">
      <w:pPr>
        <w:suppressAutoHyphens/>
        <w:spacing w:line="276" w:lineRule="auto"/>
        <w:ind w:firstLine="709"/>
        <w:jc w:val="both"/>
        <w:rPr>
          <w:rFonts w:ascii="Times New Roman" w:hAnsi="Times New Roman" w:cs="Times New Roman"/>
          <w:color w:val="0070C0"/>
          <w:sz w:val="24"/>
          <w:szCs w:val="24"/>
        </w:rPr>
      </w:pPr>
      <w:r>
        <w:rPr>
          <w:rFonts w:ascii="Times New Roman" w:hAnsi="Times New Roman" w:cs="Times New Roman"/>
          <w:sz w:val="24"/>
          <w:szCs w:val="24"/>
        </w:rPr>
        <w:t>Дисциплина</w:t>
      </w:r>
      <w:r w:rsidR="004F5C5E">
        <w:rPr>
          <w:rFonts w:ascii="Times New Roman" w:hAnsi="Times New Roman" w:cs="Times New Roman"/>
          <w:sz w:val="24"/>
          <w:szCs w:val="24"/>
        </w:rPr>
        <w:t xml:space="preserve"> </w:t>
      </w:r>
      <w:r>
        <w:rPr>
          <w:rFonts w:ascii="Times New Roman" w:hAnsi="Times New Roman" w:cs="Times New Roman"/>
          <w:sz w:val="24"/>
          <w:szCs w:val="24"/>
        </w:rPr>
        <w:t>«</w:t>
      </w:r>
      <w:r w:rsidR="007A3545" w:rsidRPr="00624817">
        <w:rPr>
          <w:rFonts w:ascii="Times New Roman" w:hAnsi="Times New Roman"/>
          <w:sz w:val="24"/>
          <w:szCs w:val="24"/>
        </w:rPr>
        <w:t>СГ.02 Иностранный язык в профессиональной деятельности</w:t>
      </w:r>
      <w:r>
        <w:rPr>
          <w:rFonts w:ascii="Times New Roman" w:hAnsi="Times New Roman" w:cs="Times New Roman"/>
          <w:sz w:val="24"/>
          <w:szCs w:val="24"/>
        </w:rPr>
        <w:t xml:space="preserve">» </w:t>
      </w:r>
      <w:r w:rsidR="004F5C5E" w:rsidRPr="00E11160">
        <w:rPr>
          <w:rFonts w:ascii="Times New Roman" w:hAnsi="Times New Roman" w:cs="Times New Roman"/>
          <w:sz w:val="24"/>
          <w:szCs w:val="24"/>
        </w:rPr>
        <w:t>включен</w:t>
      </w:r>
      <w:r>
        <w:rPr>
          <w:rFonts w:ascii="Times New Roman" w:hAnsi="Times New Roman" w:cs="Times New Roman"/>
          <w:sz w:val="24"/>
          <w:szCs w:val="24"/>
        </w:rPr>
        <w:t>а</w:t>
      </w:r>
      <w:r w:rsidR="004F5C5E" w:rsidRPr="00E11160">
        <w:rPr>
          <w:rFonts w:ascii="Times New Roman" w:hAnsi="Times New Roman" w:cs="Times New Roman"/>
          <w:sz w:val="24"/>
          <w:szCs w:val="24"/>
        </w:rPr>
        <w:t xml:space="preserve"> в </w:t>
      </w:r>
      <w:r w:rsidRPr="007A3545">
        <w:rPr>
          <w:rFonts w:ascii="Times New Roman" w:hAnsi="Times New Roman" w:cs="Times New Roman"/>
          <w:sz w:val="24"/>
          <w:szCs w:val="24"/>
        </w:rPr>
        <w:t xml:space="preserve">обязательную часть </w:t>
      </w:r>
      <w:r w:rsidR="007A3545" w:rsidRPr="007A3545">
        <w:rPr>
          <w:rFonts w:ascii="Times New Roman" w:hAnsi="Times New Roman" w:cs="Times New Roman"/>
          <w:sz w:val="24"/>
          <w:szCs w:val="24"/>
        </w:rPr>
        <w:t>социально-гуманитарного</w:t>
      </w:r>
      <w:r w:rsidRPr="007A3545">
        <w:rPr>
          <w:rFonts w:ascii="Times New Roman" w:hAnsi="Times New Roman" w:cs="Times New Roman"/>
          <w:sz w:val="24"/>
          <w:szCs w:val="24"/>
        </w:rPr>
        <w:t xml:space="preserve"> цикла образовательной программы</w:t>
      </w:r>
      <w:r w:rsidR="007A3545" w:rsidRPr="007A3545">
        <w:rPr>
          <w:rFonts w:ascii="Times New Roman" w:hAnsi="Times New Roman" w:cs="Times New Roman"/>
          <w:sz w:val="24"/>
          <w:szCs w:val="24"/>
        </w:rPr>
        <w:t>.</w:t>
      </w:r>
    </w:p>
    <w:p w14:paraId="64A54C45" w14:textId="695C247B" w:rsidR="00EA6E1D" w:rsidRPr="00EA6E1D" w:rsidRDefault="00EA6E1D" w:rsidP="00477538">
      <w:pPr>
        <w:pStyle w:val="114"/>
        <w:rPr>
          <w:rFonts w:ascii="Times New Roman" w:hAnsi="Times New Roman"/>
        </w:rPr>
      </w:pPr>
      <w:bookmarkStart w:id="18" w:name="_Toc156294568"/>
      <w:bookmarkStart w:id="19" w:name="_Toc156825290"/>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00B115E3">
        <w:rPr>
          <w:rFonts w:ascii="Times New Roman" w:hAnsi="Times New Roman"/>
        </w:rPr>
        <w:t>дисциплины</w:t>
      </w:r>
      <w:bookmarkEnd w:id="18"/>
      <w:bookmarkEnd w:id="19"/>
    </w:p>
    <w:p w14:paraId="006FC725" w14:textId="7F5A31BE" w:rsidR="00C63897" w:rsidRDefault="00EA6E1D" w:rsidP="00477538">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sidR="00B115E3">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 xml:space="preserve">матрице компетенций выпускника (п. </w:t>
      </w:r>
      <w:r w:rsidR="00A0276D">
        <w:rPr>
          <w:rFonts w:ascii="Times New Roman" w:eastAsia="Times New Roman" w:hAnsi="Times New Roman" w:cs="Times New Roman"/>
          <w:sz w:val="24"/>
          <w:szCs w:val="24"/>
          <w:lang w:eastAsia="ru-RU"/>
        </w:rPr>
        <w:t>4.3</w:t>
      </w:r>
      <w:r w:rsidR="0020413C">
        <w:rPr>
          <w:rFonts w:ascii="Times New Roman" w:eastAsia="Times New Roman" w:hAnsi="Times New Roman" w:cs="Times New Roman"/>
          <w:sz w:val="24"/>
          <w:szCs w:val="24"/>
          <w:lang w:eastAsia="ru-RU"/>
        </w:rPr>
        <w:t xml:space="preserve"> </w:t>
      </w:r>
      <w:r w:rsidR="006D1C4C">
        <w:rPr>
          <w:rFonts w:ascii="Times New Roman" w:eastAsia="Times New Roman" w:hAnsi="Times New Roman" w:cs="Times New Roman"/>
          <w:sz w:val="24"/>
          <w:szCs w:val="24"/>
          <w:lang w:eastAsia="ru-RU"/>
        </w:rPr>
        <w:t>О</w:t>
      </w:r>
      <w:r w:rsidR="009A0AAA">
        <w:rPr>
          <w:rFonts w:ascii="Times New Roman" w:eastAsia="Times New Roman" w:hAnsi="Times New Roman" w:cs="Times New Roman"/>
          <w:sz w:val="24"/>
          <w:szCs w:val="24"/>
          <w:lang w:eastAsia="ru-RU"/>
        </w:rPr>
        <w:t>ПОП-П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2C55BA32" w14:textId="538D7D61" w:rsidR="0020413C" w:rsidRDefault="0020413C" w:rsidP="00477538">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w:t>
      </w:r>
      <w:r w:rsidR="00B115E3">
        <w:rPr>
          <w:rFonts w:ascii="Times New Roman" w:hAnsi="Times New Roman" w:cs="Times New Roman"/>
          <w:bCs/>
          <w:sz w:val="24"/>
          <w:szCs w:val="24"/>
        </w:rPr>
        <w:t>дисциплины</w:t>
      </w:r>
      <w:r>
        <w:rPr>
          <w:rFonts w:ascii="Times New Roman" w:hAnsi="Times New Roman" w:cs="Times New Roman"/>
          <w:bCs/>
          <w:sz w:val="24"/>
          <w:szCs w:val="24"/>
        </w:rPr>
        <w:t xml:space="preserve">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2"/>
        <w:gridCol w:w="2564"/>
        <w:gridCol w:w="2619"/>
        <w:gridCol w:w="2243"/>
      </w:tblGrid>
      <w:tr w:rsidR="00A07404" w:rsidRPr="00900FFA" w14:paraId="061BDF15" w14:textId="77777777" w:rsidTr="00587443">
        <w:tc>
          <w:tcPr>
            <w:tcW w:w="2202" w:type="dxa"/>
            <w:tcBorders>
              <w:top w:val="single" w:sz="4" w:space="0" w:color="auto"/>
              <w:left w:val="single" w:sz="4" w:space="0" w:color="auto"/>
              <w:right w:val="single" w:sz="4" w:space="0" w:color="auto"/>
            </w:tcBorders>
          </w:tcPr>
          <w:p w14:paraId="3DF3FD2C" w14:textId="77777777" w:rsidR="00A07404" w:rsidRPr="00900FFA" w:rsidRDefault="00A07404" w:rsidP="00587443">
            <w:pPr>
              <w:rPr>
                <w:rStyle w:val="afb"/>
                <w:b/>
                <w:i w:val="0"/>
                <w:sz w:val="24"/>
                <w:szCs w:val="24"/>
              </w:rPr>
            </w:pPr>
            <w:bookmarkStart w:id="20" w:name="_Hlk158201861"/>
            <w:r w:rsidRPr="00900FFA">
              <w:rPr>
                <w:rStyle w:val="afb"/>
                <w:b/>
                <w:i w:val="0"/>
                <w:sz w:val="24"/>
                <w:szCs w:val="24"/>
              </w:rPr>
              <w:t xml:space="preserve">Код ОК, </w:t>
            </w:r>
          </w:p>
          <w:p w14:paraId="5444482A" w14:textId="6C9F916F" w:rsidR="00A07404" w:rsidRPr="00900FFA" w:rsidRDefault="00A07404" w:rsidP="00587443">
            <w:pPr>
              <w:rPr>
                <w:rStyle w:val="afb"/>
                <w:b/>
                <w:sz w:val="24"/>
                <w:szCs w:val="24"/>
              </w:rPr>
            </w:pPr>
          </w:p>
        </w:tc>
        <w:tc>
          <w:tcPr>
            <w:tcW w:w="2564" w:type="dxa"/>
            <w:tcBorders>
              <w:top w:val="single" w:sz="4" w:space="0" w:color="auto"/>
              <w:left w:val="single" w:sz="4" w:space="0" w:color="auto"/>
              <w:right w:val="single" w:sz="4" w:space="0" w:color="auto"/>
            </w:tcBorders>
          </w:tcPr>
          <w:p w14:paraId="5A916286" w14:textId="77777777" w:rsidR="00A07404" w:rsidRPr="00900FFA" w:rsidRDefault="00A07404" w:rsidP="00587443">
            <w:pPr>
              <w:jc w:val="center"/>
              <w:rPr>
                <w:rFonts w:ascii="Times New Roman" w:hAnsi="Times New Roman" w:cs="Times New Roman"/>
                <w:b/>
                <w:sz w:val="24"/>
                <w:szCs w:val="24"/>
              </w:rPr>
            </w:pPr>
            <w:r w:rsidRPr="00900FFA">
              <w:rPr>
                <w:rFonts w:ascii="Times New Roman" w:hAnsi="Times New Roman" w:cs="Times New Roman"/>
                <w:b/>
                <w:sz w:val="24"/>
                <w:szCs w:val="24"/>
              </w:rPr>
              <w:t>Уметь</w:t>
            </w:r>
          </w:p>
        </w:tc>
        <w:tc>
          <w:tcPr>
            <w:tcW w:w="2619" w:type="dxa"/>
            <w:tcBorders>
              <w:top w:val="single" w:sz="4" w:space="0" w:color="auto"/>
              <w:left w:val="single" w:sz="4" w:space="0" w:color="auto"/>
              <w:bottom w:val="single" w:sz="4" w:space="0" w:color="auto"/>
              <w:right w:val="single" w:sz="4" w:space="0" w:color="auto"/>
            </w:tcBorders>
            <w:shd w:val="clear" w:color="auto" w:fill="auto"/>
          </w:tcPr>
          <w:p w14:paraId="167DA4C5" w14:textId="77777777" w:rsidR="00A07404" w:rsidRPr="00900FFA" w:rsidRDefault="00A07404" w:rsidP="00587443">
            <w:pPr>
              <w:jc w:val="center"/>
              <w:rPr>
                <w:rFonts w:ascii="Times New Roman" w:hAnsi="Times New Roman" w:cs="Times New Roman"/>
                <w:b/>
                <w:i/>
                <w:sz w:val="24"/>
                <w:szCs w:val="24"/>
              </w:rPr>
            </w:pPr>
            <w:r w:rsidRPr="00900FFA">
              <w:rPr>
                <w:rFonts w:ascii="Times New Roman" w:hAnsi="Times New Roman" w:cs="Times New Roman"/>
                <w:b/>
                <w:sz w:val="24"/>
                <w:szCs w:val="24"/>
              </w:rPr>
              <w:t>Знать</w:t>
            </w:r>
          </w:p>
        </w:tc>
        <w:tc>
          <w:tcPr>
            <w:tcW w:w="2243" w:type="dxa"/>
            <w:tcBorders>
              <w:top w:val="single" w:sz="4" w:space="0" w:color="auto"/>
              <w:left w:val="single" w:sz="4" w:space="0" w:color="auto"/>
              <w:bottom w:val="single" w:sz="4" w:space="0" w:color="auto"/>
              <w:right w:val="single" w:sz="4" w:space="0" w:color="auto"/>
            </w:tcBorders>
          </w:tcPr>
          <w:p w14:paraId="6D26D73B" w14:textId="4E015515" w:rsidR="00A07404" w:rsidRPr="007A3545" w:rsidRDefault="00A07404" w:rsidP="00587443">
            <w:pPr>
              <w:jc w:val="center"/>
              <w:rPr>
                <w:rFonts w:ascii="Times New Roman" w:hAnsi="Times New Roman" w:cs="Times New Roman"/>
                <w:b/>
                <w:i/>
                <w:sz w:val="24"/>
                <w:szCs w:val="24"/>
              </w:rPr>
            </w:pPr>
            <w:r w:rsidRPr="007A3545">
              <w:rPr>
                <w:rFonts w:ascii="Times New Roman" w:hAnsi="Times New Roman" w:cs="Times New Roman"/>
                <w:b/>
                <w:sz w:val="24"/>
                <w:szCs w:val="24"/>
              </w:rPr>
              <w:t xml:space="preserve">Владеть навыками </w:t>
            </w:r>
          </w:p>
        </w:tc>
      </w:tr>
      <w:tr w:rsidR="00A07404" w:rsidRPr="00900FFA" w14:paraId="72C195D8" w14:textId="77777777" w:rsidTr="00587443">
        <w:tc>
          <w:tcPr>
            <w:tcW w:w="2202" w:type="dxa"/>
            <w:tcBorders>
              <w:top w:val="single" w:sz="4" w:space="0" w:color="auto"/>
              <w:left w:val="single" w:sz="4" w:space="0" w:color="auto"/>
              <w:right w:val="single" w:sz="4" w:space="0" w:color="auto"/>
            </w:tcBorders>
          </w:tcPr>
          <w:p w14:paraId="3FC698A6" w14:textId="77777777" w:rsidR="00A07404" w:rsidRDefault="00A07404" w:rsidP="007A3545">
            <w:pPr>
              <w:rPr>
                <w:rFonts w:ascii="Times New Roman" w:hAnsi="Times New Roman" w:cs="Times New Roman"/>
                <w:bCs/>
                <w:sz w:val="24"/>
                <w:szCs w:val="24"/>
              </w:rPr>
            </w:pPr>
            <w:r w:rsidRPr="00900FFA">
              <w:rPr>
                <w:rFonts w:ascii="Times New Roman" w:hAnsi="Times New Roman" w:cs="Times New Roman"/>
                <w:bCs/>
                <w:sz w:val="24"/>
                <w:szCs w:val="24"/>
              </w:rPr>
              <w:t>ОК.0</w:t>
            </w:r>
            <w:r w:rsidR="007A3545">
              <w:rPr>
                <w:rFonts w:ascii="Times New Roman" w:hAnsi="Times New Roman" w:cs="Times New Roman"/>
                <w:bCs/>
                <w:sz w:val="24"/>
                <w:szCs w:val="24"/>
              </w:rPr>
              <w:t>1</w:t>
            </w:r>
          </w:p>
          <w:p w14:paraId="7649EACA" w14:textId="1C478DB5" w:rsidR="007A3545" w:rsidRPr="00900FFA" w:rsidRDefault="007A3545" w:rsidP="007A3545">
            <w:pPr>
              <w:rPr>
                <w:rFonts w:ascii="Times New Roman" w:hAnsi="Times New Roman" w:cs="Times New Roman"/>
                <w:bCs/>
                <w:sz w:val="24"/>
                <w:szCs w:val="24"/>
              </w:rPr>
            </w:pPr>
            <w:r>
              <w:rPr>
                <w:rFonts w:ascii="Times New Roman" w:hAnsi="Times New Roman"/>
              </w:rPr>
              <w:t>Выбирать способы решения задач профессиональной деятельности применительно к различным контекстам</w:t>
            </w:r>
          </w:p>
        </w:tc>
        <w:tc>
          <w:tcPr>
            <w:tcW w:w="2564" w:type="dxa"/>
            <w:tcBorders>
              <w:top w:val="single" w:sz="4" w:space="0" w:color="auto"/>
              <w:left w:val="single" w:sz="4" w:space="0" w:color="auto"/>
              <w:right w:val="single" w:sz="4" w:space="0" w:color="auto"/>
            </w:tcBorders>
            <w:hideMark/>
          </w:tcPr>
          <w:p w14:paraId="240B6DC1" w14:textId="77777777" w:rsidR="00A07404" w:rsidRDefault="007A3545" w:rsidP="00587443">
            <w:pPr>
              <w:rPr>
                <w:rFonts w:ascii="Times New Roman" w:hAnsi="Times New Roman"/>
              </w:rPr>
            </w:pPr>
            <w:r>
              <w:rPr>
                <w:rFonts w:ascii="Times New Roman" w:hAnsi="Times New Roman"/>
              </w:rPr>
              <w:t>распознавать задачу и/или проблему в профессиональном и/или социальном контексте, анализировать и выделять её составные части;</w:t>
            </w:r>
          </w:p>
          <w:p w14:paraId="5635F860" w14:textId="77777777" w:rsidR="007A3545" w:rsidRDefault="007A3545" w:rsidP="00587443">
            <w:pPr>
              <w:rPr>
                <w:rFonts w:ascii="Times New Roman" w:hAnsi="Times New Roman"/>
              </w:rPr>
            </w:pPr>
            <w:r>
              <w:rPr>
                <w:rFonts w:ascii="Times New Roman" w:hAnsi="Times New Roman"/>
              </w:rPr>
              <w:t>определять этапы решения задачи, составлять план действия, реализовывать составленный план, определять необходимые ресурсы;</w:t>
            </w:r>
          </w:p>
          <w:p w14:paraId="6831B28B" w14:textId="77777777" w:rsidR="007A3545" w:rsidRDefault="007A3545" w:rsidP="00587443">
            <w:pPr>
              <w:rPr>
                <w:rFonts w:ascii="Times New Roman" w:hAnsi="Times New Roman"/>
              </w:rPr>
            </w:pPr>
            <w:r>
              <w:rPr>
                <w:rFonts w:ascii="Times New Roman" w:hAnsi="Times New Roman"/>
              </w:rPr>
              <w:t>выявлять и эффективно искать информацию, необходимую для решения задачи и/или проблемы;</w:t>
            </w:r>
          </w:p>
          <w:p w14:paraId="7FC46F96" w14:textId="77777777" w:rsidR="007A3545" w:rsidRDefault="007A3545" w:rsidP="00587443">
            <w:pPr>
              <w:rPr>
                <w:rFonts w:ascii="Times New Roman" w:hAnsi="Times New Roman"/>
              </w:rPr>
            </w:pPr>
            <w:r>
              <w:rPr>
                <w:rFonts w:ascii="Times New Roman" w:hAnsi="Times New Roman"/>
              </w:rPr>
              <w:t>владеть актуальными методами работы в профессиональной и смежных сферах;</w:t>
            </w:r>
          </w:p>
          <w:p w14:paraId="0CC13023" w14:textId="28970C28" w:rsidR="007A3545" w:rsidRPr="00900FFA" w:rsidRDefault="007A3545" w:rsidP="00587443">
            <w:pPr>
              <w:rPr>
                <w:rFonts w:ascii="Times New Roman" w:hAnsi="Times New Roman" w:cs="Times New Roman"/>
                <w:bCs/>
                <w:sz w:val="24"/>
                <w:szCs w:val="24"/>
              </w:rPr>
            </w:pPr>
            <w:r>
              <w:rPr>
                <w:rFonts w:ascii="Times New Roman" w:hAnsi="Times New Roman"/>
              </w:rPr>
              <w:t xml:space="preserve">оценивать результат и последствия своих действий </w:t>
            </w:r>
            <w:r>
              <w:rPr>
                <w:rFonts w:ascii="Times New Roman" w:hAnsi="Times New Roman"/>
              </w:rPr>
              <w:lastRenderedPageBreak/>
              <w:t>(самостоятельно или с помощью наставника)</w:t>
            </w:r>
          </w:p>
        </w:tc>
        <w:tc>
          <w:tcPr>
            <w:tcW w:w="2619" w:type="dxa"/>
            <w:tcBorders>
              <w:top w:val="single" w:sz="4" w:space="0" w:color="auto"/>
              <w:left w:val="single" w:sz="4" w:space="0" w:color="auto"/>
              <w:bottom w:val="single" w:sz="4" w:space="0" w:color="auto"/>
              <w:right w:val="single" w:sz="4" w:space="0" w:color="auto"/>
            </w:tcBorders>
            <w:shd w:val="clear" w:color="auto" w:fill="auto"/>
          </w:tcPr>
          <w:p w14:paraId="0C6E50EA" w14:textId="77777777" w:rsidR="00A07404" w:rsidRDefault="007A3545" w:rsidP="00587443">
            <w:pPr>
              <w:rPr>
                <w:rFonts w:ascii="Times New Roman" w:hAnsi="Times New Roman"/>
              </w:rPr>
            </w:pPr>
            <w:r>
              <w:rPr>
                <w:rFonts w:ascii="Times New Roman" w:hAnsi="Times New Roman"/>
              </w:rPr>
              <w:lastRenderedPageBreak/>
              <w:t>актуальный профессиональный и социальный контекст, в котором приходится работать и жить;</w:t>
            </w:r>
          </w:p>
          <w:p w14:paraId="0456A834" w14:textId="77777777" w:rsidR="007A3545" w:rsidRDefault="007A3545" w:rsidP="00587443">
            <w:pPr>
              <w:rPr>
                <w:rFonts w:ascii="Times New Roman" w:hAnsi="Times New Roman"/>
              </w:rPr>
            </w:pPr>
            <w:r>
              <w:rPr>
                <w:rFonts w:ascii="Times New Roman" w:hAnsi="Times New Roman"/>
              </w:rPr>
              <w:t>структура плана для решения задач, алгоритмы выполнения работ в профессиональной и смежных областях;</w:t>
            </w:r>
          </w:p>
          <w:p w14:paraId="079010E3" w14:textId="77777777" w:rsidR="007A3545" w:rsidRDefault="007A3545" w:rsidP="00587443">
            <w:pPr>
              <w:rPr>
                <w:rFonts w:ascii="Times New Roman" w:hAnsi="Times New Roman"/>
              </w:rPr>
            </w:pPr>
            <w:r>
              <w:rPr>
                <w:rFonts w:ascii="Times New Roman" w:hAnsi="Times New Roman"/>
              </w:rPr>
              <w:t>основные источники информации и ресурсы для решения задач и/или проблем в профессиональном и/или социальном контексте;</w:t>
            </w:r>
          </w:p>
          <w:p w14:paraId="351B88AC" w14:textId="77777777" w:rsidR="007A3545" w:rsidRDefault="007A3545" w:rsidP="00587443">
            <w:pPr>
              <w:rPr>
                <w:rFonts w:ascii="Times New Roman" w:hAnsi="Times New Roman"/>
              </w:rPr>
            </w:pPr>
            <w:r>
              <w:rPr>
                <w:rFonts w:ascii="Times New Roman" w:hAnsi="Times New Roman"/>
              </w:rPr>
              <w:t>методы работы в профессиональной и смежных сферах;</w:t>
            </w:r>
          </w:p>
          <w:p w14:paraId="6A605FCA" w14:textId="41B35654" w:rsidR="007A3545" w:rsidRPr="00900FFA" w:rsidRDefault="007A3545" w:rsidP="00587443">
            <w:pPr>
              <w:rPr>
                <w:rFonts w:ascii="Times New Roman" w:hAnsi="Times New Roman" w:cs="Times New Roman"/>
                <w:bCs/>
                <w:i/>
                <w:sz w:val="24"/>
                <w:szCs w:val="24"/>
              </w:rPr>
            </w:pPr>
            <w:r>
              <w:rPr>
                <w:rFonts w:ascii="Times New Roman" w:hAnsi="Times New Roman"/>
              </w:rPr>
              <w:t>порядок оценки результатов решения задач профессиональной деятельности.</w:t>
            </w:r>
          </w:p>
        </w:tc>
        <w:tc>
          <w:tcPr>
            <w:tcW w:w="2243" w:type="dxa"/>
            <w:tcBorders>
              <w:top w:val="single" w:sz="4" w:space="0" w:color="auto"/>
              <w:left w:val="single" w:sz="4" w:space="0" w:color="auto"/>
              <w:bottom w:val="single" w:sz="4" w:space="0" w:color="auto"/>
              <w:right w:val="single" w:sz="4" w:space="0" w:color="auto"/>
            </w:tcBorders>
          </w:tcPr>
          <w:p w14:paraId="0E47C79D" w14:textId="77777777" w:rsidR="00A07404" w:rsidRPr="00900FFA" w:rsidRDefault="00A07404" w:rsidP="00587443">
            <w:pPr>
              <w:jc w:val="center"/>
              <w:rPr>
                <w:rFonts w:ascii="Times New Roman" w:hAnsi="Times New Roman" w:cs="Times New Roman"/>
                <w:bCs/>
                <w:i/>
                <w:sz w:val="24"/>
                <w:szCs w:val="24"/>
              </w:rPr>
            </w:pPr>
            <w:r w:rsidRPr="00900FFA">
              <w:rPr>
                <w:rFonts w:ascii="Times New Roman" w:hAnsi="Times New Roman" w:cs="Times New Roman"/>
                <w:bCs/>
                <w:i/>
                <w:sz w:val="24"/>
                <w:szCs w:val="24"/>
              </w:rPr>
              <w:t>-</w:t>
            </w:r>
          </w:p>
        </w:tc>
      </w:tr>
      <w:tr w:rsidR="008F32DE" w:rsidRPr="00900FFA" w14:paraId="20206FF0" w14:textId="77777777" w:rsidTr="006158BE">
        <w:tc>
          <w:tcPr>
            <w:tcW w:w="2202" w:type="dxa"/>
            <w:tcBorders>
              <w:left w:val="single" w:sz="4" w:space="0" w:color="auto"/>
              <w:bottom w:val="single" w:sz="4" w:space="0" w:color="auto"/>
              <w:right w:val="single" w:sz="4" w:space="0" w:color="auto"/>
            </w:tcBorders>
          </w:tcPr>
          <w:p w14:paraId="7F20AEC9" w14:textId="662C3203" w:rsidR="008F32DE" w:rsidRPr="00900FFA" w:rsidRDefault="008F32DE" w:rsidP="008F32DE">
            <w:pPr>
              <w:rPr>
                <w:rFonts w:ascii="Times New Roman" w:hAnsi="Times New Roman" w:cs="Times New Roman"/>
                <w:bCs/>
                <w:sz w:val="24"/>
                <w:szCs w:val="24"/>
              </w:rPr>
            </w:pPr>
            <w:r>
              <w:rPr>
                <w:rFonts w:ascii="Times New Roman" w:hAnsi="Times New Roman"/>
              </w:rPr>
              <w:lastRenderedPageBreak/>
              <w:t>ОК 04 Эффективно взаимодействовать и работать в коллективе и команде</w:t>
            </w:r>
          </w:p>
        </w:tc>
        <w:tc>
          <w:tcPr>
            <w:tcW w:w="2564" w:type="dxa"/>
            <w:tcBorders>
              <w:left w:val="single" w:sz="4" w:space="0" w:color="auto"/>
              <w:bottom w:val="single" w:sz="4" w:space="0" w:color="auto"/>
              <w:right w:val="single" w:sz="4" w:space="0" w:color="auto"/>
            </w:tcBorders>
          </w:tcPr>
          <w:p w14:paraId="23DE5E37" w14:textId="4887811E" w:rsidR="008F32DE" w:rsidRDefault="008F32DE" w:rsidP="008F32DE">
            <w:pPr>
              <w:rPr>
                <w:rFonts w:ascii="Times New Roman" w:hAnsi="Times New Roman"/>
              </w:rPr>
            </w:pPr>
            <w:r>
              <w:rPr>
                <w:rFonts w:ascii="Times New Roman" w:hAnsi="Times New Roman"/>
                <w:spacing w:val="-4"/>
              </w:rPr>
              <w:t>взаимодействовать с коллегами, руководством, клиентами в ходе профессиональной деятельности</w:t>
            </w:r>
          </w:p>
        </w:tc>
        <w:tc>
          <w:tcPr>
            <w:tcW w:w="2619" w:type="dxa"/>
            <w:tcBorders>
              <w:top w:val="single" w:sz="4" w:space="0" w:color="auto"/>
              <w:left w:val="single" w:sz="4" w:space="0" w:color="auto"/>
              <w:bottom w:val="single" w:sz="4" w:space="0" w:color="auto"/>
              <w:right w:val="single" w:sz="4" w:space="0" w:color="auto"/>
            </w:tcBorders>
            <w:shd w:val="clear" w:color="auto" w:fill="auto"/>
          </w:tcPr>
          <w:p w14:paraId="1171488C" w14:textId="77777777" w:rsidR="008F32DE" w:rsidRDefault="008F32DE" w:rsidP="008F32DE">
            <w:pPr>
              <w:rPr>
                <w:rFonts w:ascii="Times New Roman" w:hAnsi="Times New Roman"/>
              </w:rPr>
            </w:pPr>
            <w:r>
              <w:rPr>
                <w:rFonts w:ascii="Times New Roman" w:hAnsi="Times New Roman"/>
              </w:rPr>
              <w:t>психологические основы деятельности коллектива;</w:t>
            </w:r>
          </w:p>
          <w:p w14:paraId="24D12DF0" w14:textId="41F8E4DF" w:rsidR="008F32DE" w:rsidRDefault="008F32DE" w:rsidP="008F32DE">
            <w:pPr>
              <w:rPr>
                <w:rFonts w:ascii="Times New Roman" w:hAnsi="Times New Roman"/>
              </w:rPr>
            </w:pPr>
            <w:r>
              <w:rPr>
                <w:rFonts w:ascii="Times New Roman" w:hAnsi="Times New Roman"/>
              </w:rPr>
              <w:t>психологические особенности личности</w:t>
            </w:r>
          </w:p>
        </w:tc>
        <w:tc>
          <w:tcPr>
            <w:tcW w:w="2243" w:type="dxa"/>
            <w:tcBorders>
              <w:top w:val="single" w:sz="4" w:space="0" w:color="auto"/>
              <w:left w:val="single" w:sz="4" w:space="0" w:color="auto"/>
              <w:bottom w:val="single" w:sz="4" w:space="0" w:color="auto"/>
              <w:right w:val="single" w:sz="4" w:space="0" w:color="auto"/>
            </w:tcBorders>
          </w:tcPr>
          <w:p w14:paraId="07DC0E62" w14:textId="047119D4" w:rsidR="008F32DE" w:rsidRPr="00900FFA" w:rsidRDefault="008F32DE" w:rsidP="008F32DE">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8F32DE" w:rsidRPr="00900FFA" w14:paraId="61AFBCE2" w14:textId="77777777" w:rsidTr="00587443">
        <w:tc>
          <w:tcPr>
            <w:tcW w:w="2202" w:type="dxa"/>
            <w:tcBorders>
              <w:left w:val="single" w:sz="4" w:space="0" w:color="auto"/>
              <w:bottom w:val="single" w:sz="4" w:space="0" w:color="auto"/>
              <w:right w:val="single" w:sz="4" w:space="0" w:color="auto"/>
            </w:tcBorders>
          </w:tcPr>
          <w:p w14:paraId="767B2D37" w14:textId="77777777" w:rsidR="008F32DE" w:rsidRDefault="008F32DE" w:rsidP="008F32DE">
            <w:pPr>
              <w:rPr>
                <w:rFonts w:ascii="Times New Roman" w:hAnsi="Times New Roman" w:cs="Times New Roman"/>
                <w:bCs/>
                <w:sz w:val="24"/>
                <w:szCs w:val="24"/>
              </w:rPr>
            </w:pPr>
            <w:r w:rsidRPr="00900FFA">
              <w:rPr>
                <w:rFonts w:ascii="Times New Roman" w:hAnsi="Times New Roman" w:cs="Times New Roman"/>
                <w:bCs/>
                <w:sz w:val="24"/>
                <w:szCs w:val="24"/>
              </w:rPr>
              <w:t>ОК.0</w:t>
            </w:r>
            <w:r>
              <w:rPr>
                <w:rFonts w:ascii="Times New Roman" w:hAnsi="Times New Roman" w:cs="Times New Roman"/>
                <w:bCs/>
                <w:sz w:val="24"/>
                <w:szCs w:val="24"/>
              </w:rPr>
              <w:t>6</w:t>
            </w:r>
          </w:p>
          <w:p w14:paraId="079E6813" w14:textId="052B0AD0" w:rsidR="008F32DE" w:rsidRPr="00900FFA" w:rsidRDefault="008F32DE" w:rsidP="008F32DE">
            <w:pPr>
              <w:rPr>
                <w:rFonts w:ascii="Times New Roman" w:hAnsi="Times New Roman" w:cs="Times New Roman"/>
                <w:bCs/>
                <w:sz w:val="24"/>
                <w:szCs w:val="24"/>
              </w:rPr>
            </w:pPr>
            <w:r>
              <w:rPr>
                <w:rFonts w:ascii="Times New Roman" w:hAnsi="Times New Roman"/>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564" w:type="dxa"/>
            <w:tcBorders>
              <w:left w:val="single" w:sz="4" w:space="0" w:color="auto"/>
              <w:bottom w:val="single" w:sz="4" w:space="0" w:color="auto"/>
              <w:right w:val="single" w:sz="4" w:space="0" w:color="auto"/>
            </w:tcBorders>
          </w:tcPr>
          <w:p w14:paraId="3F861ACE" w14:textId="77777777" w:rsidR="008F32DE" w:rsidRDefault="008F32DE" w:rsidP="008F32DE">
            <w:pPr>
              <w:rPr>
                <w:rFonts w:ascii="Times New Roman" w:hAnsi="Times New Roman"/>
              </w:rPr>
            </w:pPr>
            <w:r>
              <w:rPr>
                <w:rFonts w:ascii="Times New Roman" w:hAnsi="Times New Roman"/>
              </w:rPr>
              <w:t>проявлять гражданско-патриотическую позицию; демонстрировать осознанное поведение;</w:t>
            </w:r>
          </w:p>
          <w:p w14:paraId="630B43E4" w14:textId="31A919E6" w:rsidR="008F32DE" w:rsidRPr="00900FFA" w:rsidRDefault="008F32DE" w:rsidP="008F32DE">
            <w:pPr>
              <w:rPr>
                <w:rFonts w:ascii="Times New Roman" w:hAnsi="Times New Roman" w:cs="Times New Roman"/>
                <w:bCs/>
                <w:sz w:val="24"/>
                <w:szCs w:val="24"/>
              </w:rPr>
            </w:pPr>
            <w:r>
              <w:rPr>
                <w:rFonts w:ascii="Times New Roman" w:hAnsi="Times New Roman"/>
              </w:rPr>
              <w:t xml:space="preserve">демонстрировать осознанное поведение; описывать значимость своей </w:t>
            </w:r>
            <w:r w:rsidRPr="00340CEB">
              <w:rPr>
                <w:rFonts w:ascii="Times New Roman" w:hAnsi="Times New Roman"/>
              </w:rPr>
              <w:t>специальности</w:t>
            </w:r>
            <w:r>
              <w:rPr>
                <w:rFonts w:ascii="Times New Roman" w:hAnsi="Times New Roman"/>
              </w:rPr>
              <w:t>; применять стандарты антикоррупционного поведения</w:t>
            </w:r>
          </w:p>
        </w:tc>
        <w:tc>
          <w:tcPr>
            <w:tcW w:w="2619" w:type="dxa"/>
            <w:tcBorders>
              <w:top w:val="single" w:sz="4" w:space="0" w:color="auto"/>
              <w:left w:val="single" w:sz="4" w:space="0" w:color="auto"/>
              <w:bottom w:val="single" w:sz="4" w:space="0" w:color="auto"/>
              <w:right w:val="single" w:sz="4" w:space="0" w:color="auto"/>
            </w:tcBorders>
            <w:shd w:val="clear" w:color="auto" w:fill="auto"/>
          </w:tcPr>
          <w:p w14:paraId="5B1A7627" w14:textId="77777777" w:rsidR="008F32DE" w:rsidRDefault="008F32DE" w:rsidP="008F32DE">
            <w:pPr>
              <w:rPr>
                <w:rFonts w:ascii="Times New Roman" w:hAnsi="Times New Roman"/>
              </w:rPr>
            </w:pPr>
            <w:r>
              <w:rPr>
                <w:rFonts w:ascii="Times New Roman" w:hAnsi="Times New Roman"/>
              </w:rPr>
              <w:t>сущность гражданско-патриотической позиции;</w:t>
            </w:r>
          </w:p>
          <w:p w14:paraId="21B59DA3" w14:textId="77777777" w:rsidR="008F32DE" w:rsidRDefault="008F32DE" w:rsidP="008F32DE">
            <w:pPr>
              <w:rPr>
                <w:rFonts w:ascii="Times New Roman" w:hAnsi="Times New Roman"/>
              </w:rPr>
            </w:pPr>
            <w:r>
              <w:rPr>
                <w:rFonts w:ascii="Times New Roman" w:hAnsi="Times New Roman"/>
              </w:rPr>
              <w:t>традиционных общечеловеческих ценностей, в том числе с учетом гармонизации межнациональных и межрелигиозных отношений;</w:t>
            </w:r>
          </w:p>
          <w:p w14:paraId="4512BD5A" w14:textId="77777777" w:rsidR="008F32DE" w:rsidRDefault="008F32DE" w:rsidP="008F32DE">
            <w:pPr>
              <w:rPr>
                <w:rFonts w:ascii="Times New Roman" w:hAnsi="Times New Roman"/>
              </w:rPr>
            </w:pPr>
            <w:r>
              <w:rPr>
                <w:rFonts w:ascii="Times New Roman" w:hAnsi="Times New Roman"/>
              </w:rPr>
              <w:t xml:space="preserve">значимость профессиональной деятельности по </w:t>
            </w:r>
            <w:r w:rsidRPr="00340CEB">
              <w:rPr>
                <w:rFonts w:ascii="Times New Roman" w:hAnsi="Times New Roman"/>
              </w:rPr>
              <w:t>специальности</w:t>
            </w:r>
            <w:r>
              <w:rPr>
                <w:rFonts w:ascii="Times New Roman" w:hAnsi="Times New Roman"/>
              </w:rPr>
              <w:t>;</w:t>
            </w:r>
          </w:p>
          <w:p w14:paraId="42387B5D" w14:textId="01BDB7FA" w:rsidR="008F32DE" w:rsidRPr="00900FFA" w:rsidRDefault="008F32DE" w:rsidP="008F32DE">
            <w:pPr>
              <w:rPr>
                <w:rFonts w:ascii="Times New Roman" w:hAnsi="Times New Roman" w:cs="Times New Roman"/>
                <w:bCs/>
                <w:i/>
                <w:sz w:val="24"/>
                <w:szCs w:val="24"/>
              </w:rPr>
            </w:pPr>
            <w:r>
              <w:rPr>
                <w:rFonts w:ascii="Times New Roman" w:hAnsi="Times New Roman"/>
              </w:rPr>
              <w:t>стандарты антикоррупционного поведения и последствия его нарушения.</w:t>
            </w:r>
          </w:p>
        </w:tc>
        <w:tc>
          <w:tcPr>
            <w:tcW w:w="2243" w:type="dxa"/>
            <w:tcBorders>
              <w:top w:val="single" w:sz="4" w:space="0" w:color="auto"/>
              <w:left w:val="single" w:sz="4" w:space="0" w:color="auto"/>
              <w:bottom w:val="single" w:sz="4" w:space="0" w:color="auto"/>
              <w:right w:val="single" w:sz="4" w:space="0" w:color="auto"/>
            </w:tcBorders>
          </w:tcPr>
          <w:p w14:paraId="0BE16A17" w14:textId="77777777" w:rsidR="008F32DE" w:rsidRPr="00900FFA" w:rsidRDefault="008F32DE" w:rsidP="008F32DE">
            <w:pPr>
              <w:jc w:val="center"/>
              <w:rPr>
                <w:rFonts w:ascii="Times New Roman" w:hAnsi="Times New Roman" w:cs="Times New Roman"/>
                <w:bCs/>
                <w:i/>
                <w:sz w:val="24"/>
                <w:szCs w:val="24"/>
              </w:rPr>
            </w:pPr>
            <w:r w:rsidRPr="00900FFA">
              <w:rPr>
                <w:rFonts w:ascii="Times New Roman" w:hAnsi="Times New Roman" w:cs="Times New Roman"/>
                <w:bCs/>
                <w:i/>
                <w:sz w:val="24"/>
                <w:szCs w:val="24"/>
              </w:rPr>
              <w:t>-</w:t>
            </w:r>
          </w:p>
        </w:tc>
      </w:tr>
      <w:tr w:rsidR="008F32DE" w:rsidRPr="00900FFA" w14:paraId="6C4031E7" w14:textId="77777777" w:rsidTr="008F32DE">
        <w:tc>
          <w:tcPr>
            <w:tcW w:w="2202" w:type="dxa"/>
            <w:tcBorders>
              <w:top w:val="single" w:sz="4" w:space="0" w:color="auto"/>
              <w:left w:val="single" w:sz="4" w:space="0" w:color="auto"/>
              <w:bottom w:val="single" w:sz="4" w:space="0" w:color="auto"/>
              <w:right w:val="single" w:sz="4" w:space="0" w:color="auto"/>
            </w:tcBorders>
          </w:tcPr>
          <w:p w14:paraId="2DEE23B6" w14:textId="728B216E" w:rsidR="008F32DE" w:rsidRPr="00900FFA" w:rsidRDefault="008F32DE" w:rsidP="008F32DE">
            <w:pPr>
              <w:rPr>
                <w:rFonts w:ascii="Times New Roman" w:hAnsi="Times New Roman" w:cs="Times New Roman"/>
                <w:bCs/>
                <w:sz w:val="24"/>
                <w:szCs w:val="24"/>
              </w:rPr>
            </w:pPr>
            <w:r>
              <w:rPr>
                <w:rFonts w:ascii="Times New Roman" w:hAnsi="Times New Roman" w:cs="Times New Roman"/>
                <w:bCs/>
                <w:sz w:val="24"/>
                <w:szCs w:val="24"/>
              </w:rPr>
              <w:t>О</w:t>
            </w:r>
            <w:r w:rsidRPr="00900FFA">
              <w:rPr>
                <w:rFonts w:ascii="Times New Roman" w:hAnsi="Times New Roman" w:cs="Times New Roman"/>
                <w:bCs/>
                <w:sz w:val="24"/>
                <w:szCs w:val="24"/>
              </w:rPr>
              <w:t xml:space="preserve">К </w:t>
            </w:r>
            <w:r>
              <w:rPr>
                <w:rFonts w:ascii="Times New Roman" w:hAnsi="Times New Roman" w:cs="Times New Roman"/>
                <w:bCs/>
                <w:sz w:val="24"/>
                <w:szCs w:val="24"/>
              </w:rPr>
              <w:t>09</w:t>
            </w:r>
          </w:p>
        </w:tc>
        <w:tc>
          <w:tcPr>
            <w:tcW w:w="2564" w:type="dxa"/>
            <w:tcBorders>
              <w:top w:val="single" w:sz="4" w:space="0" w:color="auto"/>
              <w:left w:val="single" w:sz="4" w:space="0" w:color="auto"/>
              <w:bottom w:val="single" w:sz="4" w:space="0" w:color="auto"/>
              <w:right w:val="single" w:sz="4" w:space="0" w:color="auto"/>
            </w:tcBorders>
            <w:hideMark/>
          </w:tcPr>
          <w:p w14:paraId="3DBA0AFD" w14:textId="77777777" w:rsidR="008F32DE" w:rsidRDefault="008F32DE" w:rsidP="008F32DE">
            <w:pPr>
              <w:rPr>
                <w:rFonts w:ascii="Times New Roman" w:hAnsi="Times New Roman"/>
              </w:rPr>
            </w:pPr>
            <w:r>
              <w:rPr>
                <w:rFonts w:ascii="Times New Roman" w:hAnsi="Times New Roman"/>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2BBAB198" w14:textId="77777777" w:rsidR="008F32DE" w:rsidRDefault="008F32DE" w:rsidP="008F32DE">
            <w:pPr>
              <w:rPr>
                <w:rFonts w:ascii="Times New Roman" w:hAnsi="Times New Roman"/>
              </w:rPr>
            </w:pPr>
            <w:r>
              <w:rPr>
                <w:rFonts w:ascii="Times New Roman" w:hAnsi="Times New Roman"/>
              </w:rPr>
              <w:t>участвовать в диалогах на знакомые общие и профессиональные темы;</w:t>
            </w:r>
          </w:p>
          <w:p w14:paraId="6F81399B" w14:textId="77777777" w:rsidR="008F32DE" w:rsidRDefault="008F32DE" w:rsidP="008F32DE">
            <w:pPr>
              <w:rPr>
                <w:rFonts w:ascii="Times New Roman" w:hAnsi="Times New Roman"/>
              </w:rPr>
            </w:pPr>
            <w:r>
              <w:rPr>
                <w:rFonts w:ascii="Times New Roman" w:hAnsi="Times New Roman"/>
              </w:rPr>
              <w:t>строить простые высказывания о себе и о своей профессиональной деятельности;</w:t>
            </w:r>
          </w:p>
          <w:p w14:paraId="7A691BC0" w14:textId="77777777" w:rsidR="008F32DE" w:rsidRDefault="008F32DE" w:rsidP="008F32DE">
            <w:pPr>
              <w:rPr>
                <w:rFonts w:ascii="Times New Roman" w:hAnsi="Times New Roman"/>
              </w:rPr>
            </w:pPr>
            <w:r>
              <w:rPr>
                <w:rFonts w:ascii="Times New Roman" w:hAnsi="Times New Roman"/>
              </w:rPr>
              <w:t>кратко обосновывать и объяснять свои действия (текущие и планируемые);</w:t>
            </w:r>
          </w:p>
          <w:p w14:paraId="23DCCF64" w14:textId="41515DC6" w:rsidR="008F32DE" w:rsidRPr="00900FFA" w:rsidRDefault="008F32DE" w:rsidP="008F32DE">
            <w:pPr>
              <w:rPr>
                <w:rFonts w:ascii="Times New Roman" w:hAnsi="Times New Roman" w:cs="Times New Roman"/>
                <w:bCs/>
                <w:sz w:val="24"/>
                <w:szCs w:val="24"/>
              </w:rPr>
            </w:pPr>
            <w:r>
              <w:rPr>
                <w:rFonts w:ascii="Times New Roman" w:hAnsi="Times New Roman"/>
              </w:rPr>
              <w:t>писать простые связные сообщения на знакомые или интересующие профессиональные темы</w:t>
            </w:r>
          </w:p>
        </w:tc>
        <w:tc>
          <w:tcPr>
            <w:tcW w:w="2619" w:type="dxa"/>
            <w:tcBorders>
              <w:top w:val="single" w:sz="4" w:space="0" w:color="auto"/>
              <w:left w:val="single" w:sz="4" w:space="0" w:color="auto"/>
              <w:bottom w:val="single" w:sz="4" w:space="0" w:color="auto"/>
              <w:right w:val="single" w:sz="4" w:space="0" w:color="auto"/>
            </w:tcBorders>
            <w:shd w:val="clear" w:color="auto" w:fill="auto"/>
          </w:tcPr>
          <w:p w14:paraId="041F6F7F" w14:textId="77777777" w:rsidR="008F32DE" w:rsidRDefault="008F32DE" w:rsidP="008F32DE">
            <w:pPr>
              <w:rPr>
                <w:rFonts w:ascii="Times New Roman" w:hAnsi="Times New Roman"/>
              </w:rPr>
            </w:pPr>
            <w:r>
              <w:rPr>
                <w:rFonts w:ascii="Times New Roman" w:hAnsi="Times New Roman"/>
              </w:rPr>
              <w:t>правила построения простых и сложных предложений на профессиональные темы;</w:t>
            </w:r>
          </w:p>
          <w:p w14:paraId="51EF51FE" w14:textId="77777777" w:rsidR="008F32DE" w:rsidRDefault="008F32DE" w:rsidP="008F32DE">
            <w:pPr>
              <w:rPr>
                <w:rFonts w:ascii="Times New Roman" w:hAnsi="Times New Roman"/>
              </w:rPr>
            </w:pPr>
            <w:r>
              <w:rPr>
                <w:rFonts w:ascii="Times New Roman" w:hAnsi="Times New Roman"/>
              </w:rPr>
              <w:t>основные общеупотребительные глаголы (бытовая и профессиональная лексика);</w:t>
            </w:r>
          </w:p>
          <w:p w14:paraId="35336579" w14:textId="77777777" w:rsidR="008F32DE" w:rsidRDefault="008F32DE" w:rsidP="008F32DE">
            <w:pPr>
              <w:rPr>
                <w:rFonts w:ascii="Times New Roman" w:hAnsi="Times New Roman"/>
              </w:rPr>
            </w:pPr>
            <w:r>
              <w:rPr>
                <w:rFonts w:ascii="Times New Roman" w:hAnsi="Times New Roman"/>
              </w:rPr>
              <w:t>лексический минимум, относящийся к описанию предметов, средств и процессов профессиональной деятельности;</w:t>
            </w:r>
          </w:p>
          <w:p w14:paraId="48BAB3A7" w14:textId="77777777" w:rsidR="008F32DE" w:rsidRDefault="008F32DE" w:rsidP="008F32DE">
            <w:pPr>
              <w:rPr>
                <w:rFonts w:ascii="Times New Roman" w:hAnsi="Times New Roman"/>
              </w:rPr>
            </w:pPr>
            <w:r>
              <w:rPr>
                <w:rFonts w:ascii="Times New Roman" w:hAnsi="Times New Roman"/>
              </w:rPr>
              <w:t>особенности произношения;</w:t>
            </w:r>
          </w:p>
          <w:p w14:paraId="690CF3BC" w14:textId="5449B9E9" w:rsidR="008F32DE" w:rsidRPr="00900FFA" w:rsidRDefault="008F32DE" w:rsidP="008F32DE">
            <w:pPr>
              <w:rPr>
                <w:rFonts w:ascii="Times New Roman" w:hAnsi="Times New Roman" w:cs="Times New Roman"/>
                <w:bCs/>
                <w:i/>
                <w:sz w:val="24"/>
                <w:szCs w:val="24"/>
              </w:rPr>
            </w:pPr>
            <w:r>
              <w:rPr>
                <w:rFonts w:ascii="Times New Roman" w:hAnsi="Times New Roman"/>
              </w:rPr>
              <w:t>правила чтения текстов профессиональной направленности</w:t>
            </w:r>
          </w:p>
        </w:tc>
        <w:tc>
          <w:tcPr>
            <w:tcW w:w="2243" w:type="dxa"/>
            <w:tcBorders>
              <w:top w:val="single" w:sz="4" w:space="0" w:color="auto"/>
              <w:left w:val="single" w:sz="4" w:space="0" w:color="auto"/>
              <w:bottom w:val="single" w:sz="4" w:space="0" w:color="auto"/>
              <w:right w:val="single" w:sz="4" w:space="0" w:color="auto"/>
            </w:tcBorders>
            <w:hideMark/>
          </w:tcPr>
          <w:p w14:paraId="30EF6D48" w14:textId="61EB74C2" w:rsidR="008F32DE" w:rsidRPr="00900FFA" w:rsidRDefault="008F32DE" w:rsidP="008F32DE">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8F32DE" w:rsidRPr="00900FFA" w14:paraId="453ECC1F" w14:textId="77777777" w:rsidTr="00587443">
        <w:tc>
          <w:tcPr>
            <w:tcW w:w="2202" w:type="dxa"/>
            <w:tcBorders>
              <w:top w:val="single" w:sz="4" w:space="0" w:color="auto"/>
              <w:left w:val="single" w:sz="4" w:space="0" w:color="auto"/>
              <w:right w:val="single" w:sz="4" w:space="0" w:color="auto"/>
            </w:tcBorders>
          </w:tcPr>
          <w:p w14:paraId="6FC5FBE9" w14:textId="4087790C" w:rsidR="008F32DE" w:rsidRPr="008F32DE" w:rsidRDefault="008F32DE" w:rsidP="008F32DE">
            <w:pPr>
              <w:spacing w:after="160" w:line="264" w:lineRule="auto"/>
              <w:rPr>
                <w:rFonts w:ascii="Times New Roman" w:eastAsia="SimSun" w:hAnsi="Times New Roman" w:cs="Times New Roman"/>
                <w:color w:val="000000"/>
                <w:szCs w:val="20"/>
                <w:lang w:eastAsia="ru-RU"/>
              </w:rPr>
            </w:pPr>
            <w:r w:rsidRPr="008F32DE">
              <w:rPr>
                <w:rFonts w:ascii="Times New Roman" w:eastAsia="SimSun" w:hAnsi="Times New Roman" w:cs="Times New Roman"/>
                <w:color w:val="000000"/>
                <w:szCs w:val="20"/>
                <w:lang w:eastAsia="ru-RU"/>
              </w:rPr>
              <w:t xml:space="preserve">ПК 1.1. Проводить сборочные операции </w:t>
            </w:r>
            <w:r w:rsidRPr="008F32DE">
              <w:rPr>
                <w:rFonts w:ascii="Times New Roman" w:eastAsia="SimSun" w:hAnsi="Times New Roman" w:cs="Times New Roman"/>
                <w:color w:val="000000"/>
                <w:szCs w:val="20"/>
                <w:lang w:eastAsia="ru-RU"/>
              </w:rPr>
              <w:lastRenderedPageBreak/>
              <w:t>перед сваркой с использованием конструкторской, производственно-технологической и нормативной документации.</w:t>
            </w:r>
          </w:p>
        </w:tc>
        <w:tc>
          <w:tcPr>
            <w:tcW w:w="2564" w:type="dxa"/>
            <w:tcBorders>
              <w:top w:val="single" w:sz="4" w:space="0" w:color="auto"/>
              <w:left w:val="single" w:sz="4" w:space="0" w:color="auto"/>
              <w:right w:val="single" w:sz="4" w:space="0" w:color="auto"/>
            </w:tcBorders>
          </w:tcPr>
          <w:p w14:paraId="195E16A1" w14:textId="1B530BE7" w:rsidR="008F32DE" w:rsidRDefault="008F32DE" w:rsidP="008F32DE">
            <w:pPr>
              <w:rPr>
                <w:rFonts w:ascii="Times New Roman" w:hAnsi="Times New Roman"/>
              </w:rPr>
            </w:pPr>
            <w:r w:rsidRPr="007F328E">
              <w:rPr>
                <w:rFonts w:ascii="Times New Roman" w:hAnsi="Times New Roman"/>
              </w:rPr>
              <w:lastRenderedPageBreak/>
              <w:t xml:space="preserve">пользоваться конструкторской, </w:t>
            </w:r>
            <w:r w:rsidRPr="007F328E">
              <w:rPr>
                <w:rFonts w:ascii="Times New Roman" w:hAnsi="Times New Roman"/>
              </w:rPr>
              <w:lastRenderedPageBreak/>
              <w:t xml:space="preserve">производственно-технологической и нормативной документацией </w:t>
            </w:r>
            <w:r>
              <w:rPr>
                <w:rFonts w:ascii="Times New Roman" w:hAnsi="Times New Roman"/>
              </w:rPr>
              <w:t xml:space="preserve">на иностранном языке </w:t>
            </w:r>
            <w:r w:rsidRPr="007F328E">
              <w:rPr>
                <w:rFonts w:ascii="Times New Roman" w:hAnsi="Times New Roman"/>
              </w:rPr>
              <w:t>для выполнения профессиональной деятельности</w:t>
            </w:r>
          </w:p>
        </w:tc>
        <w:tc>
          <w:tcPr>
            <w:tcW w:w="2619" w:type="dxa"/>
            <w:tcBorders>
              <w:top w:val="single" w:sz="4" w:space="0" w:color="auto"/>
              <w:left w:val="single" w:sz="4" w:space="0" w:color="auto"/>
              <w:bottom w:val="single" w:sz="4" w:space="0" w:color="auto"/>
              <w:right w:val="single" w:sz="4" w:space="0" w:color="auto"/>
            </w:tcBorders>
            <w:shd w:val="clear" w:color="auto" w:fill="auto"/>
          </w:tcPr>
          <w:p w14:paraId="4996D111" w14:textId="3947A7EC" w:rsidR="008F32DE" w:rsidRDefault="008F32DE" w:rsidP="008F32DE">
            <w:pPr>
              <w:rPr>
                <w:rFonts w:ascii="Times New Roman" w:hAnsi="Times New Roman"/>
              </w:rPr>
            </w:pPr>
            <w:r w:rsidRPr="007F328E">
              <w:rPr>
                <w:rFonts w:ascii="Times New Roman" w:hAnsi="Times New Roman"/>
              </w:rPr>
              <w:lastRenderedPageBreak/>
              <w:t xml:space="preserve">основные типы, конструктивные </w:t>
            </w:r>
            <w:r w:rsidRPr="007F328E">
              <w:rPr>
                <w:rFonts w:ascii="Times New Roman" w:hAnsi="Times New Roman"/>
              </w:rPr>
              <w:lastRenderedPageBreak/>
              <w:t xml:space="preserve">элементы, размеры сварных соединений и обозначение их на чертежах; </w:t>
            </w:r>
          </w:p>
        </w:tc>
        <w:tc>
          <w:tcPr>
            <w:tcW w:w="2243" w:type="dxa"/>
            <w:tcBorders>
              <w:top w:val="single" w:sz="4" w:space="0" w:color="auto"/>
              <w:left w:val="single" w:sz="4" w:space="0" w:color="auto"/>
              <w:bottom w:val="single" w:sz="4" w:space="0" w:color="auto"/>
              <w:right w:val="single" w:sz="4" w:space="0" w:color="auto"/>
            </w:tcBorders>
          </w:tcPr>
          <w:p w14:paraId="39DF43F4" w14:textId="3E8521E0" w:rsidR="008F32DE" w:rsidRPr="00900FFA" w:rsidRDefault="008F32DE" w:rsidP="008F32DE">
            <w:pPr>
              <w:rPr>
                <w:rFonts w:ascii="Times New Roman" w:hAnsi="Times New Roman" w:cs="Times New Roman"/>
                <w:bCs/>
                <w:sz w:val="24"/>
                <w:szCs w:val="24"/>
              </w:rPr>
            </w:pPr>
            <w:r w:rsidRPr="007F328E">
              <w:rPr>
                <w:rFonts w:ascii="Times New Roman" w:hAnsi="Times New Roman"/>
              </w:rPr>
              <w:lastRenderedPageBreak/>
              <w:t xml:space="preserve">ознакомления с конструкторской и </w:t>
            </w:r>
            <w:r w:rsidRPr="007F328E">
              <w:rPr>
                <w:rFonts w:ascii="Times New Roman" w:hAnsi="Times New Roman"/>
              </w:rPr>
              <w:lastRenderedPageBreak/>
              <w:t>производственно-технологической документацией по сварке</w:t>
            </w:r>
            <w:r>
              <w:rPr>
                <w:rFonts w:ascii="Times New Roman" w:hAnsi="Times New Roman"/>
              </w:rPr>
              <w:t xml:space="preserve"> на иностранном языке</w:t>
            </w:r>
          </w:p>
        </w:tc>
      </w:tr>
      <w:bookmarkEnd w:id="20"/>
    </w:tbl>
    <w:p w14:paraId="18471DFC" w14:textId="23AD34FC" w:rsidR="00A07404" w:rsidRDefault="00A07404" w:rsidP="003A61FF">
      <w:pPr>
        <w:spacing w:after="120"/>
        <w:ind w:firstLine="709"/>
        <w:rPr>
          <w:rFonts w:ascii="Times New Roman" w:hAnsi="Times New Roman" w:cs="Times New Roman"/>
          <w:bCs/>
          <w:sz w:val="24"/>
          <w:szCs w:val="24"/>
        </w:rPr>
      </w:pPr>
    </w:p>
    <w:p w14:paraId="3CB60B87" w14:textId="58827071" w:rsidR="000F7723" w:rsidRPr="0059410A" w:rsidRDefault="0059410A" w:rsidP="0059410A">
      <w:pPr>
        <w:spacing w:after="120"/>
        <w:ind w:left="360"/>
        <w:rPr>
          <w:rFonts w:ascii="Times New Roman" w:hAnsi="Times New Roman" w:cs="Times New Roman"/>
          <w:b/>
          <w:sz w:val="24"/>
          <w:szCs w:val="24"/>
        </w:rPr>
      </w:pPr>
      <w:r>
        <w:rPr>
          <w:rFonts w:ascii="Times New Roman" w:hAnsi="Times New Roman" w:cs="Times New Roman"/>
          <w:b/>
          <w:sz w:val="24"/>
          <w:szCs w:val="24"/>
        </w:rPr>
        <w:t xml:space="preserve">1.3 </w:t>
      </w:r>
      <w:r w:rsidR="000F7723" w:rsidRPr="0059410A">
        <w:rPr>
          <w:rFonts w:ascii="Times New Roman" w:hAnsi="Times New Roman" w:cs="Times New Roman"/>
          <w:b/>
          <w:sz w:val="24"/>
          <w:szCs w:val="24"/>
        </w:rPr>
        <w:t>Обоснование часов вариативной части ОПОП-П</w:t>
      </w:r>
      <w:r w:rsidR="00E25E7F">
        <w:rPr>
          <w:rFonts w:ascii="Times New Roman" w:hAnsi="Times New Roman" w:cs="Times New Roman"/>
          <w:b/>
          <w:sz w:val="24"/>
          <w:szCs w:val="24"/>
        </w:rPr>
        <w:t xml:space="preserve">  </w:t>
      </w:r>
    </w:p>
    <w:p w14:paraId="1FDA3B11" w14:textId="77777777" w:rsidR="00EF09B2" w:rsidRPr="00B9365F" w:rsidRDefault="00EF09B2" w:rsidP="00EF09B2">
      <w:pPr>
        <w:pStyle w:val="a4"/>
        <w:spacing w:after="120"/>
        <w:rPr>
          <w:rFonts w:ascii="Times New Roman" w:hAnsi="Times New Roman" w:cs="Times New Roman"/>
          <w:b/>
          <w:sz w:val="24"/>
          <w:szCs w:val="24"/>
        </w:rPr>
      </w:pPr>
    </w:p>
    <w:tbl>
      <w:tblPr>
        <w:tblStyle w:val="a3"/>
        <w:tblW w:w="9639" w:type="dxa"/>
        <w:tblInd w:w="-5" w:type="dxa"/>
        <w:tblLook w:val="04A0" w:firstRow="1" w:lastRow="0" w:firstColumn="1" w:lastColumn="0" w:noHBand="0" w:noVBand="1"/>
      </w:tblPr>
      <w:tblGrid>
        <w:gridCol w:w="742"/>
        <w:gridCol w:w="2850"/>
        <w:gridCol w:w="2447"/>
        <w:gridCol w:w="1308"/>
        <w:gridCol w:w="2292"/>
      </w:tblGrid>
      <w:tr w:rsidR="005714CE" w:rsidRPr="008F7A51" w14:paraId="08542B8C" w14:textId="77777777" w:rsidTr="002F40B6">
        <w:tc>
          <w:tcPr>
            <w:tcW w:w="761" w:type="dxa"/>
          </w:tcPr>
          <w:p w14:paraId="2EE51CBA" w14:textId="77777777" w:rsidR="005714CE" w:rsidRPr="008F7A51" w:rsidRDefault="005714CE" w:rsidP="00587443">
            <w:pPr>
              <w:pStyle w:val="a4"/>
              <w:spacing w:after="120"/>
              <w:ind w:left="0"/>
              <w:rPr>
                <w:rFonts w:ascii="Times New Roman" w:hAnsi="Times New Roman" w:cs="Times New Roman"/>
                <w:b/>
                <w:sz w:val="23"/>
                <w:szCs w:val="23"/>
              </w:rPr>
            </w:pPr>
            <w:r w:rsidRPr="008F7A51">
              <w:rPr>
                <w:rFonts w:ascii="Times New Roman" w:hAnsi="Times New Roman" w:cs="Times New Roman"/>
                <w:b/>
                <w:sz w:val="23"/>
                <w:szCs w:val="23"/>
              </w:rPr>
              <w:t>№№ п/п</w:t>
            </w:r>
          </w:p>
        </w:tc>
        <w:tc>
          <w:tcPr>
            <w:tcW w:w="3101" w:type="dxa"/>
          </w:tcPr>
          <w:p w14:paraId="5B71D26B" w14:textId="76CF84B7" w:rsidR="005714CE" w:rsidRPr="008F7A51" w:rsidRDefault="00355830" w:rsidP="00355830">
            <w:pPr>
              <w:pStyle w:val="a4"/>
              <w:spacing w:after="120"/>
              <w:ind w:left="0"/>
              <w:rPr>
                <w:rFonts w:ascii="Times New Roman" w:hAnsi="Times New Roman" w:cs="Times New Roman"/>
                <w:b/>
                <w:sz w:val="23"/>
                <w:szCs w:val="23"/>
              </w:rPr>
            </w:pPr>
            <w:r w:rsidRPr="008F7A51">
              <w:rPr>
                <w:rFonts w:ascii="Times New Roman" w:hAnsi="Times New Roman" w:cs="Times New Roman"/>
                <w:b/>
                <w:sz w:val="23"/>
                <w:szCs w:val="23"/>
              </w:rPr>
              <w:t>Дополнительные знания, умения</w:t>
            </w:r>
          </w:p>
        </w:tc>
        <w:tc>
          <w:tcPr>
            <w:tcW w:w="1990" w:type="dxa"/>
          </w:tcPr>
          <w:p w14:paraId="38A226F1" w14:textId="77777777" w:rsidR="005714CE" w:rsidRPr="008F7A51" w:rsidRDefault="005714CE" w:rsidP="00587443">
            <w:pPr>
              <w:pStyle w:val="a4"/>
              <w:spacing w:after="120"/>
              <w:ind w:left="0"/>
              <w:rPr>
                <w:rFonts w:ascii="Times New Roman" w:hAnsi="Times New Roman" w:cs="Times New Roman"/>
                <w:b/>
                <w:sz w:val="23"/>
                <w:szCs w:val="23"/>
              </w:rPr>
            </w:pPr>
            <w:r w:rsidRPr="008F7A51">
              <w:rPr>
                <w:rFonts w:ascii="Times New Roman" w:hAnsi="Times New Roman" w:cs="Times New Roman"/>
                <w:b/>
                <w:sz w:val="23"/>
                <w:szCs w:val="23"/>
              </w:rPr>
              <w:t>№, наименование темы</w:t>
            </w:r>
          </w:p>
        </w:tc>
        <w:tc>
          <w:tcPr>
            <w:tcW w:w="1429" w:type="dxa"/>
          </w:tcPr>
          <w:p w14:paraId="3FBCBDBF" w14:textId="77777777" w:rsidR="005714CE" w:rsidRPr="008F7A51" w:rsidRDefault="005714CE" w:rsidP="00587443">
            <w:pPr>
              <w:pStyle w:val="a4"/>
              <w:spacing w:after="120"/>
              <w:ind w:left="0"/>
              <w:rPr>
                <w:rFonts w:ascii="Times New Roman" w:hAnsi="Times New Roman" w:cs="Times New Roman"/>
                <w:b/>
                <w:sz w:val="23"/>
                <w:szCs w:val="23"/>
              </w:rPr>
            </w:pPr>
            <w:r w:rsidRPr="008F7A51">
              <w:rPr>
                <w:rFonts w:ascii="Times New Roman" w:hAnsi="Times New Roman" w:cs="Times New Roman"/>
                <w:b/>
                <w:sz w:val="23"/>
                <w:szCs w:val="23"/>
              </w:rPr>
              <w:t>Объем часов</w:t>
            </w:r>
          </w:p>
        </w:tc>
        <w:tc>
          <w:tcPr>
            <w:tcW w:w="2358" w:type="dxa"/>
          </w:tcPr>
          <w:p w14:paraId="46C82C31" w14:textId="77777777" w:rsidR="005714CE" w:rsidRPr="008F7A51" w:rsidRDefault="005714CE" w:rsidP="00587443">
            <w:pPr>
              <w:pStyle w:val="a4"/>
              <w:spacing w:after="120"/>
              <w:ind w:left="0"/>
              <w:rPr>
                <w:rFonts w:ascii="Times New Roman" w:hAnsi="Times New Roman" w:cs="Times New Roman"/>
                <w:b/>
                <w:sz w:val="23"/>
                <w:szCs w:val="23"/>
              </w:rPr>
            </w:pPr>
            <w:r w:rsidRPr="008F7A51">
              <w:rPr>
                <w:rFonts w:ascii="Times New Roman" w:hAnsi="Times New Roman" w:cs="Times New Roman"/>
                <w:b/>
                <w:sz w:val="23"/>
                <w:szCs w:val="23"/>
              </w:rPr>
              <w:t>Обоснование включения в рабочую программу</w:t>
            </w:r>
          </w:p>
        </w:tc>
      </w:tr>
      <w:tr w:rsidR="002F40B6" w:rsidRPr="008F7A51" w14:paraId="633C5DC0" w14:textId="77777777" w:rsidTr="002F40B6">
        <w:tc>
          <w:tcPr>
            <w:tcW w:w="761" w:type="dxa"/>
          </w:tcPr>
          <w:p w14:paraId="201741E0" w14:textId="4B9CB736" w:rsidR="002F40B6" w:rsidRPr="008F7A51" w:rsidRDefault="002F40B6" w:rsidP="002F40B6">
            <w:pPr>
              <w:pStyle w:val="a4"/>
              <w:spacing w:after="120"/>
              <w:ind w:left="0"/>
              <w:rPr>
                <w:rFonts w:ascii="Times New Roman" w:hAnsi="Times New Roman" w:cs="Times New Roman"/>
                <w:bCs/>
                <w:sz w:val="23"/>
                <w:szCs w:val="23"/>
              </w:rPr>
            </w:pPr>
            <w:r w:rsidRPr="008F7A51">
              <w:rPr>
                <w:rFonts w:ascii="Times New Roman" w:hAnsi="Times New Roman" w:cs="Times New Roman"/>
                <w:bCs/>
                <w:sz w:val="23"/>
                <w:szCs w:val="23"/>
              </w:rPr>
              <w:t>1</w:t>
            </w:r>
          </w:p>
        </w:tc>
        <w:tc>
          <w:tcPr>
            <w:tcW w:w="3101" w:type="dxa"/>
          </w:tcPr>
          <w:p w14:paraId="354D7A20" w14:textId="06E432DF" w:rsidR="002F40B6" w:rsidRPr="008F7A51" w:rsidRDefault="002F40B6" w:rsidP="002F40B6">
            <w:pPr>
              <w:pStyle w:val="a4"/>
              <w:spacing w:after="120"/>
              <w:ind w:left="0"/>
              <w:rPr>
                <w:rFonts w:ascii="Times New Roman" w:hAnsi="Times New Roman" w:cs="Times New Roman"/>
                <w:bCs/>
                <w:sz w:val="23"/>
                <w:szCs w:val="23"/>
              </w:rPr>
            </w:pPr>
            <w:r>
              <w:rPr>
                <w:rFonts w:ascii="Times New Roman" w:eastAsia="Times New Roman" w:hAnsi="Times New Roman" w:cs="Times New Roman"/>
                <w:sz w:val="23"/>
                <w:szCs w:val="23"/>
              </w:rPr>
              <w:t>В</w:t>
            </w:r>
            <w:r w:rsidRPr="008F7A51">
              <w:rPr>
                <w:rFonts w:ascii="Times New Roman" w:eastAsia="Times New Roman" w:hAnsi="Times New Roman" w:cs="Times New Roman"/>
                <w:sz w:val="23"/>
                <w:szCs w:val="23"/>
              </w:rPr>
              <w:t xml:space="preserve">ыполнение </w:t>
            </w:r>
            <w:r w:rsidRPr="008F7A51">
              <w:rPr>
                <w:rFonts w:ascii="Times New Roman" w:eastAsia="Calibri" w:hAnsi="Times New Roman" w:cs="Times New Roman"/>
                <w:sz w:val="23"/>
                <w:szCs w:val="23"/>
              </w:rPr>
              <w:t>тренировочных лексических и лексико-грамматических упражнений на закрепление активной лексики и фразеологических оборотов.</w:t>
            </w:r>
          </w:p>
        </w:tc>
        <w:tc>
          <w:tcPr>
            <w:tcW w:w="1990" w:type="dxa"/>
          </w:tcPr>
          <w:p w14:paraId="7852FF41" w14:textId="1FD3BF2F" w:rsidR="002F40B6" w:rsidRPr="00D75B29" w:rsidRDefault="002F40B6" w:rsidP="002F40B6">
            <w:pPr>
              <w:pStyle w:val="a4"/>
              <w:spacing w:after="120"/>
              <w:ind w:left="0"/>
              <w:rPr>
                <w:rFonts w:ascii="Times New Roman" w:hAnsi="Times New Roman" w:cs="Times New Roman"/>
                <w:bCs/>
                <w:sz w:val="23"/>
                <w:szCs w:val="23"/>
              </w:rPr>
            </w:pPr>
            <w:r w:rsidRPr="009E47A1">
              <w:rPr>
                <w:rFonts w:ascii="Times New Roman" w:eastAsia="Times New Roman" w:hAnsi="Times New Roman" w:cs="Times New Roman"/>
                <w:bCs/>
                <w:sz w:val="24"/>
                <w:szCs w:val="24"/>
                <w:lang w:eastAsia="ru-RU"/>
              </w:rPr>
              <w:t>Тема 1.4. Виды систем измерений</w:t>
            </w:r>
          </w:p>
        </w:tc>
        <w:tc>
          <w:tcPr>
            <w:tcW w:w="1429" w:type="dxa"/>
          </w:tcPr>
          <w:p w14:paraId="23175474" w14:textId="607198D6" w:rsidR="002F40B6" w:rsidRPr="008F7A51" w:rsidRDefault="002F40B6" w:rsidP="002F40B6">
            <w:pPr>
              <w:pStyle w:val="a4"/>
              <w:spacing w:after="120"/>
              <w:ind w:left="0"/>
              <w:rPr>
                <w:rFonts w:ascii="Times New Roman" w:hAnsi="Times New Roman" w:cs="Times New Roman"/>
                <w:bCs/>
                <w:sz w:val="23"/>
                <w:szCs w:val="23"/>
              </w:rPr>
            </w:pPr>
            <w:r w:rsidRPr="008F7A51">
              <w:rPr>
                <w:rFonts w:ascii="Times New Roman" w:hAnsi="Times New Roman" w:cs="Times New Roman"/>
                <w:bCs/>
                <w:sz w:val="23"/>
                <w:szCs w:val="23"/>
              </w:rPr>
              <w:t>2</w:t>
            </w:r>
          </w:p>
        </w:tc>
        <w:tc>
          <w:tcPr>
            <w:tcW w:w="2358" w:type="dxa"/>
            <w:vMerge w:val="restart"/>
          </w:tcPr>
          <w:p w14:paraId="510FB916" w14:textId="236C4B73" w:rsidR="002F40B6" w:rsidRPr="00D75B29" w:rsidRDefault="00D75B29" w:rsidP="002F40B6">
            <w:pPr>
              <w:pStyle w:val="a4"/>
              <w:spacing w:after="120"/>
              <w:ind w:left="0"/>
              <w:rPr>
                <w:rFonts w:ascii="Times New Roman" w:hAnsi="Times New Roman" w:cs="Times New Roman"/>
                <w:sz w:val="23"/>
                <w:szCs w:val="23"/>
              </w:rPr>
            </w:pPr>
            <w:r w:rsidRPr="008F7A51">
              <w:rPr>
                <w:rFonts w:ascii="Times New Roman" w:hAnsi="Times New Roman" w:cs="Times New Roman"/>
                <w:sz w:val="23"/>
                <w:szCs w:val="23"/>
              </w:rPr>
              <w:t>Закрепление лексического материала, включающего техническую терминологию, развитие навыков перевода с русского языка на английский и наоборот</w:t>
            </w:r>
            <w:r w:rsidRPr="008F7A51">
              <w:rPr>
                <w:rFonts w:ascii="Times New Roman" w:hAnsi="Times New Roman" w:cs="Times New Roman"/>
                <w:bCs/>
                <w:sz w:val="23"/>
                <w:szCs w:val="23"/>
              </w:rPr>
              <w:t xml:space="preserve"> текстов средней трудности с минимальным использованием словаря</w:t>
            </w:r>
            <w:r w:rsidRPr="008F7A51">
              <w:rPr>
                <w:rFonts w:ascii="Times New Roman" w:hAnsi="Times New Roman" w:cs="Times New Roman"/>
                <w:sz w:val="23"/>
                <w:szCs w:val="23"/>
              </w:rPr>
              <w:t xml:space="preserve"> в профессиональной сфере.</w:t>
            </w:r>
          </w:p>
        </w:tc>
      </w:tr>
      <w:tr w:rsidR="002F40B6" w:rsidRPr="008F7A51" w14:paraId="55F43310" w14:textId="77777777" w:rsidTr="002F40B6">
        <w:tc>
          <w:tcPr>
            <w:tcW w:w="761" w:type="dxa"/>
          </w:tcPr>
          <w:p w14:paraId="49DF2E5E" w14:textId="253744FF" w:rsidR="002F40B6" w:rsidRPr="008F7A51" w:rsidRDefault="002F40B6" w:rsidP="002F40B6">
            <w:pPr>
              <w:pStyle w:val="a4"/>
              <w:spacing w:after="120"/>
              <w:ind w:left="0"/>
              <w:rPr>
                <w:rFonts w:ascii="Times New Roman" w:hAnsi="Times New Roman" w:cs="Times New Roman"/>
                <w:bCs/>
                <w:sz w:val="23"/>
                <w:szCs w:val="23"/>
              </w:rPr>
            </w:pPr>
            <w:r w:rsidRPr="008F7A51">
              <w:rPr>
                <w:rFonts w:ascii="Times New Roman" w:hAnsi="Times New Roman" w:cs="Times New Roman"/>
                <w:bCs/>
                <w:sz w:val="23"/>
                <w:szCs w:val="23"/>
              </w:rPr>
              <w:t>2</w:t>
            </w:r>
          </w:p>
        </w:tc>
        <w:tc>
          <w:tcPr>
            <w:tcW w:w="3101" w:type="dxa"/>
          </w:tcPr>
          <w:p w14:paraId="12029BCD" w14:textId="6CCDF553" w:rsidR="002F40B6" w:rsidRPr="008F7A51" w:rsidRDefault="002F40B6" w:rsidP="002F40B6">
            <w:pPr>
              <w:pStyle w:val="a4"/>
              <w:spacing w:after="120"/>
              <w:ind w:left="0"/>
              <w:rPr>
                <w:rFonts w:ascii="Times New Roman" w:hAnsi="Times New Roman" w:cs="Times New Roman"/>
                <w:bCs/>
                <w:sz w:val="23"/>
                <w:szCs w:val="23"/>
              </w:rPr>
            </w:pPr>
            <w:r w:rsidRPr="009E47A1">
              <w:rPr>
                <w:rFonts w:ascii="Times New Roman" w:eastAsia="Times New Roman" w:hAnsi="Times New Roman" w:cs="Times New Roman"/>
                <w:color w:val="000000"/>
                <w:sz w:val="24"/>
                <w:szCs w:val="24"/>
                <w:lang w:eastAsia="ru-RU" w:bidi="sa-IN"/>
              </w:rPr>
              <w:t>Формирование словаря лексики технической направленности</w:t>
            </w:r>
          </w:p>
        </w:tc>
        <w:tc>
          <w:tcPr>
            <w:tcW w:w="1990" w:type="dxa"/>
          </w:tcPr>
          <w:p w14:paraId="091FBE2D" w14:textId="32E28318" w:rsidR="002F40B6" w:rsidRPr="00D75B29" w:rsidRDefault="002F40B6" w:rsidP="002F40B6">
            <w:pPr>
              <w:pStyle w:val="a4"/>
              <w:spacing w:after="120"/>
              <w:ind w:left="0"/>
              <w:rPr>
                <w:rFonts w:ascii="Times New Roman" w:hAnsi="Times New Roman" w:cs="Times New Roman"/>
                <w:bCs/>
                <w:sz w:val="23"/>
                <w:szCs w:val="23"/>
              </w:rPr>
            </w:pPr>
            <w:r w:rsidRPr="009E47A1">
              <w:rPr>
                <w:rFonts w:ascii="Times New Roman" w:eastAsia="Times New Roman" w:hAnsi="Times New Roman" w:cs="Times New Roman"/>
                <w:sz w:val="24"/>
                <w:szCs w:val="24"/>
                <w:lang w:eastAsia="ru-RU"/>
              </w:rPr>
              <w:t xml:space="preserve">Тема 1.5. </w:t>
            </w:r>
            <w:r w:rsidRPr="009E47A1">
              <w:rPr>
                <w:rFonts w:ascii="Times New Roman" w:eastAsia="Times New Roman" w:hAnsi="Times New Roman" w:cs="Times New Roman"/>
                <w:bCs/>
                <w:color w:val="000000"/>
                <w:sz w:val="24"/>
                <w:szCs w:val="24"/>
                <w:lang w:eastAsia="ru-RU" w:bidi="sa-IN"/>
              </w:rPr>
              <w:t>Металлы, сварочное оборудование и инструмент</w:t>
            </w:r>
          </w:p>
        </w:tc>
        <w:tc>
          <w:tcPr>
            <w:tcW w:w="1429" w:type="dxa"/>
          </w:tcPr>
          <w:p w14:paraId="21CF6864" w14:textId="31D97B6E" w:rsidR="002F40B6" w:rsidRPr="008F7A51" w:rsidRDefault="002F40B6" w:rsidP="002F40B6">
            <w:pPr>
              <w:pStyle w:val="a4"/>
              <w:spacing w:after="120"/>
              <w:ind w:left="0"/>
              <w:rPr>
                <w:rFonts w:ascii="Times New Roman" w:hAnsi="Times New Roman" w:cs="Times New Roman"/>
                <w:bCs/>
                <w:sz w:val="23"/>
                <w:szCs w:val="23"/>
              </w:rPr>
            </w:pPr>
            <w:r w:rsidRPr="008F7A51">
              <w:rPr>
                <w:rFonts w:ascii="Times New Roman" w:hAnsi="Times New Roman" w:cs="Times New Roman"/>
                <w:bCs/>
                <w:sz w:val="23"/>
                <w:szCs w:val="23"/>
              </w:rPr>
              <w:t>2</w:t>
            </w:r>
          </w:p>
        </w:tc>
        <w:tc>
          <w:tcPr>
            <w:tcW w:w="2358" w:type="dxa"/>
            <w:vMerge/>
          </w:tcPr>
          <w:p w14:paraId="2CE485F8" w14:textId="59054D17" w:rsidR="002F40B6" w:rsidRPr="008F7A51" w:rsidRDefault="002F40B6" w:rsidP="002F40B6">
            <w:pPr>
              <w:pStyle w:val="a4"/>
              <w:spacing w:after="120"/>
              <w:ind w:left="0"/>
              <w:rPr>
                <w:rFonts w:ascii="Times New Roman" w:hAnsi="Times New Roman" w:cs="Times New Roman"/>
                <w:bCs/>
                <w:sz w:val="23"/>
                <w:szCs w:val="23"/>
              </w:rPr>
            </w:pPr>
          </w:p>
        </w:tc>
      </w:tr>
      <w:tr w:rsidR="009A27FC" w:rsidRPr="008F7A51" w14:paraId="0F7F4701" w14:textId="77777777" w:rsidTr="002F40B6">
        <w:tc>
          <w:tcPr>
            <w:tcW w:w="761" w:type="dxa"/>
          </w:tcPr>
          <w:p w14:paraId="09B3A541" w14:textId="5426A396" w:rsidR="009A27FC" w:rsidRPr="008F7A51" w:rsidRDefault="002F40B6" w:rsidP="00587443">
            <w:pPr>
              <w:pStyle w:val="a4"/>
              <w:spacing w:after="120"/>
              <w:ind w:left="0"/>
              <w:rPr>
                <w:rFonts w:ascii="Times New Roman" w:hAnsi="Times New Roman" w:cs="Times New Roman"/>
                <w:bCs/>
                <w:sz w:val="23"/>
                <w:szCs w:val="23"/>
              </w:rPr>
            </w:pPr>
            <w:r>
              <w:rPr>
                <w:rFonts w:ascii="Times New Roman" w:hAnsi="Times New Roman" w:cs="Times New Roman"/>
                <w:bCs/>
                <w:sz w:val="23"/>
                <w:szCs w:val="23"/>
              </w:rPr>
              <w:t>3</w:t>
            </w:r>
          </w:p>
        </w:tc>
        <w:tc>
          <w:tcPr>
            <w:tcW w:w="3101" w:type="dxa"/>
          </w:tcPr>
          <w:p w14:paraId="50042D83" w14:textId="7C2F28F7" w:rsidR="009A27FC" w:rsidRPr="008F7A51" w:rsidRDefault="00D75B29" w:rsidP="00587443">
            <w:pPr>
              <w:pStyle w:val="a4"/>
              <w:spacing w:after="120"/>
              <w:ind w:left="0"/>
              <w:rPr>
                <w:rFonts w:ascii="Times New Roman" w:hAnsi="Times New Roman" w:cs="Times New Roman"/>
                <w:bCs/>
                <w:sz w:val="23"/>
                <w:szCs w:val="23"/>
                <w:shd w:val="clear" w:color="auto" w:fill="FFFFFF"/>
              </w:rPr>
            </w:pPr>
            <w:r>
              <w:rPr>
                <w:rFonts w:ascii="Times New Roman" w:hAnsi="Times New Roman" w:cs="Times New Roman"/>
                <w:bCs/>
                <w:sz w:val="23"/>
                <w:szCs w:val="23"/>
                <w:shd w:val="clear" w:color="auto" w:fill="FFFFFF"/>
              </w:rPr>
              <w:t>-</w:t>
            </w:r>
          </w:p>
          <w:p w14:paraId="4BD761CA" w14:textId="46C626A3" w:rsidR="008F7A51" w:rsidRPr="008F7A51" w:rsidRDefault="008F7A51" w:rsidP="008F7A51">
            <w:pPr>
              <w:pStyle w:val="a4"/>
              <w:spacing w:after="120"/>
              <w:ind w:left="0"/>
              <w:rPr>
                <w:rFonts w:ascii="Times New Roman" w:hAnsi="Times New Roman" w:cs="Times New Roman"/>
                <w:bCs/>
                <w:sz w:val="23"/>
                <w:szCs w:val="23"/>
              </w:rPr>
            </w:pPr>
          </w:p>
        </w:tc>
        <w:tc>
          <w:tcPr>
            <w:tcW w:w="1990" w:type="dxa"/>
          </w:tcPr>
          <w:p w14:paraId="20CF5E8C" w14:textId="6B4FB68F" w:rsidR="009A27FC" w:rsidRPr="00D75B29" w:rsidRDefault="002F40B6" w:rsidP="00D75B29">
            <w:pPr>
              <w:rPr>
                <w:rFonts w:ascii="Times New Roman" w:eastAsia="Calibri" w:hAnsi="Times New Roman" w:cs="Times New Roman"/>
                <w:bCs/>
                <w:sz w:val="23"/>
                <w:szCs w:val="23"/>
              </w:rPr>
            </w:pPr>
            <w:r w:rsidRPr="00D75B29">
              <w:rPr>
                <w:rFonts w:ascii="Times New Roman" w:eastAsia="Calibri" w:hAnsi="Times New Roman" w:cs="Times New Roman"/>
                <w:bCs/>
                <w:sz w:val="23"/>
                <w:szCs w:val="23"/>
              </w:rPr>
              <w:t>Дифференцированный з</w:t>
            </w:r>
            <w:r w:rsidR="00D75B29" w:rsidRPr="00D75B29">
              <w:rPr>
                <w:rFonts w:ascii="Times New Roman" w:eastAsia="Calibri" w:hAnsi="Times New Roman" w:cs="Times New Roman"/>
                <w:bCs/>
                <w:sz w:val="23"/>
                <w:szCs w:val="23"/>
              </w:rPr>
              <w:t>а</w:t>
            </w:r>
            <w:r w:rsidRPr="00D75B29">
              <w:rPr>
                <w:rFonts w:ascii="Times New Roman" w:eastAsia="Calibri" w:hAnsi="Times New Roman" w:cs="Times New Roman"/>
                <w:bCs/>
                <w:sz w:val="23"/>
                <w:szCs w:val="23"/>
              </w:rPr>
              <w:t>чет</w:t>
            </w:r>
          </w:p>
        </w:tc>
        <w:tc>
          <w:tcPr>
            <w:tcW w:w="1429" w:type="dxa"/>
          </w:tcPr>
          <w:p w14:paraId="4E6AE45F" w14:textId="7A297885" w:rsidR="009A27FC" w:rsidRPr="008F7A51" w:rsidRDefault="002F40B6" w:rsidP="00587443">
            <w:pPr>
              <w:pStyle w:val="a4"/>
              <w:spacing w:after="120"/>
              <w:ind w:left="0"/>
              <w:rPr>
                <w:rFonts w:ascii="Times New Roman" w:hAnsi="Times New Roman" w:cs="Times New Roman"/>
                <w:bCs/>
                <w:sz w:val="23"/>
                <w:szCs w:val="23"/>
              </w:rPr>
            </w:pPr>
            <w:r>
              <w:rPr>
                <w:rFonts w:ascii="Times New Roman" w:hAnsi="Times New Roman" w:cs="Times New Roman"/>
                <w:bCs/>
                <w:sz w:val="23"/>
                <w:szCs w:val="23"/>
              </w:rPr>
              <w:t>2</w:t>
            </w:r>
          </w:p>
        </w:tc>
        <w:tc>
          <w:tcPr>
            <w:tcW w:w="2358" w:type="dxa"/>
          </w:tcPr>
          <w:p w14:paraId="75C7DD3C" w14:textId="4D502190" w:rsidR="009A27FC" w:rsidRPr="008F7A51" w:rsidRDefault="002F40B6" w:rsidP="002F40B6">
            <w:pPr>
              <w:pStyle w:val="a4"/>
              <w:spacing w:after="120"/>
              <w:ind w:left="0"/>
              <w:rPr>
                <w:rFonts w:ascii="Times New Roman" w:hAnsi="Times New Roman" w:cs="Times New Roman"/>
                <w:bCs/>
                <w:sz w:val="23"/>
                <w:szCs w:val="23"/>
              </w:rPr>
            </w:pPr>
            <w:r>
              <w:rPr>
                <w:rStyle w:val="211pt"/>
                <w:rFonts w:eastAsiaTheme="minorHAnsi"/>
                <w:sz w:val="24"/>
                <w:szCs w:val="24"/>
              </w:rPr>
              <w:t>У</w:t>
            </w:r>
            <w:r w:rsidRPr="00465179">
              <w:rPr>
                <w:rStyle w:val="211pt"/>
                <w:rFonts w:eastAsiaTheme="minorHAnsi"/>
                <w:sz w:val="24"/>
                <w:szCs w:val="24"/>
              </w:rPr>
              <w:t>силение контроля качества поэтапного освоения студентами</w:t>
            </w:r>
            <w:r w:rsidR="004E0F21">
              <w:rPr>
                <w:rStyle w:val="211pt"/>
                <w:rFonts w:eastAsiaTheme="minorHAnsi"/>
                <w:sz w:val="24"/>
                <w:szCs w:val="24"/>
              </w:rPr>
              <w:t xml:space="preserve"> учебного материала</w:t>
            </w:r>
            <w:r w:rsidRPr="00465179">
              <w:rPr>
                <w:rStyle w:val="211pt"/>
                <w:rFonts w:eastAsiaTheme="minorHAnsi"/>
                <w:sz w:val="24"/>
                <w:szCs w:val="24"/>
              </w:rPr>
              <w:t>, обеспечивающего оперативное управление учебной деятельностью студента по результатам каждого семестра.</w:t>
            </w:r>
          </w:p>
        </w:tc>
      </w:tr>
    </w:tbl>
    <w:p w14:paraId="3B9E2A94" w14:textId="075D760C" w:rsidR="000143A1" w:rsidRDefault="000143A1" w:rsidP="00EA6E1D">
      <w:pPr>
        <w:ind w:firstLine="709"/>
        <w:rPr>
          <w:rFonts w:ascii="Times New Roman" w:eastAsia="Times New Roman" w:hAnsi="Times New Roman" w:cs="Times New Roman"/>
          <w:sz w:val="23"/>
          <w:szCs w:val="23"/>
          <w:lang w:eastAsia="ru-RU"/>
        </w:rPr>
      </w:pPr>
    </w:p>
    <w:p w14:paraId="27866302" w14:textId="2D9764AF" w:rsidR="00D75B29" w:rsidRDefault="00D75B29" w:rsidP="00EA6E1D">
      <w:pPr>
        <w:ind w:firstLine="709"/>
        <w:rPr>
          <w:rFonts w:ascii="Times New Roman" w:eastAsia="Times New Roman" w:hAnsi="Times New Roman" w:cs="Times New Roman"/>
          <w:sz w:val="23"/>
          <w:szCs w:val="23"/>
          <w:lang w:eastAsia="ru-RU"/>
        </w:rPr>
      </w:pPr>
    </w:p>
    <w:p w14:paraId="23FE5210" w14:textId="77777777" w:rsidR="00D75B29" w:rsidRPr="008F7A51" w:rsidRDefault="00D75B29" w:rsidP="00EA6E1D">
      <w:pPr>
        <w:ind w:firstLine="709"/>
        <w:rPr>
          <w:rFonts w:ascii="Times New Roman" w:eastAsia="Times New Roman" w:hAnsi="Times New Roman" w:cs="Times New Roman"/>
          <w:sz w:val="23"/>
          <w:szCs w:val="23"/>
          <w:lang w:eastAsia="ru-RU"/>
        </w:rPr>
      </w:pPr>
    </w:p>
    <w:p w14:paraId="5B4B5E66" w14:textId="3E1A55DC" w:rsidR="000156CF" w:rsidRPr="00B115E3" w:rsidRDefault="000156CF" w:rsidP="000156CF">
      <w:pPr>
        <w:pStyle w:val="1f"/>
        <w:rPr>
          <w:rFonts w:ascii="Times New Roman" w:hAnsi="Times New Roman"/>
          <w:lang w:val="ru-RU"/>
        </w:rPr>
      </w:pPr>
      <w:bookmarkStart w:id="21" w:name="_Toc152334663"/>
      <w:bookmarkStart w:id="22" w:name="_Toc156294569"/>
      <w:bookmarkStart w:id="23" w:name="_Toc156825291"/>
      <w:r w:rsidRPr="008F7A51">
        <w:rPr>
          <w:rFonts w:ascii="Times New Roman" w:hAnsi="Times New Roman"/>
          <w:sz w:val="23"/>
          <w:szCs w:val="23"/>
        </w:rPr>
        <w:lastRenderedPageBreak/>
        <w:t>2. Структура и содержа</w:t>
      </w:r>
      <w:r w:rsidRPr="00E11160">
        <w:rPr>
          <w:rFonts w:ascii="Times New Roman" w:hAnsi="Times New Roman"/>
        </w:rPr>
        <w:t xml:space="preserve">ние </w:t>
      </w:r>
      <w:bookmarkEnd w:id="21"/>
      <w:r w:rsidR="00B115E3">
        <w:rPr>
          <w:rFonts w:ascii="Times New Roman" w:hAnsi="Times New Roman"/>
          <w:lang w:val="ru-RU"/>
        </w:rPr>
        <w:t>ДИСЦИПЛИНЫ</w:t>
      </w:r>
      <w:bookmarkEnd w:id="22"/>
      <w:bookmarkEnd w:id="23"/>
    </w:p>
    <w:p w14:paraId="757157CD" w14:textId="3271BAF8" w:rsidR="000156CF" w:rsidRPr="00E11160" w:rsidRDefault="000156CF" w:rsidP="000156CF">
      <w:pPr>
        <w:pStyle w:val="114"/>
        <w:rPr>
          <w:rFonts w:ascii="Times New Roman" w:hAnsi="Times New Roman"/>
        </w:rPr>
      </w:pPr>
      <w:bookmarkStart w:id="24" w:name="_Toc152334664"/>
      <w:bookmarkStart w:id="25" w:name="_Toc156294570"/>
      <w:bookmarkStart w:id="26" w:name="_Toc156825292"/>
      <w:r w:rsidRPr="00E11160">
        <w:rPr>
          <w:rFonts w:ascii="Times New Roman" w:hAnsi="Times New Roman"/>
        </w:rPr>
        <w:t xml:space="preserve">2.1. Трудоемкость освоения </w:t>
      </w:r>
      <w:bookmarkEnd w:id="24"/>
      <w:r w:rsidR="00B115E3">
        <w:rPr>
          <w:rFonts w:ascii="Times New Roman" w:hAnsi="Times New Roman"/>
        </w:rPr>
        <w:t>дисциплины</w:t>
      </w:r>
      <w:bookmarkEnd w:id="25"/>
      <w:bookmarkEnd w:id="26"/>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132"/>
        <w:gridCol w:w="2272"/>
      </w:tblGrid>
      <w:tr w:rsidR="000156CF" w:rsidRPr="00257255" w14:paraId="3292C8FA" w14:textId="77777777" w:rsidTr="00587443">
        <w:trPr>
          <w:trHeight w:val="23"/>
        </w:trPr>
        <w:tc>
          <w:tcPr>
            <w:tcW w:w="3259" w:type="pct"/>
            <w:vAlign w:val="center"/>
          </w:tcPr>
          <w:p w14:paraId="18425121" w14:textId="7DEFB44F" w:rsidR="000156CF" w:rsidRPr="00257255" w:rsidRDefault="000156CF" w:rsidP="00587443">
            <w:pPr>
              <w:jc w:val="center"/>
              <w:rPr>
                <w:rFonts w:ascii="Times New Roman" w:hAnsi="Times New Roman" w:cs="Times New Roman"/>
                <w:b/>
                <w:sz w:val="24"/>
              </w:rPr>
            </w:pPr>
            <w:bookmarkStart w:id="27" w:name="_Hlk152333186"/>
            <w:r w:rsidRPr="00257255">
              <w:rPr>
                <w:rFonts w:ascii="Times New Roman" w:hAnsi="Times New Roman" w:cs="Times New Roman"/>
                <w:b/>
                <w:sz w:val="24"/>
              </w:rPr>
              <w:t xml:space="preserve">Наименование составных частей </w:t>
            </w:r>
            <w:r w:rsidR="00B115E3">
              <w:rPr>
                <w:rFonts w:ascii="Times New Roman" w:hAnsi="Times New Roman" w:cs="Times New Roman"/>
                <w:b/>
                <w:sz w:val="24"/>
              </w:rPr>
              <w:t>дисциплины</w:t>
            </w:r>
          </w:p>
        </w:tc>
        <w:tc>
          <w:tcPr>
            <w:tcW w:w="579" w:type="pct"/>
            <w:vAlign w:val="center"/>
          </w:tcPr>
          <w:p w14:paraId="432F29FE" w14:textId="77777777" w:rsidR="000156CF" w:rsidRPr="00257255" w:rsidRDefault="000156CF" w:rsidP="00587443">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162" w:type="pct"/>
          </w:tcPr>
          <w:p w14:paraId="036AC84C" w14:textId="77777777" w:rsidR="000156CF" w:rsidRPr="00257255" w:rsidRDefault="000156CF" w:rsidP="00587443">
            <w:pPr>
              <w:jc w:val="center"/>
              <w:rPr>
                <w:rFonts w:ascii="Times New Roman" w:hAnsi="Times New Roman" w:cs="Times New Roman"/>
                <w:b/>
                <w:iCs/>
                <w:sz w:val="24"/>
              </w:rPr>
            </w:pPr>
            <w:r w:rsidRPr="00257255">
              <w:rPr>
                <w:rFonts w:ascii="Times New Roman" w:hAnsi="Times New Roman" w:cs="Times New Roman"/>
                <w:b/>
                <w:sz w:val="24"/>
              </w:rPr>
              <w:t xml:space="preserve">В </w:t>
            </w:r>
            <w:proofErr w:type="spellStart"/>
            <w:r w:rsidRPr="00257255">
              <w:rPr>
                <w:rFonts w:ascii="Times New Roman" w:hAnsi="Times New Roman" w:cs="Times New Roman"/>
                <w:b/>
                <w:sz w:val="24"/>
              </w:rPr>
              <w:t>т.ч</w:t>
            </w:r>
            <w:proofErr w:type="spellEnd"/>
            <w:r w:rsidRPr="00257255">
              <w:rPr>
                <w:rFonts w:ascii="Times New Roman" w:hAnsi="Times New Roman" w:cs="Times New Roman"/>
                <w:b/>
                <w:sz w:val="24"/>
              </w:rPr>
              <w:t xml:space="preserve">. в форме </w:t>
            </w:r>
            <w:proofErr w:type="spellStart"/>
            <w:r w:rsidRPr="00257255">
              <w:rPr>
                <w:rFonts w:ascii="Times New Roman" w:hAnsi="Times New Roman" w:cs="Times New Roman"/>
                <w:b/>
                <w:sz w:val="24"/>
              </w:rPr>
              <w:t>практ</w:t>
            </w:r>
            <w:proofErr w:type="spellEnd"/>
            <w:r>
              <w:rPr>
                <w:rFonts w:ascii="Times New Roman" w:hAnsi="Times New Roman" w:cs="Times New Roman"/>
                <w:b/>
                <w:sz w:val="24"/>
              </w:rPr>
              <w:t>.</w:t>
            </w:r>
            <w:r w:rsidRPr="00257255">
              <w:rPr>
                <w:rFonts w:ascii="Times New Roman" w:hAnsi="Times New Roman" w:cs="Times New Roman"/>
                <w:b/>
                <w:sz w:val="24"/>
              </w:rPr>
              <w:t xml:space="preserve"> подготовки</w:t>
            </w:r>
          </w:p>
        </w:tc>
      </w:tr>
      <w:tr w:rsidR="000156CF" w:rsidRPr="00257255" w14:paraId="5DB3365D" w14:textId="77777777" w:rsidTr="00587443">
        <w:trPr>
          <w:trHeight w:val="23"/>
        </w:trPr>
        <w:tc>
          <w:tcPr>
            <w:tcW w:w="3259" w:type="pct"/>
            <w:vAlign w:val="center"/>
          </w:tcPr>
          <w:p w14:paraId="4434EF98" w14:textId="27764BDF" w:rsidR="000156CF" w:rsidRPr="00257255" w:rsidRDefault="00A07404" w:rsidP="00587443">
            <w:pPr>
              <w:jc w:val="both"/>
              <w:rPr>
                <w:rFonts w:ascii="Times New Roman" w:hAnsi="Times New Roman" w:cs="Times New Roman"/>
                <w:bCs/>
                <w:sz w:val="24"/>
                <w:szCs w:val="24"/>
              </w:rPr>
            </w:pPr>
            <w:r>
              <w:rPr>
                <w:rFonts w:ascii="Times New Roman" w:hAnsi="Times New Roman" w:cs="Times New Roman"/>
                <w:bCs/>
                <w:sz w:val="24"/>
                <w:szCs w:val="24"/>
              </w:rPr>
              <w:t xml:space="preserve">Учебные </w:t>
            </w:r>
            <w:r w:rsidR="000156CF" w:rsidRPr="00257255">
              <w:rPr>
                <w:rFonts w:ascii="Times New Roman" w:hAnsi="Times New Roman" w:cs="Times New Roman"/>
                <w:bCs/>
                <w:sz w:val="24"/>
                <w:szCs w:val="24"/>
              </w:rPr>
              <w:t>занятия</w:t>
            </w:r>
            <w:r w:rsidR="00587443" w:rsidRPr="00587443">
              <w:rPr>
                <w:rFonts w:ascii="Times New Roman" w:hAnsi="Times New Roman" w:cs="Times New Roman"/>
                <w:sz w:val="24"/>
                <w:szCs w:val="24"/>
              </w:rPr>
              <w:t>, из них:</w:t>
            </w:r>
          </w:p>
        </w:tc>
        <w:tc>
          <w:tcPr>
            <w:tcW w:w="579" w:type="pct"/>
            <w:vAlign w:val="center"/>
          </w:tcPr>
          <w:p w14:paraId="3DD86CB7" w14:textId="5A83B59C" w:rsidR="000156CF" w:rsidRPr="00257255" w:rsidRDefault="00E25E7F" w:rsidP="00F82930">
            <w:pPr>
              <w:jc w:val="center"/>
              <w:rPr>
                <w:rFonts w:ascii="Times New Roman" w:hAnsi="Times New Roman" w:cs="Times New Roman"/>
                <w:bCs/>
                <w:sz w:val="24"/>
                <w:szCs w:val="24"/>
              </w:rPr>
            </w:pPr>
            <w:r>
              <w:rPr>
                <w:rFonts w:ascii="Times New Roman" w:hAnsi="Times New Roman" w:cs="Times New Roman"/>
                <w:bCs/>
                <w:sz w:val="24"/>
                <w:szCs w:val="24"/>
              </w:rPr>
              <w:t>42</w:t>
            </w:r>
          </w:p>
        </w:tc>
        <w:tc>
          <w:tcPr>
            <w:tcW w:w="1162" w:type="pct"/>
            <w:vAlign w:val="center"/>
          </w:tcPr>
          <w:p w14:paraId="32CF81CC" w14:textId="26507D44" w:rsidR="000156CF" w:rsidRPr="00257255" w:rsidRDefault="00587443" w:rsidP="00E25E7F">
            <w:pPr>
              <w:jc w:val="center"/>
              <w:rPr>
                <w:rFonts w:ascii="Times New Roman" w:hAnsi="Times New Roman" w:cs="Times New Roman"/>
                <w:bCs/>
                <w:sz w:val="24"/>
                <w:szCs w:val="24"/>
              </w:rPr>
            </w:pPr>
            <w:r>
              <w:rPr>
                <w:rFonts w:ascii="Times New Roman" w:hAnsi="Times New Roman" w:cs="Times New Roman"/>
                <w:bCs/>
                <w:sz w:val="24"/>
                <w:szCs w:val="24"/>
              </w:rPr>
              <w:t>4</w:t>
            </w:r>
            <w:r w:rsidR="00E25E7F">
              <w:rPr>
                <w:rFonts w:ascii="Times New Roman" w:hAnsi="Times New Roman" w:cs="Times New Roman"/>
                <w:bCs/>
                <w:sz w:val="24"/>
                <w:szCs w:val="24"/>
              </w:rPr>
              <w:t>2</w:t>
            </w:r>
          </w:p>
        </w:tc>
      </w:tr>
      <w:tr w:rsidR="00587443" w:rsidRPr="00257255" w14:paraId="1B3BAA48" w14:textId="77777777" w:rsidTr="00587443">
        <w:trPr>
          <w:trHeight w:val="23"/>
        </w:trPr>
        <w:tc>
          <w:tcPr>
            <w:tcW w:w="3259" w:type="pct"/>
            <w:vAlign w:val="center"/>
          </w:tcPr>
          <w:p w14:paraId="490B341E" w14:textId="10D6995E" w:rsidR="00587443" w:rsidRDefault="00587443" w:rsidP="00587443">
            <w:pPr>
              <w:jc w:val="both"/>
              <w:rPr>
                <w:rFonts w:ascii="Times New Roman" w:hAnsi="Times New Roman" w:cs="Times New Roman"/>
                <w:bCs/>
                <w:sz w:val="24"/>
                <w:szCs w:val="24"/>
              </w:rPr>
            </w:pPr>
            <w:r>
              <w:rPr>
                <w:rFonts w:ascii="Times New Roman" w:hAnsi="Times New Roman" w:cs="Times New Roman"/>
                <w:bCs/>
                <w:sz w:val="24"/>
                <w:szCs w:val="24"/>
              </w:rPr>
              <w:t>теоретические</w:t>
            </w:r>
          </w:p>
        </w:tc>
        <w:tc>
          <w:tcPr>
            <w:tcW w:w="579" w:type="pct"/>
            <w:vAlign w:val="center"/>
          </w:tcPr>
          <w:p w14:paraId="4DDB4FEB" w14:textId="3D28E78A" w:rsidR="00587443" w:rsidRDefault="00E25E7F" w:rsidP="00587443">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162" w:type="pct"/>
            <w:vAlign w:val="center"/>
          </w:tcPr>
          <w:p w14:paraId="7195CF39" w14:textId="77777777" w:rsidR="00587443" w:rsidRDefault="00587443" w:rsidP="00587443">
            <w:pPr>
              <w:jc w:val="center"/>
              <w:rPr>
                <w:rFonts w:ascii="Times New Roman" w:hAnsi="Times New Roman" w:cs="Times New Roman"/>
                <w:bCs/>
                <w:sz w:val="24"/>
                <w:szCs w:val="24"/>
              </w:rPr>
            </w:pPr>
          </w:p>
        </w:tc>
      </w:tr>
      <w:tr w:rsidR="00587443" w:rsidRPr="00257255" w14:paraId="1DF51CCB" w14:textId="77777777" w:rsidTr="00587443">
        <w:trPr>
          <w:trHeight w:val="23"/>
        </w:trPr>
        <w:tc>
          <w:tcPr>
            <w:tcW w:w="3259" w:type="pct"/>
            <w:vAlign w:val="center"/>
          </w:tcPr>
          <w:p w14:paraId="1CFAC369" w14:textId="765E3EEF" w:rsidR="00587443" w:rsidRDefault="00587443" w:rsidP="00587443">
            <w:pPr>
              <w:jc w:val="both"/>
              <w:rPr>
                <w:rFonts w:ascii="Times New Roman" w:hAnsi="Times New Roman" w:cs="Times New Roman"/>
                <w:bCs/>
                <w:sz w:val="24"/>
                <w:szCs w:val="24"/>
              </w:rPr>
            </w:pPr>
            <w:r>
              <w:rPr>
                <w:rFonts w:ascii="Times New Roman" w:hAnsi="Times New Roman" w:cs="Times New Roman"/>
                <w:bCs/>
                <w:sz w:val="24"/>
                <w:szCs w:val="24"/>
              </w:rPr>
              <w:t>практические</w:t>
            </w:r>
          </w:p>
        </w:tc>
        <w:tc>
          <w:tcPr>
            <w:tcW w:w="579" w:type="pct"/>
            <w:vAlign w:val="center"/>
          </w:tcPr>
          <w:p w14:paraId="5B276617" w14:textId="2456BDF8" w:rsidR="00587443" w:rsidRDefault="00E25E7F" w:rsidP="00F82930">
            <w:pPr>
              <w:jc w:val="center"/>
              <w:rPr>
                <w:rFonts w:ascii="Times New Roman" w:hAnsi="Times New Roman" w:cs="Times New Roman"/>
                <w:bCs/>
                <w:sz w:val="24"/>
                <w:szCs w:val="24"/>
              </w:rPr>
            </w:pPr>
            <w:r>
              <w:rPr>
                <w:rFonts w:ascii="Times New Roman" w:hAnsi="Times New Roman" w:cs="Times New Roman"/>
                <w:bCs/>
                <w:sz w:val="24"/>
                <w:szCs w:val="24"/>
              </w:rPr>
              <w:t>42</w:t>
            </w:r>
          </w:p>
        </w:tc>
        <w:tc>
          <w:tcPr>
            <w:tcW w:w="1162" w:type="pct"/>
            <w:vAlign w:val="center"/>
          </w:tcPr>
          <w:p w14:paraId="11845D1F" w14:textId="0DDE2D30" w:rsidR="00587443" w:rsidRDefault="00E25E7F" w:rsidP="00587443">
            <w:pPr>
              <w:jc w:val="center"/>
              <w:rPr>
                <w:rFonts w:ascii="Times New Roman" w:hAnsi="Times New Roman" w:cs="Times New Roman"/>
                <w:bCs/>
                <w:sz w:val="24"/>
                <w:szCs w:val="24"/>
              </w:rPr>
            </w:pPr>
            <w:r>
              <w:rPr>
                <w:rFonts w:ascii="Times New Roman" w:hAnsi="Times New Roman" w:cs="Times New Roman"/>
                <w:bCs/>
                <w:sz w:val="24"/>
                <w:szCs w:val="24"/>
              </w:rPr>
              <w:t>42</w:t>
            </w:r>
          </w:p>
        </w:tc>
      </w:tr>
      <w:tr w:rsidR="000156CF" w:rsidRPr="00257255" w14:paraId="60AA13A0" w14:textId="77777777" w:rsidTr="00587443">
        <w:trPr>
          <w:trHeight w:val="23"/>
        </w:trPr>
        <w:tc>
          <w:tcPr>
            <w:tcW w:w="3259" w:type="pct"/>
            <w:vAlign w:val="center"/>
          </w:tcPr>
          <w:p w14:paraId="07028F52" w14:textId="77777777" w:rsidR="000156CF" w:rsidRPr="00257255" w:rsidRDefault="000156CF" w:rsidP="00587443">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579" w:type="pct"/>
            <w:vAlign w:val="center"/>
          </w:tcPr>
          <w:p w14:paraId="0840F630" w14:textId="61A5E949" w:rsidR="000156CF" w:rsidRPr="00257255" w:rsidRDefault="00E25E7F" w:rsidP="00587443">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162" w:type="pct"/>
            <w:vAlign w:val="center"/>
          </w:tcPr>
          <w:p w14:paraId="3F314829" w14:textId="6FB17930" w:rsidR="000156CF" w:rsidRPr="00257255" w:rsidRDefault="00E25E7F" w:rsidP="00587443">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156CF" w:rsidRPr="00257255" w14:paraId="6990D035" w14:textId="77777777" w:rsidTr="00587443">
        <w:trPr>
          <w:trHeight w:val="23"/>
        </w:trPr>
        <w:tc>
          <w:tcPr>
            <w:tcW w:w="3259" w:type="pct"/>
            <w:vAlign w:val="center"/>
          </w:tcPr>
          <w:p w14:paraId="750FB211" w14:textId="7D02259A" w:rsidR="000156CF" w:rsidRPr="00257255" w:rsidRDefault="000156CF" w:rsidP="00587443">
            <w:pPr>
              <w:jc w:val="both"/>
              <w:rPr>
                <w:rFonts w:ascii="Times New Roman" w:hAnsi="Times New Roman" w:cs="Times New Roman"/>
                <w:bCs/>
                <w:sz w:val="24"/>
                <w:szCs w:val="24"/>
              </w:rPr>
            </w:pPr>
            <w:r w:rsidRPr="00257255">
              <w:rPr>
                <w:rFonts w:ascii="Times New Roman" w:hAnsi="Times New Roman" w:cs="Times New Roman"/>
                <w:bCs/>
                <w:sz w:val="24"/>
                <w:szCs w:val="24"/>
              </w:rPr>
              <w:t xml:space="preserve">Промежуточная аттестация </w:t>
            </w:r>
            <w:r w:rsidR="00711ECC">
              <w:rPr>
                <w:rFonts w:ascii="Times New Roman" w:hAnsi="Times New Roman" w:cs="Times New Roman"/>
                <w:bCs/>
                <w:sz w:val="24"/>
                <w:szCs w:val="24"/>
              </w:rPr>
              <w:t xml:space="preserve">в </w:t>
            </w:r>
            <w:r w:rsidR="00711ECC" w:rsidRPr="00587443">
              <w:rPr>
                <w:rFonts w:ascii="Times New Roman" w:hAnsi="Times New Roman" w:cs="Times New Roman"/>
                <w:bCs/>
                <w:iCs/>
                <w:sz w:val="24"/>
                <w:szCs w:val="24"/>
              </w:rPr>
              <w:t xml:space="preserve">форме </w:t>
            </w:r>
            <w:proofErr w:type="spellStart"/>
            <w:r w:rsidR="00EC09F6" w:rsidRPr="00587443">
              <w:rPr>
                <w:rFonts w:ascii="Times New Roman" w:hAnsi="Times New Roman" w:cs="Times New Roman"/>
                <w:bCs/>
                <w:iCs/>
                <w:sz w:val="24"/>
                <w:szCs w:val="24"/>
              </w:rPr>
              <w:t>диф.зачет</w:t>
            </w:r>
            <w:r w:rsidR="00587443" w:rsidRPr="00587443">
              <w:rPr>
                <w:rFonts w:ascii="Times New Roman" w:hAnsi="Times New Roman" w:cs="Times New Roman"/>
                <w:bCs/>
                <w:iCs/>
                <w:sz w:val="24"/>
                <w:szCs w:val="24"/>
              </w:rPr>
              <w:t>а</w:t>
            </w:r>
            <w:proofErr w:type="spellEnd"/>
          </w:p>
        </w:tc>
        <w:tc>
          <w:tcPr>
            <w:tcW w:w="579" w:type="pct"/>
            <w:vAlign w:val="center"/>
          </w:tcPr>
          <w:p w14:paraId="762F3780" w14:textId="3F5EEDF5" w:rsidR="000156CF" w:rsidRPr="00257255" w:rsidRDefault="00E25E7F" w:rsidP="00587443">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162" w:type="pct"/>
            <w:vAlign w:val="center"/>
          </w:tcPr>
          <w:p w14:paraId="0C711720" w14:textId="23814CFB" w:rsidR="000156CF" w:rsidRPr="00257255" w:rsidRDefault="00587443" w:rsidP="00587443">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156CF" w:rsidRPr="00257255" w14:paraId="6CAAA716" w14:textId="77777777" w:rsidTr="00587443">
        <w:trPr>
          <w:trHeight w:val="23"/>
        </w:trPr>
        <w:tc>
          <w:tcPr>
            <w:tcW w:w="3259" w:type="pct"/>
            <w:vAlign w:val="center"/>
          </w:tcPr>
          <w:p w14:paraId="73907A2F" w14:textId="77777777" w:rsidR="000156CF" w:rsidRPr="00257255" w:rsidRDefault="000156CF" w:rsidP="00587443">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579" w:type="pct"/>
            <w:vAlign w:val="center"/>
          </w:tcPr>
          <w:p w14:paraId="08AC63B9" w14:textId="1D0B2287" w:rsidR="000156CF" w:rsidRPr="00257255" w:rsidRDefault="009E47A1" w:rsidP="00587443">
            <w:pPr>
              <w:jc w:val="center"/>
              <w:rPr>
                <w:rFonts w:ascii="Times New Roman" w:hAnsi="Times New Roman" w:cs="Times New Roman"/>
                <w:b/>
                <w:sz w:val="24"/>
                <w:szCs w:val="24"/>
              </w:rPr>
            </w:pPr>
            <w:r>
              <w:rPr>
                <w:rFonts w:ascii="Times New Roman" w:hAnsi="Times New Roman" w:cs="Times New Roman"/>
                <w:b/>
                <w:sz w:val="24"/>
                <w:szCs w:val="24"/>
              </w:rPr>
              <w:t>42</w:t>
            </w:r>
          </w:p>
        </w:tc>
        <w:tc>
          <w:tcPr>
            <w:tcW w:w="1162" w:type="pct"/>
            <w:vAlign w:val="center"/>
          </w:tcPr>
          <w:p w14:paraId="587A736B" w14:textId="6BDEED58" w:rsidR="000156CF" w:rsidRPr="00257255" w:rsidRDefault="00587443" w:rsidP="009E47A1">
            <w:pPr>
              <w:jc w:val="center"/>
              <w:rPr>
                <w:rFonts w:ascii="Times New Roman" w:hAnsi="Times New Roman" w:cs="Times New Roman"/>
                <w:b/>
                <w:sz w:val="24"/>
                <w:szCs w:val="24"/>
              </w:rPr>
            </w:pPr>
            <w:r>
              <w:rPr>
                <w:rFonts w:ascii="Times New Roman" w:hAnsi="Times New Roman" w:cs="Times New Roman"/>
                <w:b/>
                <w:sz w:val="24"/>
                <w:szCs w:val="24"/>
              </w:rPr>
              <w:t>4</w:t>
            </w:r>
            <w:r w:rsidR="009E47A1">
              <w:rPr>
                <w:rFonts w:ascii="Times New Roman" w:hAnsi="Times New Roman" w:cs="Times New Roman"/>
                <w:b/>
                <w:sz w:val="24"/>
                <w:szCs w:val="24"/>
              </w:rPr>
              <w:t>2</w:t>
            </w:r>
          </w:p>
        </w:tc>
      </w:tr>
    </w:tbl>
    <w:p w14:paraId="419111A2" w14:textId="77777777" w:rsidR="000143A1" w:rsidRDefault="000143A1">
      <w:pPr>
        <w:rPr>
          <w:rFonts w:ascii="Times New Roman" w:eastAsia="Segoe UI" w:hAnsi="Times New Roman" w:cs="Times New Roman"/>
          <w:b/>
          <w:bCs/>
          <w:sz w:val="24"/>
          <w:szCs w:val="24"/>
          <w:lang w:eastAsia="ru-RU"/>
        </w:rPr>
      </w:pPr>
      <w:bookmarkStart w:id="28" w:name="_Toc150695626"/>
      <w:bookmarkStart w:id="29" w:name="_Toc156294571"/>
      <w:bookmarkEnd w:id="27"/>
      <w:r>
        <w:rPr>
          <w:rFonts w:ascii="Times New Roman" w:hAnsi="Times New Roman"/>
        </w:rPr>
        <w:br w:type="page"/>
      </w:r>
    </w:p>
    <w:p w14:paraId="44D4300F" w14:textId="77777777" w:rsidR="006D1C4C" w:rsidRDefault="006D1C4C" w:rsidP="007863C1">
      <w:pPr>
        <w:pStyle w:val="114"/>
        <w:rPr>
          <w:rFonts w:ascii="Times New Roman" w:hAnsi="Times New Roman"/>
        </w:rPr>
        <w:sectPr w:rsidR="006D1C4C" w:rsidSect="001604E7">
          <w:headerReference w:type="even" r:id="rId14"/>
          <w:pgSz w:w="11906" w:h="16838"/>
          <w:pgMar w:top="1134" w:right="567" w:bottom="1134" w:left="1701" w:header="709" w:footer="709" w:gutter="0"/>
          <w:cols w:space="708"/>
          <w:docGrid w:linePitch="360"/>
        </w:sectPr>
      </w:pPr>
    </w:p>
    <w:p w14:paraId="7EC4B882" w14:textId="684E847D" w:rsidR="00C63897" w:rsidRDefault="00C63897" w:rsidP="007863C1">
      <w:pPr>
        <w:pStyle w:val="114"/>
        <w:rPr>
          <w:rFonts w:ascii="Times New Roman" w:hAnsi="Times New Roman"/>
        </w:rPr>
      </w:pPr>
      <w:bookmarkStart w:id="30" w:name="_Toc156825293"/>
      <w:r w:rsidRPr="00782EFC">
        <w:rPr>
          <w:rFonts w:ascii="Times New Roman" w:hAnsi="Times New Roman"/>
        </w:rPr>
        <w:lastRenderedPageBreak/>
        <w:t>2.</w:t>
      </w:r>
      <w:r w:rsidR="00B115E3">
        <w:rPr>
          <w:rFonts w:ascii="Times New Roman" w:hAnsi="Times New Roman"/>
        </w:rPr>
        <w:t>2</w:t>
      </w:r>
      <w:r w:rsidRPr="00782EFC">
        <w:rPr>
          <w:rFonts w:ascii="Times New Roman" w:hAnsi="Times New Roman"/>
        </w:rPr>
        <w:t>. </w:t>
      </w:r>
      <w:r w:rsidR="006D1C4C">
        <w:rPr>
          <w:rFonts w:ascii="Times New Roman" w:hAnsi="Times New Roman"/>
        </w:rPr>
        <w:t>С</w:t>
      </w:r>
      <w:r w:rsidRPr="00782EFC">
        <w:rPr>
          <w:rFonts w:ascii="Times New Roman" w:hAnsi="Times New Roman"/>
        </w:rPr>
        <w:t xml:space="preserve">одержание </w:t>
      </w:r>
      <w:bookmarkEnd w:id="28"/>
      <w:r w:rsidR="00B115E3">
        <w:rPr>
          <w:rFonts w:ascii="Times New Roman" w:hAnsi="Times New Roman"/>
        </w:rPr>
        <w:t>дисциплины</w:t>
      </w:r>
      <w:bookmarkEnd w:id="29"/>
      <w:bookmarkEnd w:id="30"/>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2"/>
        <w:gridCol w:w="8352"/>
        <w:gridCol w:w="2516"/>
        <w:gridCol w:w="1794"/>
      </w:tblGrid>
      <w:tr w:rsidR="009E47A1" w:rsidRPr="009E47A1" w14:paraId="21BB203E" w14:textId="77777777" w:rsidTr="000C09E2">
        <w:trPr>
          <w:trHeight w:val="2524"/>
        </w:trPr>
        <w:tc>
          <w:tcPr>
            <w:tcW w:w="772" w:type="pct"/>
            <w:vAlign w:val="center"/>
          </w:tcPr>
          <w:p w14:paraId="622081E9" w14:textId="77777777" w:rsidR="009E47A1" w:rsidRPr="009E47A1" w:rsidRDefault="009E47A1" w:rsidP="009E47A1">
            <w:pPr>
              <w:suppressAutoHyphens/>
              <w:spacing w:after="200" w:line="276" w:lineRule="auto"/>
              <w:jc w:val="center"/>
              <w:rPr>
                <w:rFonts w:ascii="Times New Roman" w:eastAsia="Times New Roman" w:hAnsi="Times New Roman" w:cs="Times New Roman"/>
                <w:b/>
                <w:bCs/>
                <w:lang w:eastAsia="ru-RU"/>
              </w:rPr>
            </w:pPr>
            <w:r w:rsidRPr="009E47A1">
              <w:rPr>
                <w:rFonts w:ascii="Times New Roman" w:eastAsia="Times New Roman" w:hAnsi="Times New Roman" w:cs="Times New Roman"/>
                <w:b/>
                <w:bCs/>
                <w:lang w:eastAsia="ru-RU"/>
              </w:rPr>
              <w:t>Наименование разделов и тем</w:t>
            </w:r>
          </w:p>
        </w:tc>
        <w:tc>
          <w:tcPr>
            <w:tcW w:w="2789" w:type="pct"/>
            <w:vAlign w:val="center"/>
          </w:tcPr>
          <w:p w14:paraId="1424B232" w14:textId="77777777" w:rsidR="009E47A1" w:rsidRPr="009E47A1" w:rsidRDefault="009E47A1" w:rsidP="009E47A1">
            <w:pPr>
              <w:suppressAutoHyphens/>
              <w:spacing w:after="200" w:line="276" w:lineRule="auto"/>
              <w:jc w:val="center"/>
              <w:rPr>
                <w:rFonts w:ascii="Times New Roman" w:eastAsia="Times New Roman" w:hAnsi="Times New Roman" w:cs="Times New Roman"/>
                <w:b/>
                <w:bCs/>
                <w:lang w:eastAsia="ru-RU"/>
              </w:rPr>
            </w:pPr>
            <w:r w:rsidRPr="009E47A1">
              <w:rPr>
                <w:rFonts w:ascii="Times New Roman" w:eastAsia="Times New Roman" w:hAnsi="Times New Roman" w:cs="Times New Roman"/>
                <w:b/>
                <w:bCs/>
                <w:lang w:eastAsia="ru-RU"/>
              </w:rPr>
              <w:t>Содержание учебного материала и формы организации деятельности обучающихся</w:t>
            </w:r>
          </w:p>
        </w:tc>
        <w:tc>
          <w:tcPr>
            <w:tcW w:w="840" w:type="pct"/>
            <w:vAlign w:val="center"/>
          </w:tcPr>
          <w:p w14:paraId="5ED4E6E1" w14:textId="77777777" w:rsidR="009E47A1" w:rsidRPr="009E47A1" w:rsidRDefault="009E47A1" w:rsidP="009E47A1">
            <w:pPr>
              <w:suppressAutoHyphens/>
              <w:jc w:val="center"/>
              <w:rPr>
                <w:rFonts w:ascii="Times New Roman" w:eastAsia="Times New Roman" w:hAnsi="Times New Roman" w:cs="Times New Roman"/>
                <w:b/>
                <w:bCs/>
                <w:lang w:eastAsia="ru-RU"/>
              </w:rPr>
            </w:pPr>
            <w:r w:rsidRPr="009E47A1">
              <w:rPr>
                <w:rFonts w:ascii="Times New Roman" w:eastAsia="Times New Roman" w:hAnsi="Times New Roman" w:cs="Times New Roman"/>
                <w:b/>
                <w:bCs/>
                <w:lang w:eastAsia="ru-RU"/>
              </w:rPr>
              <w:t>Объем, акад. ч / в том числе в форме практической подготовки, акад. ч</w:t>
            </w:r>
          </w:p>
        </w:tc>
        <w:tc>
          <w:tcPr>
            <w:tcW w:w="599" w:type="pct"/>
            <w:vAlign w:val="center"/>
          </w:tcPr>
          <w:p w14:paraId="28AA20DA" w14:textId="2638517E" w:rsidR="009E47A1" w:rsidRPr="009E47A1" w:rsidRDefault="009E47A1" w:rsidP="000C09E2">
            <w:pPr>
              <w:suppressAutoHyphens/>
              <w:spacing w:after="200" w:line="276" w:lineRule="auto"/>
              <w:jc w:val="center"/>
              <w:rPr>
                <w:rFonts w:ascii="Times New Roman" w:eastAsia="Times New Roman" w:hAnsi="Times New Roman" w:cs="Times New Roman"/>
                <w:b/>
                <w:bCs/>
                <w:lang w:eastAsia="ru-RU"/>
              </w:rPr>
            </w:pPr>
            <w:r w:rsidRPr="009E47A1">
              <w:rPr>
                <w:rFonts w:ascii="Times New Roman" w:eastAsia="Times New Roman" w:hAnsi="Times New Roman" w:cs="Times New Roman"/>
                <w:b/>
                <w:bCs/>
                <w:lang w:eastAsia="ru-RU"/>
              </w:rPr>
              <w:t>Коды компетенций и личностных результатов, формированию которых способствует элемент программы</w:t>
            </w:r>
          </w:p>
        </w:tc>
      </w:tr>
      <w:tr w:rsidR="009E47A1" w:rsidRPr="009E47A1" w14:paraId="625D2053" w14:textId="77777777" w:rsidTr="006158BE">
        <w:trPr>
          <w:trHeight w:val="20"/>
        </w:trPr>
        <w:tc>
          <w:tcPr>
            <w:tcW w:w="772" w:type="pct"/>
          </w:tcPr>
          <w:p w14:paraId="22D0A438" w14:textId="77777777" w:rsidR="009E47A1" w:rsidRPr="009E47A1" w:rsidRDefault="009E47A1" w:rsidP="009E47A1">
            <w:pPr>
              <w:jc w:val="center"/>
              <w:rPr>
                <w:rFonts w:ascii="Times New Roman" w:eastAsia="Times New Roman" w:hAnsi="Times New Roman" w:cs="Times New Roman"/>
                <w:b/>
                <w:bCs/>
                <w:i/>
                <w:iCs/>
                <w:lang w:eastAsia="ru-RU"/>
              </w:rPr>
            </w:pPr>
            <w:r w:rsidRPr="009E47A1">
              <w:rPr>
                <w:rFonts w:ascii="Times New Roman" w:eastAsia="Times New Roman" w:hAnsi="Times New Roman" w:cs="Times New Roman"/>
                <w:b/>
                <w:bCs/>
                <w:i/>
                <w:iCs/>
                <w:lang w:eastAsia="ru-RU"/>
              </w:rPr>
              <w:t>1</w:t>
            </w:r>
          </w:p>
        </w:tc>
        <w:tc>
          <w:tcPr>
            <w:tcW w:w="2789" w:type="pct"/>
          </w:tcPr>
          <w:p w14:paraId="3938CCF0" w14:textId="77777777" w:rsidR="009E47A1" w:rsidRPr="009E47A1" w:rsidRDefault="009E47A1" w:rsidP="009E47A1">
            <w:pPr>
              <w:jc w:val="center"/>
              <w:rPr>
                <w:rFonts w:ascii="Times New Roman" w:eastAsia="Times New Roman" w:hAnsi="Times New Roman" w:cs="Times New Roman"/>
                <w:b/>
                <w:bCs/>
                <w:i/>
                <w:iCs/>
                <w:lang w:eastAsia="ru-RU"/>
              </w:rPr>
            </w:pPr>
            <w:r w:rsidRPr="009E47A1">
              <w:rPr>
                <w:rFonts w:ascii="Times New Roman" w:eastAsia="Times New Roman" w:hAnsi="Times New Roman" w:cs="Times New Roman"/>
                <w:b/>
                <w:bCs/>
                <w:i/>
                <w:iCs/>
                <w:lang w:eastAsia="ru-RU"/>
              </w:rPr>
              <w:t>2</w:t>
            </w:r>
          </w:p>
        </w:tc>
        <w:tc>
          <w:tcPr>
            <w:tcW w:w="840" w:type="pct"/>
          </w:tcPr>
          <w:p w14:paraId="531AEFCC" w14:textId="77777777" w:rsidR="009E47A1" w:rsidRPr="009E47A1" w:rsidRDefault="009E47A1" w:rsidP="009E47A1">
            <w:pPr>
              <w:jc w:val="center"/>
              <w:rPr>
                <w:rFonts w:ascii="Times New Roman" w:eastAsia="Times New Roman" w:hAnsi="Times New Roman" w:cs="Times New Roman"/>
                <w:b/>
                <w:bCs/>
                <w:i/>
                <w:iCs/>
                <w:lang w:eastAsia="ru-RU"/>
              </w:rPr>
            </w:pPr>
            <w:r w:rsidRPr="009E47A1">
              <w:rPr>
                <w:rFonts w:ascii="Times New Roman" w:eastAsia="Times New Roman" w:hAnsi="Times New Roman" w:cs="Times New Roman"/>
                <w:b/>
                <w:bCs/>
                <w:i/>
                <w:iCs/>
                <w:lang w:eastAsia="ru-RU"/>
              </w:rPr>
              <w:t>3</w:t>
            </w:r>
          </w:p>
        </w:tc>
        <w:tc>
          <w:tcPr>
            <w:tcW w:w="599" w:type="pct"/>
          </w:tcPr>
          <w:p w14:paraId="4B6E526E" w14:textId="77777777" w:rsidR="009E47A1" w:rsidRPr="009E47A1" w:rsidRDefault="009E47A1" w:rsidP="009E47A1">
            <w:pPr>
              <w:jc w:val="center"/>
              <w:rPr>
                <w:rFonts w:ascii="Times New Roman" w:eastAsia="Times New Roman" w:hAnsi="Times New Roman" w:cs="Times New Roman"/>
                <w:b/>
                <w:bCs/>
                <w:i/>
                <w:iCs/>
                <w:lang w:eastAsia="ru-RU"/>
              </w:rPr>
            </w:pPr>
            <w:r w:rsidRPr="009E47A1">
              <w:rPr>
                <w:rFonts w:ascii="Times New Roman" w:eastAsia="Times New Roman" w:hAnsi="Times New Roman" w:cs="Times New Roman"/>
                <w:b/>
                <w:bCs/>
                <w:i/>
                <w:iCs/>
                <w:lang w:eastAsia="ru-RU"/>
              </w:rPr>
              <w:t>4</w:t>
            </w:r>
          </w:p>
        </w:tc>
      </w:tr>
      <w:tr w:rsidR="009E47A1" w:rsidRPr="009E47A1" w14:paraId="2CACA3A5" w14:textId="77777777" w:rsidTr="006158BE">
        <w:trPr>
          <w:trHeight w:val="20"/>
        </w:trPr>
        <w:tc>
          <w:tcPr>
            <w:tcW w:w="3561" w:type="pct"/>
            <w:gridSpan w:val="2"/>
          </w:tcPr>
          <w:p w14:paraId="29ADEC3E" w14:textId="77777777" w:rsidR="009E47A1" w:rsidRPr="009E47A1" w:rsidRDefault="009E47A1" w:rsidP="009E47A1">
            <w:pPr>
              <w:rPr>
                <w:rFonts w:ascii="Times New Roman" w:eastAsia="Times New Roman" w:hAnsi="Times New Roman" w:cs="Times New Roman"/>
                <w:b/>
                <w:bCs/>
                <w:sz w:val="24"/>
                <w:szCs w:val="24"/>
                <w:lang w:eastAsia="ru-RU"/>
              </w:rPr>
            </w:pPr>
            <w:r w:rsidRPr="009E47A1">
              <w:rPr>
                <w:rFonts w:ascii="Times New Roman" w:eastAsia="Times New Roman" w:hAnsi="Times New Roman" w:cs="Times New Roman"/>
                <w:b/>
                <w:bCs/>
                <w:sz w:val="24"/>
                <w:szCs w:val="24"/>
                <w:lang w:eastAsia="ru-RU"/>
              </w:rPr>
              <w:t xml:space="preserve">Раздел 1. </w:t>
            </w:r>
            <w:r w:rsidRPr="009E47A1">
              <w:rPr>
                <w:rFonts w:ascii="Times New Roman" w:eastAsia="Times New Roman" w:hAnsi="Times New Roman" w:cs="Times New Roman"/>
                <w:b/>
                <w:sz w:val="24"/>
                <w:szCs w:val="24"/>
                <w:lang w:eastAsia="ru-RU"/>
              </w:rPr>
              <w:t>Иностранный язык в профессиональной деятельности</w:t>
            </w:r>
          </w:p>
        </w:tc>
        <w:tc>
          <w:tcPr>
            <w:tcW w:w="840" w:type="pct"/>
          </w:tcPr>
          <w:p w14:paraId="104CC312" w14:textId="60DCFAE4" w:rsidR="009E47A1" w:rsidRPr="009E47A1" w:rsidRDefault="009E47A1" w:rsidP="000C09E2">
            <w:pPr>
              <w:jc w:val="center"/>
              <w:rPr>
                <w:rFonts w:ascii="Times New Roman" w:eastAsia="Times New Roman" w:hAnsi="Times New Roman" w:cs="Times New Roman"/>
                <w:b/>
                <w:bCs/>
                <w:iCs/>
                <w:sz w:val="24"/>
                <w:szCs w:val="24"/>
                <w:lang w:eastAsia="ru-RU"/>
              </w:rPr>
            </w:pPr>
            <w:r w:rsidRPr="000C09E2">
              <w:rPr>
                <w:rFonts w:ascii="Times New Roman" w:eastAsia="Times New Roman" w:hAnsi="Times New Roman" w:cs="Times New Roman"/>
                <w:iCs/>
                <w:sz w:val="24"/>
                <w:szCs w:val="24"/>
                <w:lang w:eastAsia="ru-RU"/>
              </w:rPr>
              <w:t>42</w:t>
            </w:r>
            <w:r w:rsidRPr="009E47A1">
              <w:rPr>
                <w:rFonts w:ascii="Times New Roman" w:eastAsia="Times New Roman" w:hAnsi="Times New Roman" w:cs="Times New Roman"/>
                <w:iCs/>
                <w:sz w:val="24"/>
                <w:szCs w:val="24"/>
                <w:lang w:eastAsia="ru-RU"/>
              </w:rPr>
              <w:t>/</w:t>
            </w:r>
            <w:r w:rsidRPr="000C09E2">
              <w:rPr>
                <w:rFonts w:ascii="Times New Roman" w:eastAsia="Times New Roman" w:hAnsi="Times New Roman" w:cs="Times New Roman"/>
                <w:iCs/>
                <w:sz w:val="24"/>
                <w:szCs w:val="24"/>
                <w:lang w:eastAsia="ru-RU"/>
              </w:rPr>
              <w:t>42</w:t>
            </w:r>
          </w:p>
        </w:tc>
        <w:tc>
          <w:tcPr>
            <w:tcW w:w="599" w:type="pct"/>
          </w:tcPr>
          <w:p w14:paraId="6BE43405" w14:textId="77777777" w:rsidR="009E47A1" w:rsidRPr="009E47A1" w:rsidRDefault="009E47A1" w:rsidP="000C09E2">
            <w:pPr>
              <w:jc w:val="center"/>
              <w:rPr>
                <w:rFonts w:ascii="Times New Roman" w:eastAsia="Times New Roman" w:hAnsi="Times New Roman" w:cs="Times New Roman"/>
                <w:b/>
                <w:bCs/>
                <w:iCs/>
                <w:sz w:val="24"/>
                <w:szCs w:val="24"/>
                <w:lang w:eastAsia="ru-RU"/>
              </w:rPr>
            </w:pPr>
          </w:p>
        </w:tc>
      </w:tr>
      <w:tr w:rsidR="009E47A1" w:rsidRPr="009E47A1" w14:paraId="6D20F021" w14:textId="77777777" w:rsidTr="006158BE">
        <w:trPr>
          <w:trHeight w:val="283"/>
        </w:trPr>
        <w:tc>
          <w:tcPr>
            <w:tcW w:w="772" w:type="pct"/>
            <w:vMerge w:val="restart"/>
          </w:tcPr>
          <w:p w14:paraId="760EC648" w14:textId="77777777" w:rsidR="009E47A1" w:rsidRPr="009E47A1" w:rsidRDefault="009E47A1" w:rsidP="009E47A1">
            <w:pPr>
              <w:widowControl w:val="0"/>
              <w:rPr>
                <w:rFonts w:ascii="Times New Roman" w:eastAsia="Times New Roman" w:hAnsi="Times New Roman" w:cs="Times New Roman"/>
                <w:b/>
                <w:bCs/>
                <w:sz w:val="24"/>
                <w:szCs w:val="24"/>
                <w:lang w:eastAsia="ru-RU"/>
              </w:rPr>
            </w:pPr>
            <w:r w:rsidRPr="009E47A1">
              <w:rPr>
                <w:rFonts w:ascii="Times New Roman" w:eastAsia="Times New Roman" w:hAnsi="Times New Roman" w:cs="Times New Roman"/>
                <w:b/>
                <w:bCs/>
                <w:sz w:val="24"/>
                <w:szCs w:val="24"/>
                <w:lang w:eastAsia="ru-RU"/>
              </w:rPr>
              <w:t>Тема 1.1. Этикет профессиональной деятельности</w:t>
            </w:r>
          </w:p>
        </w:tc>
        <w:tc>
          <w:tcPr>
            <w:tcW w:w="2789" w:type="pct"/>
          </w:tcPr>
          <w:p w14:paraId="2FD9B417" w14:textId="38C1F798" w:rsidR="009E47A1" w:rsidRPr="009E47A1" w:rsidRDefault="009E47A1" w:rsidP="00FE5899">
            <w:pPr>
              <w:widowControl w:val="0"/>
              <w:rPr>
                <w:rFonts w:ascii="Times New Roman" w:eastAsia="Times New Roman" w:hAnsi="Times New Roman" w:cs="Times New Roman"/>
                <w:b/>
                <w:bCs/>
                <w:i/>
                <w:sz w:val="24"/>
                <w:szCs w:val="24"/>
                <w:lang w:eastAsia="ru-RU"/>
              </w:rPr>
            </w:pPr>
            <w:r w:rsidRPr="009E47A1">
              <w:rPr>
                <w:rFonts w:ascii="Times New Roman" w:eastAsia="Times New Roman" w:hAnsi="Times New Roman" w:cs="Times New Roman"/>
                <w:b/>
                <w:bCs/>
                <w:sz w:val="24"/>
                <w:szCs w:val="24"/>
                <w:lang w:eastAsia="ru-RU"/>
              </w:rPr>
              <w:t xml:space="preserve">Содержание </w:t>
            </w:r>
          </w:p>
        </w:tc>
        <w:tc>
          <w:tcPr>
            <w:tcW w:w="840" w:type="pct"/>
            <w:vAlign w:val="center"/>
          </w:tcPr>
          <w:p w14:paraId="4DDE9A9D" w14:textId="457532E1" w:rsidR="009E47A1" w:rsidRPr="009E47A1" w:rsidRDefault="009E47A1" w:rsidP="000C09E2">
            <w:pPr>
              <w:widowControl w:val="0"/>
              <w:jc w:val="center"/>
              <w:rPr>
                <w:rFonts w:ascii="Times New Roman" w:eastAsia="Times New Roman" w:hAnsi="Times New Roman" w:cs="Times New Roman"/>
                <w:b/>
                <w:iCs/>
                <w:sz w:val="24"/>
                <w:szCs w:val="24"/>
                <w:lang w:eastAsia="ru-RU"/>
              </w:rPr>
            </w:pPr>
            <w:r w:rsidRPr="009E47A1">
              <w:rPr>
                <w:rFonts w:ascii="Times New Roman" w:eastAsia="Times New Roman" w:hAnsi="Times New Roman" w:cs="Times New Roman"/>
                <w:b/>
                <w:iCs/>
                <w:sz w:val="24"/>
                <w:szCs w:val="24"/>
                <w:lang w:eastAsia="ru-RU"/>
              </w:rPr>
              <w:t>4</w:t>
            </w:r>
            <w:r w:rsidR="007639DE" w:rsidRPr="000C09E2">
              <w:rPr>
                <w:rFonts w:ascii="Times New Roman" w:eastAsia="Times New Roman" w:hAnsi="Times New Roman" w:cs="Times New Roman"/>
                <w:b/>
                <w:iCs/>
                <w:sz w:val="24"/>
                <w:szCs w:val="24"/>
                <w:lang w:eastAsia="ru-RU"/>
              </w:rPr>
              <w:t>/4</w:t>
            </w:r>
          </w:p>
        </w:tc>
        <w:tc>
          <w:tcPr>
            <w:tcW w:w="599" w:type="pct"/>
            <w:vMerge w:val="restart"/>
          </w:tcPr>
          <w:p w14:paraId="6FDE6514" w14:textId="1E491BD4" w:rsidR="009E47A1" w:rsidRPr="009E47A1" w:rsidRDefault="009E47A1" w:rsidP="000C09E2">
            <w:pPr>
              <w:suppressAutoHyphens/>
              <w:jc w:val="center"/>
              <w:rPr>
                <w:rFonts w:ascii="Times New Roman" w:eastAsia="Times New Roman" w:hAnsi="Times New Roman" w:cs="Times New Roman"/>
                <w:sz w:val="24"/>
                <w:szCs w:val="24"/>
                <w:lang w:eastAsia="ru-RU"/>
              </w:rPr>
            </w:pPr>
            <w:r w:rsidRPr="009E47A1">
              <w:rPr>
                <w:rFonts w:ascii="Times New Roman" w:eastAsia="Times New Roman" w:hAnsi="Times New Roman" w:cs="Times New Roman"/>
                <w:sz w:val="24"/>
                <w:szCs w:val="24"/>
                <w:lang w:eastAsia="ru-RU"/>
              </w:rPr>
              <w:t>ОК 01</w:t>
            </w:r>
            <w:r w:rsidR="007639DE" w:rsidRPr="000C09E2">
              <w:rPr>
                <w:rFonts w:ascii="Times New Roman" w:eastAsia="Times New Roman" w:hAnsi="Times New Roman" w:cs="Times New Roman"/>
                <w:sz w:val="24"/>
                <w:szCs w:val="24"/>
                <w:lang w:eastAsia="ru-RU"/>
              </w:rPr>
              <w:t>,04,06,09</w:t>
            </w:r>
          </w:p>
          <w:p w14:paraId="30898242" w14:textId="5A44253F" w:rsidR="009E47A1" w:rsidRPr="009E47A1" w:rsidRDefault="009E47A1" w:rsidP="000C09E2">
            <w:pPr>
              <w:suppressAutoHyphens/>
              <w:jc w:val="center"/>
              <w:rPr>
                <w:rFonts w:ascii="Times New Roman" w:eastAsia="Times New Roman" w:hAnsi="Times New Roman" w:cs="Times New Roman"/>
                <w:sz w:val="24"/>
                <w:szCs w:val="24"/>
                <w:lang w:eastAsia="ru-RU"/>
              </w:rPr>
            </w:pPr>
            <w:r w:rsidRPr="009E47A1">
              <w:rPr>
                <w:rFonts w:ascii="Times New Roman" w:eastAsia="Times New Roman" w:hAnsi="Times New Roman" w:cs="Times New Roman"/>
                <w:sz w:val="24"/>
                <w:szCs w:val="24"/>
                <w:lang w:eastAsia="ru-RU"/>
              </w:rPr>
              <w:t xml:space="preserve">ПК </w:t>
            </w:r>
            <w:r w:rsidR="007639DE" w:rsidRPr="000C09E2">
              <w:rPr>
                <w:rFonts w:ascii="Times New Roman" w:eastAsia="Times New Roman" w:hAnsi="Times New Roman" w:cs="Times New Roman"/>
                <w:sz w:val="24"/>
                <w:szCs w:val="24"/>
                <w:lang w:eastAsia="ru-RU"/>
              </w:rPr>
              <w:t>1.1</w:t>
            </w:r>
          </w:p>
          <w:p w14:paraId="2656DB1F" w14:textId="77777777" w:rsidR="009E47A1" w:rsidRPr="009E47A1" w:rsidRDefault="009E47A1" w:rsidP="000C09E2">
            <w:pPr>
              <w:jc w:val="center"/>
              <w:rPr>
                <w:rFonts w:ascii="Times New Roman" w:eastAsia="Times New Roman" w:hAnsi="Times New Roman" w:cs="Times New Roman"/>
                <w:b/>
                <w:sz w:val="24"/>
                <w:szCs w:val="24"/>
                <w:lang w:eastAsia="ru-RU"/>
              </w:rPr>
            </w:pPr>
          </w:p>
        </w:tc>
      </w:tr>
      <w:tr w:rsidR="009E47A1" w:rsidRPr="009E47A1" w14:paraId="0ED8BAD0" w14:textId="77777777" w:rsidTr="006158BE">
        <w:trPr>
          <w:trHeight w:val="283"/>
        </w:trPr>
        <w:tc>
          <w:tcPr>
            <w:tcW w:w="772" w:type="pct"/>
            <w:vMerge/>
          </w:tcPr>
          <w:p w14:paraId="06072BB8" w14:textId="77777777" w:rsidR="009E47A1" w:rsidRPr="009E47A1" w:rsidRDefault="009E47A1" w:rsidP="009E47A1">
            <w:pPr>
              <w:widowControl w:val="0"/>
              <w:rPr>
                <w:rFonts w:ascii="Times New Roman" w:eastAsia="Times New Roman" w:hAnsi="Times New Roman" w:cs="Times New Roman"/>
                <w:b/>
                <w:bCs/>
                <w:sz w:val="24"/>
                <w:szCs w:val="24"/>
                <w:lang w:eastAsia="ru-RU"/>
              </w:rPr>
            </w:pPr>
          </w:p>
        </w:tc>
        <w:tc>
          <w:tcPr>
            <w:tcW w:w="2789" w:type="pct"/>
          </w:tcPr>
          <w:p w14:paraId="5C24D549" w14:textId="4446342F" w:rsidR="009E47A1" w:rsidRPr="009E47A1" w:rsidRDefault="009E47A1" w:rsidP="009E47A1">
            <w:pPr>
              <w:widowControl w:val="0"/>
              <w:rPr>
                <w:rFonts w:ascii="Times New Roman" w:eastAsia="Times New Roman" w:hAnsi="Times New Roman" w:cs="Times New Roman"/>
                <w:b/>
                <w:bCs/>
                <w:sz w:val="24"/>
                <w:szCs w:val="24"/>
                <w:lang w:eastAsia="ru-RU"/>
              </w:rPr>
            </w:pPr>
            <w:r w:rsidRPr="009E47A1">
              <w:rPr>
                <w:rFonts w:ascii="Times New Roman" w:eastAsia="Calibri" w:hAnsi="Times New Roman" w:cs="Times New Roman"/>
                <w:b/>
                <w:bCs/>
                <w:sz w:val="24"/>
                <w:szCs w:val="24"/>
              </w:rPr>
              <w:t>В том числе практических и лабораторных занятий</w:t>
            </w:r>
          </w:p>
        </w:tc>
        <w:tc>
          <w:tcPr>
            <w:tcW w:w="840" w:type="pct"/>
            <w:vAlign w:val="center"/>
          </w:tcPr>
          <w:p w14:paraId="0C172824" w14:textId="1DA91703" w:rsidR="009E47A1" w:rsidRPr="000C09E2" w:rsidRDefault="009E47A1" w:rsidP="000C09E2">
            <w:pPr>
              <w:widowControl w:val="0"/>
              <w:jc w:val="center"/>
              <w:rPr>
                <w:rFonts w:ascii="Times New Roman" w:eastAsia="Times New Roman" w:hAnsi="Times New Roman" w:cs="Times New Roman"/>
                <w:iCs/>
                <w:sz w:val="24"/>
                <w:szCs w:val="24"/>
                <w:lang w:eastAsia="ru-RU"/>
              </w:rPr>
            </w:pPr>
            <w:r w:rsidRPr="000C09E2">
              <w:rPr>
                <w:rFonts w:ascii="Times New Roman" w:eastAsia="Times New Roman" w:hAnsi="Times New Roman" w:cs="Times New Roman"/>
                <w:iCs/>
                <w:sz w:val="24"/>
                <w:szCs w:val="24"/>
                <w:lang w:eastAsia="ru-RU"/>
              </w:rPr>
              <w:t>4</w:t>
            </w:r>
            <w:r w:rsidR="007639DE" w:rsidRPr="000C09E2">
              <w:rPr>
                <w:rFonts w:ascii="Times New Roman" w:eastAsia="Times New Roman" w:hAnsi="Times New Roman" w:cs="Times New Roman"/>
                <w:iCs/>
                <w:sz w:val="24"/>
                <w:szCs w:val="24"/>
                <w:lang w:eastAsia="ru-RU"/>
              </w:rPr>
              <w:t>/4</w:t>
            </w:r>
          </w:p>
        </w:tc>
        <w:tc>
          <w:tcPr>
            <w:tcW w:w="599" w:type="pct"/>
            <w:vMerge/>
          </w:tcPr>
          <w:p w14:paraId="6F6B9FA7" w14:textId="77777777" w:rsidR="009E47A1" w:rsidRPr="000C09E2" w:rsidRDefault="009E47A1" w:rsidP="000C09E2">
            <w:pPr>
              <w:suppressAutoHyphens/>
              <w:jc w:val="center"/>
              <w:rPr>
                <w:rFonts w:ascii="Times New Roman" w:eastAsia="Times New Roman" w:hAnsi="Times New Roman" w:cs="Times New Roman"/>
                <w:sz w:val="24"/>
                <w:szCs w:val="24"/>
                <w:lang w:eastAsia="ru-RU"/>
              </w:rPr>
            </w:pPr>
          </w:p>
        </w:tc>
      </w:tr>
      <w:tr w:rsidR="009E47A1" w:rsidRPr="009E47A1" w14:paraId="41CD30FB" w14:textId="77777777" w:rsidTr="006158BE">
        <w:trPr>
          <w:trHeight w:val="1191"/>
        </w:trPr>
        <w:tc>
          <w:tcPr>
            <w:tcW w:w="772" w:type="pct"/>
            <w:vMerge/>
          </w:tcPr>
          <w:p w14:paraId="23A900D9" w14:textId="77777777" w:rsidR="009E47A1" w:rsidRPr="009E47A1" w:rsidRDefault="009E47A1" w:rsidP="009E47A1">
            <w:pPr>
              <w:widowControl w:val="0"/>
              <w:rPr>
                <w:rFonts w:ascii="Times New Roman" w:eastAsia="Times New Roman" w:hAnsi="Times New Roman" w:cs="Times New Roman"/>
                <w:b/>
                <w:bCs/>
                <w:i/>
                <w:sz w:val="24"/>
                <w:szCs w:val="24"/>
                <w:lang w:eastAsia="ru-RU"/>
              </w:rPr>
            </w:pPr>
          </w:p>
        </w:tc>
        <w:tc>
          <w:tcPr>
            <w:tcW w:w="2789" w:type="pct"/>
          </w:tcPr>
          <w:p w14:paraId="25925D2D" w14:textId="77777777" w:rsidR="009E47A1" w:rsidRPr="009E47A1" w:rsidRDefault="009E47A1" w:rsidP="009E47A1">
            <w:pPr>
              <w:jc w:val="both"/>
              <w:rPr>
                <w:rFonts w:ascii="Times New Roman" w:eastAsia="Times New Roman" w:hAnsi="Times New Roman" w:cs="Times New Roman"/>
                <w:b/>
                <w:bCs/>
                <w:sz w:val="24"/>
                <w:szCs w:val="24"/>
                <w:lang w:eastAsia="ru-RU"/>
              </w:rPr>
            </w:pPr>
            <w:r w:rsidRPr="009E47A1">
              <w:rPr>
                <w:rFonts w:ascii="Times New Roman" w:eastAsia="Times New Roman" w:hAnsi="Times New Roman" w:cs="Times New Roman"/>
                <w:b/>
                <w:bCs/>
                <w:sz w:val="24"/>
                <w:szCs w:val="24"/>
                <w:lang w:eastAsia="ru-RU"/>
              </w:rPr>
              <w:t>1.</w:t>
            </w:r>
            <w:r w:rsidRPr="009E47A1">
              <w:rPr>
                <w:rFonts w:ascii="Times New Roman" w:eastAsia="TimesNewRoman" w:hAnsi="Times New Roman" w:cs="Times New Roman"/>
                <w:sz w:val="24"/>
                <w:szCs w:val="24"/>
                <w:lang w:eastAsia="ru-RU"/>
              </w:rPr>
              <w:t xml:space="preserve"> Повторение пройденного материала. Ознакомление с целью изучения иностранного языка в профессиональной деятельности по специальности. Правила пользования словарем терминов. Знакомство с условными обозначениями и чертежами. Коммуникации на курсе изучения</w:t>
            </w:r>
            <w:r w:rsidRPr="009E47A1">
              <w:rPr>
                <w:rFonts w:ascii="Times New Roman" w:eastAsia="DengXian" w:hAnsi="Times New Roman" w:cs="Times New Roman"/>
                <w:color w:val="231F20"/>
                <w:sz w:val="24"/>
                <w:szCs w:val="24"/>
                <w:lang w:eastAsia="ru-RU"/>
              </w:rPr>
              <w:t>.</w:t>
            </w:r>
          </w:p>
        </w:tc>
        <w:tc>
          <w:tcPr>
            <w:tcW w:w="840" w:type="pct"/>
            <w:vAlign w:val="center"/>
          </w:tcPr>
          <w:p w14:paraId="7B0D40BD" w14:textId="15846FA1" w:rsidR="009E47A1" w:rsidRPr="009E47A1" w:rsidRDefault="009E47A1" w:rsidP="000C09E2">
            <w:pPr>
              <w:widowControl w:val="0"/>
              <w:jc w:val="center"/>
              <w:rPr>
                <w:rFonts w:ascii="Times New Roman" w:eastAsia="Times New Roman" w:hAnsi="Times New Roman" w:cs="Times New Roman"/>
                <w:bCs/>
                <w:iCs/>
                <w:sz w:val="24"/>
                <w:szCs w:val="24"/>
                <w:lang w:eastAsia="ru-RU"/>
              </w:rPr>
            </w:pPr>
            <w:r w:rsidRPr="009E47A1">
              <w:rPr>
                <w:rFonts w:ascii="Times New Roman" w:eastAsia="Times New Roman" w:hAnsi="Times New Roman" w:cs="Times New Roman"/>
                <w:iCs/>
                <w:sz w:val="24"/>
                <w:szCs w:val="24"/>
                <w:lang w:eastAsia="ru-RU"/>
              </w:rPr>
              <w:t>2</w:t>
            </w:r>
            <w:r w:rsidR="007639DE" w:rsidRPr="000C09E2">
              <w:rPr>
                <w:rFonts w:ascii="Times New Roman" w:eastAsia="Times New Roman" w:hAnsi="Times New Roman" w:cs="Times New Roman"/>
                <w:iCs/>
                <w:sz w:val="24"/>
                <w:szCs w:val="24"/>
                <w:lang w:eastAsia="ru-RU"/>
              </w:rPr>
              <w:t>/2</w:t>
            </w:r>
          </w:p>
        </w:tc>
        <w:tc>
          <w:tcPr>
            <w:tcW w:w="599" w:type="pct"/>
            <w:vMerge/>
          </w:tcPr>
          <w:p w14:paraId="4679981B" w14:textId="77777777" w:rsidR="009E47A1" w:rsidRPr="009E47A1" w:rsidRDefault="009E47A1" w:rsidP="000C09E2">
            <w:pPr>
              <w:jc w:val="center"/>
              <w:rPr>
                <w:rFonts w:ascii="Times New Roman" w:eastAsia="Times New Roman" w:hAnsi="Times New Roman" w:cs="Times New Roman"/>
                <w:b/>
                <w:bCs/>
                <w:sz w:val="24"/>
                <w:szCs w:val="24"/>
                <w:lang w:eastAsia="ru-RU"/>
              </w:rPr>
            </w:pPr>
          </w:p>
        </w:tc>
      </w:tr>
      <w:tr w:rsidR="009E47A1" w:rsidRPr="009E47A1" w14:paraId="24A343C2" w14:textId="77777777" w:rsidTr="006158BE">
        <w:trPr>
          <w:trHeight w:val="1417"/>
        </w:trPr>
        <w:tc>
          <w:tcPr>
            <w:tcW w:w="772" w:type="pct"/>
            <w:vMerge/>
          </w:tcPr>
          <w:p w14:paraId="77DCD99B" w14:textId="77777777" w:rsidR="009E47A1" w:rsidRPr="009E47A1" w:rsidRDefault="009E47A1" w:rsidP="009E47A1">
            <w:pPr>
              <w:widowControl w:val="0"/>
              <w:rPr>
                <w:rFonts w:ascii="Times New Roman" w:eastAsia="Times New Roman" w:hAnsi="Times New Roman" w:cs="Times New Roman"/>
                <w:b/>
                <w:bCs/>
                <w:i/>
                <w:sz w:val="24"/>
                <w:szCs w:val="24"/>
                <w:lang w:eastAsia="ru-RU"/>
              </w:rPr>
            </w:pPr>
          </w:p>
        </w:tc>
        <w:tc>
          <w:tcPr>
            <w:tcW w:w="2789" w:type="pct"/>
          </w:tcPr>
          <w:p w14:paraId="6E951A00" w14:textId="77777777" w:rsidR="009E47A1" w:rsidRPr="009E47A1" w:rsidRDefault="009E47A1" w:rsidP="009E47A1">
            <w:pPr>
              <w:jc w:val="both"/>
              <w:rPr>
                <w:rFonts w:ascii="Times New Roman" w:eastAsia="Times New Roman" w:hAnsi="Times New Roman" w:cs="Times New Roman"/>
                <w:b/>
                <w:bCs/>
                <w:sz w:val="24"/>
                <w:szCs w:val="24"/>
                <w:lang w:eastAsia="ru-RU"/>
              </w:rPr>
            </w:pPr>
            <w:r w:rsidRPr="009E47A1">
              <w:rPr>
                <w:rFonts w:ascii="Times New Roman" w:eastAsia="Times New Roman" w:hAnsi="Times New Roman" w:cs="Times New Roman"/>
                <w:b/>
                <w:bCs/>
                <w:sz w:val="24"/>
                <w:szCs w:val="24"/>
                <w:lang w:eastAsia="ru-RU"/>
              </w:rPr>
              <w:t xml:space="preserve">2. </w:t>
            </w:r>
            <w:r w:rsidRPr="009E47A1">
              <w:rPr>
                <w:rFonts w:ascii="Times New Roman" w:eastAsia="TimesNewRoman" w:hAnsi="Times New Roman" w:cs="Times New Roman"/>
                <w:color w:val="000000"/>
                <w:sz w:val="24"/>
                <w:szCs w:val="24"/>
                <w:lang w:eastAsia="ru-RU"/>
              </w:rPr>
              <w:t>Профессиональная этика сварщика. Лексический материал по теме разговора. Лексические упражнения</w:t>
            </w:r>
          </w:p>
          <w:p w14:paraId="6913543B" w14:textId="77777777" w:rsidR="009E47A1" w:rsidRPr="009E47A1" w:rsidRDefault="009E47A1" w:rsidP="009E47A1">
            <w:pPr>
              <w:jc w:val="both"/>
              <w:rPr>
                <w:rFonts w:ascii="Times New Roman" w:eastAsia="DengXian" w:hAnsi="Times New Roman" w:cs="Times New Roman"/>
                <w:color w:val="231F20"/>
                <w:sz w:val="24"/>
                <w:szCs w:val="24"/>
                <w:lang w:eastAsia="ru-RU"/>
              </w:rPr>
            </w:pPr>
            <w:r w:rsidRPr="009E47A1">
              <w:rPr>
                <w:rFonts w:ascii="Times New Roman" w:eastAsia="DengXian" w:hAnsi="Times New Roman" w:cs="Times New Roman"/>
                <w:color w:val="231F20"/>
                <w:sz w:val="24"/>
                <w:szCs w:val="24"/>
                <w:lang w:eastAsia="ru-RU"/>
              </w:rPr>
              <w:t xml:space="preserve">Существительные исчисляемые и неисчисляемые. Употребление слов </w:t>
            </w:r>
            <w:r w:rsidRPr="009E47A1">
              <w:rPr>
                <w:rFonts w:ascii="Times New Roman" w:eastAsia="DengXian" w:hAnsi="Times New Roman" w:cs="Century Schoolbook"/>
                <w:i/>
                <w:iCs/>
                <w:color w:val="231F20"/>
                <w:sz w:val="24"/>
                <w:szCs w:val="24"/>
                <w:lang w:val="en-US"/>
              </w:rPr>
              <w:t>many</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Century Schoolbook"/>
                <w:i/>
                <w:iCs/>
                <w:color w:val="231F20"/>
                <w:sz w:val="24"/>
                <w:szCs w:val="24"/>
                <w:lang w:val="en-US"/>
              </w:rPr>
              <w:t>much</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Century Schoolbook"/>
                <w:i/>
                <w:iCs/>
                <w:color w:val="231F20"/>
                <w:sz w:val="24"/>
                <w:szCs w:val="24"/>
                <w:lang w:val="en-US"/>
              </w:rPr>
              <w:t>a</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Century Schoolbook"/>
                <w:i/>
                <w:iCs/>
                <w:color w:val="231F20"/>
                <w:sz w:val="24"/>
                <w:szCs w:val="24"/>
                <w:lang w:val="en-US"/>
              </w:rPr>
              <w:t>lot</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Century Schoolbook"/>
                <w:i/>
                <w:iCs/>
                <w:color w:val="231F20"/>
                <w:sz w:val="24"/>
                <w:szCs w:val="24"/>
                <w:lang w:val="en-US"/>
              </w:rPr>
              <w:t>of</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Century Schoolbook"/>
                <w:i/>
                <w:iCs/>
                <w:color w:val="231F20"/>
                <w:sz w:val="24"/>
                <w:szCs w:val="24"/>
                <w:lang w:val="en-US"/>
              </w:rPr>
              <w:t>little</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Century Schoolbook"/>
                <w:i/>
                <w:iCs/>
                <w:color w:val="231F20"/>
                <w:sz w:val="24"/>
                <w:szCs w:val="24"/>
                <w:lang w:val="en-US"/>
              </w:rPr>
              <w:t>a</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Century Schoolbook"/>
                <w:i/>
                <w:iCs/>
                <w:color w:val="231F20"/>
                <w:sz w:val="24"/>
                <w:szCs w:val="24"/>
                <w:lang w:val="en-US"/>
              </w:rPr>
              <w:t>little</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Century Schoolbook"/>
                <w:i/>
                <w:iCs/>
                <w:color w:val="231F20"/>
                <w:sz w:val="24"/>
                <w:szCs w:val="24"/>
                <w:lang w:val="en-US"/>
              </w:rPr>
              <w:t>few</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Century Schoolbook"/>
                <w:i/>
                <w:iCs/>
                <w:color w:val="231F20"/>
                <w:sz w:val="24"/>
                <w:szCs w:val="24"/>
                <w:lang w:val="en-US"/>
              </w:rPr>
              <w:t>a</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Century Schoolbook"/>
                <w:i/>
                <w:iCs/>
                <w:color w:val="231F20"/>
                <w:sz w:val="24"/>
                <w:szCs w:val="24"/>
                <w:lang w:val="en-US"/>
              </w:rPr>
              <w:t>few</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Times New Roman"/>
                <w:color w:val="231F20"/>
                <w:sz w:val="24"/>
                <w:szCs w:val="24"/>
                <w:lang w:eastAsia="ru-RU"/>
              </w:rPr>
              <w:t xml:space="preserve">с существительными. Описание человека (внешность, национальность, образование, личные качества, род занятий, должность, место работы и др.). </w:t>
            </w:r>
            <w:r w:rsidRPr="009E47A1">
              <w:rPr>
                <w:rFonts w:ascii="Times New Roman" w:eastAsia="Times New Roman" w:hAnsi="Times New Roman" w:cs="Times New Roman"/>
                <w:color w:val="000000"/>
                <w:sz w:val="24"/>
                <w:szCs w:val="24"/>
                <w:lang w:eastAsia="ru-RU" w:bidi="sa-IN"/>
              </w:rPr>
              <w:t>Формирование словаря терминов и определений профессиональной направленности</w:t>
            </w:r>
          </w:p>
          <w:p w14:paraId="25933A5F" w14:textId="77777777" w:rsidR="009E47A1" w:rsidRPr="009E47A1" w:rsidRDefault="009E47A1" w:rsidP="009E47A1">
            <w:pPr>
              <w:widowControl w:val="0"/>
              <w:jc w:val="both"/>
              <w:rPr>
                <w:rFonts w:ascii="Times New Roman" w:eastAsia="Times New Roman" w:hAnsi="Times New Roman" w:cs="Times New Roman"/>
                <w:b/>
                <w:bCs/>
                <w:sz w:val="24"/>
                <w:szCs w:val="24"/>
                <w:lang w:eastAsia="ru-RU"/>
              </w:rPr>
            </w:pPr>
            <w:r w:rsidRPr="009E47A1">
              <w:rPr>
                <w:rFonts w:ascii="Times New Roman" w:eastAsia="DengXian" w:hAnsi="Times New Roman" w:cs="Times New Roman"/>
                <w:color w:val="231F20"/>
                <w:sz w:val="24"/>
                <w:szCs w:val="24"/>
                <w:lang w:eastAsia="ru-RU"/>
              </w:rPr>
              <w:t>Общение с друзьями.</w:t>
            </w:r>
          </w:p>
        </w:tc>
        <w:tc>
          <w:tcPr>
            <w:tcW w:w="840" w:type="pct"/>
            <w:vAlign w:val="center"/>
          </w:tcPr>
          <w:p w14:paraId="1C33074F" w14:textId="4A702513" w:rsidR="009E47A1" w:rsidRPr="009E47A1" w:rsidRDefault="009E47A1" w:rsidP="000C09E2">
            <w:pPr>
              <w:widowControl w:val="0"/>
              <w:jc w:val="center"/>
              <w:rPr>
                <w:rFonts w:ascii="Times New Roman" w:eastAsia="Times New Roman" w:hAnsi="Times New Roman" w:cs="Times New Roman"/>
                <w:iCs/>
                <w:sz w:val="24"/>
                <w:szCs w:val="24"/>
                <w:lang w:eastAsia="ru-RU"/>
              </w:rPr>
            </w:pPr>
            <w:r w:rsidRPr="009E47A1">
              <w:rPr>
                <w:rFonts w:ascii="Times New Roman" w:eastAsia="Times New Roman" w:hAnsi="Times New Roman" w:cs="Times New Roman"/>
                <w:iCs/>
                <w:sz w:val="24"/>
                <w:szCs w:val="24"/>
                <w:lang w:eastAsia="ru-RU"/>
              </w:rPr>
              <w:t>2</w:t>
            </w:r>
            <w:r w:rsidR="007639DE" w:rsidRPr="000C09E2">
              <w:rPr>
                <w:rFonts w:ascii="Times New Roman" w:eastAsia="Times New Roman" w:hAnsi="Times New Roman" w:cs="Times New Roman"/>
                <w:iCs/>
                <w:sz w:val="24"/>
                <w:szCs w:val="24"/>
                <w:lang w:eastAsia="ru-RU"/>
              </w:rPr>
              <w:t>/2</w:t>
            </w:r>
          </w:p>
        </w:tc>
        <w:tc>
          <w:tcPr>
            <w:tcW w:w="599" w:type="pct"/>
            <w:vMerge/>
          </w:tcPr>
          <w:p w14:paraId="6CAC2F66" w14:textId="77777777" w:rsidR="009E47A1" w:rsidRPr="009E47A1" w:rsidRDefault="009E47A1" w:rsidP="000C09E2">
            <w:pPr>
              <w:jc w:val="center"/>
              <w:rPr>
                <w:rFonts w:ascii="Times New Roman" w:eastAsia="Times New Roman" w:hAnsi="Times New Roman" w:cs="Times New Roman"/>
                <w:b/>
                <w:bCs/>
                <w:sz w:val="24"/>
                <w:szCs w:val="24"/>
                <w:lang w:eastAsia="ru-RU"/>
              </w:rPr>
            </w:pPr>
          </w:p>
        </w:tc>
      </w:tr>
      <w:tr w:rsidR="009E47A1" w:rsidRPr="009E47A1" w14:paraId="4788C969" w14:textId="77777777" w:rsidTr="006158BE">
        <w:trPr>
          <w:trHeight w:val="340"/>
        </w:trPr>
        <w:tc>
          <w:tcPr>
            <w:tcW w:w="772" w:type="pct"/>
            <w:vMerge w:val="restart"/>
          </w:tcPr>
          <w:p w14:paraId="266B2BF1" w14:textId="77777777" w:rsidR="009E47A1" w:rsidRPr="009E47A1" w:rsidRDefault="009E47A1" w:rsidP="009E47A1">
            <w:pPr>
              <w:widowControl w:val="0"/>
              <w:rPr>
                <w:rFonts w:ascii="Times New Roman" w:eastAsia="Times New Roman" w:hAnsi="Times New Roman" w:cs="Times New Roman"/>
                <w:b/>
                <w:sz w:val="24"/>
                <w:szCs w:val="24"/>
                <w:lang w:eastAsia="ru-RU"/>
              </w:rPr>
            </w:pPr>
            <w:r w:rsidRPr="009E47A1">
              <w:rPr>
                <w:rFonts w:ascii="Times New Roman" w:eastAsia="Times New Roman" w:hAnsi="Times New Roman" w:cs="Times New Roman"/>
                <w:b/>
                <w:sz w:val="24"/>
                <w:szCs w:val="24"/>
                <w:lang w:eastAsia="ru-RU"/>
              </w:rPr>
              <w:t>Тема 1.2. Наука</w:t>
            </w:r>
          </w:p>
        </w:tc>
        <w:tc>
          <w:tcPr>
            <w:tcW w:w="2789" w:type="pct"/>
          </w:tcPr>
          <w:p w14:paraId="78817472" w14:textId="04339760" w:rsidR="009E47A1" w:rsidRPr="009E47A1" w:rsidRDefault="009E47A1" w:rsidP="00FE5899">
            <w:pPr>
              <w:widowControl w:val="0"/>
              <w:rPr>
                <w:rFonts w:ascii="Times New Roman" w:eastAsia="Times New Roman" w:hAnsi="Times New Roman" w:cs="Times New Roman"/>
                <w:b/>
                <w:bCs/>
                <w:sz w:val="24"/>
                <w:szCs w:val="24"/>
                <w:lang w:eastAsia="ru-RU"/>
              </w:rPr>
            </w:pPr>
            <w:r w:rsidRPr="009E47A1">
              <w:rPr>
                <w:rFonts w:ascii="Times New Roman" w:eastAsia="Times New Roman" w:hAnsi="Times New Roman" w:cs="Times New Roman"/>
                <w:b/>
                <w:bCs/>
                <w:sz w:val="24"/>
                <w:szCs w:val="24"/>
                <w:lang w:eastAsia="ru-RU"/>
              </w:rPr>
              <w:t xml:space="preserve">Содержание </w:t>
            </w:r>
          </w:p>
        </w:tc>
        <w:tc>
          <w:tcPr>
            <w:tcW w:w="840" w:type="pct"/>
            <w:vAlign w:val="center"/>
          </w:tcPr>
          <w:p w14:paraId="195D2696" w14:textId="24A7498E" w:rsidR="009E47A1" w:rsidRPr="009E47A1" w:rsidRDefault="009E47A1" w:rsidP="000C09E2">
            <w:pPr>
              <w:widowControl w:val="0"/>
              <w:jc w:val="center"/>
              <w:rPr>
                <w:rFonts w:ascii="Times New Roman" w:eastAsia="Times New Roman" w:hAnsi="Times New Roman" w:cs="Times New Roman"/>
                <w:b/>
                <w:iCs/>
                <w:sz w:val="24"/>
                <w:szCs w:val="24"/>
                <w:lang w:eastAsia="ru-RU"/>
              </w:rPr>
            </w:pPr>
            <w:r w:rsidRPr="009E47A1">
              <w:rPr>
                <w:rFonts w:ascii="Times New Roman" w:eastAsia="Times New Roman" w:hAnsi="Times New Roman" w:cs="Times New Roman"/>
                <w:b/>
                <w:iCs/>
                <w:sz w:val="24"/>
                <w:szCs w:val="24"/>
                <w:lang w:eastAsia="ru-RU"/>
              </w:rPr>
              <w:t>4</w:t>
            </w:r>
            <w:r w:rsidR="007639DE" w:rsidRPr="000C09E2">
              <w:rPr>
                <w:rFonts w:ascii="Times New Roman" w:eastAsia="Times New Roman" w:hAnsi="Times New Roman" w:cs="Times New Roman"/>
                <w:b/>
                <w:iCs/>
                <w:sz w:val="24"/>
                <w:szCs w:val="24"/>
                <w:lang w:eastAsia="ru-RU"/>
              </w:rPr>
              <w:t>/4</w:t>
            </w:r>
          </w:p>
        </w:tc>
        <w:tc>
          <w:tcPr>
            <w:tcW w:w="599" w:type="pct"/>
            <w:vMerge w:val="restart"/>
          </w:tcPr>
          <w:p w14:paraId="798E2EB2" w14:textId="6AC979CA" w:rsidR="007639DE" w:rsidRPr="009E47A1" w:rsidRDefault="007639DE" w:rsidP="000C09E2">
            <w:pPr>
              <w:suppressAutoHyphens/>
              <w:jc w:val="center"/>
              <w:rPr>
                <w:rFonts w:ascii="Times New Roman" w:eastAsia="Times New Roman" w:hAnsi="Times New Roman" w:cs="Times New Roman"/>
                <w:sz w:val="24"/>
                <w:szCs w:val="24"/>
                <w:lang w:eastAsia="ru-RU"/>
              </w:rPr>
            </w:pPr>
            <w:r w:rsidRPr="009E47A1">
              <w:rPr>
                <w:rFonts w:ascii="Times New Roman" w:eastAsia="Times New Roman" w:hAnsi="Times New Roman" w:cs="Times New Roman"/>
                <w:sz w:val="24"/>
                <w:szCs w:val="24"/>
                <w:lang w:eastAsia="ru-RU"/>
              </w:rPr>
              <w:t>ОК 01</w:t>
            </w:r>
            <w:r w:rsidR="000C09E2">
              <w:rPr>
                <w:rFonts w:ascii="Times New Roman" w:eastAsia="Times New Roman" w:hAnsi="Times New Roman" w:cs="Times New Roman"/>
                <w:sz w:val="24"/>
                <w:szCs w:val="24"/>
                <w:lang w:eastAsia="ru-RU"/>
              </w:rPr>
              <w:t>,</w:t>
            </w:r>
            <w:r w:rsidRPr="000C09E2">
              <w:rPr>
                <w:rFonts w:ascii="Times New Roman" w:eastAsia="Times New Roman" w:hAnsi="Times New Roman" w:cs="Times New Roman"/>
                <w:sz w:val="24"/>
                <w:szCs w:val="24"/>
                <w:lang w:eastAsia="ru-RU"/>
              </w:rPr>
              <w:t>06,09</w:t>
            </w:r>
          </w:p>
          <w:p w14:paraId="5EA2603E" w14:textId="77777777" w:rsidR="007639DE" w:rsidRPr="009E47A1" w:rsidRDefault="007639DE" w:rsidP="000C09E2">
            <w:pPr>
              <w:suppressAutoHyphens/>
              <w:jc w:val="center"/>
              <w:rPr>
                <w:rFonts w:ascii="Times New Roman" w:eastAsia="Times New Roman" w:hAnsi="Times New Roman" w:cs="Times New Roman"/>
                <w:sz w:val="24"/>
                <w:szCs w:val="24"/>
                <w:lang w:eastAsia="ru-RU"/>
              </w:rPr>
            </w:pPr>
            <w:r w:rsidRPr="009E47A1">
              <w:rPr>
                <w:rFonts w:ascii="Times New Roman" w:eastAsia="Times New Roman" w:hAnsi="Times New Roman" w:cs="Times New Roman"/>
                <w:sz w:val="24"/>
                <w:szCs w:val="24"/>
                <w:lang w:eastAsia="ru-RU"/>
              </w:rPr>
              <w:t xml:space="preserve">ПК </w:t>
            </w:r>
            <w:r w:rsidRPr="000C09E2">
              <w:rPr>
                <w:rFonts w:ascii="Times New Roman" w:eastAsia="Times New Roman" w:hAnsi="Times New Roman" w:cs="Times New Roman"/>
                <w:sz w:val="24"/>
                <w:szCs w:val="24"/>
                <w:lang w:eastAsia="ru-RU"/>
              </w:rPr>
              <w:t>1.1</w:t>
            </w:r>
          </w:p>
          <w:p w14:paraId="1A158B2C" w14:textId="77777777" w:rsidR="009E47A1" w:rsidRPr="009E47A1" w:rsidRDefault="009E47A1" w:rsidP="000C09E2">
            <w:pPr>
              <w:suppressAutoHyphens/>
              <w:jc w:val="center"/>
              <w:rPr>
                <w:rFonts w:ascii="Times New Roman" w:eastAsia="Times New Roman" w:hAnsi="Times New Roman" w:cs="Times New Roman"/>
                <w:b/>
                <w:sz w:val="24"/>
                <w:szCs w:val="24"/>
                <w:lang w:eastAsia="ru-RU"/>
              </w:rPr>
            </w:pPr>
          </w:p>
        </w:tc>
      </w:tr>
      <w:tr w:rsidR="009E47A1" w:rsidRPr="009E47A1" w14:paraId="6A9109FD" w14:textId="77777777" w:rsidTr="006158BE">
        <w:trPr>
          <w:trHeight w:val="340"/>
        </w:trPr>
        <w:tc>
          <w:tcPr>
            <w:tcW w:w="772" w:type="pct"/>
            <w:vMerge/>
          </w:tcPr>
          <w:p w14:paraId="26951F63" w14:textId="77777777" w:rsidR="009E47A1" w:rsidRPr="009E47A1" w:rsidRDefault="009E47A1" w:rsidP="009E47A1">
            <w:pPr>
              <w:widowControl w:val="0"/>
              <w:rPr>
                <w:rFonts w:ascii="Times New Roman" w:eastAsia="Times New Roman" w:hAnsi="Times New Roman" w:cs="Times New Roman"/>
                <w:b/>
                <w:sz w:val="24"/>
                <w:szCs w:val="24"/>
                <w:lang w:eastAsia="ru-RU"/>
              </w:rPr>
            </w:pPr>
          </w:p>
        </w:tc>
        <w:tc>
          <w:tcPr>
            <w:tcW w:w="2789" w:type="pct"/>
          </w:tcPr>
          <w:p w14:paraId="41E1E71E" w14:textId="0C025958" w:rsidR="009E47A1" w:rsidRPr="009E47A1" w:rsidRDefault="009E47A1" w:rsidP="009E47A1">
            <w:pPr>
              <w:widowControl w:val="0"/>
              <w:rPr>
                <w:rFonts w:ascii="Times New Roman" w:eastAsia="Times New Roman" w:hAnsi="Times New Roman" w:cs="Times New Roman"/>
                <w:b/>
                <w:bCs/>
                <w:sz w:val="24"/>
                <w:szCs w:val="24"/>
                <w:lang w:eastAsia="ru-RU"/>
              </w:rPr>
            </w:pPr>
            <w:r w:rsidRPr="009E47A1">
              <w:rPr>
                <w:rFonts w:ascii="Times New Roman" w:eastAsia="Calibri" w:hAnsi="Times New Roman" w:cs="Times New Roman"/>
                <w:b/>
                <w:bCs/>
                <w:sz w:val="24"/>
                <w:szCs w:val="24"/>
              </w:rPr>
              <w:t>В том числе практических и лабораторных занятий</w:t>
            </w:r>
          </w:p>
        </w:tc>
        <w:tc>
          <w:tcPr>
            <w:tcW w:w="840" w:type="pct"/>
            <w:vAlign w:val="center"/>
          </w:tcPr>
          <w:p w14:paraId="126C2EB0" w14:textId="451FBD10" w:rsidR="009E47A1" w:rsidRPr="000C09E2" w:rsidRDefault="009E47A1" w:rsidP="000C09E2">
            <w:pPr>
              <w:widowControl w:val="0"/>
              <w:jc w:val="center"/>
              <w:rPr>
                <w:rFonts w:ascii="Times New Roman" w:eastAsia="Times New Roman" w:hAnsi="Times New Roman" w:cs="Times New Roman"/>
                <w:iCs/>
                <w:sz w:val="24"/>
                <w:szCs w:val="24"/>
                <w:lang w:eastAsia="ru-RU"/>
              </w:rPr>
            </w:pPr>
            <w:r w:rsidRPr="000C09E2">
              <w:rPr>
                <w:rFonts w:ascii="Times New Roman" w:eastAsia="Times New Roman" w:hAnsi="Times New Roman" w:cs="Times New Roman"/>
                <w:iCs/>
                <w:sz w:val="24"/>
                <w:szCs w:val="24"/>
                <w:lang w:eastAsia="ru-RU"/>
              </w:rPr>
              <w:t>4</w:t>
            </w:r>
            <w:r w:rsidR="007639DE" w:rsidRPr="000C09E2">
              <w:rPr>
                <w:rFonts w:ascii="Times New Roman" w:eastAsia="Times New Roman" w:hAnsi="Times New Roman" w:cs="Times New Roman"/>
                <w:iCs/>
                <w:sz w:val="24"/>
                <w:szCs w:val="24"/>
                <w:lang w:eastAsia="ru-RU"/>
              </w:rPr>
              <w:t>/4</w:t>
            </w:r>
          </w:p>
        </w:tc>
        <w:tc>
          <w:tcPr>
            <w:tcW w:w="599" w:type="pct"/>
            <w:vMerge/>
          </w:tcPr>
          <w:p w14:paraId="5B47BFAC" w14:textId="77777777" w:rsidR="009E47A1" w:rsidRPr="000C09E2" w:rsidRDefault="009E47A1" w:rsidP="000C09E2">
            <w:pPr>
              <w:suppressAutoHyphens/>
              <w:jc w:val="center"/>
              <w:rPr>
                <w:rFonts w:ascii="Times New Roman" w:eastAsia="Times New Roman" w:hAnsi="Times New Roman" w:cs="Times New Roman"/>
                <w:sz w:val="24"/>
                <w:szCs w:val="24"/>
                <w:lang w:eastAsia="ru-RU"/>
              </w:rPr>
            </w:pPr>
          </w:p>
        </w:tc>
      </w:tr>
      <w:tr w:rsidR="009E47A1" w:rsidRPr="009E47A1" w14:paraId="284A638F" w14:textId="77777777" w:rsidTr="006158BE">
        <w:trPr>
          <w:trHeight w:val="567"/>
        </w:trPr>
        <w:tc>
          <w:tcPr>
            <w:tcW w:w="772" w:type="pct"/>
            <w:vMerge/>
          </w:tcPr>
          <w:p w14:paraId="65A3A459" w14:textId="77777777" w:rsidR="009E47A1" w:rsidRPr="009E47A1" w:rsidRDefault="009E47A1" w:rsidP="009E47A1">
            <w:pPr>
              <w:rPr>
                <w:rFonts w:ascii="Times New Roman" w:eastAsia="Times New Roman" w:hAnsi="Times New Roman" w:cs="Times New Roman"/>
                <w:b/>
                <w:bCs/>
                <w:sz w:val="24"/>
                <w:szCs w:val="24"/>
                <w:lang w:eastAsia="ru-RU"/>
              </w:rPr>
            </w:pPr>
          </w:p>
        </w:tc>
        <w:tc>
          <w:tcPr>
            <w:tcW w:w="2789" w:type="pct"/>
          </w:tcPr>
          <w:p w14:paraId="51E4D70D" w14:textId="77777777" w:rsidR="009E47A1" w:rsidRPr="009E47A1" w:rsidRDefault="009E47A1" w:rsidP="009E47A1">
            <w:pPr>
              <w:jc w:val="both"/>
              <w:rPr>
                <w:rFonts w:ascii="Times New Roman" w:eastAsia="Times New Roman" w:hAnsi="Times New Roman" w:cs="Times New Roman"/>
                <w:sz w:val="24"/>
                <w:szCs w:val="24"/>
                <w:lang w:eastAsia="ru-RU"/>
              </w:rPr>
            </w:pPr>
            <w:r w:rsidRPr="009E47A1">
              <w:rPr>
                <w:rFonts w:ascii="Times New Roman" w:eastAsia="Times New Roman" w:hAnsi="Times New Roman" w:cs="Times New Roman"/>
                <w:b/>
                <w:bCs/>
                <w:sz w:val="24"/>
                <w:szCs w:val="24"/>
                <w:lang w:eastAsia="ru-RU"/>
              </w:rPr>
              <w:t xml:space="preserve">1.  </w:t>
            </w:r>
            <w:r w:rsidRPr="009E47A1">
              <w:rPr>
                <w:rFonts w:ascii="Times New Roman" w:eastAsia="TimesNewRoman" w:hAnsi="Times New Roman" w:cs="Times New Roman"/>
                <w:sz w:val="24"/>
                <w:szCs w:val="24"/>
                <w:lang w:eastAsia="ru-RU"/>
              </w:rPr>
              <w:t>Сварка как часть производственного процесса.</w:t>
            </w:r>
            <w:r w:rsidRPr="009E47A1">
              <w:rPr>
                <w:rFonts w:ascii="Times New Roman" w:eastAsia="DengXian" w:hAnsi="Times New Roman" w:cs="Times New Roman"/>
                <w:color w:val="231F20"/>
                <w:sz w:val="24"/>
                <w:szCs w:val="24"/>
                <w:lang w:eastAsia="ru-RU"/>
              </w:rPr>
              <w:t xml:space="preserve"> </w:t>
            </w:r>
            <w:r w:rsidRPr="009E47A1">
              <w:rPr>
                <w:rFonts w:ascii="Times New Roman" w:eastAsia="Times New Roman" w:hAnsi="Times New Roman" w:cs="Times New Roman"/>
                <w:color w:val="000000"/>
                <w:sz w:val="24"/>
                <w:szCs w:val="24"/>
                <w:lang w:eastAsia="ru-RU" w:bidi="sa-IN"/>
              </w:rPr>
              <w:t>Особенности и специфика сварки в промышленной сфере. Составление «портрета» компетенций сварщика</w:t>
            </w:r>
          </w:p>
        </w:tc>
        <w:tc>
          <w:tcPr>
            <w:tcW w:w="840" w:type="pct"/>
            <w:vAlign w:val="center"/>
          </w:tcPr>
          <w:p w14:paraId="531AFD11" w14:textId="114B8F4D" w:rsidR="009E47A1" w:rsidRPr="009E47A1" w:rsidRDefault="009E47A1" w:rsidP="000C09E2">
            <w:pPr>
              <w:suppressAutoHyphens/>
              <w:jc w:val="center"/>
              <w:rPr>
                <w:rFonts w:ascii="Times New Roman" w:eastAsia="Times New Roman" w:hAnsi="Times New Roman" w:cs="Times New Roman"/>
                <w:iCs/>
                <w:sz w:val="24"/>
                <w:szCs w:val="24"/>
                <w:lang w:eastAsia="ru-RU"/>
              </w:rPr>
            </w:pPr>
            <w:r w:rsidRPr="009E47A1">
              <w:rPr>
                <w:rFonts w:ascii="Times New Roman" w:eastAsia="Times New Roman" w:hAnsi="Times New Roman" w:cs="Times New Roman"/>
                <w:iCs/>
                <w:sz w:val="24"/>
                <w:szCs w:val="24"/>
                <w:lang w:eastAsia="ru-RU"/>
              </w:rPr>
              <w:t>2</w:t>
            </w:r>
            <w:r w:rsidR="007639DE" w:rsidRPr="000C09E2">
              <w:rPr>
                <w:rFonts w:ascii="Times New Roman" w:eastAsia="Times New Roman" w:hAnsi="Times New Roman" w:cs="Times New Roman"/>
                <w:iCs/>
                <w:sz w:val="24"/>
                <w:szCs w:val="24"/>
                <w:lang w:eastAsia="ru-RU"/>
              </w:rPr>
              <w:t>/2</w:t>
            </w:r>
          </w:p>
        </w:tc>
        <w:tc>
          <w:tcPr>
            <w:tcW w:w="599" w:type="pct"/>
            <w:vMerge/>
          </w:tcPr>
          <w:p w14:paraId="4D6B4BDE" w14:textId="77777777" w:rsidR="009E47A1" w:rsidRPr="009E47A1" w:rsidRDefault="009E47A1" w:rsidP="000C09E2">
            <w:pPr>
              <w:jc w:val="center"/>
              <w:rPr>
                <w:rFonts w:ascii="Times New Roman" w:eastAsia="Times New Roman" w:hAnsi="Times New Roman" w:cs="Times New Roman"/>
                <w:b/>
                <w:sz w:val="24"/>
                <w:szCs w:val="24"/>
                <w:lang w:eastAsia="ru-RU"/>
              </w:rPr>
            </w:pPr>
          </w:p>
        </w:tc>
      </w:tr>
      <w:tr w:rsidR="009E47A1" w:rsidRPr="009E47A1" w14:paraId="21A572B6" w14:textId="77777777" w:rsidTr="006158BE">
        <w:trPr>
          <w:trHeight w:val="964"/>
        </w:trPr>
        <w:tc>
          <w:tcPr>
            <w:tcW w:w="772" w:type="pct"/>
            <w:vMerge/>
          </w:tcPr>
          <w:p w14:paraId="48DA2B9B" w14:textId="77777777" w:rsidR="009E47A1" w:rsidRPr="009E47A1" w:rsidRDefault="009E47A1" w:rsidP="009E47A1">
            <w:pPr>
              <w:rPr>
                <w:rFonts w:ascii="Times New Roman" w:eastAsia="Times New Roman" w:hAnsi="Times New Roman" w:cs="Times New Roman"/>
                <w:b/>
                <w:bCs/>
                <w:sz w:val="24"/>
                <w:szCs w:val="24"/>
                <w:lang w:eastAsia="ru-RU"/>
              </w:rPr>
            </w:pPr>
          </w:p>
        </w:tc>
        <w:tc>
          <w:tcPr>
            <w:tcW w:w="2789" w:type="pct"/>
          </w:tcPr>
          <w:p w14:paraId="74C7BE29" w14:textId="77777777" w:rsidR="009E47A1" w:rsidRPr="009E47A1" w:rsidRDefault="009E47A1" w:rsidP="009E4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DengXian" w:hAnsi="Times New Roman" w:cs="Century Schoolbook"/>
                <w:i/>
                <w:iCs/>
                <w:color w:val="231F20"/>
                <w:sz w:val="24"/>
                <w:szCs w:val="24"/>
              </w:rPr>
            </w:pPr>
            <w:r w:rsidRPr="009E47A1">
              <w:rPr>
                <w:rFonts w:ascii="Times New Roman" w:eastAsia="DengXian" w:hAnsi="Times New Roman" w:cs="Times New Roman"/>
                <w:b/>
                <w:color w:val="231F20"/>
                <w:sz w:val="24"/>
                <w:szCs w:val="24"/>
                <w:lang w:eastAsia="ru-RU"/>
              </w:rPr>
              <w:t>2.</w:t>
            </w:r>
            <w:r w:rsidRPr="009E47A1">
              <w:rPr>
                <w:rFonts w:ascii="Times New Roman" w:eastAsia="DengXian" w:hAnsi="Times New Roman" w:cs="Times New Roman"/>
                <w:color w:val="231F20"/>
                <w:sz w:val="24"/>
                <w:szCs w:val="24"/>
                <w:lang w:eastAsia="ru-RU"/>
              </w:rPr>
              <w:t xml:space="preserve"> Артикли определенный, неопределенный, нулевой. Чтение артиклей. Употребление артикля в устойчивых выражениях, с географическими названиями, в предложениях с оборотом </w:t>
            </w:r>
            <w:r w:rsidRPr="009E47A1">
              <w:rPr>
                <w:rFonts w:ascii="Times New Roman" w:eastAsia="DengXian" w:hAnsi="Times New Roman" w:cs="Century Schoolbook"/>
                <w:i/>
                <w:iCs/>
                <w:color w:val="231F20"/>
                <w:sz w:val="24"/>
                <w:szCs w:val="24"/>
                <w:lang w:val="en-US"/>
              </w:rPr>
              <w:t>there</w:t>
            </w:r>
            <w:r w:rsidRPr="009E47A1">
              <w:rPr>
                <w:rFonts w:ascii="Times New Roman" w:eastAsia="DengXian" w:hAnsi="Times New Roman" w:cs="Times New Roman"/>
                <w:color w:val="231F20"/>
                <w:sz w:val="24"/>
                <w:szCs w:val="24"/>
                <w:lang w:eastAsia="ru-RU"/>
              </w:rPr>
              <w:t xml:space="preserve">+ </w:t>
            </w:r>
            <w:r w:rsidRPr="009E47A1">
              <w:rPr>
                <w:rFonts w:ascii="Times New Roman" w:eastAsia="DengXian" w:hAnsi="Times New Roman" w:cs="Century Schoolbook"/>
                <w:i/>
                <w:iCs/>
                <w:color w:val="231F20"/>
                <w:sz w:val="24"/>
                <w:szCs w:val="24"/>
                <w:lang w:val="en-US"/>
              </w:rPr>
              <w:t>to</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Century Schoolbook"/>
                <w:i/>
                <w:iCs/>
                <w:color w:val="231F20"/>
                <w:sz w:val="24"/>
                <w:szCs w:val="24"/>
                <w:lang w:val="en-US"/>
              </w:rPr>
              <w:t>be</w:t>
            </w:r>
            <w:r w:rsidRPr="009E47A1">
              <w:rPr>
                <w:rFonts w:ascii="Times New Roman" w:eastAsia="DengXian" w:hAnsi="Times New Roman" w:cs="Century Schoolbook"/>
                <w:i/>
                <w:iCs/>
                <w:color w:val="231F20"/>
                <w:sz w:val="24"/>
                <w:szCs w:val="24"/>
              </w:rPr>
              <w:t>.</w:t>
            </w:r>
          </w:p>
          <w:p w14:paraId="2DD71778" w14:textId="77777777" w:rsidR="009E47A1" w:rsidRPr="009E47A1" w:rsidRDefault="009E47A1" w:rsidP="009E4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DengXian" w:hAnsi="Times New Roman" w:cs="Times New Roman"/>
                <w:color w:val="231F20"/>
                <w:sz w:val="24"/>
                <w:szCs w:val="24"/>
                <w:lang w:eastAsia="ru-RU"/>
              </w:rPr>
            </w:pPr>
            <w:r w:rsidRPr="009E47A1">
              <w:rPr>
                <w:rFonts w:ascii="Times New Roman" w:eastAsia="DengXian" w:hAnsi="Times New Roman" w:cs="Times New Roman"/>
                <w:color w:val="231F20"/>
                <w:sz w:val="24"/>
                <w:szCs w:val="24"/>
                <w:lang w:eastAsia="ru-RU"/>
              </w:rPr>
              <w:t xml:space="preserve">Образование степеней сравнения и их правописание. Сравнительные слова и обороты </w:t>
            </w:r>
            <w:r w:rsidRPr="009E47A1">
              <w:rPr>
                <w:rFonts w:ascii="Times New Roman" w:eastAsia="DengXian" w:hAnsi="Times New Roman" w:cs="Century Schoolbook"/>
                <w:i/>
                <w:iCs/>
                <w:color w:val="231F20"/>
                <w:sz w:val="24"/>
                <w:szCs w:val="24"/>
                <w:lang w:val="en-US"/>
              </w:rPr>
              <w:t>than</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Century Schoolbook"/>
                <w:i/>
                <w:iCs/>
                <w:color w:val="231F20"/>
                <w:sz w:val="24"/>
                <w:szCs w:val="24"/>
                <w:lang w:val="en-US"/>
              </w:rPr>
              <w:t>as</w:t>
            </w:r>
            <w:r w:rsidRPr="009E47A1">
              <w:rPr>
                <w:rFonts w:ascii="Times New Roman" w:eastAsia="DengXian" w:hAnsi="Times New Roman" w:cs="Century Schoolbook"/>
                <w:i/>
                <w:iCs/>
                <w:color w:val="231F20"/>
                <w:sz w:val="24"/>
                <w:szCs w:val="24"/>
              </w:rPr>
              <w:t xml:space="preserve">. . . </w:t>
            </w:r>
            <w:r w:rsidRPr="009E47A1">
              <w:rPr>
                <w:rFonts w:ascii="Times New Roman" w:eastAsia="DengXian" w:hAnsi="Times New Roman" w:cs="Century Schoolbook"/>
                <w:i/>
                <w:iCs/>
                <w:color w:val="231F20"/>
                <w:sz w:val="24"/>
                <w:szCs w:val="24"/>
                <w:lang w:val="en-US"/>
              </w:rPr>
              <w:t>as</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Century Schoolbook"/>
                <w:i/>
                <w:iCs/>
                <w:color w:val="231F20"/>
                <w:sz w:val="24"/>
                <w:szCs w:val="24"/>
                <w:lang w:val="en-US"/>
              </w:rPr>
              <w:t>not</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Century Schoolbook"/>
                <w:i/>
                <w:iCs/>
                <w:color w:val="231F20"/>
                <w:sz w:val="24"/>
                <w:szCs w:val="24"/>
                <w:lang w:val="en-US"/>
              </w:rPr>
              <w:t>so</w:t>
            </w:r>
            <w:r w:rsidRPr="009E47A1">
              <w:rPr>
                <w:rFonts w:ascii="Times New Roman" w:eastAsia="DengXian" w:hAnsi="Times New Roman" w:cs="Century Schoolbook"/>
                <w:i/>
                <w:iCs/>
                <w:color w:val="231F20"/>
                <w:sz w:val="24"/>
                <w:szCs w:val="24"/>
              </w:rPr>
              <w:t xml:space="preserve"> . . . </w:t>
            </w:r>
            <w:r w:rsidRPr="009E47A1">
              <w:rPr>
                <w:rFonts w:ascii="Times New Roman" w:eastAsia="DengXian" w:hAnsi="Times New Roman" w:cs="Century Schoolbook"/>
                <w:i/>
                <w:iCs/>
                <w:color w:val="231F20"/>
                <w:sz w:val="24"/>
                <w:szCs w:val="24"/>
                <w:lang w:val="en-US"/>
              </w:rPr>
              <w:t>as</w:t>
            </w:r>
            <w:r w:rsidRPr="009E47A1">
              <w:rPr>
                <w:rFonts w:ascii="Times New Roman" w:eastAsia="DengXian" w:hAnsi="Times New Roman" w:cs="Century Schoolbook"/>
                <w:i/>
                <w:iCs/>
                <w:color w:val="231F20"/>
                <w:sz w:val="24"/>
                <w:szCs w:val="24"/>
              </w:rPr>
              <w:t>.</w:t>
            </w:r>
            <w:r w:rsidRPr="009E47A1">
              <w:rPr>
                <w:rFonts w:ascii="Times New Roman" w:eastAsia="DengXian" w:hAnsi="Times New Roman" w:cs="Times New Roman"/>
                <w:color w:val="231F20"/>
                <w:sz w:val="24"/>
                <w:szCs w:val="24"/>
                <w:lang w:eastAsia="ru-RU"/>
              </w:rPr>
              <w:t xml:space="preserve"> Распорядок дня студента техникума.</w:t>
            </w:r>
          </w:p>
          <w:p w14:paraId="2FAC11B7" w14:textId="77777777" w:rsidR="009E47A1" w:rsidRPr="009E47A1" w:rsidRDefault="009E47A1" w:rsidP="009E47A1">
            <w:pPr>
              <w:jc w:val="both"/>
              <w:rPr>
                <w:rFonts w:ascii="Times New Roman" w:eastAsia="Times New Roman" w:hAnsi="Times New Roman" w:cs="Times New Roman"/>
                <w:b/>
                <w:bCs/>
                <w:sz w:val="24"/>
                <w:szCs w:val="24"/>
                <w:lang w:eastAsia="ru-RU"/>
              </w:rPr>
            </w:pPr>
            <w:r w:rsidRPr="009E47A1">
              <w:rPr>
                <w:rFonts w:ascii="Times New Roman" w:eastAsia="DengXian" w:hAnsi="Times New Roman" w:cs="Times New Roman"/>
                <w:color w:val="231F20"/>
                <w:sz w:val="24"/>
                <w:szCs w:val="24"/>
                <w:lang w:eastAsia="ru-RU"/>
              </w:rPr>
              <w:t>Описание учебного заведения и сварочной мастерской (здание, обстановка, условия жизни, техника, оборудование)</w:t>
            </w:r>
          </w:p>
        </w:tc>
        <w:tc>
          <w:tcPr>
            <w:tcW w:w="840" w:type="pct"/>
            <w:vAlign w:val="center"/>
          </w:tcPr>
          <w:p w14:paraId="77305904" w14:textId="5B68660D" w:rsidR="009E47A1" w:rsidRPr="009E47A1" w:rsidRDefault="009E47A1" w:rsidP="000C09E2">
            <w:pPr>
              <w:suppressAutoHyphens/>
              <w:jc w:val="center"/>
              <w:rPr>
                <w:rFonts w:ascii="Times New Roman" w:eastAsia="Times New Roman" w:hAnsi="Times New Roman" w:cs="Times New Roman"/>
                <w:iCs/>
                <w:sz w:val="24"/>
                <w:szCs w:val="24"/>
                <w:lang w:eastAsia="ru-RU"/>
              </w:rPr>
            </w:pPr>
            <w:r w:rsidRPr="009E47A1">
              <w:rPr>
                <w:rFonts w:ascii="Times New Roman" w:eastAsia="Times New Roman" w:hAnsi="Times New Roman" w:cs="Times New Roman"/>
                <w:iCs/>
                <w:sz w:val="24"/>
                <w:szCs w:val="24"/>
                <w:lang w:eastAsia="ru-RU"/>
              </w:rPr>
              <w:t>2</w:t>
            </w:r>
            <w:r w:rsidR="007639DE" w:rsidRPr="000C09E2">
              <w:rPr>
                <w:rFonts w:ascii="Times New Roman" w:eastAsia="Times New Roman" w:hAnsi="Times New Roman" w:cs="Times New Roman"/>
                <w:iCs/>
                <w:sz w:val="24"/>
                <w:szCs w:val="24"/>
                <w:lang w:eastAsia="ru-RU"/>
              </w:rPr>
              <w:t>/2</w:t>
            </w:r>
          </w:p>
        </w:tc>
        <w:tc>
          <w:tcPr>
            <w:tcW w:w="599" w:type="pct"/>
            <w:vMerge/>
          </w:tcPr>
          <w:p w14:paraId="14D3EFDB" w14:textId="77777777" w:rsidR="009E47A1" w:rsidRPr="009E47A1" w:rsidRDefault="009E47A1" w:rsidP="000C09E2">
            <w:pPr>
              <w:jc w:val="center"/>
              <w:rPr>
                <w:rFonts w:ascii="Times New Roman" w:eastAsia="Times New Roman" w:hAnsi="Times New Roman" w:cs="Times New Roman"/>
                <w:b/>
                <w:sz w:val="24"/>
                <w:szCs w:val="24"/>
                <w:lang w:eastAsia="ru-RU"/>
              </w:rPr>
            </w:pPr>
          </w:p>
        </w:tc>
      </w:tr>
      <w:tr w:rsidR="009E47A1" w:rsidRPr="009E47A1" w14:paraId="2C9F4A1D" w14:textId="77777777" w:rsidTr="006158BE">
        <w:trPr>
          <w:trHeight w:val="20"/>
        </w:trPr>
        <w:tc>
          <w:tcPr>
            <w:tcW w:w="772" w:type="pct"/>
            <w:vMerge w:val="restart"/>
          </w:tcPr>
          <w:p w14:paraId="632E74E6" w14:textId="77777777" w:rsidR="009E47A1" w:rsidRPr="009E47A1" w:rsidRDefault="009E47A1" w:rsidP="009E47A1">
            <w:pPr>
              <w:rPr>
                <w:rFonts w:ascii="Times New Roman" w:eastAsia="Times New Roman" w:hAnsi="Times New Roman" w:cs="Times New Roman"/>
                <w:b/>
                <w:bCs/>
                <w:sz w:val="24"/>
                <w:szCs w:val="24"/>
                <w:lang w:eastAsia="ru-RU"/>
              </w:rPr>
            </w:pPr>
            <w:r w:rsidRPr="009E47A1">
              <w:rPr>
                <w:rFonts w:ascii="Times New Roman" w:eastAsia="Times New Roman" w:hAnsi="Times New Roman" w:cs="Times New Roman"/>
                <w:b/>
                <w:sz w:val="24"/>
                <w:szCs w:val="24"/>
                <w:lang w:eastAsia="ru-RU"/>
              </w:rPr>
              <w:lastRenderedPageBreak/>
              <w:t xml:space="preserve">Тема 1.3. </w:t>
            </w:r>
            <w:r w:rsidRPr="009E47A1">
              <w:rPr>
                <w:rFonts w:ascii="Times New Roman" w:eastAsia="Times New Roman" w:hAnsi="Times New Roman" w:cs="Times New Roman"/>
                <w:b/>
                <w:bCs/>
                <w:color w:val="000000"/>
                <w:sz w:val="24"/>
                <w:szCs w:val="24"/>
                <w:lang w:eastAsia="ru-RU" w:bidi="sa-IN"/>
              </w:rPr>
              <w:t>Виды сварки и сварочного оборудования</w:t>
            </w:r>
          </w:p>
        </w:tc>
        <w:tc>
          <w:tcPr>
            <w:tcW w:w="2789" w:type="pct"/>
          </w:tcPr>
          <w:p w14:paraId="08479205" w14:textId="084776DC" w:rsidR="009E47A1" w:rsidRPr="009E47A1" w:rsidRDefault="009E47A1" w:rsidP="00FE5899">
            <w:pPr>
              <w:rPr>
                <w:rFonts w:ascii="Times New Roman" w:eastAsia="Times New Roman" w:hAnsi="Times New Roman" w:cs="Times New Roman"/>
                <w:b/>
                <w:bCs/>
                <w:sz w:val="24"/>
                <w:szCs w:val="24"/>
                <w:lang w:eastAsia="ru-RU"/>
              </w:rPr>
            </w:pPr>
            <w:r w:rsidRPr="009E47A1">
              <w:rPr>
                <w:rFonts w:ascii="Times New Roman" w:eastAsia="Times New Roman" w:hAnsi="Times New Roman" w:cs="Times New Roman"/>
                <w:b/>
                <w:bCs/>
                <w:sz w:val="24"/>
                <w:szCs w:val="24"/>
                <w:lang w:eastAsia="ru-RU"/>
              </w:rPr>
              <w:t xml:space="preserve">Содержание </w:t>
            </w:r>
          </w:p>
        </w:tc>
        <w:tc>
          <w:tcPr>
            <w:tcW w:w="840" w:type="pct"/>
            <w:vAlign w:val="center"/>
          </w:tcPr>
          <w:p w14:paraId="3CB983F6" w14:textId="571859E4" w:rsidR="009E47A1" w:rsidRPr="009E47A1" w:rsidRDefault="009E47A1" w:rsidP="000C09E2">
            <w:pPr>
              <w:suppressAutoHyphens/>
              <w:jc w:val="center"/>
              <w:rPr>
                <w:rFonts w:ascii="Times New Roman" w:eastAsia="Times New Roman" w:hAnsi="Times New Roman" w:cs="Times New Roman"/>
                <w:b/>
                <w:iCs/>
                <w:sz w:val="24"/>
                <w:szCs w:val="24"/>
                <w:lang w:eastAsia="ru-RU"/>
              </w:rPr>
            </w:pPr>
            <w:r w:rsidRPr="009E47A1">
              <w:rPr>
                <w:rFonts w:ascii="Times New Roman" w:eastAsia="Times New Roman" w:hAnsi="Times New Roman" w:cs="Times New Roman"/>
                <w:b/>
                <w:iCs/>
                <w:sz w:val="24"/>
                <w:szCs w:val="24"/>
                <w:lang w:eastAsia="ru-RU"/>
              </w:rPr>
              <w:t>4</w:t>
            </w:r>
            <w:r w:rsidR="007639DE" w:rsidRPr="000C09E2">
              <w:rPr>
                <w:rFonts w:ascii="Times New Roman" w:eastAsia="Times New Roman" w:hAnsi="Times New Roman" w:cs="Times New Roman"/>
                <w:b/>
                <w:iCs/>
                <w:sz w:val="24"/>
                <w:szCs w:val="24"/>
                <w:lang w:eastAsia="ru-RU"/>
              </w:rPr>
              <w:t>/4</w:t>
            </w:r>
          </w:p>
        </w:tc>
        <w:tc>
          <w:tcPr>
            <w:tcW w:w="599" w:type="pct"/>
            <w:vMerge w:val="restart"/>
          </w:tcPr>
          <w:p w14:paraId="54D4735F" w14:textId="26725369" w:rsidR="007639DE" w:rsidRPr="009E47A1" w:rsidRDefault="007639DE" w:rsidP="000C09E2">
            <w:pPr>
              <w:suppressAutoHyphens/>
              <w:jc w:val="center"/>
              <w:rPr>
                <w:rFonts w:ascii="Times New Roman" w:eastAsia="Times New Roman" w:hAnsi="Times New Roman" w:cs="Times New Roman"/>
                <w:sz w:val="24"/>
                <w:szCs w:val="24"/>
                <w:lang w:eastAsia="ru-RU"/>
              </w:rPr>
            </w:pPr>
            <w:r w:rsidRPr="009E47A1">
              <w:rPr>
                <w:rFonts w:ascii="Times New Roman" w:eastAsia="Times New Roman" w:hAnsi="Times New Roman" w:cs="Times New Roman"/>
                <w:sz w:val="24"/>
                <w:szCs w:val="24"/>
                <w:lang w:eastAsia="ru-RU"/>
              </w:rPr>
              <w:t>ОК 01</w:t>
            </w:r>
            <w:r w:rsidRPr="000C09E2">
              <w:rPr>
                <w:rFonts w:ascii="Times New Roman" w:eastAsia="Times New Roman" w:hAnsi="Times New Roman" w:cs="Times New Roman"/>
                <w:sz w:val="24"/>
                <w:szCs w:val="24"/>
                <w:lang w:eastAsia="ru-RU"/>
              </w:rPr>
              <w:t>,06,09</w:t>
            </w:r>
          </w:p>
          <w:p w14:paraId="755AED75" w14:textId="77777777" w:rsidR="007639DE" w:rsidRPr="009E47A1" w:rsidRDefault="007639DE" w:rsidP="000C09E2">
            <w:pPr>
              <w:suppressAutoHyphens/>
              <w:jc w:val="center"/>
              <w:rPr>
                <w:rFonts w:ascii="Times New Roman" w:eastAsia="Times New Roman" w:hAnsi="Times New Roman" w:cs="Times New Roman"/>
                <w:sz w:val="24"/>
                <w:szCs w:val="24"/>
                <w:lang w:eastAsia="ru-RU"/>
              </w:rPr>
            </w:pPr>
            <w:r w:rsidRPr="009E47A1">
              <w:rPr>
                <w:rFonts w:ascii="Times New Roman" w:eastAsia="Times New Roman" w:hAnsi="Times New Roman" w:cs="Times New Roman"/>
                <w:sz w:val="24"/>
                <w:szCs w:val="24"/>
                <w:lang w:eastAsia="ru-RU"/>
              </w:rPr>
              <w:t xml:space="preserve">ПК </w:t>
            </w:r>
            <w:r w:rsidRPr="000C09E2">
              <w:rPr>
                <w:rFonts w:ascii="Times New Roman" w:eastAsia="Times New Roman" w:hAnsi="Times New Roman" w:cs="Times New Roman"/>
                <w:sz w:val="24"/>
                <w:szCs w:val="24"/>
                <w:lang w:eastAsia="ru-RU"/>
              </w:rPr>
              <w:t>1.1</w:t>
            </w:r>
          </w:p>
          <w:p w14:paraId="79F7A5C4" w14:textId="77777777" w:rsidR="009E47A1" w:rsidRPr="009E47A1" w:rsidRDefault="009E47A1" w:rsidP="000C09E2">
            <w:pPr>
              <w:jc w:val="center"/>
              <w:rPr>
                <w:rFonts w:ascii="Times New Roman" w:eastAsia="Times New Roman" w:hAnsi="Times New Roman" w:cs="Times New Roman"/>
                <w:b/>
                <w:sz w:val="24"/>
                <w:szCs w:val="24"/>
                <w:lang w:eastAsia="ru-RU"/>
              </w:rPr>
            </w:pPr>
          </w:p>
        </w:tc>
      </w:tr>
      <w:tr w:rsidR="009E47A1" w:rsidRPr="009E47A1" w14:paraId="6D7BBC05" w14:textId="77777777" w:rsidTr="006158BE">
        <w:trPr>
          <w:trHeight w:val="20"/>
        </w:trPr>
        <w:tc>
          <w:tcPr>
            <w:tcW w:w="772" w:type="pct"/>
            <w:vMerge/>
          </w:tcPr>
          <w:p w14:paraId="70F0E38C" w14:textId="77777777" w:rsidR="009E47A1" w:rsidRPr="009E47A1" w:rsidRDefault="009E47A1" w:rsidP="009E47A1">
            <w:pPr>
              <w:rPr>
                <w:rFonts w:ascii="Times New Roman" w:eastAsia="Times New Roman" w:hAnsi="Times New Roman" w:cs="Times New Roman"/>
                <w:b/>
                <w:sz w:val="24"/>
                <w:szCs w:val="24"/>
                <w:lang w:eastAsia="ru-RU"/>
              </w:rPr>
            </w:pPr>
          </w:p>
        </w:tc>
        <w:tc>
          <w:tcPr>
            <w:tcW w:w="2789" w:type="pct"/>
          </w:tcPr>
          <w:p w14:paraId="64566BE1" w14:textId="0DE860E4" w:rsidR="009E47A1" w:rsidRPr="009E47A1" w:rsidRDefault="009E47A1" w:rsidP="009E47A1">
            <w:pPr>
              <w:rPr>
                <w:rFonts w:ascii="Times New Roman" w:eastAsia="Times New Roman" w:hAnsi="Times New Roman" w:cs="Times New Roman"/>
                <w:b/>
                <w:bCs/>
                <w:sz w:val="24"/>
                <w:szCs w:val="24"/>
                <w:lang w:eastAsia="ru-RU"/>
              </w:rPr>
            </w:pPr>
            <w:r w:rsidRPr="009E47A1">
              <w:rPr>
                <w:rFonts w:ascii="Times New Roman" w:eastAsia="Calibri" w:hAnsi="Times New Roman" w:cs="Times New Roman"/>
                <w:b/>
                <w:bCs/>
                <w:sz w:val="24"/>
                <w:szCs w:val="24"/>
              </w:rPr>
              <w:t>В том числе практических и лабораторных занятий</w:t>
            </w:r>
          </w:p>
        </w:tc>
        <w:tc>
          <w:tcPr>
            <w:tcW w:w="840" w:type="pct"/>
            <w:vAlign w:val="center"/>
          </w:tcPr>
          <w:p w14:paraId="62757C44" w14:textId="06B08C9E" w:rsidR="009E47A1" w:rsidRPr="000C09E2" w:rsidRDefault="009E47A1" w:rsidP="000C09E2">
            <w:pPr>
              <w:suppressAutoHyphens/>
              <w:jc w:val="center"/>
              <w:rPr>
                <w:rFonts w:ascii="Times New Roman" w:eastAsia="Times New Roman" w:hAnsi="Times New Roman" w:cs="Times New Roman"/>
                <w:iCs/>
                <w:sz w:val="24"/>
                <w:szCs w:val="24"/>
                <w:lang w:eastAsia="ru-RU"/>
              </w:rPr>
            </w:pPr>
            <w:r w:rsidRPr="000C09E2">
              <w:rPr>
                <w:rFonts w:ascii="Times New Roman" w:eastAsia="Times New Roman" w:hAnsi="Times New Roman" w:cs="Times New Roman"/>
                <w:iCs/>
                <w:sz w:val="24"/>
                <w:szCs w:val="24"/>
                <w:lang w:eastAsia="ru-RU"/>
              </w:rPr>
              <w:t>4</w:t>
            </w:r>
            <w:r w:rsidR="007639DE" w:rsidRPr="000C09E2">
              <w:rPr>
                <w:rFonts w:ascii="Times New Roman" w:eastAsia="Times New Roman" w:hAnsi="Times New Roman" w:cs="Times New Roman"/>
                <w:iCs/>
                <w:sz w:val="24"/>
                <w:szCs w:val="24"/>
                <w:lang w:eastAsia="ru-RU"/>
              </w:rPr>
              <w:t>/4</w:t>
            </w:r>
          </w:p>
        </w:tc>
        <w:tc>
          <w:tcPr>
            <w:tcW w:w="599" w:type="pct"/>
            <w:vMerge/>
          </w:tcPr>
          <w:p w14:paraId="502D1B43" w14:textId="77777777" w:rsidR="009E47A1" w:rsidRPr="000C09E2" w:rsidRDefault="009E47A1" w:rsidP="000C09E2">
            <w:pPr>
              <w:suppressAutoHyphens/>
              <w:jc w:val="center"/>
              <w:rPr>
                <w:rFonts w:ascii="Times New Roman" w:eastAsia="Times New Roman" w:hAnsi="Times New Roman" w:cs="Times New Roman"/>
                <w:sz w:val="24"/>
                <w:szCs w:val="24"/>
                <w:lang w:eastAsia="ru-RU"/>
              </w:rPr>
            </w:pPr>
          </w:p>
        </w:tc>
      </w:tr>
      <w:tr w:rsidR="009E47A1" w:rsidRPr="009E47A1" w14:paraId="5C357C4B" w14:textId="77777777" w:rsidTr="006158BE">
        <w:trPr>
          <w:trHeight w:val="20"/>
        </w:trPr>
        <w:tc>
          <w:tcPr>
            <w:tcW w:w="772" w:type="pct"/>
            <w:vMerge/>
          </w:tcPr>
          <w:p w14:paraId="75EB0263" w14:textId="77777777" w:rsidR="009E47A1" w:rsidRPr="009E47A1" w:rsidRDefault="009E47A1" w:rsidP="009E47A1">
            <w:pPr>
              <w:rPr>
                <w:rFonts w:ascii="Times New Roman" w:eastAsia="Times New Roman" w:hAnsi="Times New Roman" w:cs="Times New Roman"/>
                <w:b/>
                <w:bCs/>
                <w:sz w:val="24"/>
                <w:szCs w:val="24"/>
                <w:lang w:eastAsia="ru-RU"/>
              </w:rPr>
            </w:pPr>
          </w:p>
        </w:tc>
        <w:tc>
          <w:tcPr>
            <w:tcW w:w="2789" w:type="pct"/>
          </w:tcPr>
          <w:p w14:paraId="53C79796" w14:textId="77777777" w:rsidR="009E47A1" w:rsidRPr="009E47A1" w:rsidRDefault="009E47A1" w:rsidP="009E47A1">
            <w:pPr>
              <w:jc w:val="both"/>
              <w:rPr>
                <w:rFonts w:ascii="Times New Roman" w:eastAsia="Times New Roman" w:hAnsi="Times New Roman" w:cs="Times New Roman"/>
                <w:b/>
                <w:bCs/>
                <w:sz w:val="24"/>
                <w:szCs w:val="24"/>
                <w:lang w:eastAsia="ru-RU"/>
              </w:rPr>
            </w:pPr>
            <w:r w:rsidRPr="009E47A1">
              <w:rPr>
                <w:rFonts w:ascii="Times New Roman" w:eastAsia="Times New Roman" w:hAnsi="Times New Roman" w:cs="Times New Roman"/>
                <w:b/>
                <w:bCs/>
                <w:sz w:val="24"/>
                <w:szCs w:val="24"/>
                <w:lang w:eastAsia="ru-RU"/>
              </w:rPr>
              <w:t xml:space="preserve">1. </w:t>
            </w:r>
            <w:r w:rsidRPr="009E47A1">
              <w:rPr>
                <w:rFonts w:ascii="Times New Roman" w:eastAsia="Times New Roman" w:hAnsi="Times New Roman" w:cs="Times New Roman"/>
                <w:color w:val="000000"/>
                <w:sz w:val="24"/>
                <w:szCs w:val="24"/>
                <w:lang w:eastAsia="ru-RU" w:bidi="sa-IN"/>
              </w:rPr>
              <w:t>Характеристика видов сварки и их применение</w:t>
            </w:r>
            <w:r w:rsidRPr="009E47A1">
              <w:rPr>
                <w:rFonts w:ascii="Times New Roman" w:eastAsia="TimesNewRoman" w:hAnsi="Times New Roman" w:cs="Times New Roman"/>
                <w:color w:val="000000"/>
                <w:sz w:val="24"/>
                <w:szCs w:val="24"/>
                <w:lang w:eastAsia="ru-RU"/>
              </w:rPr>
              <w:t>. Изучающее чтение технического текста</w:t>
            </w:r>
          </w:p>
        </w:tc>
        <w:tc>
          <w:tcPr>
            <w:tcW w:w="840" w:type="pct"/>
            <w:vAlign w:val="center"/>
          </w:tcPr>
          <w:p w14:paraId="2B0F26A4" w14:textId="666E6CAC" w:rsidR="009E47A1" w:rsidRPr="009E47A1" w:rsidRDefault="009E47A1" w:rsidP="000C09E2">
            <w:pPr>
              <w:suppressAutoHyphens/>
              <w:jc w:val="center"/>
              <w:rPr>
                <w:rFonts w:ascii="Times New Roman" w:eastAsia="Times New Roman" w:hAnsi="Times New Roman" w:cs="Times New Roman"/>
                <w:iCs/>
                <w:sz w:val="24"/>
                <w:szCs w:val="24"/>
                <w:lang w:eastAsia="ru-RU"/>
              </w:rPr>
            </w:pPr>
            <w:r w:rsidRPr="009E47A1">
              <w:rPr>
                <w:rFonts w:ascii="Times New Roman" w:eastAsia="Times New Roman" w:hAnsi="Times New Roman" w:cs="Times New Roman"/>
                <w:iCs/>
                <w:sz w:val="24"/>
                <w:szCs w:val="24"/>
                <w:lang w:eastAsia="ru-RU"/>
              </w:rPr>
              <w:t>2</w:t>
            </w:r>
            <w:r w:rsidR="007639DE" w:rsidRPr="000C09E2">
              <w:rPr>
                <w:rFonts w:ascii="Times New Roman" w:eastAsia="Times New Roman" w:hAnsi="Times New Roman" w:cs="Times New Roman"/>
                <w:iCs/>
                <w:sz w:val="24"/>
                <w:szCs w:val="24"/>
                <w:lang w:eastAsia="ru-RU"/>
              </w:rPr>
              <w:t>/2</w:t>
            </w:r>
          </w:p>
        </w:tc>
        <w:tc>
          <w:tcPr>
            <w:tcW w:w="599" w:type="pct"/>
            <w:vMerge/>
          </w:tcPr>
          <w:p w14:paraId="7F4A308D" w14:textId="77777777" w:rsidR="009E47A1" w:rsidRPr="009E47A1" w:rsidRDefault="009E47A1" w:rsidP="000C09E2">
            <w:pPr>
              <w:jc w:val="center"/>
              <w:rPr>
                <w:rFonts w:ascii="Times New Roman" w:eastAsia="Times New Roman" w:hAnsi="Times New Roman" w:cs="Times New Roman"/>
                <w:b/>
                <w:sz w:val="24"/>
                <w:szCs w:val="24"/>
                <w:lang w:eastAsia="ru-RU"/>
              </w:rPr>
            </w:pPr>
          </w:p>
        </w:tc>
      </w:tr>
      <w:tr w:rsidR="009E47A1" w:rsidRPr="009E47A1" w14:paraId="3EA8CD21" w14:textId="77777777" w:rsidTr="006158BE">
        <w:trPr>
          <w:trHeight w:val="20"/>
        </w:trPr>
        <w:tc>
          <w:tcPr>
            <w:tcW w:w="772" w:type="pct"/>
            <w:vMerge/>
          </w:tcPr>
          <w:p w14:paraId="0AEE38D1" w14:textId="77777777" w:rsidR="009E47A1" w:rsidRPr="009E47A1" w:rsidRDefault="009E47A1" w:rsidP="009E47A1">
            <w:pPr>
              <w:rPr>
                <w:rFonts w:ascii="Times New Roman" w:eastAsia="Times New Roman" w:hAnsi="Times New Roman" w:cs="Times New Roman"/>
                <w:b/>
                <w:bCs/>
                <w:sz w:val="24"/>
                <w:szCs w:val="24"/>
                <w:lang w:eastAsia="ru-RU"/>
              </w:rPr>
            </w:pPr>
          </w:p>
        </w:tc>
        <w:tc>
          <w:tcPr>
            <w:tcW w:w="2789" w:type="pct"/>
          </w:tcPr>
          <w:p w14:paraId="70066F28" w14:textId="77777777" w:rsidR="009E47A1" w:rsidRPr="009E47A1" w:rsidRDefault="009E47A1" w:rsidP="009E47A1">
            <w:pPr>
              <w:jc w:val="both"/>
              <w:rPr>
                <w:rFonts w:ascii="Times New Roman" w:eastAsia="DengXian" w:hAnsi="Times New Roman" w:cs="Times New Roman"/>
                <w:color w:val="231F20"/>
                <w:sz w:val="24"/>
                <w:szCs w:val="24"/>
                <w:lang w:eastAsia="ru-RU"/>
              </w:rPr>
            </w:pPr>
            <w:r w:rsidRPr="009E47A1">
              <w:rPr>
                <w:rFonts w:ascii="Times New Roman" w:eastAsia="DengXian" w:hAnsi="Times New Roman" w:cs="Times New Roman"/>
                <w:b/>
                <w:color w:val="231F20"/>
                <w:sz w:val="24"/>
                <w:szCs w:val="24"/>
                <w:lang w:eastAsia="ru-RU"/>
              </w:rPr>
              <w:t>2.</w:t>
            </w:r>
            <w:r w:rsidRPr="009E47A1">
              <w:rPr>
                <w:rFonts w:ascii="Times New Roman" w:eastAsia="DengXian" w:hAnsi="Times New Roman" w:cs="Times New Roman"/>
                <w:color w:val="231F20"/>
                <w:sz w:val="24"/>
                <w:szCs w:val="24"/>
                <w:lang w:eastAsia="ru-RU"/>
              </w:rPr>
              <w:t xml:space="preserve"> Образование степеней сравнения. Наречия, обозначающие количество, место, направление, время. Предлоги времени, места, направления и др. </w:t>
            </w:r>
          </w:p>
          <w:p w14:paraId="41E34B71" w14:textId="77777777" w:rsidR="009E47A1" w:rsidRPr="009E47A1" w:rsidRDefault="009E47A1" w:rsidP="009E47A1">
            <w:pPr>
              <w:jc w:val="both"/>
              <w:rPr>
                <w:rFonts w:ascii="Times New Roman" w:eastAsia="Times New Roman" w:hAnsi="Times New Roman" w:cs="Times New Roman"/>
                <w:b/>
                <w:bCs/>
                <w:sz w:val="24"/>
                <w:szCs w:val="24"/>
                <w:lang w:eastAsia="ru-RU"/>
              </w:rPr>
            </w:pPr>
            <w:r w:rsidRPr="009E47A1">
              <w:rPr>
                <w:rFonts w:ascii="Times New Roman" w:eastAsia="DengXian" w:hAnsi="Times New Roman" w:cs="Times New Roman"/>
                <w:color w:val="231F20"/>
                <w:sz w:val="24"/>
                <w:szCs w:val="24"/>
                <w:lang w:eastAsia="ru-RU"/>
              </w:rPr>
              <w:t>Описание местоположения объекта (адрес, как найти).</w:t>
            </w:r>
          </w:p>
        </w:tc>
        <w:tc>
          <w:tcPr>
            <w:tcW w:w="840" w:type="pct"/>
            <w:vAlign w:val="center"/>
          </w:tcPr>
          <w:p w14:paraId="47D1F5E8" w14:textId="32D39541" w:rsidR="009E47A1" w:rsidRPr="009E47A1" w:rsidRDefault="009E47A1" w:rsidP="000C09E2">
            <w:pPr>
              <w:suppressAutoHyphens/>
              <w:jc w:val="center"/>
              <w:rPr>
                <w:rFonts w:ascii="Times New Roman" w:eastAsia="Times New Roman" w:hAnsi="Times New Roman" w:cs="Times New Roman"/>
                <w:iCs/>
                <w:sz w:val="24"/>
                <w:szCs w:val="24"/>
                <w:lang w:eastAsia="ru-RU"/>
              </w:rPr>
            </w:pPr>
            <w:r w:rsidRPr="009E47A1">
              <w:rPr>
                <w:rFonts w:ascii="Times New Roman" w:eastAsia="Times New Roman" w:hAnsi="Times New Roman" w:cs="Times New Roman"/>
                <w:iCs/>
                <w:sz w:val="24"/>
                <w:szCs w:val="24"/>
                <w:lang w:eastAsia="ru-RU"/>
              </w:rPr>
              <w:t>2</w:t>
            </w:r>
            <w:r w:rsidR="007639DE" w:rsidRPr="000C09E2">
              <w:rPr>
                <w:rFonts w:ascii="Times New Roman" w:eastAsia="Times New Roman" w:hAnsi="Times New Roman" w:cs="Times New Roman"/>
                <w:iCs/>
                <w:sz w:val="24"/>
                <w:szCs w:val="24"/>
                <w:lang w:eastAsia="ru-RU"/>
              </w:rPr>
              <w:t>/2</w:t>
            </w:r>
          </w:p>
        </w:tc>
        <w:tc>
          <w:tcPr>
            <w:tcW w:w="599" w:type="pct"/>
            <w:vMerge/>
          </w:tcPr>
          <w:p w14:paraId="5CD3A689" w14:textId="77777777" w:rsidR="009E47A1" w:rsidRPr="009E47A1" w:rsidRDefault="009E47A1" w:rsidP="000C09E2">
            <w:pPr>
              <w:jc w:val="center"/>
              <w:rPr>
                <w:rFonts w:ascii="Times New Roman" w:eastAsia="Times New Roman" w:hAnsi="Times New Roman" w:cs="Times New Roman"/>
                <w:b/>
                <w:sz w:val="24"/>
                <w:szCs w:val="24"/>
                <w:lang w:eastAsia="ru-RU"/>
              </w:rPr>
            </w:pPr>
          </w:p>
        </w:tc>
      </w:tr>
      <w:tr w:rsidR="009E47A1" w:rsidRPr="009E47A1" w14:paraId="69816530" w14:textId="77777777" w:rsidTr="006158BE">
        <w:trPr>
          <w:trHeight w:val="20"/>
        </w:trPr>
        <w:tc>
          <w:tcPr>
            <w:tcW w:w="772" w:type="pct"/>
            <w:vMerge w:val="restart"/>
          </w:tcPr>
          <w:p w14:paraId="6CD25263" w14:textId="77777777" w:rsidR="009E47A1" w:rsidRPr="009E47A1" w:rsidRDefault="009E47A1" w:rsidP="009E47A1">
            <w:pPr>
              <w:widowControl w:val="0"/>
              <w:rPr>
                <w:rFonts w:ascii="Times New Roman" w:eastAsia="Times New Roman" w:hAnsi="Times New Roman" w:cs="Times New Roman"/>
                <w:b/>
                <w:bCs/>
                <w:sz w:val="24"/>
                <w:szCs w:val="24"/>
                <w:lang w:eastAsia="ru-RU"/>
              </w:rPr>
            </w:pPr>
            <w:r w:rsidRPr="009E47A1">
              <w:rPr>
                <w:rFonts w:ascii="Times New Roman" w:eastAsia="Times New Roman" w:hAnsi="Times New Roman" w:cs="Times New Roman"/>
                <w:b/>
                <w:bCs/>
                <w:sz w:val="24"/>
                <w:szCs w:val="24"/>
                <w:lang w:eastAsia="ru-RU"/>
              </w:rPr>
              <w:t>Тема 1.4. Виды систем измерений</w:t>
            </w:r>
          </w:p>
        </w:tc>
        <w:tc>
          <w:tcPr>
            <w:tcW w:w="2789" w:type="pct"/>
          </w:tcPr>
          <w:p w14:paraId="5BAF9347" w14:textId="135FAF45" w:rsidR="009E47A1" w:rsidRPr="009E47A1" w:rsidRDefault="009E47A1" w:rsidP="00FE5899">
            <w:pPr>
              <w:rPr>
                <w:rFonts w:ascii="Times New Roman" w:eastAsia="Times New Roman" w:hAnsi="Times New Roman" w:cs="Times New Roman"/>
                <w:b/>
                <w:bCs/>
                <w:sz w:val="24"/>
                <w:szCs w:val="24"/>
                <w:lang w:eastAsia="ru-RU"/>
              </w:rPr>
            </w:pPr>
            <w:r w:rsidRPr="009E47A1">
              <w:rPr>
                <w:rFonts w:ascii="Times New Roman" w:eastAsia="Times New Roman" w:hAnsi="Times New Roman" w:cs="Times New Roman"/>
                <w:b/>
                <w:bCs/>
                <w:sz w:val="24"/>
                <w:szCs w:val="24"/>
                <w:lang w:eastAsia="ru-RU"/>
              </w:rPr>
              <w:t xml:space="preserve">Содержание </w:t>
            </w:r>
          </w:p>
        </w:tc>
        <w:tc>
          <w:tcPr>
            <w:tcW w:w="840" w:type="pct"/>
            <w:vAlign w:val="center"/>
          </w:tcPr>
          <w:p w14:paraId="79B1F99C" w14:textId="2DD7A994" w:rsidR="009E47A1" w:rsidRPr="009E47A1" w:rsidRDefault="009E47A1" w:rsidP="000C09E2">
            <w:pPr>
              <w:suppressAutoHyphens/>
              <w:jc w:val="center"/>
              <w:rPr>
                <w:rFonts w:ascii="Times New Roman" w:eastAsia="Times New Roman" w:hAnsi="Times New Roman" w:cs="Times New Roman"/>
                <w:b/>
                <w:iCs/>
                <w:sz w:val="24"/>
                <w:szCs w:val="24"/>
                <w:lang w:eastAsia="ru-RU"/>
              </w:rPr>
            </w:pPr>
            <w:r w:rsidRPr="000C09E2">
              <w:rPr>
                <w:rFonts w:ascii="Times New Roman" w:eastAsia="Times New Roman" w:hAnsi="Times New Roman" w:cs="Times New Roman"/>
                <w:b/>
                <w:iCs/>
                <w:sz w:val="24"/>
                <w:szCs w:val="24"/>
                <w:lang w:eastAsia="ru-RU"/>
              </w:rPr>
              <w:t>6</w:t>
            </w:r>
            <w:r w:rsidR="007639DE" w:rsidRPr="000C09E2">
              <w:rPr>
                <w:rFonts w:ascii="Times New Roman" w:eastAsia="Times New Roman" w:hAnsi="Times New Roman" w:cs="Times New Roman"/>
                <w:b/>
                <w:iCs/>
                <w:sz w:val="24"/>
                <w:szCs w:val="24"/>
                <w:lang w:eastAsia="ru-RU"/>
              </w:rPr>
              <w:t>/6</w:t>
            </w:r>
          </w:p>
        </w:tc>
        <w:tc>
          <w:tcPr>
            <w:tcW w:w="599" w:type="pct"/>
            <w:vMerge w:val="restart"/>
          </w:tcPr>
          <w:p w14:paraId="4B905C84" w14:textId="35418C4D" w:rsidR="007639DE" w:rsidRPr="009E47A1" w:rsidRDefault="007639DE" w:rsidP="000C09E2">
            <w:pPr>
              <w:suppressAutoHyphens/>
              <w:jc w:val="center"/>
              <w:rPr>
                <w:rFonts w:ascii="Times New Roman" w:eastAsia="Times New Roman" w:hAnsi="Times New Roman" w:cs="Times New Roman"/>
                <w:sz w:val="24"/>
                <w:szCs w:val="24"/>
                <w:lang w:eastAsia="ru-RU"/>
              </w:rPr>
            </w:pPr>
            <w:r w:rsidRPr="009E47A1">
              <w:rPr>
                <w:rFonts w:ascii="Times New Roman" w:eastAsia="Times New Roman" w:hAnsi="Times New Roman" w:cs="Times New Roman"/>
                <w:sz w:val="24"/>
                <w:szCs w:val="24"/>
                <w:lang w:eastAsia="ru-RU"/>
              </w:rPr>
              <w:t>ОК 01</w:t>
            </w:r>
            <w:r w:rsidRPr="000C09E2">
              <w:rPr>
                <w:rFonts w:ascii="Times New Roman" w:eastAsia="Times New Roman" w:hAnsi="Times New Roman" w:cs="Times New Roman"/>
                <w:sz w:val="24"/>
                <w:szCs w:val="24"/>
                <w:lang w:eastAsia="ru-RU"/>
              </w:rPr>
              <w:t>,06,09</w:t>
            </w:r>
          </w:p>
          <w:p w14:paraId="7C39FFA1" w14:textId="77777777" w:rsidR="007639DE" w:rsidRPr="009E47A1" w:rsidRDefault="007639DE" w:rsidP="000C09E2">
            <w:pPr>
              <w:suppressAutoHyphens/>
              <w:jc w:val="center"/>
              <w:rPr>
                <w:rFonts w:ascii="Times New Roman" w:eastAsia="Times New Roman" w:hAnsi="Times New Roman" w:cs="Times New Roman"/>
                <w:sz w:val="24"/>
                <w:szCs w:val="24"/>
                <w:lang w:eastAsia="ru-RU"/>
              </w:rPr>
            </w:pPr>
            <w:r w:rsidRPr="009E47A1">
              <w:rPr>
                <w:rFonts w:ascii="Times New Roman" w:eastAsia="Times New Roman" w:hAnsi="Times New Roman" w:cs="Times New Roman"/>
                <w:sz w:val="24"/>
                <w:szCs w:val="24"/>
                <w:lang w:eastAsia="ru-RU"/>
              </w:rPr>
              <w:t xml:space="preserve">ПК </w:t>
            </w:r>
            <w:r w:rsidRPr="000C09E2">
              <w:rPr>
                <w:rFonts w:ascii="Times New Roman" w:eastAsia="Times New Roman" w:hAnsi="Times New Roman" w:cs="Times New Roman"/>
                <w:sz w:val="24"/>
                <w:szCs w:val="24"/>
                <w:lang w:eastAsia="ru-RU"/>
              </w:rPr>
              <w:t>1.1</w:t>
            </w:r>
          </w:p>
          <w:p w14:paraId="3F45880E" w14:textId="77777777" w:rsidR="009E47A1" w:rsidRPr="009E47A1" w:rsidRDefault="009E47A1" w:rsidP="000C09E2">
            <w:pPr>
              <w:jc w:val="center"/>
              <w:rPr>
                <w:rFonts w:ascii="Times New Roman" w:eastAsia="Times New Roman" w:hAnsi="Times New Roman" w:cs="Times New Roman"/>
                <w:b/>
                <w:sz w:val="24"/>
                <w:szCs w:val="24"/>
                <w:lang w:eastAsia="ru-RU"/>
              </w:rPr>
            </w:pPr>
          </w:p>
        </w:tc>
      </w:tr>
      <w:tr w:rsidR="009E47A1" w:rsidRPr="009E47A1" w14:paraId="3B34748C" w14:textId="77777777" w:rsidTr="006158BE">
        <w:trPr>
          <w:trHeight w:val="20"/>
        </w:trPr>
        <w:tc>
          <w:tcPr>
            <w:tcW w:w="772" w:type="pct"/>
            <w:vMerge/>
          </w:tcPr>
          <w:p w14:paraId="3B8811FB" w14:textId="77777777" w:rsidR="009E47A1" w:rsidRPr="009E47A1" w:rsidRDefault="009E47A1" w:rsidP="009E47A1">
            <w:pPr>
              <w:widowControl w:val="0"/>
              <w:rPr>
                <w:rFonts w:ascii="Times New Roman" w:eastAsia="Times New Roman" w:hAnsi="Times New Roman" w:cs="Times New Roman"/>
                <w:b/>
                <w:bCs/>
                <w:sz w:val="24"/>
                <w:szCs w:val="24"/>
                <w:lang w:eastAsia="ru-RU"/>
              </w:rPr>
            </w:pPr>
          </w:p>
        </w:tc>
        <w:tc>
          <w:tcPr>
            <w:tcW w:w="2789" w:type="pct"/>
          </w:tcPr>
          <w:p w14:paraId="6E2690B1" w14:textId="16884933" w:rsidR="009E47A1" w:rsidRPr="009E47A1" w:rsidRDefault="009E47A1" w:rsidP="009E47A1">
            <w:pPr>
              <w:rPr>
                <w:rFonts w:ascii="Times New Roman" w:eastAsia="Times New Roman" w:hAnsi="Times New Roman" w:cs="Times New Roman"/>
                <w:b/>
                <w:bCs/>
                <w:sz w:val="24"/>
                <w:szCs w:val="24"/>
                <w:lang w:eastAsia="ru-RU"/>
              </w:rPr>
            </w:pPr>
            <w:r w:rsidRPr="009E47A1">
              <w:rPr>
                <w:rFonts w:ascii="Times New Roman" w:eastAsia="Calibri" w:hAnsi="Times New Roman" w:cs="Times New Roman"/>
                <w:b/>
                <w:bCs/>
                <w:sz w:val="24"/>
                <w:szCs w:val="24"/>
              </w:rPr>
              <w:t>В том числе практических и лабораторных занятий</w:t>
            </w:r>
          </w:p>
        </w:tc>
        <w:tc>
          <w:tcPr>
            <w:tcW w:w="840" w:type="pct"/>
            <w:vAlign w:val="center"/>
          </w:tcPr>
          <w:p w14:paraId="5889B8AE" w14:textId="49337485" w:rsidR="009E47A1" w:rsidRPr="000C09E2" w:rsidRDefault="009E47A1" w:rsidP="000C09E2">
            <w:pPr>
              <w:suppressAutoHyphens/>
              <w:jc w:val="center"/>
              <w:rPr>
                <w:rFonts w:ascii="Times New Roman" w:eastAsia="Times New Roman" w:hAnsi="Times New Roman" w:cs="Times New Roman"/>
                <w:iCs/>
                <w:sz w:val="24"/>
                <w:szCs w:val="24"/>
                <w:lang w:eastAsia="ru-RU"/>
              </w:rPr>
            </w:pPr>
            <w:r w:rsidRPr="000C09E2">
              <w:rPr>
                <w:rFonts w:ascii="Times New Roman" w:eastAsia="Times New Roman" w:hAnsi="Times New Roman" w:cs="Times New Roman"/>
                <w:iCs/>
                <w:sz w:val="24"/>
                <w:szCs w:val="24"/>
                <w:lang w:eastAsia="ru-RU"/>
              </w:rPr>
              <w:t>6</w:t>
            </w:r>
            <w:r w:rsidR="007639DE" w:rsidRPr="000C09E2">
              <w:rPr>
                <w:rFonts w:ascii="Times New Roman" w:eastAsia="Times New Roman" w:hAnsi="Times New Roman" w:cs="Times New Roman"/>
                <w:iCs/>
                <w:sz w:val="24"/>
                <w:szCs w:val="24"/>
                <w:lang w:eastAsia="ru-RU"/>
              </w:rPr>
              <w:t>/6</w:t>
            </w:r>
          </w:p>
        </w:tc>
        <w:tc>
          <w:tcPr>
            <w:tcW w:w="599" w:type="pct"/>
            <w:vMerge/>
          </w:tcPr>
          <w:p w14:paraId="367ED815" w14:textId="77777777" w:rsidR="009E47A1" w:rsidRPr="000C09E2" w:rsidRDefault="009E47A1" w:rsidP="000C09E2">
            <w:pPr>
              <w:suppressAutoHyphens/>
              <w:jc w:val="center"/>
              <w:rPr>
                <w:rFonts w:ascii="Times New Roman" w:eastAsia="Times New Roman" w:hAnsi="Times New Roman" w:cs="Times New Roman"/>
                <w:sz w:val="24"/>
                <w:szCs w:val="24"/>
                <w:lang w:eastAsia="ru-RU"/>
              </w:rPr>
            </w:pPr>
          </w:p>
        </w:tc>
      </w:tr>
      <w:tr w:rsidR="009E47A1" w:rsidRPr="009E47A1" w14:paraId="41B2FC99" w14:textId="77777777" w:rsidTr="006158BE">
        <w:trPr>
          <w:trHeight w:val="20"/>
        </w:trPr>
        <w:tc>
          <w:tcPr>
            <w:tcW w:w="772" w:type="pct"/>
            <w:vMerge/>
          </w:tcPr>
          <w:p w14:paraId="2413D60E" w14:textId="77777777" w:rsidR="009E47A1" w:rsidRPr="009E47A1" w:rsidRDefault="009E47A1" w:rsidP="009E47A1">
            <w:pPr>
              <w:rPr>
                <w:rFonts w:ascii="Times New Roman" w:eastAsia="Times New Roman" w:hAnsi="Times New Roman" w:cs="Times New Roman"/>
                <w:b/>
                <w:bCs/>
                <w:sz w:val="24"/>
                <w:szCs w:val="24"/>
                <w:lang w:eastAsia="ru-RU"/>
              </w:rPr>
            </w:pPr>
          </w:p>
        </w:tc>
        <w:tc>
          <w:tcPr>
            <w:tcW w:w="2789" w:type="pct"/>
          </w:tcPr>
          <w:p w14:paraId="280794FA" w14:textId="77777777" w:rsidR="009E47A1" w:rsidRPr="009E47A1" w:rsidRDefault="009E47A1" w:rsidP="009E47A1">
            <w:pPr>
              <w:rPr>
                <w:rFonts w:ascii="Times New Roman" w:eastAsia="Times New Roman" w:hAnsi="Times New Roman" w:cs="Times New Roman"/>
                <w:sz w:val="24"/>
                <w:szCs w:val="24"/>
                <w:lang w:eastAsia="ru-RU"/>
              </w:rPr>
            </w:pPr>
            <w:r w:rsidRPr="009E47A1">
              <w:rPr>
                <w:rFonts w:ascii="Times New Roman" w:eastAsia="Times New Roman" w:hAnsi="Times New Roman" w:cs="Times New Roman"/>
                <w:b/>
                <w:bCs/>
                <w:sz w:val="24"/>
                <w:szCs w:val="24"/>
                <w:lang w:eastAsia="ru-RU"/>
              </w:rPr>
              <w:t xml:space="preserve">1. </w:t>
            </w:r>
            <w:r w:rsidRPr="009E47A1">
              <w:rPr>
                <w:rFonts w:ascii="Times New Roman" w:eastAsia="TimesNewRoman" w:hAnsi="Times New Roman" w:cs="Times New Roman"/>
                <w:color w:val="000000"/>
                <w:sz w:val="24"/>
                <w:szCs w:val="24"/>
                <w:lang w:eastAsia="ru-RU"/>
              </w:rPr>
              <w:t>Системы измерений и их виды. Измерения скорости сварки. Измеряемые параметры сварки и особенности измерения. Просмотровое и изучающее чтение технического текста. Виды сварки.</w:t>
            </w:r>
          </w:p>
        </w:tc>
        <w:tc>
          <w:tcPr>
            <w:tcW w:w="840" w:type="pct"/>
            <w:vAlign w:val="center"/>
          </w:tcPr>
          <w:p w14:paraId="45EB1602" w14:textId="6DF5A5C3" w:rsidR="009E47A1" w:rsidRPr="009E47A1" w:rsidRDefault="009E47A1" w:rsidP="000C09E2">
            <w:pPr>
              <w:suppressAutoHyphens/>
              <w:jc w:val="center"/>
              <w:rPr>
                <w:rFonts w:ascii="Times New Roman" w:eastAsia="Times New Roman" w:hAnsi="Times New Roman" w:cs="Times New Roman"/>
                <w:iCs/>
                <w:sz w:val="24"/>
                <w:szCs w:val="24"/>
                <w:lang w:eastAsia="ru-RU"/>
              </w:rPr>
            </w:pPr>
            <w:r w:rsidRPr="009E47A1">
              <w:rPr>
                <w:rFonts w:ascii="Times New Roman" w:eastAsia="Times New Roman" w:hAnsi="Times New Roman" w:cs="Times New Roman"/>
                <w:iCs/>
                <w:sz w:val="24"/>
                <w:szCs w:val="24"/>
                <w:lang w:eastAsia="ru-RU"/>
              </w:rPr>
              <w:t>2</w:t>
            </w:r>
            <w:r w:rsidR="007639DE" w:rsidRPr="000C09E2">
              <w:rPr>
                <w:rFonts w:ascii="Times New Roman" w:eastAsia="Times New Roman" w:hAnsi="Times New Roman" w:cs="Times New Roman"/>
                <w:iCs/>
                <w:sz w:val="24"/>
                <w:szCs w:val="24"/>
                <w:lang w:eastAsia="ru-RU"/>
              </w:rPr>
              <w:t>/2</w:t>
            </w:r>
          </w:p>
        </w:tc>
        <w:tc>
          <w:tcPr>
            <w:tcW w:w="599" w:type="pct"/>
            <w:vMerge/>
          </w:tcPr>
          <w:p w14:paraId="66B826BD" w14:textId="77777777" w:rsidR="009E47A1" w:rsidRPr="009E47A1" w:rsidRDefault="009E47A1" w:rsidP="000C09E2">
            <w:pPr>
              <w:jc w:val="center"/>
              <w:rPr>
                <w:rFonts w:ascii="Times New Roman" w:eastAsia="Times New Roman" w:hAnsi="Times New Roman" w:cs="Times New Roman"/>
                <w:b/>
                <w:sz w:val="24"/>
                <w:szCs w:val="24"/>
                <w:lang w:eastAsia="ru-RU"/>
              </w:rPr>
            </w:pPr>
          </w:p>
        </w:tc>
      </w:tr>
      <w:tr w:rsidR="009E47A1" w:rsidRPr="009E47A1" w14:paraId="4E332EE2" w14:textId="77777777" w:rsidTr="006158BE">
        <w:trPr>
          <w:trHeight w:val="20"/>
        </w:trPr>
        <w:tc>
          <w:tcPr>
            <w:tcW w:w="772" w:type="pct"/>
            <w:vMerge/>
          </w:tcPr>
          <w:p w14:paraId="0A914E8E" w14:textId="77777777" w:rsidR="009E47A1" w:rsidRPr="009E47A1" w:rsidRDefault="009E47A1" w:rsidP="009E47A1">
            <w:pPr>
              <w:rPr>
                <w:rFonts w:ascii="Times New Roman" w:eastAsia="Times New Roman" w:hAnsi="Times New Roman" w:cs="Times New Roman"/>
                <w:b/>
                <w:bCs/>
                <w:sz w:val="24"/>
                <w:szCs w:val="24"/>
                <w:lang w:eastAsia="ru-RU"/>
              </w:rPr>
            </w:pPr>
          </w:p>
        </w:tc>
        <w:tc>
          <w:tcPr>
            <w:tcW w:w="2789" w:type="pct"/>
          </w:tcPr>
          <w:p w14:paraId="037F5051" w14:textId="77777777" w:rsidR="009E47A1" w:rsidRPr="009E47A1" w:rsidRDefault="009E47A1" w:rsidP="009E47A1">
            <w:pPr>
              <w:rPr>
                <w:rFonts w:ascii="Times New Roman" w:eastAsia="Times New Roman" w:hAnsi="Times New Roman" w:cs="Times New Roman"/>
                <w:b/>
                <w:bCs/>
                <w:sz w:val="24"/>
                <w:szCs w:val="24"/>
                <w:lang w:eastAsia="ru-RU"/>
              </w:rPr>
            </w:pPr>
            <w:r w:rsidRPr="009E47A1">
              <w:rPr>
                <w:rFonts w:ascii="Times New Roman" w:eastAsia="DengXian" w:hAnsi="Times New Roman" w:cs="Times New Roman"/>
                <w:b/>
                <w:color w:val="231F20"/>
                <w:sz w:val="24"/>
                <w:szCs w:val="24"/>
                <w:lang w:eastAsia="ru-RU"/>
              </w:rPr>
              <w:t>2.</w:t>
            </w:r>
            <w:r w:rsidRPr="009E47A1">
              <w:rPr>
                <w:rFonts w:ascii="Times New Roman" w:eastAsia="DengXian" w:hAnsi="Times New Roman" w:cs="Times New Roman"/>
                <w:color w:val="231F20"/>
                <w:sz w:val="24"/>
                <w:szCs w:val="24"/>
                <w:lang w:eastAsia="ru-RU"/>
              </w:rPr>
              <w:t xml:space="preserve"> Числительные количественные и порядковые. Дроби. Обозначение годов, дат, времени, периодов. Арифметические действия и вычисления. </w:t>
            </w:r>
          </w:p>
        </w:tc>
        <w:tc>
          <w:tcPr>
            <w:tcW w:w="840" w:type="pct"/>
            <w:vAlign w:val="center"/>
          </w:tcPr>
          <w:p w14:paraId="4638E5C7" w14:textId="1B27892A" w:rsidR="009E47A1" w:rsidRPr="009E47A1" w:rsidRDefault="009E47A1" w:rsidP="000C09E2">
            <w:pPr>
              <w:suppressAutoHyphens/>
              <w:jc w:val="center"/>
              <w:rPr>
                <w:rFonts w:ascii="Times New Roman" w:eastAsia="Times New Roman" w:hAnsi="Times New Roman" w:cs="Times New Roman"/>
                <w:iCs/>
                <w:sz w:val="24"/>
                <w:szCs w:val="24"/>
                <w:lang w:eastAsia="ru-RU"/>
              </w:rPr>
            </w:pPr>
            <w:r w:rsidRPr="000C09E2">
              <w:rPr>
                <w:rFonts w:ascii="Times New Roman" w:eastAsia="Times New Roman" w:hAnsi="Times New Roman" w:cs="Times New Roman"/>
                <w:iCs/>
                <w:sz w:val="24"/>
                <w:szCs w:val="24"/>
                <w:lang w:eastAsia="ru-RU"/>
              </w:rPr>
              <w:t>4</w:t>
            </w:r>
            <w:r w:rsidR="007639DE" w:rsidRPr="000C09E2">
              <w:rPr>
                <w:rFonts w:ascii="Times New Roman" w:eastAsia="Times New Roman" w:hAnsi="Times New Roman" w:cs="Times New Roman"/>
                <w:iCs/>
                <w:sz w:val="24"/>
                <w:szCs w:val="24"/>
                <w:lang w:eastAsia="ru-RU"/>
              </w:rPr>
              <w:t>/4</w:t>
            </w:r>
          </w:p>
        </w:tc>
        <w:tc>
          <w:tcPr>
            <w:tcW w:w="599" w:type="pct"/>
            <w:vMerge/>
          </w:tcPr>
          <w:p w14:paraId="0FD3DF88" w14:textId="77777777" w:rsidR="009E47A1" w:rsidRPr="009E47A1" w:rsidRDefault="009E47A1" w:rsidP="000C09E2">
            <w:pPr>
              <w:jc w:val="center"/>
              <w:rPr>
                <w:rFonts w:ascii="Times New Roman" w:eastAsia="Times New Roman" w:hAnsi="Times New Roman" w:cs="Times New Roman"/>
                <w:b/>
                <w:sz w:val="24"/>
                <w:szCs w:val="24"/>
                <w:lang w:eastAsia="ru-RU"/>
              </w:rPr>
            </w:pPr>
          </w:p>
        </w:tc>
      </w:tr>
      <w:tr w:rsidR="009E47A1" w:rsidRPr="009E47A1" w14:paraId="21EDE4DD" w14:textId="77777777" w:rsidTr="006158BE">
        <w:trPr>
          <w:trHeight w:val="20"/>
        </w:trPr>
        <w:tc>
          <w:tcPr>
            <w:tcW w:w="772" w:type="pct"/>
            <w:vMerge w:val="restart"/>
          </w:tcPr>
          <w:p w14:paraId="1C9A8313" w14:textId="77777777" w:rsidR="009E47A1" w:rsidRPr="009E47A1" w:rsidRDefault="009E47A1" w:rsidP="009E47A1">
            <w:pPr>
              <w:rPr>
                <w:rFonts w:ascii="Times New Roman" w:eastAsia="Times New Roman" w:hAnsi="Times New Roman" w:cs="Times New Roman"/>
                <w:bCs/>
                <w:sz w:val="24"/>
                <w:szCs w:val="24"/>
                <w:lang w:eastAsia="ru-RU"/>
              </w:rPr>
            </w:pPr>
            <w:r w:rsidRPr="009E47A1">
              <w:rPr>
                <w:rFonts w:ascii="Times New Roman" w:eastAsia="Times New Roman" w:hAnsi="Times New Roman" w:cs="Times New Roman"/>
                <w:b/>
                <w:sz w:val="24"/>
                <w:szCs w:val="24"/>
                <w:lang w:eastAsia="ru-RU"/>
              </w:rPr>
              <w:t xml:space="preserve">Тема 1.5. </w:t>
            </w:r>
            <w:r w:rsidRPr="009E47A1">
              <w:rPr>
                <w:rFonts w:ascii="Times New Roman" w:eastAsia="Times New Roman" w:hAnsi="Times New Roman" w:cs="Times New Roman"/>
                <w:b/>
                <w:bCs/>
                <w:color w:val="000000"/>
                <w:sz w:val="24"/>
                <w:szCs w:val="24"/>
                <w:lang w:eastAsia="ru-RU" w:bidi="sa-IN"/>
              </w:rPr>
              <w:t>Металлы, сварочное оборудование и инструмент</w:t>
            </w:r>
          </w:p>
        </w:tc>
        <w:tc>
          <w:tcPr>
            <w:tcW w:w="2789" w:type="pct"/>
          </w:tcPr>
          <w:p w14:paraId="6EA323C0" w14:textId="1AE85DFA" w:rsidR="009E47A1" w:rsidRPr="009E47A1" w:rsidRDefault="009E47A1" w:rsidP="00FE5899">
            <w:pPr>
              <w:rPr>
                <w:rFonts w:ascii="Times New Roman" w:eastAsia="Times New Roman" w:hAnsi="Times New Roman" w:cs="Times New Roman"/>
                <w:b/>
                <w:bCs/>
                <w:sz w:val="24"/>
                <w:szCs w:val="24"/>
                <w:lang w:eastAsia="ru-RU"/>
              </w:rPr>
            </w:pPr>
            <w:r w:rsidRPr="009E47A1">
              <w:rPr>
                <w:rFonts w:ascii="Times New Roman" w:eastAsia="Times New Roman" w:hAnsi="Times New Roman" w:cs="Times New Roman"/>
                <w:b/>
                <w:bCs/>
                <w:sz w:val="24"/>
                <w:szCs w:val="24"/>
                <w:lang w:eastAsia="ru-RU"/>
              </w:rPr>
              <w:t xml:space="preserve">Содержание </w:t>
            </w:r>
          </w:p>
        </w:tc>
        <w:tc>
          <w:tcPr>
            <w:tcW w:w="840" w:type="pct"/>
            <w:vAlign w:val="center"/>
          </w:tcPr>
          <w:p w14:paraId="039F7144" w14:textId="1514543D" w:rsidR="009E47A1" w:rsidRPr="009E47A1" w:rsidRDefault="009E47A1" w:rsidP="000C09E2">
            <w:pPr>
              <w:suppressAutoHyphens/>
              <w:jc w:val="center"/>
              <w:rPr>
                <w:rFonts w:ascii="Times New Roman" w:eastAsia="Times New Roman" w:hAnsi="Times New Roman" w:cs="Times New Roman"/>
                <w:b/>
                <w:iCs/>
                <w:sz w:val="24"/>
                <w:szCs w:val="24"/>
                <w:lang w:eastAsia="ru-RU"/>
              </w:rPr>
            </w:pPr>
            <w:r w:rsidRPr="000C09E2">
              <w:rPr>
                <w:rFonts w:ascii="Times New Roman" w:eastAsia="Times New Roman" w:hAnsi="Times New Roman" w:cs="Times New Roman"/>
                <w:b/>
                <w:iCs/>
                <w:sz w:val="24"/>
                <w:szCs w:val="24"/>
                <w:lang w:eastAsia="ru-RU"/>
              </w:rPr>
              <w:t>6</w:t>
            </w:r>
            <w:r w:rsidR="007639DE" w:rsidRPr="000C09E2">
              <w:rPr>
                <w:rFonts w:ascii="Times New Roman" w:eastAsia="Times New Roman" w:hAnsi="Times New Roman" w:cs="Times New Roman"/>
                <w:b/>
                <w:iCs/>
                <w:sz w:val="24"/>
                <w:szCs w:val="24"/>
                <w:lang w:eastAsia="ru-RU"/>
              </w:rPr>
              <w:t>/6</w:t>
            </w:r>
          </w:p>
        </w:tc>
        <w:tc>
          <w:tcPr>
            <w:tcW w:w="599" w:type="pct"/>
            <w:vMerge w:val="restart"/>
          </w:tcPr>
          <w:p w14:paraId="70526EDE" w14:textId="77777777" w:rsidR="007639DE" w:rsidRPr="009E47A1" w:rsidRDefault="007639DE" w:rsidP="000C09E2">
            <w:pPr>
              <w:suppressAutoHyphens/>
              <w:jc w:val="center"/>
              <w:rPr>
                <w:rFonts w:ascii="Times New Roman" w:eastAsia="Times New Roman" w:hAnsi="Times New Roman" w:cs="Times New Roman"/>
                <w:sz w:val="24"/>
                <w:szCs w:val="24"/>
                <w:lang w:eastAsia="ru-RU"/>
              </w:rPr>
            </w:pPr>
            <w:r w:rsidRPr="009E47A1">
              <w:rPr>
                <w:rFonts w:ascii="Times New Roman" w:eastAsia="Times New Roman" w:hAnsi="Times New Roman" w:cs="Times New Roman"/>
                <w:sz w:val="24"/>
                <w:szCs w:val="24"/>
                <w:lang w:eastAsia="ru-RU"/>
              </w:rPr>
              <w:t>ОК 01</w:t>
            </w:r>
            <w:r w:rsidRPr="000C09E2">
              <w:rPr>
                <w:rFonts w:ascii="Times New Roman" w:eastAsia="Times New Roman" w:hAnsi="Times New Roman" w:cs="Times New Roman"/>
                <w:sz w:val="24"/>
                <w:szCs w:val="24"/>
                <w:lang w:eastAsia="ru-RU"/>
              </w:rPr>
              <w:t>,04,06,09</w:t>
            </w:r>
          </w:p>
          <w:p w14:paraId="25741E4E" w14:textId="77777777" w:rsidR="007639DE" w:rsidRPr="009E47A1" w:rsidRDefault="007639DE" w:rsidP="000C09E2">
            <w:pPr>
              <w:suppressAutoHyphens/>
              <w:jc w:val="center"/>
              <w:rPr>
                <w:rFonts w:ascii="Times New Roman" w:eastAsia="Times New Roman" w:hAnsi="Times New Roman" w:cs="Times New Roman"/>
                <w:sz w:val="24"/>
                <w:szCs w:val="24"/>
                <w:lang w:eastAsia="ru-RU"/>
              </w:rPr>
            </w:pPr>
            <w:r w:rsidRPr="009E47A1">
              <w:rPr>
                <w:rFonts w:ascii="Times New Roman" w:eastAsia="Times New Roman" w:hAnsi="Times New Roman" w:cs="Times New Roman"/>
                <w:sz w:val="24"/>
                <w:szCs w:val="24"/>
                <w:lang w:eastAsia="ru-RU"/>
              </w:rPr>
              <w:t xml:space="preserve">ПК </w:t>
            </w:r>
            <w:r w:rsidRPr="000C09E2">
              <w:rPr>
                <w:rFonts w:ascii="Times New Roman" w:eastAsia="Times New Roman" w:hAnsi="Times New Roman" w:cs="Times New Roman"/>
                <w:sz w:val="24"/>
                <w:szCs w:val="24"/>
                <w:lang w:eastAsia="ru-RU"/>
              </w:rPr>
              <w:t>1.1</w:t>
            </w:r>
          </w:p>
          <w:p w14:paraId="3298908B" w14:textId="77777777" w:rsidR="009E47A1" w:rsidRPr="009E47A1" w:rsidRDefault="009E47A1" w:rsidP="000C09E2">
            <w:pPr>
              <w:jc w:val="center"/>
              <w:rPr>
                <w:rFonts w:ascii="Times New Roman" w:eastAsia="Times New Roman" w:hAnsi="Times New Roman" w:cs="Times New Roman"/>
                <w:b/>
                <w:sz w:val="24"/>
                <w:szCs w:val="24"/>
                <w:lang w:eastAsia="ru-RU"/>
              </w:rPr>
            </w:pPr>
          </w:p>
        </w:tc>
      </w:tr>
      <w:tr w:rsidR="009E47A1" w:rsidRPr="009E47A1" w14:paraId="1DE4AC64" w14:textId="77777777" w:rsidTr="006158BE">
        <w:trPr>
          <w:trHeight w:val="20"/>
        </w:trPr>
        <w:tc>
          <w:tcPr>
            <w:tcW w:w="772" w:type="pct"/>
            <w:vMerge/>
          </w:tcPr>
          <w:p w14:paraId="3549972F" w14:textId="77777777" w:rsidR="009E47A1" w:rsidRPr="009E47A1" w:rsidRDefault="009E47A1" w:rsidP="009E47A1">
            <w:pPr>
              <w:rPr>
                <w:rFonts w:ascii="Times New Roman" w:eastAsia="Times New Roman" w:hAnsi="Times New Roman" w:cs="Times New Roman"/>
                <w:b/>
                <w:sz w:val="24"/>
                <w:szCs w:val="24"/>
                <w:lang w:eastAsia="ru-RU"/>
              </w:rPr>
            </w:pPr>
          </w:p>
        </w:tc>
        <w:tc>
          <w:tcPr>
            <w:tcW w:w="2789" w:type="pct"/>
          </w:tcPr>
          <w:p w14:paraId="6339C05C" w14:textId="50FEFAE0" w:rsidR="009E47A1" w:rsidRPr="009E47A1" w:rsidRDefault="009E47A1" w:rsidP="009E47A1">
            <w:pPr>
              <w:rPr>
                <w:rFonts w:ascii="Times New Roman" w:eastAsia="Times New Roman" w:hAnsi="Times New Roman" w:cs="Times New Roman"/>
                <w:b/>
                <w:bCs/>
                <w:sz w:val="24"/>
                <w:szCs w:val="24"/>
                <w:lang w:eastAsia="ru-RU"/>
              </w:rPr>
            </w:pPr>
            <w:r w:rsidRPr="009E47A1">
              <w:rPr>
                <w:rFonts w:ascii="Times New Roman" w:eastAsia="Calibri" w:hAnsi="Times New Roman" w:cs="Times New Roman"/>
                <w:b/>
                <w:bCs/>
                <w:sz w:val="24"/>
                <w:szCs w:val="24"/>
              </w:rPr>
              <w:t>В том числе практических и лабораторных занятий</w:t>
            </w:r>
          </w:p>
        </w:tc>
        <w:tc>
          <w:tcPr>
            <w:tcW w:w="840" w:type="pct"/>
            <w:vAlign w:val="center"/>
          </w:tcPr>
          <w:p w14:paraId="399584E8" w14:textId="1BAFC31A" w:rsidR="009E47A1" w:rsidRPr="000C09E2" w:rsidRDefault="009E47A1" w:rsidP="000C09E2">
            <w:pPr>
              <w:suppressAutoHyphens/>
              <w:jc w:val="center"/>
              <w:rPr>
                <w:rFonts w:ascii="Times New Roman" w:eastAsia="Times New Roman" w:hAnsi="Times New Roman" w:cs="Times New Roman"/>
                <w:iCs/>
                <w:sz w:val="24"/>
                <w:szCs w:val="24"/>
                <w:lang w:eastAsia="ru-RU"/>
              </w:rPr>
            </w:pPr>
            <w:r w:rsidRPr="000C09E2">
              <w:rPr>
                <w:rFonts w:ascii="Times New Roman" w:eastAsia="Times New Roman" w:hAnsi="Times New Roman" w:cs="Times New Roman"/>
                <w:iCs/>
                <w:sz w:val="24"/>
                <w:szCs w:val="24"/>
                <w:lang w:eastAsia="ru-RU"/>
              </w:rPr>
              <w:t>6</w:t>
            </w:r>
            <w:r w:rsidR="007639DE" w:rsidRPr="000C09E2">
              <w:rPr>
                <w:rFonts w:ascii="Times New Roman" w:eastAsia="Times New Roman" w:hAnsi="Times New Roman" w:cs="Times New Roman"/>
                <w:iCs/>
                <w:sz w:val="24"/>
                <w:szCs w:val="24"/>
                <w:lang w:eastAsia="ru-RU"/>
              </w:rPr>
              <w:t>/6</w:t>
            </w:r>
          </w:p>
        </w:tc>
        <w:tc>
          <w:tcPr>
            <w:tcW w:w="599" w:type="pct"/>
            <w:vMerge/>
          </w:tcPr>
          <w:p w14:paraId="381878F2" w14:textId="77777777" w:rsidR="009E47A1" w:rsidRPr="000C09E2" w:rsidRDefault="009E47A1" w:rsidP="000C09E2">
            <w:pPr>
              <w:suppressAutoHyphens/>
              <w:jc w:val="center"/>
              <w:rPr>
                <w:rFonts w:ascii="Times New Roman" w:eastAsia="Times New Roman" w:hAnsi="Times New Roman" w:cs="Times New Roman"/>
                <w:sz w:val="24"/>
                <w:szCs w:val="24"/>
                <w:lang w:eastAsia="ru-RU"/>
              </w:rPr>
            </w:pPr>
          </w:p>
        </w:tc>
      </w:tr>
      <w:tr w:rsidR="009E47A1" w:rsidRPr="009E47A1" w14:paraId="0DD58A22" w14:textId="77777777" w:rsidTr="006158BE">
        <w:trPr>
          <w:trHeight w:val="20"/>
        </w:trPr>
        <w:tc>
          <w:tcPr>
            <w:tcW w:w="772" w:type="pct"/>
            <w:vMerge/>
          </w:tcPr>
          <w:p w14:paraId="3E71A6E3" w14:textId="77777777" w:rsidR="009E47A1" w:rsidRPr="009E47A1" w:rsidRDefault="009E47A1" w:rsidP="009E47A1">
            <w:pPr>
              <w:rPr>
                <w:rFonts w:ascii="Times New Roman" w:eastAsia="Times New Roman" w:hAnsi="Times New Roman" w:cs="Times New Roman"/>
                <w:b/>
                <w:bCs/>
                <w:sz w:val="24"/>
                <w:szCs w:val="24"/>
                <w:lang w:eastAsia="ru-RU"/>
              </w:rPr>
            </w:pPr>
          </w:p>
        </w:tc>
        <w:tc>
          <w:tcPr>
            <w:tcW w:w="2789" w:type="pct"/>
          </w:tcPr>
          <w:p w14:paraId="291C1993" w14:textId="77777777" w:rsidR="009E47A1" w:rsidRPr="009E47A1" w:rsidRDefault="009E47A1" w:rsidP="009E47A1">
            <w:pPr>
              <w:rPr>
                <w:rFonts w:ascii="Times New Roman" w:eastAsia="Times New Roman" w:hAnsi="Times New Roman" w:cs="Times New Roman"/>
                <w:color w:val="000000"/>
                <w:sz w:val="24"/>
                <w:szCs w:val="24"/>
                <w:lang w:eastAsia="ru-RU" w:bidi="sa-IN"/>
              </w:rPr>
            </w:pPr>
            <w:r w:rsidRPr="009E47A1">
              <w:rPr>
                <w:rFonts w:ascii="Times New Roman" w:eastAsia="Times New Roman" w:hAnsi="Times New Roman" w:cs="Times New Roman"/>
                <w:b/>
                <w:bCs/>
                <w:sz w:val="24"/>
                <w:szCs w:val="24"/>
                <w:lang w:eastAsia="ru-RU"/>
              </w:rPr>
              <w:t xml:space="preserve">1.  </w:t>
            </w:r>
            <w:r w:rsidRPr="009E47A1">
              <w:rPr>
                <w:rFonts w:ascii="Times New Roman" w:eastAsia="TimesNewRoman" w:hAnsi="Times New Roman" w:cs="Times New Roman"/>
                <w:color w:val="000000"/>
                <w:sz w:val="24"/>
                <w:szCs w:val="24"/>
                <w:lang w:eastAsia="ru-RU"/>
              </w:rPr>
              <w:t xml:space="preserve">Материалы и их свойства. Описание свойств материалов и веществ. Названия емкостей. Описание предметов (форма, размер, положение, материал). </w:t>
            </w:r>
            <w:r w:rsidRPr="009E47A1">
              <w:rPr>
                <w:rFonts w:ascii="Times New Roman" w:eastAsia="Times New Roman" w:hAnsi="Times New Roman" w:cs="Times New Roman"/>
                <w:color w:val="000000"/>
                <w:sz w:val="24"/>
                <w:szCs w:val="24"/>
                <w:lang w:eastAsia="ru-RU" w:bidi="sa-IN"/>
              </w:rPr>
              <w:t xml:space="preserve">Формирование словаря лексики технической направленности: </w:t>
            </w:r>
          </w:p>
          <w:p w14:paraId="360DDE57" w14:textId="77777777" w:rsidR="009E47A1" w:rsidRPr="009E47A1" w:rsidRDefault="009E47A1" w:rsidP="009E47A1">
            <w:pPr>
              <w:rPr>
                <w:rFonts w:ascii="Times New Roman" w:eastAsia="Times New Roman" w:hAnsi="Times New Roman" w:cs="Times New Roman"/>
                <w:b/>
                <w:bCs/>
                <w:sz w:val="24"/>
                <w:szCs w:val="24"/>
                <w:lang w:eastAsia="ru-RU"/>
              </w:rPr>
            </w:pPr>
            <w:r w:rsidRPr="009E47A1">
              <w:rPr>
                <w:rFonts w:ascii="Times New Roman" w:eastAsia="TimesNewRoman" w:hAnsi="Times New Roman" w:cs="Times New Roman"/>
                <w:color w:val="000000"/>
                <w:sz w:val="24"/>
                <w:szCs w:val="24"/>
                <w:lang w:eastAsia="ru-RU"/>
              </w:rPr>
              <w:t xml:space="preserve">Активные и пассивные конструкции глагола. Грамматические упражнения. </w:t>
            </w:r>
            <w:r w:rsidRPr="009E47A1">
              <w:rPr>
                <w:rFonts w:ascii="Times New Roman" w:eastAsia="TimesNewRoman" w:hAnsi="Times New Roman" w:cs="Times New Roman"/>
                <w:sz w:val="24"/>
                <w:szCs w:val="24"/>
                <w:lang w:eastAsia="ru-RU"/>
              </w:rPr>
              <w:t>Сварочное о</w:t>
            </w:r>
            <w:r w:rsidRPr="009E47A1">
              <w:rPr>
                <w:rFonts w:ascii="Times New Roman" w:eastAsia="TimesNewRoman" w:hAnsi="Times New Roman" w:cs="Times New Roman"/>
                <w:color w:val="000000"/>
                <w:sz w:val="24"/>
                <w:szCs w:val="24"/>
                <w:lang w:eastAsia="ru-RU"/>
              </w:rPr>
              <w:t>борудование. Диалогические и монологические высказывания по теме разговора</w:t>
            </w:r>
          </w:p>
        </w:tc>
        <w:tc>
          <w:tcPr>
            <w:tcW w:w="840" w:type="pct"/>
            <w:vAlign w:val="center"/>
          </w:tcPr>
          <w:p w14:paraId="4D178373" w14:textId="1D0FFF98" w:rsidR="009E47A1" w:rsidRPr="009E47A1" w:rsidRDefault="002F40B6" w:rsidP="002F40B6">
            <w:pPr>
              <w:suppressAutoHyphens/>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r w:rsidR="007639DE" w:rsidRPr="000C09E2">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4</w:t>
            </w:r>
          </w:p>
        </w:tc>
        <w:tc>
          <w:tcPr>
            <w:tcW w:w="599" w:type="pct"/>
            <w:vMerge/>
          </w:tcPr>
          <w:p w14:paraId="1A1AB66F" w14:textId="77777777" w:rsidR="009E47A1" w:rsidRPr="009E47A1" w:rsidRDefault="009E47A1" w:rsidP="000C09E2">
            <w:pPr>
              <w:jc w:val="center"/>
              <w:rPr>
                <w:rFonts w:ascii="Times New Roman" w:eastAsia="Times New Roman" w:hAnsi="Times New Roman" w:cs="Times New Roman"/>
                <w:b/>
                <w:sz w:val="24"/>
                <w:szCs w:val="24"/>
                <w:lang w:eastAsia="ru-RU"/>
              </w:rPr>
            </w:pPr>
          </w:p>
        </w:tc>
      </w:tr>
      <w:tr w:rsidR="009E47A1" w:rsidRPr="009E47A1" w14:paraId="766297E8" w14:textId="77777777" w:rsidTr="006158BE">
        <w:trPr>
          <w:trHeight w:val="20"/>
        </w:trPr>
        <w:tc>
          <w:tcPr>
            <w:tcW w:w="772" w:type="pct"/>
            <w:vMerge/>
          </w:tcPr>
          <w:p w14:paraId="5420EA9B" w14:textId="77777777" w:rsidR="009E47A1" w:rsidRPr="009E47A1" w:rsidRDefault="009E47A1" w:rsidP="009E47A1">
            <w:pPr>
              <w:rPr>
                <w:rFonts w:ascii="Times New Roman" w:eastAsia="Times New Roman" w:hAnsi="Times New Roman" w:cs="Times New Roman"/>
                <w:b/>
                <w:bCs/>
                <w:sz w:val="24"/>
                <w:szCs w:val="24"/>
                <w:lang w:eastAsia="ru-RU"/>
              </w:rPr>
            </w:pPr>
          </w:p>
        </w:tc>
        <w:tc>
          <w:tcPr>
            <w:tcW w:w="2789" w:type="pct"/>
          </w:tcPr>
          <w:p w14:paraId="0DD51540" w14:textId="77777777" w:rsidR="009E47A1" w:rsidRPr="009E47A1" w:rsidRDefault="009E47A1" w:rsidP="009E47A1">
            <w:pPr>
              <w:rPr>
                <w:rFonts w:ascii="Times New Roman" w:eastAsia="DengXian" w:hAnsi="Times New Roman" w:cs="Times New Roman"/>
                <w:color w:val="231F20"/>
                <w:sz w:val="24"/>
                <w:szCs w:val="24"/>
                <w:lang w:eastAsia="ru-RU"/>
              </w:rPr>
            </w:pPr>
            <w:r w:rsidRPr="009E47A1">
              <w:rPr>
                <w:rFonts w:ascii="Times New Roman" w:eastAsia="DengXian" w:hAnsi="Times New Roman" w:cs="Times New Roman"/>
                <w:b/>
                <w:color w:val="231F20"/>
                <w:sz w:val="24"/>
                <w:szCs w:val="24"/>
                <w:lang w:eastAsia="ru-RU"/>
              </w:rPr>
              <w:t>2.</w:t>
            </w:r>
            <w:r w:rsidRPr="009E47A1">
              <w:rPr>
                <w:rFonts w:ascii="Times New Roman" w:eastAsia="DengXian" w:hAnsi="Times New Roman" w:cs="Times New Roman"/>
                <w:color w:val="231F20"/>
                <w:sz w:val="24"/>
                <w:szCs w:val="24"/>
                <w:lang w:eastAsia="ru-RU"/>
              </w:rPr>
              <w:t xml:space="preserve"> Глаголы </w:t>
            </w:r>
            <w:r w:rsidRPr="009E47A1">
              <w:rPr>
                <w:rFonts w:ascii="Times New Roman" w:eastAsia="DengXian" w:hAnsi="Times New Roman" w:cs="Century Schoolbook"/>
                <w:i/>
                <w:iCs/>
                <w:color w:val="231F20"/>
                <w:sz w:val="24"/>
                <w:szCs w:val="24"/>
                <w:lang w:val="en-US"/>
              </w:rPr>
              <w:t>to</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Century Schoolbook"/>
                <w:i/>
                <w:iCs/>
                <w:color w:val="231F20"/>
                <w:sz w:val="24"/>
                <w:szCs w:val="24"/>
                <w:lang w:val="en-US"/>
              </w:rPr>
              <w:t>be</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Century Schoolbook"/>
                <w:i/>
                <w:iCs/>
                <w:color w:val="231F20"/>
                <w:sz w:val="24"/>
                <w:szCs w:val="24"/>
                <w:lang w:val="en-US"/>
              </w:rPr>
              <w:t>to</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Century Schoolbook"/>
                <w:i/>
                <w:iCs/>
                <w:color w:val="231F20"/>
                <w:sz w:val="24"/>
                <w:szCs w:val="24"/>
                <w:lang w:val="en-US"/>
              </w:rPr>
              <w:t>have</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Century Schoolbook"/>
                <w:i/>
                <w:iCs/>
                <w:color w:val="231F20"/>
                <w:sz w:val="24"/>
                <w:szCs w:val="24"/>
                <w:lang w:val="en-US"/>
              </w:rPr>
              <w:t>to</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Century Schoolbook"/>
                <w:i/>
                <w:iCs/>
                <w:color w:val="231F20"/>
                <w:sz w:val="24"/>
                <w:szCs w:val="24"/>
                <w:lang w:val="en-US"/>
              </w:rPr>
              <w:t>do</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Times New Roman"/>
                <w:color w:val="231F20"/>
                <w:sz w:val="24"/>
                <w:szCs w:val="24"/>
                <w:lang w:eastAsia="ru-RU"/>
              </w:rPr>
              <w:t>их значения как смысловых глаголов и функции как вспомогательных. Глаголы правильные и неправильные. Видовремен</w:t>
            </w:r>
            <w:r w:rsidRPr="009E47A1">
              <w:rPr>
                <w:rFonts w:ascii="Times New Roman" w:eastAsia="DengXian" w:hAnsi="Times New Roman" w:cs="Times New Roman"/>
                <w:color w:val="231F20"/>
                <w:sz w:val="24"/>
                <w:szCs w:val="24"/>
                <w:lang w:eastAsia="ru-RU"/>
              </w:rPr>
              <w:softHyphen/>
              <w:t xml:space="preserve">ные формы глагола, их образование и функции в действительном и страдательном залоге. Чтение и правописание окончаний в настоящем и прошедшем времени. Слова — маркеры времени. Обороты </w:t>
            </w:r>
            <w:r w:rsidRPr="009E47A1">
              <w:rPr>
                <w:rFonts w:ascii="Times New Roman" w:eastAsia="DengXian" w:hAnsi="Times New Roman" w:cs="Century Schoolbook"/>
                <w:i/>
                <w:iCs/>
                <w:color w:val="231F20"/>
                <w:sz w:val="24"/>
                <w:szCs w:val="24"/>
                <w:lang w:val="en-US"/>
              </w:rPr>
              <w:t>to</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Century Schoolbook"/>
                <w:i/>
                <w:iCs/>
                <w:color w:val="231F20"/>
                <w:sz w:val="24"/>
                <w:szCs w:val="24"/>
                <w:lang w:val="en-US"/>
              </w:rPr>
              <w:t>be</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Century Schoolbook"/>
                <w:i/>
                <w:iCs/>
                <w:color w:val="231F20"/>
                <w:sz w:val="24"/>
                <w:szCs w:val="24"/>
                <w:lang w:val="en-US"/>
              </w:rPr>
              <w:t>going</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Century Schoolbook"/>
                <w:i/>
                <w:iCs/>
                <w:color w:val="231F20"/>
                <w:sz w:val="24"/>
                <w:szCs w:val="24"/>
                <w:lang w:val="en-US"/>
              </w:rPr>
              <w:t>to</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Times New Roman"/>
                <w:color w:val="231F20"/>
                <w:sz w:val="24"/>
                <w:szCs w:val="24"/>
                <w:lang w:eastAsia="ru-RU"/>
              </w:rPr>
              <w:t xml:space="preserve">и </w:t>
            </w:r>
            <w:r w:rsidRPr="009E47A1">
              <w:rPr>
                <w:rFonts w:ascii="Times New Roman" w:eastAsia="DengXian" w:hAnsi="Times New Roman" w:cs="Century Schoolbook"/>
                <w:i/>
                <w:iCs/>
                <w:color w:val="231F20"/>
                <w:sz w:val="24"/>
                <w:szCs w:val="24"/>
                <w:lang w:val="en-US"/>
              </w:rPr>
              <w:t>there</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Century Schoolbook"/>
                <w:i/>
                <w:iCs/>
                <w:color w:val="231F20"/>
                <w:sz w:val="24"/>
                <w:szCs w:val="24"/>
                <w:lang w:val="en-US"/>
              </w:rPr>
              <w:t>to</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Century Schoolbook"/>
                <w:i/>
                <w:iCs/>
                <w:color w:val="231F20"/>
                <w:sz w:val="24"/>
                <w:szCs w:val="24"/>
                <w:lang w:val="en-US"/>
              </w:rPr>
              <w:t>be</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Times New Roman"/>
                <w:color w:val="231F20"/>
                <w:sz w:val="24"/>
                <w:szCs w:val="24"/>
                <w:lang w:eastAsia="ru-RU"/>
              </w:rPr>
              <w:t xml:space="preserve">в настоящем, прошедшем и будущем времени. Модальные </w:t>
            </w:r>
            <w:r w:rsidRPr="009E47A1">
              <w:rPr>
                <w:rFonts w:ascii="Times New Roman" w:eastAsia="DengXian" w:hAnsi="Times New Roman" w:cs="Times New Roman"/>
                <w:color w:val="231F20"/>
                <w:sz w:val="24"/>
                <w:szCs w:val="24"/>
                <w:lang w:eastAsia="ru-RU"/>
              </w:rPr>
              <w:lastRenderedPageBreak/>
              <w:t xml:space="preserve">глаголы и глаголы, выполняющие роль модальных. Модальные глаголы в этикетных формулах и официальной речи </w:t>
            </w:r>
            <w:r w:rsidRPr="009E47A1">
              <w:rPr>
                <w:rFonts w:ascii="Times New Roman" w:eastAsia="DengXian" w:hAnsi="Times New Roman" w:cs="Century Schoolbook"/>
                <w:i/>
                <w:iCs/>
                <w:color w:val="231F20"/>
                <w:sz w:val="24"/>
                <w:szCs w:val="24"/>
              </w:rPr>
              <w:t>(</w:t>
            </w:r>
            <w:r w:rsidRPr="009E47A1">
              <w:rPr>
                <w:rFonts w:ascii="Times New Roman" w:eastAsia="DengXian" w:hAnsi="Times New Roman" w:cs="Century Schoolbook"/>
                <w:i/>
                <w:iCs/>
                <w:color w:val="231F20"/>
                <w:sz w:val="24"/>
                <w:szCs w:val="24"/>
                <w:lang w:val="en-US"/>
              </w:rPr>
              <w:t>Can</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Century Schoolbook"/>
                <w:i/>
                <w:iCs/>
                <w:color w:val="231F20"/>
                <w:sz w:val="24"/>
                <w:szCs w:val="24"/>
                <w:lang w:val="en-US"/>
              </w:rPr>
              <w:t>may</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Century Schoolbook"/>
                <w:i/>
                <w:iCs/>
                <w:color w:val="231F20"/>
                <w:sz w:val="24"/>
                <w:szCs w:val="24"/>
                <w:lang w:val="en-US"/>
              </w:rPr>
              <w:t>I</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Century Schoolbook"/>
                <w:i/>
                <w:iCs/>
                <w:color w:val="231F20"/>
                <w:sz w:val="24"/>
                <w:szCs w:val="24"/>
                <w:lang w:val="en-US"/>
              </w:rPr>
              <w:t>help</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Century Schoolbook"/>
                <w:i/>
                <w:iCs/>
                <w:color w:val="231F20"/>
                <w:sz w:val="24"/>
                <w:szCs w:val="24"/>
                <w:lang w:val="en-US"/>
              </w:rPr>
              <w:t>you</w:t>
            </w:r>
            <w:r w:rsidRPr="009E47A1">
              <w:rPr>
                <w:rFonts w:ascii="Times New Roman" w:eastAsia="DengXian" w:hAnsi="Times New Roman" w:cs="Century Schoolbook"/>
                <w:i/>
                <w:iCs/>
                <w:color w:val="231F20"/>
                <w:sz w:val="24"/>
                <w:szCs w:val="24"/>
              </w:rPr>
              <w:t>?</w:t>
            </w:r>
            <w:r w:rsidRPr="009E47A1">
              <w:rPr>
                <w:rFonts w:ascii="Times New Roman" w:eastAsia="DengXian" w:hAnsi="Times New Roman" w:cs="Times New Roman"/>
                <w:color w:val="231F20"/>
                <w:sz w:val="24"/>
                <w:szCs w:val="24"/>
              </w:rPr>
              <w:t xml:space="preserve">, </w:t>
            </w:r>
            <w:r w:rsidRPr="009E47A1">
              <w:rPr>
                <w:rFonts w:ascii="Times New Roman" w:eastAsia="DengXian" w:hAnsi="Times New Roman" w:cs="Century Schoolbook"/>
                <w:i/>
                <w:iCs/>
                <w:color w:val="231F20"/>
                <w:sz w:val="24"/>
                <w:szCs w:val="24"/>
                <w:lang w:val="en-US"/>
              </w:rPr>
              <w:t>Should</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Century Schoolbook"/>
                <w:i/>
                <w:iCs/>
                <w:color w:val="231F20"/>
                <w:sz w:val="24"/>
                <w:szCs w:val="24"/>
                <w:lang w:val="en-US"/>
              </w:rPr>
              <w:t>you</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Century Schoolbook"/>
                <w:i/>
                <w:iCs/>
                <w:color w:val="231F20"/>
                <w:sz w:val="24"/>
                <w:szCs w:val="24"/>
                <w:lang w:val="en-US"/>
              </w:rPr>
              <w:t>need</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Century Schoolbook"/>
                <w:i/>
                <w:iCs/>
                <w:color w:val="231F20"/>
                <w:sz w:val="24"/>
                <w:szCs w:val="24"/>
                <w:lang w:val="en-US"/>
              </w:rPr>
              <w:t>any</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Century Schoolbook"/>
                <w:i/>
                <w:iCs/>
                <w:color w:val="231F20"/>
                <w:sz w:val="24"/>
                <w:szCs w:val="24"/>
                <w:lang w:val="en-US"/>
              </w:rPr>
              <w:t>further</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Century Schoolbook"/>
                <w:i/>
                <w:iCs/>
                <w:color w:val="231F20"/>
                <w:sz w:val="24"/>
                <w:szCs w:val="24"/>
                <w:lang w:val="en-US"/>
              </w:rPr>
              <w:t>information</w:t>
            </w:r>
            <w:r w:rsidRPr="009E47A1">
              <w:rPr>
                <w:rFonts w:ascii="Times New Roman" w:eastAsia="DengXian" w:hAnsi="Times New Roman" w:cs="Century Schoolbook"/>
                <w:i/>
                <w:iCs/>
                <w:color w:val="231F20"/>
                <w:sz w:val="24"/>
                <w:szCs w:val="24"/>
              </w:rPr>
              <w:t xml:space="preserve"> . . .</w:t>
            </w:r>
            <w:r w:rsidRPr="009E47A1">
              <w:rPr>
                <w:rFonts w:ascii="Times New Roman" w:eastAsia="DengXian" w:hAnsi="Times New Roman" w:cs="Times New Roman"/>
                <w:color w:val="231F20"/>
                <w:sz w:val="24"/>
                <w:szCs w:val="24"/>
                <w:lang w:eastAsia="ru-RU"/>
              </w:rPr>
              <w:t xml:space="preserve">и др.). Инфинитив, его формы. Герундий. Сочетания некоторых глаголов с инфинитивом и герундием </w:t>
            </w:r>
            <w:r w:rsidRPr="009E47A1">
              <w:rPr>
                <w:rFonts w:ascii="Times New Roman" w:eastAsia="DengXian" w:hAnsi="Times New Roman" w:cs="Century Schoolbook"/>
                <w:i/>
                <w:iCs/>
                <w:color w:val="231F20"/>
                <w:sz w:val="24"/>
                <w:szCs w:val="24"/>
              </w:rPr>
              <w:t>(</w:t>
            </w:r>
            <w:r w:rsidRPr="009E47A1">
              <w:rPr>
                <w:rFonts w:ascii="Times New Roman" w:eastAsia="DengXian" w:hAnsi="Times New Roman" w:cs="Century Schoolbook"/>
                <w:i/>
                <w:iCs/>
                <w:color w:val="231F20"/>
                <w:sz w:val="24"/>
                <w:szCs w:val="24"/>
                <w:lang w:val="en-US"/>
              </w:rPr>
              <w:t>like</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Century Schoolbook"/>
                <w:i/>
                <w:iCs/>
                <w:color w:val="231F20"/>
                <w:sz w:val="24"/>
                <w:szCs w:val="24"/>
                <w:lang w:val="en-US"/>
              </w:rPr>
              <w:t>love</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Century Schoolbook"/>
                <w:i/>
                <w:iCs/>
                <w:color w:val="231F20"/>
                <w:sz w:val="24"/>
                <w:szCs w:val="24"/>
                <w:lang w:val="en-US"/>
              </w:rPr>
              <w:t>hate</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Century Schoolbook"/>
                <w:i/>
                <w:iCs/>
                <w:color w:val="231F20"/>
                <w:sz w:val="24"/>
                <w:szCs w:val="24"/>
                <w:lang w:val="en-US"/>
              </w:rPr>
              <w:t>enjoy</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Times New Roman"/>
                <w:color w:val="231F20"/>
                <w:sz w:val="24"/>
                <w:szCs w:val="24"/>
                <w:lang w:eastAsia="ru-RU"/>
              </w:rPr>
              <w:t xml:space="preserve">и др.). Причастия I и II. Сослагательное наклонение. </w:t>
            </w:r>
          </w:p>
        </w:tc>
        <w:tc>
          <w:tcPr>
            <w:tcW w:w="840" w:type="pct"/>
            <w:vAlign w:val="center"/>
          </w:tcPr>
          <w:p w14:paraId="429D0307" w14:textId="4454CFB5" w:rsidR="009E47A1" w:rsidRPr="009E47A1" w:rsidRDefault="002F40B6" w:rsidP="002F40B6">
            <w:pPr>
              <w:suppressAutoHyphens/>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2</w:t>
            </w:r>
            <w:r w:rsidR="007639DE" w:rsidRPr="000C09E2">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2</w:t>
            </w:r>
          </w:p>
        </w:tc>
        <w:tc>
          <w:tcPr>
            <w:tcW w:w="599" w:type="pct"/>
            <w:vMerge/>
          </w:tcPr>
          <w:p w14:paraId="1C8A0806" w14:textId="77777777" w:rsidR="009E47A1" w:rsidRPr="009E47A1" w:rsidRDefault="009E47A1" w:rsidP="000C09E2">
            <w:pPr>
              <w:jc w:val="center"/>
              <w:rPr>
                <w:rFonts w:ascii="Times New Roman" w:eastAsia="Times New Roman" w:hAnsi="Times New Roman" w:cs="Times New Roman"/>
                <w:b/>
                <w:sz w:val="24"/>
                <w:szCs w:val="24"/>
                <w:lang w:eastAsia="ru-RU"/>
              </w:rPr>
            </w:pPr>
          </w:p>
        </w:tc>
      </w:tr>
      <w:tr w:rsidR="009E47A1" w:rsidRPr="009E47A1" w14:paraId="36E917EE" w14:textId="77777777" w:rsidTr="006158BE">
        <w:trPr>
          <w:trHeight w:val="20"/>
        </w:trPr>
        <w:tc>
          <w:tcPr>
            <w:tcW w:w="772" w:type="pct"/>
            <w:vMerge w:val="restart"/>
          </w:tcPr>
          <w:p w14:paraId="3F6A954B" w14:textId="77777777" w:rsidR="009E47A1" w:rsidRPr="009E47A1" w:rsidRDefault="009E47A1" w:rsidP="009E47A1">
            <w:pPr>
              <w:rPr>
                <w:rFonts w:ascii="Times New Roman" w:eastAsia="Times New Roman" w:hAnsi="Times New Roman" w:cs="Times New Roman"/>
                <w:b/>
                <w:sz w:val="24"/>
                <w:szCs w:val="24"/>
                <w:lang w:eastAsia="ru-RU"/>
              </w:rPr>
            </w:pPr>
            <w:r w:rsidRPr="009E47A1">
              <w:rPr>
                <w:rFonts w:ascii="Times New Roman" w:eastAsia="Times New Roman" w:hAnsi="Times New Roman" w:cs="Times New Roman"/>
                <w:b/>
                <w:sz w:val="24"/>
                <w:szCs w:val="24"/>
                <w:lang w:eastAsia="ru-RU"/>
              </w:rPr>
              <w:lastRenderedPageBreak/>
              <w:t xml:space="preserve">Тема 1.6. </w:t>
            </w:r>
            <w:r w:rsidRPr="009E47A1">
              <w:rPr>
                <w:rFonts w:ascii="Times New Roman" w:eastAsia="Times New Roman" w:hAnsi="Times New Roman" w:cs="Times New Roman"/>
                <w:b/>
                <w:bCs/>
                <w:color w:val="000000"/>
                <w:sz w:val="24"/>
                <w:szCs w:val="24"/>
                <w:lang w:eastAsia="ru-RU" w:bidi="sa-IN"/>
              </w:rPr>
              <w:t>Технология выполнения сварочных работ</w:t>
            </w:r>
          </w:p>
        </w:tc>
        <w:tc>
          <w:tcPr>
            <w:tcW w:w="2789" w:type="pct"/>
          </w:tcPr>
          <w:p w14:paraId="76EE3B61" w14:textId="05B01DB6" w:rsidR="009E47A1" w:rsidRPr="009E47A1" w:rsidRDefault="009E47A1" w:rsidP="00FE5899">
            <w:pPr>
              <w:rPr>
                <w:rFonts w:ascii="Times New Roman" w:eastAsia="Times New Roman" w:hAnsi="Times New Roman" w:cs="Times New Roman"/>
                <w:b/>
                <w:bCs/>
                <w:sz w:val="24"/>
                <w:szCs w:val="24"/>
                <w:lang w:eastAsia="ru-RU"/>
              </w:rPr>
            </w:pPr>
            <w:r w:rsidRPr="009E47A1">
              <w:rPr>
                <w:rFonts w:ascii="Times New Roman" w:eastAsia="Times New Roman" w:hAnsi="Times New Roman" w:cs="Times New Roman"/>
                <w:b/>
                <w:bCs/>
                <w:sz w:val="24"/>
                <w:szCs w:val="24"/>
                <w:lang w:eastAsia="ru-RU"/>
              </w:rPr>
              <w:t xml:space="preserve">Содержание </w:t>
            </w:r>
          </w:p>
        </w:tc>
        <w:tc>
          <w:tcPr>
            <w:tcW w:w="840" w:type="pct"/>
            <w:vAlign w:val="center"/>
          </w:tcPr>
          <w:p w14:paraId="2C68EFFA" w14:textId="35E4C8A7" w:rsidR="009E47A1" w:rsidRPr="009E47A1" w:rsidRDefault="009E47A1" w:rsidP="000C09E2">
            <w:pPr>
              <w:suppressAutoHyphens/>
              <w:jc w:val="center"/>
              <w:rPr>
                <w:rFonts w:ascii="Times New Roman" w:eastAsia="Times New Roman" w:hAnsi="Times New Roman" w:cs="Times New Roman"/>
                <w:b/>
                <w:iCs/>
                <w:sz w:val="24"/>
                <w:szCs w:val="24"/>
                <w:lang w:eastAsia="ru-RU"/>
              </w:rPr>
            </w:pPr>
            <w:r w:rsidRPr="009E47A1">
              <w:rPr>
                <w:rFonts w:ascii="Times New Roman" w:eastAsia="Times New Roman" w:hAnsi="Times New Roman" w:cs="Times New Roman"/>
                <w:b/>
                <w:iCs/>
                <w:sz w:val="24"/>
                <w:szCs w:val="24"/>
                <w:lang w:eastAsia="ru-RU"/>
              </w:rPr>
              <w:t>4</w:t>
            </w:r>
            <w:r w:rsidR="007639DE" w:rsidRPr="000C09E2">
              <w:rPr>
                <w:rFonts w:ascii="Times New Roman" w:eastAsia="Times New Roman" w:hAnsi="Times New Roman" w:cs="Times New Roman"/>
                <w:b/>
                <w:iCs/>
                <w:sz w:val="24"/>
                <w:szCs w:val="24"/>
                <w:lang w:eastAsia="ru-RU"/>
              </w:rPr>
              <w:t>/4</w:t>
            </w:r>
          </w:p>
        </w:tc>
        <w:tc>
          <w:tcPr>
            <w:tcW w:w="599" w:type="pct"/>
            <w:vMerge w:val="restart"/>
          </w:tcPr>
          <w:p w14:paraId="213FF45C" w14:textId="24CF9BF3" w:rsidR="007639DE" w:rsidRPr="009E47A1" w:rsidRDefault="007639DE" w:rsidP="000C09E2">
            <w:pPr>
              <w:suppressAutoHyphens/>
              <w:jc w:val="center"/>
              <w:rPr>
                <w:rFonts w:ascii="Times New Roman" w:eastAsia="Times New Roman" w:hAnsi="Times New Roman" w:cs="Times New Roman"/>
                <w:sz w:val="24"/>
                <w:szCs w:val="24"/>
                <w:lang w:eastAsia="ru-RU"/>
              </w:rPr>
            </w:pPr>
            <w:r w:rsidRPr="009E47A1">
              <w:rPr>
                <w:rFonts w:ascii="Times New Roman" w:eastAsia="Times New Roman" w:hAnsi="Times New Roman" w:cs="Times New Roman"/>
                <w:sz w:val="24"/>
                <w:szCs w:val="24"/>
                <w:lang w:eastAsia="ru-RU"/>
              </w:rPr>
              <w:t>ОК 01</w:t>
            </w:r>
            <w:r w:rsidRPr="000C09E2">
              <w:rPr>
                <w:rFonts w:ascii="Times New Roman" w:eastAsia="Times New Roman" w:hAnsi="Times New Roman" w:cs="Times New Roman"/>
                <w:sz w:val="24"/>
                <w:szCs w:val="24"/>
                <w:lang w:eastAsia="ru-RU"/>
              </w:rPr>
              <w:t>,06,09</w:t>
            </w:r>
          </w:p>
          <w:p w14:paraId="2D8E350E" w14:textId="77777777" w:rsidR="007639DE" w:rsidRPr="009E47A1" w:rsidRDefault="007639DE" w:rsidP="000C09E2">
            <w:pPr>
              <w:suppressAutoHyphens/>
              <w:jc w:val="center"/>
              <w:rPr>
                <w:rFonts w:ascii="Times New Roman" w:eastAsia="Times New Roman" w:hAnsi="Times New Roman" w:cs="Times New Roman"/>
                <w:sz w:val="24"/>
                <w:szCs w:val="24"/>
                <w:lang w:eastAsia="ru-RU"/>
              </w:rPr>
            </w:pPr>
            <w:r w:rsidRPr="009E47A1">
              <w:rPr>
                <w:rFonts w:ascii="Times New Roman" w:eastAsia="Times New Roman" w:hAnsi="Times New Roman" w:cs="Times New Roman"/>
                <w:sz w:val="24"/>
                <w:szCs w:val="24"/>
                <w:lang w:eastAsia="ru-RU"/>
              </w:rPr>
              <w:t xml:space="preserve">ПК </w:t>
            </w:r>
            <w:r w:rsidRPr="000C09E2">
              <w:rPr>
                <w:rFonts w:ascii="Times New Roman" w:eastAsia="Times New Roman" w:hAnsi="Times New Roman" w:cs="Times New Roman"/>
                <w:sz w:val="24"/>
                <w:szCs w:val="24"/>
                <w:lang w:eastAsia="ru-RU"/>
              </w:rPr>
              <w:t>1.1</w:t>
            </w:r>
          </w:p>
          <w:p w14:paraId="163629AA" w14:textId="77777777" w:rsidR="009E47A1" w:rsidRPr="009E47A1" w:rsidRDefault="009E47A1" w:rsidP="000C09E2">
            <w:pPr>
              <w:jc w:val="center"/>
              <w:rPr>
                <w:rFonts w:ascii="Times New Roman" w:eastAsia="Times New Roman" w:hAnsi="Times New Roman" w:cs="Times New Roman"/>
                <w:b/>
                <w:sz w:val="24"/>
                <w:szCs w:val="24"/>
                <w:lang w:eastAsia="ru-RU"/>
              </w:rPr>
            </w:pPr>
          </w:p>
        </w:tc>
      </w:tr>
      <w:tr w:rsidR="009E47A1" w:rsidRPr="009E47A1" w14:paraId="6D176CA3" w14:textId="77777777" w:rsidTr="006158BE">
        <w:trPr>
          <w:trHeight w:val="20"/>
        </w:trPr>
        <w:tc>
          <w:tcPr>
            <w:tcW w:w="772" w:type="pct"/>
            <w:vMerge/>
          </w:tcPr>
          <w:p w14:paraId="6FE5B1A0" w14:textId="77777777" w:rsidR="009E47A1" w:rsidRPr="009E47A1" w:rsidRDefault="009E47A1" w:rsidP="009E47A1">
            <w:pPr>
              <w:rPr>
                <w:rFonts w:ascii="Times New Roman" w:eastAsia="Times New Roman" w:hAnsi="Times New Roman" w:cs="Times New Roman"/>
                <w:b/>
                <w:sz w:val="24"/>
                <w:szCs w:val="24"/>
                <w:lang w:eastAsia="ru-RU"/>
              </w:rPr>
            </w:pPr>
          </w:p>
        </w:tc>
        <w:tc>
          <w:tcPr>
            <w:tcW w:w="2789" w:type="pct"/>
          </w:tcPr>
          <w:p w14:paraId="59DC308C" w14:textId="7E8D3632" w:rsidR="009E47A1" w:rsidRPr="009E47A1" w:rsidRDefault="009E47A1" w:rsidP="009E47A1">
            <w:pPr>
              <w:rPr>
                <w:rFonts w:ascii="Times New Roman" w:eastAsia="Times New Roman" w:hAnsi="Times New Roman" w:cs="Times New Roman"/>
                <w:b/>
                <w:bCs/>
                <w:sz w:val="24"/>
                <w:szCs w:val="24"/>
                <w:lang w:eastAsia="ru-RU"/>
              </w:rPr>
            </w:pPr>
            <w:r w:rsidRPr="009E47A1">
              <w:rPr>
                <w:rFonts w:ascii="Times New Roman" w:eastAsia="Calibri" w:hAnsi="Times New Roman" w:cs="Times New Roman"/>
                <w:b/>
                <w:bCs/>
                <w:sz w:val="24"/>
                <w:szCs w:val="24"/>
              </w:rPr>
              <w:t>В том числе практических и лабораторных занятий</w:t>
            </w:r>
          </w:p>
        </w:tc>
        <w:tc>
          <w:tcPr>
            <w:tcW w:w="840" w:type="pct"/>
            <w:vAlign w:val="center"/>
          </w:tcPr>
          <w:p w14:paraId="6F3F5A93" w14:textId="6E39F75F" w:rsidR="009E47A1" w:rsidRPr="000C09E2" w:rsidRDefault="009E47A1" w:rsidP="000C09E2">
            <w:pPr>
              <w:suppressAutoHyphens/>
              <w:jc w:val="center"/>
              <w:rPr>
                <w:rFonts w:ascii="Times New Roman" w:eastAsia="Times New Roman" w:hAnsi="Times New Roman" w:cs="Times New Roman"/>
                <w:iCs/>
                <w:sz w:val="24"/>
                <w:szCs w:val="24"/>
                <w:lang w:eastAsia="ru-RU"/>
              </w:rPr>
            </w:pPr>
            <w:r w:rsidRPr="000C09E2">
              <w:rPr>
                <w:rFonts w:ascii="Times New Roman" w:eastAsia="Times New Roman" w:hAnsi="Times New Roman" w:cs="Times New Roman"/>
                <w:iCs/>
                <w:sz w:val="24"/>
                <w:szCs w:val="24"/>
                <w:lang w:eastAsia="ru-RU"/>
              </w:rPr>
              <w:t>4</w:t>
            </w:r>
            <w:r w:rsidR="007639DE" w:rsidRPr="000C09E2">
              <w:rPr>
                <w:rFonts w:ascii="Times New Roman" w:eastAsia="Times New Roman" w:hAnsi="Times New Roman" w:cs="Times New Roman"/>
                <w:iCs/>
                <w:sz w:val="24"/>
                <w:szCs w:val="24"/>
                <w:lang w:eastAsia="ru-RU"/>
              </w:rPr>
              <w:t>/4</w:t>
            </w:r>
          </w:p>
        </w:tc>
        <w:tc>
          <w:tcPr>
            <w:tcW w:w="599" w:type="pct"/>
            <w:vMerge/>
          </w:tcPr>
          <w:p w14:paraId="6C82B2EF" w14:textId="77777777" w:rsidR="009E47A1" w:rsidRPr="000C09E2" w:rsidRDefault="009E47A1" w:rsidP="000C09E2">
            <w:pPr>
              <w:suppressAutoHyphens/>
              <w:jc w:val="center"/>
              <w:rPr>
                <w:rFonts w:ascii="Times New Roman" w:eastAsia="Times New Roman" w:hAnsi="Times New Roman" w:cs="Times New Roman"/>
                <w:sz w:val="24"/>
                <w:szCs w:val="24"/>
                <w:lang w:eastAsia="ru-RU"/>
              </w:rPr>
            </w:pPr>
          </w:p>
        </w:tc>
      </w:tr>
      <w:tr w:rsidR="009E47A1" w:rsidRPr="009E47A1" w14:paraId="7BA9C370" w14:textId="77777777" w:rsidTr="006158BE">
        <w:trPr>
          <w:trHeight w:val="454"/>
        </w:trPr>
        <w:tc>
          <w:tcPr>
            <w:tcW w:w="772" w:type="pct"/>
            <w:vMerge/>
          </w:tcPr>
          <w:p w14:paraId="2747CFA4" w14:textId="77777777" w:rsidR="009E47A1" w:rsidRPr="009E47A1" w:rsidRDefault="009E47A1" w:rsidP="009E47A1">
            <w:pPr>
              <w:rPr>
                <w:rFonts w:ascii="Times New Roman" w:eastAsia="Times New Roman" w:hAnsi="Times New Roman" w:cs="Times New Roman"/>
                <w:b/>
                <w:sz w:val="24"/>
                <w:szCs w:val="24"/>
                <w:lang w:eastAsia="ru-RU"/>
              </w:rPr>
            </w:pPr>
          </w:p>
        </w:tc>
        <w:tc>
          <w:tcPr>
            <w:tcW w:w="2789" w:type="pct"/>
          </w:tcPr>
          <w:p w14:paraId="08F599AD" w14:textId="77777777" w:rsidR="009E47A1" w:rsidRPr="009E47A1" w:rsidRDefault="009E47A1" w:rsidP="009E47A1">
            <w:pPr>
              <w:rPr>
                <w:rFonts w:ascii="Times New Roman" w:eastAsia="Times New Roman" w:hAnsi="Times New Roman" w:cs="Times New Roman"/>
                <w:sz w:val="24"/>
                <w:szCs w:val="24"/>
                <w:lang w:eastAsia="ru-RU"/>
              </w:rPr>
            </w:pPr>
            <w:r w:rsidRPr="009E47A1">
              <w:rPr>
                <w:rFonts w:ascii="Times New Roman" w:eastAsia="Times New Roman" w:hAnsi="Times New Roman" w:cs="Times New Roman"/>
                <w:b/>
                <w:bCs/>
                <w:sz w:val="24"/>
                <w:szCs w:val="24"/>
                <w:lang w:eastAsia="ru-RU"/>
              </w:rPr>
              <w:t xml:space="preserve">1. </w:t>
            </w:r>
            <w:r w:rsidRPr="009E47A1">
              <w:rPr>
                <w:rFonts w:ascii="Times New Roman" w:eastAsia="TimesNewRoman" w:hAnsi="Times New Roman" w:cs="Times New Roman"/>
                <w:color w:val="000000"/>
                <w:sz w:val="24"/>
                <w:szCs w:val="24"/>
                <w:lang w:eastAsia="ru-RU"/>
              </w:rPr>
              <w:t>Организация сварочных работ. Факторы риска при проведении сварочных работ.</w:t>
            </w:r>
            <w:r w:rsidRPr="009E47A1">
              <w:rPr>
                <w:rFonts w:ascii="Times New Roman" w:eastAsia="Times New Roman" w:hAnsi="Times New Roman" w:cs="Times New Roman"/>
                <w:color w:val="000000"/>
                <w:sz w:val="24"/>
                <w:szCs w:val="24"/>
                <w:lang w:eastAsia="ru-RU" w:bidi="sa-IN"/>
              </w:rPr>
              <w:t xml:space="preserve"> Формирование словаря лексики технической направленности: Составление алгоритма сварочного процесса с соблюдением техники безопасности</w:t>
            </w:r>
          </w:p>
        </w:tc>
        <w:tc>
          <w:tcPr>
            <w:tcW w:w="840" w:type="pct"/>
            <w:vAlign w:val="center"/>
          </w:tcPr>
          <w:p w14:paraId="5115462E" w14:textId="0C031181" w:rsidR="009E47A1" w:rsidRPr="009E47A1" w:rsidRDefault="009E47A1" w:rsidP="000C09E2">
            <w:pPr>
              <w:suppressAutoHyphens/>
              <w:jc w:val="center"/>
              <w:rPr>
                <w:rFonts w:ascii="Times New Roman" w:eastAsia="Times New Roman" w:hAnsi="Times New Roman" w:cs="Times New Roman"/>
                <w:iCs/>
                <w:sz w:val="24"/>
                <w:szCs w:val="24"/>
                <w:lang w:eastAsia="ru-RU"/>
              </w:rPr>
            </w:pPr>
            <w:r w:rsidRPr="009E47A1">
              <w:rPr>
                <w:rFonts w:ascii="Times New Roman" w:eastAsia="Times New Roman" w:hAnsi="Times New Roman" w:cs="Times New Roman"/>
                <w:iCs/>
                <w:sz w:val="24"/>
                <w:szCs w:val="24"/>
                <w:lang w:eastAsia="ru-RU"/>
              </w:rPr>
              <w:t>2</w:t>
            </w:r>
            <w:r w:rsidR="007639DE" w:rsidRPr="000C09E2">
              <w:rPr>
                <w:rFonts w:ascii="Times New Roman" w:eastAsia="Times New Roman" w:hAnsi="Times New Roman" w:cs="Times New Roman"/>
                <w:iCs/>
                <w:sz w:val="24"/>
                <w:szCs w:val="24"/>
                <w:lang w:eastAsia="ru-RU"/>
              </w:rPr>
              <w:t>/2</w:t>
            </w:r>
          </w:p>
        </w:tc>
        <w:tc>
          <w:tcPr>
            <w:tcW w:w="599" w:type="pct"/>
            <w:vMerge/>
          </w:tcPr>
          <w:p w14:paraId="383245BA" w14:textId="77777777" w:rsidR="009E47A1" w:rsidRPr="009E47A1" w:rsidRDefault="009E47A1" w:rsidP="000C09E2">
            <w:pPr>
              <w:jc w:val="center"/>
              <w:rPr>
                <w:rFonts w:ascii="Times New Roman" w:eastAsia="Times New Roman" w:hAnsi="Times New Roman" w:cs="Times New Roman"/>
                <w:b/>
                <w:sz w:val="24"/>
                <w:szCs w:val="24"/>
                <w:lang w:eastAsia="ru-RU"/>
              </w:rPr>
            </w:pPr>
          </w:p>
        </w:tc>
      </w:tr>
      <w:tr w:rsidR="009E47A1" w:rsidRPr="009E47A1" w14:paraId="58840560" w14:textId="77777777" w:rsidTr="006158BE">
        <w:trPr>
          <w:trHeight w:val="20"/>
        </w:trPr>
        <w:tc>
          <w:tcPr>
            <w:tcW w:w="772" w:type="pct"/>
            <w:vMerge/>
          </w:tcPr>
          <w:p w14:paraId="3ABB9BD8" w14:textId="77777777" w:rsidR="009E47A1" w:rsidRPr="009E47A1" w:rsidRDefault="009E47A1" w:rsidP="009E47A1">
            <w:pPr>
              <w:rPr>
                <w:rFonts w:ascii="Times New Roman" w:eastAsia="Times New Roman" w:hAnsi="Times New Roman" w:cs="Times New Roman"/>
                <w:b/>
                <w:sz w:val="24"/>
                <w:szCs w:val="24"/>
                <w:lang w:eastAsia="ru-RU"/>
              </w:rPr>
            </w:pPr>
          </w:p>
        </w:tc>
        <w:tc>
          <w:tcPr>
            <w:tcW w:w="2789" w:type="pct"/>
          </w:tcPr>
          <w:p w14:paraId="4A56868F" w14:textId="77777777" w:rsidR="009E47A1" w:rsidRPr="009E47A1" w:rsidRDefault="009E47A1" w:rsidP="009E47A1">
            <w:pPr>
              <w:rPr>
                <w:rFonts w:ascii="Times New Roman" w:eastAsia="DengXian" w:hAnsi="Times New Roman" w:cs="Times New Roman"/>
                <w:color w:val="231F20"/>
                <w:sz w:val="24"/>
                <w:szCs w:val="24"/>
                <w:lang w:eastAsia="ru-RU"/>
              </w:rPr>
            </w:pPr>
            <w:r w:rsidRPr="009E47A1">
              <w:rPr>
                <w:rFonts w:ascii="Times New Roman" w:eastAsia="DengXian" w:hAnsi="Times New Roman" w:cs="Times New Roman"/>
                <w:b/>
                <w:color w:val="231F20"/>
                <w:sz w:val="24"/>
                <w:szCs w:val="24"/>
                <w:lang w:eastAsia="ru-RU"/>
              </w:rPr>
              <w:t>2.</w:t>
            </w:r>
            <w:r w:rsidRPr="009E47A1">
              <w:rPr>
                <w:rFonts w:ascii="Times New Roman" w:eastAsia="DengXian" w:hAnsi="Times New Roman" w:cs="Times New Roman"/>
                <w:color w:val="231F20"/>
                <w:sz w:val="24"/>
                <w:szCs w:val="24"/>
                <w:lang w:eastAsia="ru-RU"/>
              </w:rPr>
              <w:t xml:space="preserve"> Специальные вопросы. Вопросительные пред</w:t>
            </w:r>
            <w:r w:rsidRPr="009E47A1">
              <w:rPr>
                <w:rFonts w:ascii="Times New Roman" w:eastAsia="DengXian" w:hAnsi="Times New Roman" w:cs="Times New Roman"/>
                <w:color w:val="231F20"/>
                <w:sz w:val="24"/>
                <w:szCs w:val="24"/>
                <w:lang w:eastAsia="ru-RU"/>
              </w:rPr>
              <w:softHyphen/>
              <w:t xml:space="preserve">ложения — формулы вежливости </w:t>
            </w:r>
            <w:r w:rsidRPr="009E47A1">
              <w:rPr>
                <w:rFonts w:ascii="Times New Roman" w:eastAsia="DengXian" w:hAnsi="Times New Roman" w:cs="Century Schoolbook"/>
                <w:i/>
                <w:iCs/>
                <w:color w:val="231F20"/>
                <w:sz w:val="24"/>
                <w:szCs w:val="24"/>
              </w:rPr>
              <w:t>(</w:t>
            </w:r>
            <w:r w:rsidRPr="009E47A1">
              <w:rPr>
                <w:rFonts w:ascii="Times New Roman" w:eastAsia="DengXian" w:hAnsi="Times New Roman" w:cs="Century Schoolbook"/>
                <w:i/>
                <w:iCs/>
                <w:color w:val="231F20"/>
                <w:sz w:val="24"/>
                <w:szCs w:val="24"/>
                <w:lang w:val="en-US"/>
              </w:rPr>
              <w:t>Could</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Century Schoolbook"/>
                <w:i/>
                <w:iCs/>
                <w:color w:val="231F20"/>
                <w:sz w:val="24"/>
                <w:szCs w:val="24"/>
                <w:lang w:val="en-US"/>
              </w:rPr>
              <w:t>you</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Century Schoolbook"/>
                <w:i/>
                <w:iCs/>
                <w:color w:val="231F20"/>
                <w:sz w:val="24"/>
                <w:szCs w:val="24"/>
                <w:lang w:val="en-US"/>
              </w:rPr>
              <w:t>please</w:t>
            </w:r>
            <w:r w:rsidRPr="009E47A1">
              <w:rPr>
                <w:rFonts w:ascii="Times New Roman" w:eastAsia="DengXian" w:hAnsi="Times New Roman" w:cs="Century Schoolbook"/>
                <w:i/>
                <w:iCs/>
                <w:color w:val="231F20"/>
                <w:sz w:val="24"/>
                <w:szCs w:val="24"/>
              </w:rPr>
              <w:t xml:space="preserve">. . . ?, </w:t>
            </w:r>
            <w:r w:rsidRPr="009E47A1">
              <w:rPr>
                <w:rFonts w:ascii="Times New Roman" w:eastAsia="DengXian" w:hAnsi="Times New Roman" w:cs="Century Schoolbook"/>
                <w:i/>
                <w:iCs/>
                <w:color w:val="231F20"/>
                <w:sz w:val="24"/>
                <w:szCs w:val="24"/>
                <w:lang w:val="en-US"/>
              </w:rPr>
              <w:t>Would</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Century Schoolbook"/>
                <w:i/>
                <w:iCs/>
                <w:color w:val="231F20"/>
                <w:sz w:val="24"/>
                <w:szCs w:val="24"/>
                <w:lang w:val="en-US"/>
              </w:rPr>
              <w:t>you</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Century Schoolbook"/>
                <w:i/>
                <w:iCs/>
                <w:color w:val="231F20"/>
                <w:sz w:val="24"/>
                <w:szCs w:val="24"/>
                <w:lang w:val="en-US"/>
              </w:rPr>
              <w:t>like</w:t>
            </w:r>
            <w:r w:rsidRPr="009E47A1">
              <w:rPr>
                <w:rFonts w:ascii="Times New Roman" w:eastAsia="DengXian" w:hAnsi="Times New Roman" w:cs="Century Schoolbook"/>
                <w:i/>
                <w:iCs/>
                <w:color w:val="231F20"/>
                <w:sz w:val="24"/>
                <w:szCs w:val="24"/>
              </w:rPr>
              <w:t xml:space="preserve"> . . . ?</w:t>
            </w:r>
            <w:r w:rsidRPr="009E47A1">
              <w:rPr>
                <w:rFonts w:ascii="Times New Roman" w:eastAsia="DengXian" w:hAnsi="Times New Roman" w:cs="Times New Roman"/>
                <w:color w:val="231F20"/>
                <w:sz w:val="24"/>
                <w:szCs w:val="24"/>
              </w:rPr>
              <w:t xml:space="preserve">, </w:t>
            </w:r>
            <w:r w:rsidRPr="009E47A1">
              <w:rPr>
                <w:rFonts w:ascii="Times New Roman" w:eastAsia="DengXian" w:hAnsi="Times New Roman" w:cs="Century Schoolbook"/>
                <w:i/>
                <w:iCs/>
                <w:color w:val="231F20"/>
                <w:sz w:val="24"/>
                <w:szCs w:val="24"/>
                <w:lang w:val="en-US"/>
              </w:rPr>
              <w:t>Shall</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Century Schoolbook"/>
                <w:i/>
                <w:iCs/>
                <w:color w:val="231F20"/>
                <w:sz w:val="24"/>
                <w:szCs w:val="24"/>
                <w:lang w:val="en-US"/>
              </w:rPr>
              <w:t>I</w:t>
            </w:r>
            <w:r w:rsidRPr="009E47A1">
              <w:rPr>
                <w:rFonts w:ascii="Times New Roman" w:eastAsia="DengXian" w:hAnsi="Times New Roman" w:cs="Century Schoolbook"/>
                <w:i/>
                <w:iCs/>
                <w:color w:val="231F20"/>
                <w:sz w:val="24"/>
                <w:szCs w:val="24"/>
              </w:rPr>
              <w:t xml:space="preserve"> . . . ?</w:t>
            </w:r>
            <w:r w:rsidRPr="009E47A1">
              <w:rPr>
                <w:rFonts w:ascii="Times New Roman" w:eastAsia="DengXian" w:hAnsi="Times New Roman" w:cs="Times New Roman"/>
                <w:color w:val="231F20"/>
                <w:sz w:val="24"/>
                <w:szCs w:val="24"/>
                <w:lang w:eastAsia="ru-RU"/>
              </w:rPr>
              <w:t>и др.).</w:t>
            </w:r>
          </w:p>
          <w:p w14:paraId="7474F4A9" w14:textId="77777777" w:rsidR="009E47A1" w:rsidRPr="009E47A1" w:rsidRDefault="009E47A1" w:rsidP="009E47A1">
            <w:pPr>
              <w:rPr>
                <w:rFonts w:ascii="Times New Roman" w:eastAsia="Times New Roman" w:hAnsi="Times New Roman" w:cs="Times New Roman"/>
                <w:b/>
                <w:bCs/>
                <w:sz w:val="24"/>
                <w:szCs w:val="24"/>
                <w:lang w:eastAsia="ru-RU"/>
              </w:rPr>
            </w:pPr>
            <w:r w:rsidRPr="009E47A1">
              <w:rPr>
                <w:rFonts w:ascii="Times New Roman" w:eastAsia="DengXian" w:hAnsi="Times New Roman" w:cs="Times New Roman"/>
                <w:color w:val="231F20"/>
                <w:sz w:val="24"/>
                <w:szCs w:val="24"/>
                <w:lang w:eastAsia="ru-RU"/>
              </w:rPr>
              <w:t xml:space="preserve">Англоговорящие страны, географическое положение, климат, флора и фауна, национальные символы, государственное и политическое устройство, наиболее развитые отрасли экономики, достопримечательности, традиции. Условные предложения </w:t>
            </w:r>
            <w:r w:rsidRPr="009E47A1">
              <w:rPr>
                <w:rFonts w:ascii="Times New Roman" w:eastAsia="DengXian" w:hAnsi="Times New Roman" w:cs="Times New Roman"/>
                <w:color w:val="231F20"/>
                <w:sz w:val="24"/>
                <w:szCs w:val="24"/>
                <w:lang w:val="en-US"/>
              </w:rPr>
              <w:t>I</w:t>
            </w:r>
            <w:r w:rsidRPr="009E47A1">
              <w:rPr>
                <w:rFonts w:ascii="Times New Roman" w:eastAsia="DengXian" w:hAnsi="Times New Roman" w:cs="Times New Roman"/>
                <w:color w:val="231F20"/>
                <w:sz w:val="24"/>
                <w:szCs w:val="24"/>
              </w:rPr>
              <w:t xml:space="preserve">, </w:t>
            </w:r>
            <w:r w:rsidRPr="009E47A1">
              <w:rPr>
                <w:rFonts w:ascii="Times New Roman" w:eastAsia="DengXian" w:hAnsi="Times New Roman" w:cs="Times New Roman"/>
                <w:color w:val="231F20"/>
                <w:sz w:val="24"/>
                <w:szCs w:val="24"/>
                <w:lang w:eastAsia="ru-RU"/>
              </w:rPr>
              <w:t>II и III типов. Условные предложения в официальной речи</w:t>
            </w:r>
            <w:r w:rsidRPr="009E47A1">
              <w:rPr>
                <w:rFonts w:ascii="Times New Roman" w:eastAsia="DengXian" w:hAnsi="Times New Roman" w:cs="Century Schoolbook"/>
                <w:i/>
                <w:iCs/>
                <w:color w:val="231F20"/>
                <w:sz w:val="24"/>
                <w:szCs w:val="24"/>
              </w:rPr>
              <w:t>(</w:t>
            </w:r>
            <w:r w:rsidRPr="009E47A1">
              <w:rPr>
                <w:rFonts w:ascii="Times New Roman" w:eastAsia="DengXian" w:hAnsi="Times New Roman" w:cs="Century Schoolbook"/>
                <w:i/>
                <w:iCs/>
                <w:color w:val="231F20"/>
                <w:sz w:val="24"/>
                <w:szCs w:val="24"/>
                <w:lang w:val="en-US"/>
              </w:rPr>
              <w:t>It</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Century Schoolbook"/>
                <w:i/>
                <w:iCs/>
                <w:color w:val="231F20"/>
                <w:sz w:val="24"/>
                <w:szCs w:val="24"/>
                <w:lang w:val="en-US"/>
              </w:rPr>
              <w:t>would</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Century Schoolbook"/>
                <w:i/>
                <w:iCs/>
                <w:color w:val="231F20"/>
                <w:sz w:val="24"/>
                <w:szCs w:val="24"/>
                <w:lang w:val="en-US"/>
              </w:rPr>
              <w:t>be</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Century Schoolbook"/>
                <w:i/>
                <w:iCs/>
                <w:color w:val="231F20"/>
                <w:sz w:val="24"/>
                <w:szCs w:val="24"/>
                <w:lang w:val="en-US"/>
              </w:rPr>
              <w:t>highly</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Century Schoolbook"/>
                <w:i/>
                <w:iCs/>
                <w:color w:val="231F20"/>
                <w:sz w:val="24"/>
                <w:szCs w:val="24"/>
                <w:lang w:val="en-US"/>
              </w:rPr>
              <w:t>appreciated</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Century Schoolbook"/>
                <w:i/>
                <w:iCs/>
                <w:color w:val="231F20"/>
                <w:sz w:val="24"/>
                <w:szCs w:val="24"/>
                <w:lang w:val="en-US"/>
              </w:rPr>
              <w:t>if</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Century Schoolbook"/>
                <w:i/>
                <w:iCs/>
                <w:color w:val="231F20"/>
                <w:sz w:val="24"/>
                <w:szCs w:val="24"/>
                <w:lang w:val="en-US"/>
              </w:rPr>
              <w:t>you</w:t>
            </w:r>
            <w:r w:rsidRPr="009E47A1">
              <w:rPr>
                <w:rFonts w:ascii="Times New Roman" w:eastAsia="DengXian" w:hAnsi="Times New Roman" w:cs="Century Schoolbook"/>
                <w:i/>
                <w:iCs/>
                <w:color w:val="231F20"/>
                <w:sz w:val="24"/>
                <w:szCs w:val="24"/>
              </w:rPr>
              <w:t xml:space="preserve"> </w:t>
            </w:r>
            <w:r w:rsidRPr="009E47A1">
              <w:rPr>
                <w:rFonts w:ascii="Times New Roman" w:eastAsia="DengXian" w:hAnsi="Times New Roman" w:cs="Century Schoolbook"/>
                <w:i/>
                <w:iCs/>
                <w:color w:val="231F20"/>
                <w:sz w:val="24"/>
                <w:szCs w:val="24"/>
                <w:lang w:val="en-US"/>
              </w:rPr>
              <w:t>could</w:t>
            </w:r>
            <w:r w:rsidRPr="009E47A1">
              <w:rPr>
                <w:rFonts w:ascii="Times New Roman" w:eastAsia="DengXian" w:hAnsi="Times New Roman" w:cs="Century Schoolbook"/>
                <w:i/>
                <w:iCs/>
                <w:color w:val="231F20"/>
                <w:sz w:val="24"/>
                <w:szCs w:val="24"/>
              </w:rPr>
              <w:t>/</w:t>
            </w:r>
            <w:r w:rsidRPr="009E47A1">
              <w:rPr>
                <w:rFonts w:ascii="Times New Roman" w:eastAsia="DengXian" w:hAnsi="Times New Roman" w:cs="Century Schoolbook"/>
                <w:i/>
                <w:iCs/>
                <w:color w:val="231F20"/>
                <w:sz w:val="24"/>
                <w:szCs w:val="24"/>
                <w:lang w:val="en-US"/>
              </w:rPr>
              <w:t>can</w:t>
            </w:r>
            <w:r w:rsidRPr="009E47A1">
              <w:rPr>
                <w:rFonts w:ascii="Times New Roman" w:eastAsia="DengXian" w:hAnsi="Times New Roman" w:cs="Century Schoolbook"/>
                <w:i/>
                <w:iCs/>
                <w:color w:val="231F20"/>
                <w:sz w:val="24"/>
                <w:szCs w:val="24"/>
              </w:rPr>
              <w:t xml:space="preserve"> . . . </w:t>
            </w:r>
            <w:r w:rsidRPr="009E47A1">
              <w:rPr>
                <w:rFonts w:ascii="Times New Roman" w:eastAsia="DengXian" w:hAnsi="Times New Roman" w:cs="Times New Roman"/>
                <w:color w:val="231F20"/>
                <w:sz w:val="24"/>
                <w:szCs w:val="24"/>
                <w:lang w:eastAsia="ru-RU"/>
              </w:rPr>
              <w:t>и др.)</w:t>
            </w:r>
          </w:p>
        </w:tc>
        <w:tc>
          <w:tcPr>
            <w:tcW w:w="840" w:type="pct"/>
            <w:vAlign w:val="center"/>
          </w:tcPr>
          <w:p w14:paraId="45DAF9FF" w14:textId="1F0AC8C8" w:rsidR="009E47A1" w:rsidRPr="009E47A1" w:rsidRDefault="009E47A1" w:rsidP="000C09E2">
            <w:pPr>
              <w:suppressAutoHyphens/>
              <w:jc w:val="center"/>
              <w:rPr>
                <w:rFonts w:ascii="Times New Roman" w:eastAsia="Times New Roman" w:hAnsi="Times New Roman" w:cs="Times New Roman"/>
                <w:iCs/>
                <w:sz w:val="24"/>
                <w:szCs w:val="24"/>
                <w:lang w:eastAsia="ru-RU"/>
              </w:rPr>
            </w:pPr>
            <w:r w:rsidRPr="009E47A1">
              <w:rPr>
                <w:rFonts w:ascii="Times New Roman" w:eastAsia="Times New Roman" w:hAnsi="Times New Roman" w:cs="Times New Roman"/>
                <w:iCs/>
                <w:sz w:val="24"/>
                <w:szCs w:val="24"/>
                <w:lang w:eastAsia="ru-RU"/>
              </w:rPr>
              <w:t>2</w:t>
            </w:r>
            <w:r w:rsidR="007639DE" w:rsidRPr="000C09E2">
              <w:rPr>
                <w:rFonts w:ascii="Times New Roman" w:eastAsia="Times New Roman" w:hAnsi="Times New Roman" w:cs="Times New Roman"/>
                <w:iCs/>
                <w:sz w:val="24"/>
                <w:szCs w:val="24"/>
                <w:lang w:eastAsia="ru-RU"/>
              </w:rPr>
              <w:t>/2</w:t>
            </w:r>
          </w:p>
        </w:tc>
        <w:tc>
          <w:tcPr>
            <w:tcW w:w="599" w:type="pct"/>
            <w:vMerge/>
          </w:tcPr>
          <w:p w14:paraId="7CB57630" w14:textId="77777777" w:rsidR="009E47A1" w:rsidRPr="009E47A1" w:rsidRDefault="009E47A1" w:rsidP="000C09E2">
            <w:pPr>
              <w:jc w:val="center"/>
              <w:rPr>
                <w:rFonts w:ascii="Times New Roman" w:eastAsia="Times New Roman" w:hAnsi="Times New Roman" w:cs="Times New Roman"/>
                <w:b/>
                <w:sz w:val="24"/>
                <w:szCs w:val="24"/>
                <w:lang w:val="en-US" w:eastAsia="ru-RU"/>
              </w:rPr>
            </w:pPr>
          </w:p>
        </w:tc>
      </w:tr>
      <w:tr w:rsidR="009E47A1" w:rsidRPr="009E47A1" w14:paraId="5EB75A1B" w14:textId="77777777" w:rsidTr="006158BE">
        <w:trPr>
          <w:trHeight w:val="20"/>
        </w:trPr>
        <w:tc>
          <w:tcPr>
            <w:tcW w:w="772" w:type="pct"/>
            <w:vMerge w:val="restart"/>
          </w:tcPr>
          <w:p w14:paraId="5BCF0A1E" w14:textId="77777777" w:rsidR="009E47A1" w:rsidRPr="009E47A1" w:rsidRDefault="009E47A1" w:rsidP="009E47A1">
            <w:pPr>
              <w:rPr>
                <w:rFonts w:ascii="Times New Roman" w:eastAsia="Times New Roman" w:hAnsi="Times New Roman" w:cs="Times New Roman"/>
                <w:b/>
                <w:sz w:val="24"/>
                <w:szCs w:val="24"/>
                <w:lang w:eastAsia="ru-RU"/>
              </w:rPr>
            </w:pPr>
            <w:r w:rsidRPr="009E47A1">
              <w:rPr>
                <w:rFonts w:ascii="Times New Roman" w:eastAsia="Times New Roman" w:hAnsi="Times New Roman" w:cs="Times New Roman"/>
                <w:b/>
                <w:sz w:val="24"/>
                <w:szCs w:val="24"/>
                <w:lang w:eastAsia="ru-RU"/>
              </w:rPr>
              <w:t>Тема 1.7. История развития машиностроения. Новые технологии в сварке</w:t>
            </w:r>
          </w:p>
        </w:tc>
        <w:tc>
          <w:tcPr>
            <w:tcW w:w="2789" w:type="pct"/>
          </w:tcPr>
          <w:p w14:paraId="30C3FD5C" w14:textId="4F5A3E4A" w:rsidR="009E47A1" w:rsidRPr="009E47A1" w:rsidRDefault="009E47A1" w:rsidP="00FE5899">
            <w:pPr>
              <w:rPr>
                <w:rFonts w:ascii="Times New Roman" w:eastAsia="Times New Roman" w:hAnsi="Times New Roman" w:cs="Times New Roman"/>
                <w:b/>
                <w:bCs/>
                <w:sz w:val="24"/>
                <w:szCs w:val="24"/>
                <w:lang w:eastAsia="ru-RU"/>
              </w:rPr>
            </w:pPr>
            <w:r w:rsidRPr="009E47A1">
              <w:rPr>
                <w:rFonts w:ascii="Times New Roman" w:eastAsia="Times New Roman" w:hAnsi="Times New Roman" w:cs="Times New Roman"/>
                <w:b/>
                <w:bCs/>
                <w:sz w:val="24"/>
                <w:szCs w:val="24"/>
                <w:lang w:eastAsia="ru-RU"/>
              </w:rPr>
              <w:t xml:space="preserve">Содержание </w:t>
            </w:r>
          </w:p>
        </w:tc>
        <w:tc>
          <w:tcPr>
            <w:tcW w:w="840" w:type="pct"/>
            <w:vAlign w:val="center"/>
          </w:tcPr>
          <w:p w14:paraId="69DB91CE" w14:textId="2B8EAF26" w:rsidR="009E47A1" w:rsidRPr="009E47A1" w:rsidRDefault="009E47A1" w:rsidP="000C09E2">
            <w:pPr>
              <w:suppressAutoHyphens/>
              <w:jc w:val="center"/>
              <w:rPr>
                <w:rFonts w:ascii="Times New Roman" w:eastAsia="Times New Roman" w:hAnsi="Times New Roman" w:cs="Times New Roman"/>
                <w:b/>
                <w:iCs/>
                <w:sz w:val="24"/>
                <w:szCs w:val="24"/>
                <w:lang w:eastAsia="ru-RU"/>
              </w:rPr>
            </w:pPr>
            <w:r w:rsidRPr="009E47A1">
              <w:rPr>
                <w:rFonts w:ascii="Times New Roman" w:eastAsia="Times New Roman" w:hAnsi="Times New Roman" w:cs="Times New Roman"/>
                <w:b/>
                <w:iCs/>
                <w:sz w:val="24"/>
                <w:szCs w:val="24"/>
                <w:lang w:eastAsia="ru-RU"/>
              </w:rPr>
              <w:t>4</w:t>
            </w:r>
            <w:r w:rsidR="007639DE" w:rsidRPr="000C09E2">
              <w:rPr>
                <w:rFonts w:ascii="Times New Roman" w:eastAsia="Times New Roman" w:hAnsi="Times New Roman" w:cs="Times New Roman"/>
                <w:b/>
                <w:iCs/>
                <w:sz w:val="24"/>
                <w:szCs w:val="24"/>
                <w:lang w:eastAsia="ru-RU"/>
              </w:rPr>
              <w:t>/4</w:t>
            </w:r>
          </w:p>
        </w:tc>
        <w:tc>
          <w:tcPr>
            <w:tcW w:w="599" w:type="pct"/>
            <w:vMerge w:val="restart"/>
          </w:tcPr>
          <w:p w14:paraId="49648C16" w14:textId="7D6E8268" w:rsidR="007639DE" w:rsidRPr="009E47A1" w:rsidRDefault="007639DE" w:rsidP="000C09E2">
            <w:pPr>
              <w:suppressAutoHyphens/>
              <w:jc w:val="center"/>
              <w:rPr>
                <w:rFonts w:ascii="Times New Roman" w:eastAsia="Times New Roman" w:hAnsi="Times New Roman" w:cs="Times New Roman"/>
                <w:sz w:val="24"/>
                <w:szCs w:val="24"/>
                <w:lang w:eastAsia="ru-RU"/>
              </w:rPr>
            </w:pPr>
            <w:r w:rsidRPr="009E47A1">
              <w:rPr>
                <w:rFonts w:ascii="Times New Roman" w:eastAsia="Times New Roman" w:hAnsi="Times New Roman" w:cs="Times New Roman"/>
                <w:sz w:val="24"/>
                <w:szCs w:val="24"/>
                <w:lang w:eastAsia="ru-RU"/>
              </w:rPr>
              <w:t>ОК 01</w:t>
            </w:r>
            <w:r w:rsidRPr="000C09E2">
              <w:rPr>
                <w:rFonts w:ascii="Times New Roman" w:eastAsia="Times New Roman" w:hAnsi="Times New Roman" w:cs="Times New Roman"/>
                <w:sz w:val="24"/>
                <w:szCs w:val="24"/>
                <w:lang w:eastAsia="ru-RU"/>
              </w:rPr>
              <w:t>,06,09</w:t>
            </w:r>
          </w:p>
          <w:p w14:paraId="315EFDA3" w14:textId="77777777" w:rsidR="007639DE" w:rsidRPr="009E47A1" w:rsidRDefault="007639DE" w:rsidP="000C09E2">
            <w:pPr>
              <w:suppressAutoHyphens/>
              <w:jc w:val="center"/>
              <w:rPr>
                <w:rFonts w:ascii="Times New Roman" w:eastAsia="Times New Roman" w:hAnsi="Times New Roman" w:cs="Times New Roman"/>
                <w:sz w:val="24"/>
                <w:szCs w:val="24"/>
                <w:lang w:eastAsia="ru-RU"/>
              </w:rPr>
            </w:pPr>
            <w:r w:rsidRPr="009E47A1">
              <w:rPr>
                <w:rFonts w:ascii="Times New Roman" w:eastAsia="Times New Roman" w:hAnsi="Times New Roman" w:cs="Times New Roman"/>
                <w:sz w:val="24"/>
                <w:szCs w:val="24"/>
                <w:lang w:eastAsia="ru-RU"/>
              </w:rPr>
              <w:t xml:space="preserve">ПК </w:t>
            </w:r>
            <w:r w:rsidRPr="000C09E2">
              <w:rPr>
                <w:rFonts w:ascii="Times New Roman" w:eastAsia="Times New Roman" w:hAnsi="Times New Roman" w:cs="Times New Roman"/>
                <w:sz w:val="24"/>
                <w:szCs w:val="24"/>
                <w:lang w:eastAsia="ru-RU"/>
              </w:rPr>
              <w:t>1.1</w:t>
            </w:r>
          </w:p>
          <w:p w14:paraId="3E5F07B4" w14:textId="77777777" w:rsidR="009E47A1" w:rsidRPr="009E47A1" w:rsidRDefault="009E47A1" w:rsidP="000C09E2">
            <w:pPr>
              <w:jc w:val="center"/>
              <w:rPr>
                <w:rFonts w:ascii="Times New Roman" w:eastAsia="Times New Roman" w:hAnsi="Times New Roman" w:cs="Times New Roman"/>
                <w:b/>
                <w:sz w:val="24"/>
                <w:szCs w:val="24"/>
                <w:lang w:eastAsia="ru-RU"/>
              </w:rPr>
            </w:pPr>
          </w:p>
        </w:tc>
      </w:tr>
      <w:tr w:rsidR="009E47A1" w:rsidRPr="009E47A1" w14:paraId="5BD6E12F" w14:textId="77777777" w:rsidTr="006158BE">
        <w:trPr>
          <w:trHeight w:val="20"/>
        </w:trPr>
        <w:tc>
          <w:tcPr>
            <w:tcW w:w="772" w:type="pct"/>
            <w:vMerge/>
          </w:tcPr>
          <w:p w14:paraId="2BFD0BE5" w14:textId="77777777" w:rsidR="009E47A1" w:rsidRPr="009E47A1" w:rsidRDefault="009E47A1" w:rsidP="009E47A1">
            <w:pPr>
              <w:rPr>
                <w:rFonts w:ascii="Times New Roman" w:eastAsia="Times New Roman" w:hAnsi="Times New Roman" w:cs="Times New Roman"/>
                <w:b/>
                <w:sz w:val="24"/>
                <w:szCs w:val="24"/>
                <w:lang w:eastAsia="ru-RU"/>
              </w:rPr>
            </w:pPr>
          </w:p>
        </w:tc>
        <w:tc>
          <w:tcPr>
            <w:tcW w:w="2789" w:type="pct"/>
          </w:tcPr>
          <w:p w14:paraId="25BE2563" w14:textId="1F78E649" w:rsidR="009E47A1" w:rsidRPr="009E47A1" w:rsidRDefault="009E47A1" w:rsidP="009E47A1">
            <w:pPr>
              <w:rPr>
                <w:rFonts w:ascii="Times New Roman" w:eastAsia="Times New Roman" w:hAnsi="Times New Roman" w:cs="Times New Roman"/>
                <w:b/>
                <w:bCs/>
                <w:sz w:val="24"/>
                <w:szCs w:val="24"/>
                <w:lang w:eastAsia="ru-RU"/>
              </w:rPr>
            </w:pPr>
            <w:r w:rsidRPr="009E47A1">
              <w:rPr>
                <w:rFonts w:ascii="Times New Roman" w:eastAsia="Calibri" w:hAnsi="Times New Roman" w:cs="Times New Roman"/>
                <w:b/>
                <w:bCs/>
                <w:sz w:val="24"/>
                <w:szCs w:val="24"/>
              </w:rPr>
              <w:t>В том числе практических и лабораторных занятий</w:t>
            </w:r>
          </w:p>
        </w:tc>
        <w:tc>
          <w:tcPr>
            <w:tcW w:w="840" w:type="pct"/>
            <w:vAlign w:val="center"/>
          </w:tcPr>
          <w:p w14:paraId="0AAD0E9A" w14:textId="16AD3DDE" w:rsidR="009E47A1" w:rsidRPr="000C09E2" w:rsidRDefault="009E47A1" w:rsidP="000C09E2">
            <w:pPr>
              <w:suppressAutoHyphens/>
              <w:jc w:val="center"/>
              <w:rPr>
                <w:rFonts w:ascii="Times New Roman" w:eastAsia="Times New Roman" w:hAnsi="Times New Roman" w:cs="Times New Roman"/>
                <w:iCs/>
                <w:sz w:val="24"/>
                <w:szCs w:val="24"/>
                <w:lang w:eastAsia="ru-RU"/>
              </w:rPr>
            </w:pPr>
            <w:r w:rsidRPr="000C09E2">
              <w:rPr>
                <w:rFonts w:ascii="Times New Roman" w:eastAsia="Times New Roman" w:hAnsi="Times New Roman" w:cs="Times New Roman"/>
                <w:iCs/>
                <w:sz w:val="24"/>
                <w:szCs w:val="24"/>
                <w:lang w:eastAsia="ru-RU"/>
              </w:rPr>
              <w:t>4</w:t>
            </w:r>
            <w:r w:rsidR="007639DE" w:rsidRPr="000C09E2">
              <w:rPr>
                <w:rFonts w:ascii="Times New Roman" w:eastAsia="Times New Roman" w:hAnsi="Times New Roman" w:cs="Times New Roman"/>
                <w:iCs/>
                <w:sz w:val="24"/>
                <w:szCs w:val="24"/>
                <w:lang w:eastAsia="ru-RU"/>
              </w:rPr>
              <w:t>/4</w:t>
            </w:r>
          </w:p>
        </w:tc>
        <w:tc>
          <w:tcPr>
            <w:tcW w:w="599" w:type="pct"/>
            <w:vMerge/>
          </w:tcPr>
          <w:p w14:paraId="2C15CFEF" w14:textId="77777777" w:rsidR="009E47A1" w:rsidRPr="000C09E2" w:rsidRDefault="009E47A1" w:rsidP="000C09E2">
            <w:pPr>
              <w:suppressAutoHyphens/>
              <w:jc w:val="center"/>
              <w:rPr>
                <w:rFonts w:ascii="Times New Roman" w:eastAsia="Times New Roman" w:hAnsi="Times New Roman" w:cs="Times New Roman"/>
                <w:sz w:val="24"/>
                <w:szCs w:val="24"/>
                <w:lang w:eastAsia="ru-RU"/>
              </w:rPr>
            </w:pPr>
          </w:p>
        </w:tc>
      </w:tr>
      <w:tr w:rsidR="009E47A1" w:rsidRPr="009E47A1" w14:paraId="2F7325C6" w14:textId="77777777" w:rsidTr="006158BE">
        <w:trPr>
          <w:trHeight w:val="20"/>
        </w:trPr>
        <w:tc>
          <w:tcPr>
            <w:tcW w:w="772" w:type="pct"/>
            <w:vMerge/>
          </w:tcPr>
          <w:p w14:paraId="3B08B638" w14:textId="77777777" w:rsidR="009E47A1" w:rsidRPr="009E47A1" w:rsidRDefault="009E47A1" w:rsidP="009E47A1">
            <w:pPr>
              <w:rPr>
                <w:rFonts w:ascii="Times New Roman" w:eastAsia="Times New Roman" w:hAnsi="Times New Roman" w:cs="Times New Roman"/>
                <w:b/>
                <w:sz w:val="24"/>
                <w:szCs w:val="24"/>
                <w:lang w:eastAsia="ru-RU"/>
              </w:rPr>
            </w:pPr>
          </w:p>
        </w:tc>
        <w:tc>
          <w:tcPr>
            <w:tcW w:w="2789" w:type="pct"/>
          </w:tcPr>
          <w:p w14:paraId="58435836" w14:textId="77777777" w:rsidR="009E47A1" w:rsidRPr="009E47A1" w:rsidRDefault="009E47A1" w:rsidP="009E47A1">
            <w:pPr>
              <w:rPr>
                <w:rFonts w:ascii="Times New Roman" w:eastAsia="Times New Roman" w:hAnsi="Times New Roman" w:cs="Times New Roman"/>
                <w:b/>
                <w:bCs/>
                <w:sz w:val="24"/>
                <w:szCs w:val="24"/>
                <w:lang w:eastAsia="ru-RU"/>
              </w:rPr>
            </w:pPr>
            <w:r w:rsidRPr="009E47A1">
              <w:rPr>
                <w:rFonts w:ascii="Times New Roman" w:eastAsia="Times New Roman" w:hAnsi="Times New Roman" w:cs="Times New Roman"/>
                <w:b/>
                <w:bCs/>
                <w:sz w:val="24"/>
                <w:szCs w:val="24"/>
                <w:lang w:eastAsia="ru-RU"/>
              </w:rPr>
              <w:t xml:space="preserve">1. </w:t>
            </w:r>
            <w:r w:rsidRPr="009E47A1">
              <w:rPr>
                <w:rFonts w:ascii="Times New Roman" w:eastAsia="Times New Roman" w:hAnsi="Times New Roman" w:cs="Times New Roman"/>
                <w:color w:val="000000"/>
                <w:sz w:val="24"/>
                <w:szCs w:val="24"/>
                <w:lang w:eastAsia="ru-RU" w:bidi="sa-IN"/>
              </w:rPr>
              <w:t>История возникновения сварки и ее основоположники</w:t>
            </w:r>
            <w:r w:rsidRPr="009E47A1">
              <w:rPr>
                <w:rFonts w:ascii="Times New Roman" w:eastAsia="DengXian" w:hAnsi="Times New Roman" w:cs="Times New Roman"/>
                <w:color w:val="231F20"/>
                <w:sz w:val="24"/>
                <w:szCs w:val="24"/>
                <w:lang w:eastAsia="ru-RU"/>
              </w:rPr>
              <w:t xml:space="preserve"> </w:t>
            </w:r>
          </w:p>
        </w:tc>
        <w:tc>
          <w:tcPr>
            <w:tcW w:w="840" w:type="pct"/>
            <w:vAlign w:val="center"/>
          </w:tcPr>
          <w:p w14:paraId="2A9BEF9A" w14:textId="4B2824F5" w:rsidR="009E47A1" w:rsidRPr="009E47A1" w:rsidRDefault="009E47A1" w:rsidP="000C09E2">
            <w:pPr>
              <w:suppressAutoHyphens/>
              <w:jc w:val="center"/>
              <w:rPr>
                <w:rFonts w:ascii="Times New Roman" w:eastAsia="Times New Roman" w:hAnsi="Times New Roman" w:cs="Times New Roman"/>
                <w:iCs/>
                <w:sz w:val="24"/>
                <w:szCs w:val="24"/>
                <w:lang w:eastAsia="ru-RU"/>
              </w:rPr>
            </w:pPr>
            <w:r w:rsidRPr="009E47A1">
              <w:rPr>
                <w:rFonts w:ascii="Times New Roman" w:eastAsia="Times New Roman" w:hAnsi="Times New Roman" w:cs="Times New Roman"/>
                <w:iCs/>
                <w:sz w:val="24"/>
                <w:szCs w:val="24"/>
                <w:lang w:eastAsia="ru-RU"/>
              </w:rPr>
              <w:t>2</w:t>
            </w:r>
            <w:r w:rsidR="007639DE" w:rsidRPr="000C09E2">
              <w:rPr>
                <w:rFonts w:ascii="Times New Roman" w:eastAsia="Times New Roman" w:hAnsi="Times New Roman" w:cs="Times New Roman"/>
                <w:iCs/>
                <w:sz w:val="24"/>
                <w:szCs w:val="24"/>
                <w:lang w:eastAsia="ru-RU"/>
              </w:rPr>
              <w:t>/2</w:t>
            </w:r>
          </w:p>
        </w:tc>
        <w:tc>
          <w:tcPr>
            <w:tcW w:w="599" w:type="pct"/>
            <w:vMerge/>
          </w:tcPr>
          <w:p w14:paraId="3B43B492" w14:textId="77777777" w:rsidR="009E47A1" w:rsidRPr="009E47A1" w:rsidRDefault="009E47A1" w:rsidP="000C09E2">
            <w:pPr>
              <w:jc w:val="center"/>
              <w:rPr>
                <w:rFonts w:ascii="Times New Roman" w:eastAsia="Times New Roman" w:hAnsi="Times New Roman" w:cs="Times New Roman"/>
                <w:b/>
                <w:sz w:val="24"/>
                <w:szCs w:val="24"/>
                <w:lang w:eastAsia="ru-RU"/>
              </w:rPr>
            </w:pPr>
          </w:p>
        </w:tc>
      </w:tr>
      <w:tr w:rsidR="009E47A1" w:rsidRPr="009E47A1" w14:paraId="66913C96" w14:textId="77777777" w:rsidTr="006158BE">
        <w:trPr>
          <w:trHeight w:val="20"/>
        </w:trPr>
        <w:tc>
          <w:tcPr>
            <w:tcW w:w="772" w:type="pct"/>
            <w:vMerge/>
          </w:tcPr>
          <w:p w14:paraId="6F7CE382" w14:textId="77777777" w:rsidR="009E47A1" w:rsidRPr="009E47A1" w:rsidRDefault="009E47A1" w:rsidP="009E47A1">
            <w:pPr>
              <w:rPr>
                <w:rFonts w:ascii="Times New Roman" w:eastAsia="Times New Roman" w:hAnsi="Times New Roman" w:cs="Times New Roman"/>
                <w:b/>
                <w:sz w:val="24"/>
                <w:szCs w:val="24"/>
                <w:lang w:eastAsia="ru-RU"/>
              </w:rPr>
            </w:pPr>
          </w:p>
        </w:tc>
        <w:tc>
          <w:tcPr>
            <w:tcW w:w="2789" w:type="pct"/>
          </w:tcPr>
          <w:p w14:paraId="2530F67A" w14:textId="77777777" w:rsidR="009E47A1" w:rsidRPr="009E47A1" w:rsidRDefault="009E47A1" w:rsidP="009E47A1">
            <w:pPr>
              <w:rPr>
                <w:rFonts w:ascii="Times New Roman" w:eastAsia="Times New Roman" w:hAnsi="Times New Roman" w:cs="Times New Roman"/>
                <w:b/>
                <w:bCs/>
                <w:sz w:val="24"/>
                <w:szCs w:val="24"/>
                <w:lang w:eastAsia="ru-RU"/>
              </w:rPr>
            </w:pPr>
            <w:r w:rsidRPr="009E47A1">
              <w:rPr>
                <w:rFonts w:ascii="Times New Roman" w:eastAsia="Times New Roman" w:hAnsi="Times New Roman" w:cs="Times New Roman"/>
                <w:b/>
                <w:bCs/>
                <w:sz w:val="24"/>
                <w:szCs w:val="24"/>
                <w:lang w:eastAsia="ru-RU"/>
              </w:rPr>
              <w:t xml:space="preserve">2. </w:t>
            </w:r>
            <w:r w:rsidRPr="009E47A1">
              <w:rPr>
                <w:rFonts w:ascii="Times New Roman" w:eastAsia="DengXian" w:hAnsi="Times New Roman" w:cs="Times New Roman"/>
                <w:color w:val="231F20"/>
                <w:sz w:val="24"/>
                <w:szCs w:val="24"/>
                <w:lang w:eastAsia="ru-RU"/>
              </w:rPr>
              <w:t xml:space="preserve">Работа с текстами. </w:t>
            </w:r>
            <w:r w:rsidRPr="009E47A1">
              <w:rPr>
                <w:rFonts w:ascii="Times New Roman" w:eastAsia="Times New Roman" w:hAnsi="Times New Roman" w:cs="Times New Roman"/>
                <w:color w:val="000000"/>
                <w:sz w:val="24"/>
                <w:szCs w:val="24"/>
                <w:lang w:eastAsia="ru-RU" w:bidi="sa-IN"/>
              </w:rPr>
              <w:t>Формирование словаря лексики технической направленности:</w:t>
            </w:r>
            <w:r w:rsidRPr="009E47A1">
              <w:rPr>
                <w:rFonts w:ascii="Times New Roman" w:eastAsia="Times New Roman" w:hAnsi="Times New Roman" w:cs="Times New Roman"/>
                <w:bCs/>
                <w:i/>
                <w:sz w:val="24"/>
                <w:szCs w:val="24"/>
                <w:lang w:eastAsia="ru-RU"/>
              </w:rPr>
              <w:t xml:space="preserve"> </w:t>
            </w:r>
            <w:r w:rsidRPr="009E47A1">
              <w:rPr>
                <w:rFonts w:ascii="Times New Roman" w:eastAsia="Times New Roman" w:hAnsi="Times New Roman" w:cs="Times New Roman"/>
                <w:color w:val="000000"/>
                <w:sz w:val="24"/>
                <w:szCs w:val="24"/>
                <w:lang w:eastAsia="ru-RU" w:bidi="sa-IN"/>
              </w:rPr>
              <w:t>Чтение технологических карт и процессов</w:t>
            </w:r>
            <w:r w:rsidRPr="009E47A1">
              <w:rPr>
                <w:rFonts w:ascii="Times New Roman" w:eastAsia="DengXian" w:hAnsi="Times New Roman" w:cs="Times New Roman"/>
                <w:color w:val="231F20"/>
                <w:sz w:val="24"/>
                <w:szCs w:val="24"/>
                <w:lang w:eastAsia="ru-RU"/>
              </w:rPr>
              <w:t>.</w:t>
            </w:r>
          </w:p>
        </w:tc>
        <w:tc>
          <w:tcPr>
            <w:tcW w:w="840" w:type="pct"/>
            <w:vAlign w:val="center"/>
          </w:tcPr>
          <w:p w14:paraId="626C70B9" w14:textId="1FD7A8D9" w:rsidR="009E47A1" w:rsidRPr="009E47A1" w:rsidRDefault="009E47A1" w:rsidP="000C09E2">
            <w:pPr>
              <w:suppressAutoHyphens/>
              <w:jc w:val="center"/>
              <w:rPr>
                <w:rFonts w:ascii="Times New Roman" w:eastAsia="Times New Roman" w:hAnsi="Times New Roman" w:cs="Times New Roman"/>
                <w:iCs/>
                <w:sz w:val="24"/>
                <w:szCs w:val="24"/>
                <w:lang w:eastAsia="ru-RU"/>
              </w:rPr>
            </w:pPr>
            <w:r w:rsidRPr="009E47A1">
              <w:rPr>
                <w:rFonts w:ascii="Times New Roman" w:eastAsia="Times New Roman" w:hAnsi="Times New Roman" w:cs="Times New Roman"/>
                <w:iCs/>
                <w:sz w:val="24"/>
                <w:szCs w:val="24"/>
                <w:lang w:eastAsia="ru-RU"/>
              </w:rPr>
              <w:t>2</w:t>
            </w:r>
            <w:r w:rsidR="007639DE" w:rsidRPr="000C09E2">
              <w:rPr>
                <w:rFonts w:ascii="Times New Roman" w:eastAsia="Times New Roman" w:hAnsi="Times New Roman" w:cs="Times New Roman"/>
                <w:iCs/>
                <w:sz w:val="24"/>
                <w:szCs w:val="24"/>
                <w:lang w:eastAsia="ru-RU"/>
              </w:rPr>
              <w:t>/2</w:t>
            </w:r>
          </w:p>
        </w:tc>
        <w:tc>
          <w:tcPr>
            <w:tcW w:w="599" w:type="pct"/>
            <w:vMerge/>
          </w:tcPr>
          <w:p w14:paraId="752D5134" w14:textId="77777777" w:rsidR="009E47A1" w:rsidRPr="009E47A1" w:rsidRDefault="009E47A1" w:rsidP="000C09E2">
            <w:pPr>
              <w:jc w:val="center"/>
              <w:rPr>
                <w:rFonts w:ascii="Times New Roman" w:eastAsia="Times New Roman" w:hAnsi="Times New Roman" w:cs="Times New Roman"/>
                <w:b/>
                <w:sz w:val="24"/>
                <w:szCs w:val="24"/>
                <w:lang w:eastAsia="ru-RU"/>
              </w:rPr>
            </w:pPr>
          </w:p>
        </w:tc>
      </w:tr>
      <w:tr w:rsidR="009E47A1" w:rsidRPr="009E47A1" w14:paraId="70AD5A1F" w14:textId="77777777" w:rsidTr="006158BE">
        <w:trPr>
          <w:trHeight w:val="20"/>
        </w:trPr>
        <w:tc>
          <w:tcPr>
            <w:tcW w:w="772" w:type="pct"/>
            <w:vMerge w:val="restart"/>
          </w:tcPr>
          <w:p w14:paraId="6CCE3AB4" w14:textId="77777777" w:rsidR="009E47A1" w:rsidRPr="009E47A1" w:rsidRDefault="009E47A1" w:rsidP="009E47A1">
            <w:pPr>
              <w:rPr>
                <w:rFonts w:ascii="Times New Roman" w:eastAsia="Times New Roman" w:hAnsi="Times New Roman" w:cs="Times New Roman"/>
                <w:b/>
                <w:sz w:val="24"/>
                <w:szCs w:val="24"/>
                <w:lang w:eastAsia="ru-RU"/>
              </w:rPr>
            </w:pPr>
            <w:r w:rsidRPr="009E47A1">
              <w:rPr>
                <w:rFonts w:ascii="Times New Roman" w:eastAsia="Times New Roman" w:hAnsi="Times New Roman" w:cs="Times New Roman"/>
                <w:b/>
                <w:sz w:val="24"/>
                <w:szCs w:val="24"/>
                <w:lang w:eastAsia="ru-RU"/>
              </w:rPr>
              <w:t>Тема 1.8. Современные технологии сварочного производства</w:t>
            </w:r>
          </w:p>
        </w:tc>
        <w:tc>
          <w:tcPr>
            <w:tcW w:w="2789" w:type="pct"/>
          </w:tcPr>
          <w:p w14:paraId="3EAF0107" w14:textId="5263B694" w:rsidR="009E47A1" w:rsidRPr="009E47A1" w:rsidRDefault="009E47A1" w:rsidP="00FE5899">
            <w:pPr>
              <w:rPr>
                <w:rFonts w:ascii="Times New Roman" w:eastAsia="Times New Roman" w:hAnsi="Times New Roman" w:cs="Times New Roman"/>
                <w:b/>
                <w:bCs/>
                <w:sz w:val="24"/>
                <w:szCs w:val="24"/>
                <w:lang w:eastAsia="ru-RU"/>
              </w:rPr>
            </w:pPr>
            <w:r w:rsidRPr="009E47A1">
              <w:rPr>
                <w:rFonts w:ascii="Times New Roman" w:eastAsia="Times New Roman" w:hAnsi="Times New Roman" w:cs="Times New Roman"/>
                <w:b/>
                <w:bCs/>
                <w:sz w:val="24"/>
                <w:szCs w:val="24"/>
                <w:lang w:eastAsia="ru-RU"/>
              </w:rPr>
              <w:t xml:space="preserve">Содержание </w:t>
            </w:r>
          </w:p>
        </w:tc>
        <w:tc>
          <w:tcPr>
            <w:tcW w:w="840" w:type="pct"/>
            <w:vAlign w:val="center"/>
          </w:tcPr>
          <w:p w14:paraId="5AC74A46" w14:textId="5CEC4B35" w:rsidR="009E47A1" w:rsidRPr="009E47A1" w:rsidRDefault="009E47A1" w:rsidP="000C09E2">
            <w:pPr>
              <w:suppressAutoHyphens/>
              <w:jc w:val="center"/>
              <w:rPr>
                <w:rFonts w:ascii="Times New Roman" w:eastAsia="Times New Roman" w:hAnsi="Times New Roman" w:cs="Times New Roman"/>
                <w:b/>
                <w:iCs/>
                <w:sz w:val="24"/>
                <w:szCs w:val="24"/>
                <w:lang w:eastAsia="ru-RU"/>
              </w:rPr>
            </w:pPr>
            <w:r w:rsidRPr="009E47A1">
              <w:rPr>
                <w:rFonts w:ascii="Times New Roman" w:eastAsia="Times New Roman" w:hAnsi="Times New Roman" w:cs="Times New Roman"/>
                <w:b/>
                <w:iCs/>
                <w:sz w:val="24"/>
                <w:szCs w:val="24"/>
                <w:lang w:eastAsia="ru-RU"/>
              </w:rPr>
              <w:t>4</w:t>
            </w:r>
            <w:r w:rsidR="007639DE" w:rsidRPr="000C09E2">
              <w:rPr>
                <w:rFonts w:ascii="Times New Roman" w:eastAsia="Times New Roman" w:hAnsi="Times New Roman" w:cs="Times New Roman"/>
                <w:b/>
                <w:iCs/>
                <w:sz w:val="24"/>
                <w:szCs w:val="24"/>
                <w:lang w:eastAsia="ru-RU"/>
              </w:rPr>
              <w:t>/4</w:t>
            </w:r>
          </w:p>
        </w:tc>
        <w:tc>
          <w:tcPr>
            <w:tcW w:w="599" w:type="pct"/>
            <w:vMerge w:val="restart"/>
          </w:tcPr>
          <w:p w14:paraId="35851566" w14:textId="2F68C386" w:rsidR="007639DE" w:rsidRPr="009E47A1" w:rsidRDefault="007639DE" w:rsidP="000C09E2">
            <w:pPr>
              <w:suppressAutoHyphens/>
              <w:jc w:val="center"/>
              <w:rPr>
                <w:rFonts w:ascii="Times New Roman" w:eastAsia="Times New Roman" w:hAnsi="Times New Roman" w:cs="Times New Roman"/>
                <w:sz w:val="24"/>
                <w:szCs w:val="24"/>
                <w:lang w:eastAsia="ru-RU"/>
              </w:rPr>
            </w:pPr>
            <w:r w:rsidRPr="009E47A1">
              <w:rPr>
                <w:rFonts w:ascii="Times New Roman" w:eastAsia="Times New Roman" w:hAnsi="Times New Roman" w:cs="Times New Roman"/>
                <w:sz w:val="24"/>
                <w:szCs w:val="24"/>
                <w:lang w:eastAsia="ru-RU"/>
              </w:rPr>
              <w:t>ОК 01</w:t>
            </w:r>
            <w:r w:rsidRPr="000C09E2">
              <w:rPr>
                <w:rFonts w:ascii="Times New Roman" w:eastAsia="Times New Roman" w:hAnsi="Times New Roman" w:cs="Times New Roman"/>
                <w:sz w:val="24"/>
                <w:szCs w:val="24"/>
                <w:lang w:eastAsia="ru-RU"/>
              </w:rPr>
              <w:t>,06,09</w:t>
            </w:r>
          </w:p>
          <w:p w14:paraId="4D92B030" w14:textId="77777777" w:rsidR="007639DE" w:rsidRPr="009E47A1" w:rsidRDefault="007639DE" w:rsidP="000C09E2">
            <w:pPr>
              <w:suppressAutoHyphens/>
              <w:jc w:val="center"/>
              <w:rPr>
                <w:rFonts w:ascii="Times New Roman" w:eastAsia="Times New Roman" w:hAnsi="Times New Roman" w:cs="Times New Roman"/>
                <w:sz w:val="24"/>
                <w:szCs w:val="24"/>
                <w:lang w:eastAsia="ru-RU"/>
              </w:rPr>
            </w:pPr>
            <w:r w:rsidRPr="009E47A1">
              <w:rPr>
                <w:rFonts w:ascii="Times New Roman" w:eastAsia="Times New Roman" w:hAnsi="Times New Roman" w:cs="Times New Roman"/>
                <w:sz w:val="24"/>
                <w:szCs w:val="24"/>
                <w:lang w:eastAsia="ru-RU"/>
              </w:rPr>
              <w:t xml:space="preserve">ПК </w:t>
            </w:r>
            <w:r w:rsidRPr="000C09E2">
              <w:rPr>
                <w:rFonts w:ascii="Times New Roman" w:eastAsia="Times New Roman" w:hAnsi="Times New Roman" w:cs="Times New Roman"/>
                <w:sz w:val="24"/>
                <w:szCs w:val="24"/>
                <w:lang w:eastAsia="ru-RU"/>
              </w:rPr>
              <w:t>1.1</w:t>
            </w:r>
          </w:p>
          <w:p w14:paraId="182C25A8" w14:textId="77777777" w:rsidR="009E47A1" w:rsidRPr="009E47A1" w:rsidRDefault="009E47A1" w:rsidP="000C09E2">
            <w:pPr>
              <w:jc w:val="center"/>
              <w:rPr>
                <w:rFonts w:ascii="Times New Roman" w:eastAsia="Times New Roman" w:hAnsi="Times New Roman" w:cs="Times New Roman"/>
                <w:b/>
                <w:sz w:val="24"/>
                <w:szCs w:val="24"/>
                <w:lang w:eastAsia="ru-RU"/>
              </w:rPr>
            </w:pPr>
          </w:p>
        </w:tc>
      </w:tr>
      <w:tr w:rsidR="009E47A1" w:rsidRPr="009E47A1" w14:paraId="767EB477" w14:textId="77777777" w:rsidTr="006158BE">
        <w:trPr>
          <w:trHeight w:val="20"/>
        </w:trPr>
        <w:tc>
          <w:tcPr>
            <w:tcW w:w="772" w:type="pct"/>
            <w:vMerge/>
          </w:tcPr>
          <w:p w14:paraId="4FF9F6EF" w14:textId="77777777" w:rsidR="009E47A1" w:rsidRPr="009E47A1" w:rsidRDefault="009E47A1" w:rsidP="009E47A1">
            <w:pPr>
              <w:rPr>
                <w:rFonts w:ascii="Times New Roman" w:eastAsia="Times New Roman" w:hAnsi="Times New Roman" w:cs="Times New Roman"/>
                <w:b/>
                <w:sz w:val="24"/>
                <w:szCs w:val="24"/>
                <w:lang w:eastAsia="ru-RU"/>
              </w:rPr>
            </w:pPr>
          </w:p>
        </w:tc>
        <w:tc>
          <w:tcPr>
            <w:tcW w:w="2789" w:type="pct"/>
          </w:tcPr>
          <w:p w14:paraId="438301D8" w14:textId="2FBE9937" w:rsidR="009E47A1" w:rsidRPr="009E47A1" w:rsidRDefault="009E47A1" w:rsidP="009E47A1">
            <w:pPr>
              <w:rPr>
                <w:rFonts w:ascii="Times New Roman" w:eastAsia="Times New Roman" w:hAnsi="Times New Roman" w:cs="Times New Roman"/>
                <w:b/>
                <w:bCs/>
                <w:sz w:val="24"/>
                <w:szCs w:val="24"/>
                <w:lang w:eastAsia="ru-RU"/>
              </w:rPr>
            </w:pPr>
            <w:r w:rsidRPr="009E47A1">
              <w:rPr>
                <w:rFonts w:ascii="Times New Roman" w:eastAsia="Calibri" w:hAnsi="Times New Roman" w:cs="Times New Roman"/>
                <w:b/>
                <w:bCs/>
                <w:sz w:val="24"/>
                <w:szCs w:val="24"/>
              </w:rPr>
              <w:t>В том числе практических и лабораторных занятий</w:t>
            </w:r>
          </w:p>
        </w:tc>
        <w:tc>
          <w:tcPr>
            <w:tcW w:w="840" w:type="pct"/>
            <w:vAlign w:val="center"/>
          </w:tcPr>
          <w:p w14:paraId="13EA9F34" w14:textId="26F87ACB" w:rsidR="009E47A1" w:rsidRPr="000C09E2" w:rsidRDefault="009E47A1" w:rsidP="000C09E2">
            <w:pPr>
              <w:suppressAutoHyphens/>
              <w:jc w:val="center"/>
              <w:rPr>
                <w:rFonts w:ascii="Times New Roman" w:eastAsia="Times New Roman" w:hAnsi="Times New Roman" w:cs="Times New Roman"/>
                <w:iCs/>
                <w:sz w:val="24"/>
                <w:szCs w:val="24"/>
                <w:lang w:eastAsia="ru-RU"/>
              </w:rPr>
            </w:pPr>
            <w:r w:rsidRPr="000C09E2">
              <w:rPr>
                <w:rFonts w:ascii="Times New Roman" w:eastAsia="Times New Roman" w:hAnsi="Times New Roman" w:cs="Times New Roman"/>
                <w:iCs/>
                <w:sz w:val="24"/>
                <w:szCs w:val="24"/>
                <w:lang w:eastAsia="ru-RU"/>
              </w:rPr>
              <w:t>4</w:t>
            </w:r>
            <w:r w:rsidR="007639DE" w:rsidRPr="000C09E2">
              <w:rPr>
                <w:rFonts w:ascii="Times New Roman" w:eastAsia="Times New Roman" w:hAnsi="Times New Roman" w:cs="Times New Roman"/>
                <w:iCs/>
                <w:sz w:val="24"/>
                <w:szCs w:val="24"/>
                <w:lang w:eastAsia="ru-RU"/>
              </w:rPr>
              <w:t>/4</w:t>
            </w:r>
          </w:p>
        </w:tc>
        <w:tc>
          <w:tcPr>
            <w:tcW w:w="599" w:type="pct"/>
            <w:vMerge/>
          </w:tcPr>
          <w:p w14:paraId="2AEA384D" w14:textId="77777777" w:rsidR="009E47A1" w:rsidRPr="000C09E2" w:rsidRDefault="009E47A1" w:rsidP="000C09E2">
            <w:pPr>
              <w:suppressAutoHyphens/>
              <w:jc w:val="center"/>
              <w:rPr>
                <w:rFonts w:ascii="Times New Roman" w:eastAsia="Times New Roman" w:hAnsi="Times New Roman" w:cs="Times New Roman"/>
                <w:sz w:val="24"/>
                <w:szCs w:val="24"/>
                <w:lang w:eastAsia="ru-RU"/>
              </w:rPr>
            </w:pPr>
          </w:p>
        </w:tc>
      </w:tr>
      <w:tr w:rsidR="009E47A1" w:rsidRPr="009E47A1" w14:paraId="674440CC" w14:textId="77777777" w:rsidTr="006158BE">
        <w:trPr>
          <w:trHeight w:val="20"/>
        </w:trPr>
        <w:tc>
          <w:tcPr>
            <w:tcW w:w="772" w:type="pct"/>
            <w:vMerge/>
          </w:tcPr>
          <w:p w14:paraId="45674B07" w14:textId="77777777" w:rsidR="009E47A1" w:rsidRPr="009E47A1" w:rsidRDefault="009E47A1" w:rsidP="009E47A1">
            <w:pPr>
              <w:rPr>
                <w:rFonts w:ascii="Times New Roman" w:eastAsia="Times New Roman" w:hAnsi="Times New Roman" w:cs="Times New Roman"/>
                <w:b/>
                <w:sz w:val="24"/>
                <w:szCs w:val="24"/>
                <w:lang w:eastAsia="ru-RU"/>
              </w:rPr>
            </w:pPr>
          </w:p>
        </w:tc>
        <w:tc>
          <w:tcPr>
            <w:tcW w:w="2789" w:type="pct"/>
          </w:tcPr>
          <w:p w14:paraId="26B61772" w14:textId="77777777" w:rsidR="009E47A1" w:rsidRPr="009E47A1" w:rsidRDefault="009E47A1" w:rsidP="009E47A1">
            <w:pPr>
              <w:rPr>
                <w:rFonts w:ascii="Times New Roman" w:eastAsia="Times New Roman" w:hAnsi="Times New Roman" w:cs="Times New Roman"/>
                <w:b/>
                <w:bCs/>
                <w:sz w:val="24"/>
                <w:szCs w:val="24"/>
                <w:lang w:eastAsia="ru-RU"/>
              </w:rPr>
            </w:pPr>
            <w:r w:rsidRPr="009E47A1">
              <w:rPr>
                <w:rFonts w:ascii="Times New Roman" w:eastAsia="Times New Roman" w:hAnsi="Times New Roman" w:cs="Times New Roman"/>
                <w:b/>
                <w:bCs/>
                <w:sz w:val="24"/>
                <w:szCs w:val="24"/>
                <w:lang w:eastAsia="ru-RU"/>
              </w:rPr>
              <w:t xml:space="preserve">1. </w:t>
            </w:r>
            <w:r w:rsidRPr="009E47A1">
              <w:rPr>
                <w:rFonts w:ascii="Times New Roman" w:eastAsia="Times New Roman" w:hAnsi="Times New Roman" w:cs="Times New Roman"/>
                <w:color w:val="000000"/>
                <w:sz w:val="24"/>
                <w:szCs w:val="24"/>
                <w:lang w:eastAsia="ru-RU" w:bidi="sa-IN"/>
              </w:rPr>
              <w:t>Особенности и специфика сварки в промышленной сфере</w:t>
            </w:r>
          </w:p>
        </w:tc>
        <w:tc>
          <w:tcPr>
            <w:tcW w:w="840" w:type="pct"/>
            <w:vAlign w:val="center"/>
          </w:tcPr>
          <w:p w14:paraId="32AE4A54" w14:textId="646D8C35" w:rsidR="009E47A1" w:rsidRPr="009E47A1" w:rsidRDefault="009E47A1" w:rsidP="000C09E2">
            <w:pPr>
              <w:suppressAutoHyphens/>
              <w:jc w:val="center"/>
              <w:rPr>
                <w:rFonts w:ascii="Times New Roman" w:eastAsia="Times New Roman" w:hAnsi="Times New Roman" w:cs="Times New Roman"/>
                <w:iCs/>
                <w:sz w:val="24"/>
                <w:szCs w:val="24"/>
                <w:lang w:eastAsia="ru-RU"/>
              </w:rPr>
            </w:pPr>
            <w:r w:rsidRPr="009E47A1">
              <w:rPr>
                <w:rFonts w:ascii="Times New Roman" w:eastAsia="Times New Roman" w:hAnsi="Times New Roman" w:cs="Times New Roman"/>
                <w:iCs/>
                <w:sz w:val="24"/>
                <w:szCs w:val="24"/>
                <w:lang w:eastAsia="ru-RU"/>
              </w:rPr>
              <w:t>2</w:t>
            </w:r>
            <w:r w:rsidR="007639DE" w:rsidRPr="000C09E2">
              <w:rPr>
                <w:rFonts w:ascii="Times New Roman" w:eastAsia="Times New Roman" w:hAnsi="Times New Roman" w:cs="Times New Roman"/>
                <w:iCs/>
                <w:sz w:val="24"/>
                <w:szCs w:val="24"/>
                <w:lang w:eastAsia="ru-RU"/>
              </w:rPr>
              <w:t>/2</w:t>
            </w:r>
          </w:p>
        </w:tc>
        <w:tc>
          <w:tcPr>
            <w:tcW w:w="599" w:type="pct"/>
            <w:vMerge/>
          </w:tcPr>
          <w:p w14:paraId="63665127" w14:textId="77777777" w:rsidR="009E47A1" w:rsidRPr="009E47A1" w:rsidRDefault="009E47A1" w:rsidP="000C09E2">
            <w:pPr>
              <w:jc w:val="center"/>
              <w:rPr>
                <w:rFonts w:ascii="Times New Roman" w:eastAsia="Times New Roman" w:hAnsi="Times New Roman" w:cs="Times New Roman"/>
                <w:b/>
                <w:sz w:val="24"/>
                <w:szCs w:val="24"/>
                <w:lang w:eastAsia="ru-RU"/>
              </w:rPr>
            </w:pPr>
          </w:p>
        </w:tc>
      </w:tr>
      <w:tr w:rsidR="009E47A1" w:rsidRPr="009E47A1" w14:paraId="1FB600AA" w14:textId="77777777" w:rsidTr="006158BE">
        <w:trPr>
          <w:trHeight w:val="20"/>
        </w:trPr>
        <w:tc>
          <w:tcPr>
            <w:tcW w:w="772" w:type="pct"/>
            <w:vMerge/>
          </w:tcPr>
          <w:p w14:paraId="4076C713" w14:textId="77777777" w:rsidR="009E47A1" w:rsidRPr="009E47A1" w:rsidRDefault="009E47A1" w:rsidP="009E47A1">
            <w:pPr>
              <w:rPr>
                <w:rFonts w:ascii="Times New Roman" w:eastAsia="Times New Roman" w:hAnsi="Times New Roman" w:cs="Times New Roman"/>
                <w:b/>
                <w:sz w:val="24"/>
                <w:szCs w:val="24"/>
                <w:lang w:eastAsia="ru-RU"/>
              </w:rPr>
            </w:pPr>
          </w:p>
        </w:tc>
        <w:tc>
          <w:tcPr>
            <w:tcW w:w="2789" w:type="pct"/>
          </w:tcPr>
          <w:p w14:paraId="27BFEC23" w14:textId="77777777" w:rsidR="009E47A1" w:rsidRPr="009E47A1" w:rsidRDefault="009E47A1" w:rsidP="009E47A1">
            <w:pPr>
              <w:rPr>
                <w:rFonts w:ascii="Times New Roman" w:eastAsia="Times New Roman" w:hAnsi="Times New Roman" w:cs="Times New Roman"/>
                <w:b/>
                <w:bCs/>
                <w:sz w:val="24"/>
                <w:szCs w:val="24"/>
                <w:lang w:eastAsia="ru-RU"/>
              </w:rPr>
            </w:pPr>
            <w:r w:rsidRPr="009E47A1">
              <w:rPr>
                <w:rFonts w:ascii="Times New Roman" w:eastAsia="Times New Roman" w:hAnsi="Times New Roman" w:cs="Times New Roman"/>
                <w:b/>
                <w:bCs/>
                <w:sz w:val="24"/>
                <w:szCs w:val="24"/>
                <w:lang w:eastAsia="ru-RU"/>
              </w:rPr>
              <w:t xml:space="preserve">2. </w:t>
            </w:r>
            <w:r w:rsidRPr="009E47A1">
              <w:rPr>
                <w:rFonts w:ascii="Times New Roman" w:eastAsia="DengXian" w:hAnsi="Times New Roman" w:cs="Times New Roman"/>
                <w:color w:val="231F20"/>
                <w:sz w:val="24"/>
                <w:szCs w:val="24"/>
                <w:lang w:eastAsia="ru-RU"/>
              </w:rPr>
              <w:t>Работа с текстами. Чтение технической литературы профессиональной направленности</w:t>
            </w:r>
          </w:p>
        </w:tc>
        <w:tc>
          <w:tcPr>
            <w:tcW w:w="840" w:type="pct"/>
            <w:vAlign w:val="center"/>
          </w:tcPr>
          <w:p w14:paraId="08D2B217" w14:textId="43CB927C" w:rsidR="009E47A1" w:rsidRPr="009E47A1" w:rsidRDefault="009E47A1" w:rsidP="000C09E2">
            <w:pPr>
              <w:suppressAutoHyphens/>
              <w:jc w:val="center"/>
              <w:rPr>
                <w:rFonts w:ascii="Times New Roman" w:eastAsia="Times New Roman" w:hAnsi="Times New Roman" w:cs="Times New Roman"/>
                <w:iCs/>
                <w:sz w:val="24"/>
                <w:szCs w:val="24"/>
                <w:lang w:eastAsia="ru-RU"/>
              </w:rPr>
            </w:pPr>
            <w:r w:rsidRPr="009E47A1">
              <w:rPr>
                <w:rFonts w:ascii="Times New Roman" w:eastAsia="Times New Roman" w:hAnsi="Times New Roman" w:cs="Times New Roman"/>
                <w:iCs/>
                <w:sz w:val="24"/>
                <w:szCs w:val="24"/>
                <w:lang w:eastAsia="ru-RU"/>
              </w:rPr>
              <w:t>2</w:t>
            </w:r>
            <w:r w:rsidR="007639DE" w:rsidRPr="000C09E2">
              <w:rPr>
                <w:rFonts w:ascii="Times New Roman" w:eastAsia="Times New Roman" w:hAnsi="Times New Roman" w:cs="Times New Roman"/>
                <w:iCs/>
                <w:sz w:val="24"/>
                <w:szCs w:val="24"/>
                <w:lang w:eastAsia="ru-RU"/>
              </w:rPr>
              <w:t>/2</w:t>
            </w:r>
          </w:p>
        </w:tc>
        <w:tc>
          <w:tcPr>
            <w:tcW w:w="599" w:type="pct"/>
            <w:vMerge/>
          </w:tcPr>
          <w:p w14:paraId="1606D8C0" w14:textId="77777777" w:rsidR="009E47A1" w:rsidRPr="009E47A1" w:rsidRDefault="009E47A1" w:rsidP="000C09E2">
            <w:pPr>
              <w:jc w:val="center"/>
              <w:rPr>
                <w:rFonts w:ascii="Times New Roman" w:eastAsia="Times New Roman" w:hAnsi="Times New Roman" w:cs="Times New Roman"/>
                <w:b/>
                <w:sz w:val="24"/>
                <w:szCs w:val="24"/>
                <w:lang w:eastAsia="ru-RU"/>
              </w:rPr>
            </w:pPr>
          </w:p>
        </w:tc>
      </w:tr>
      <w:tr w:rsidR="009E47A1" w:rsidRPr="009E47A1" w14:paraId="60EB5440" w14:textId="77777777" w:rsidTr="006158BE">
        <w:trPr>
          <w:trHeight w:val="20"/>
        </w:trPr>
        <w:tc>
          <w:tcPr>
            <w:tcW w:w="772" w:type="pct"/>
            <w:vMerge w:val="restart"/>
          </w:tcPr>
          <w:p w14:paraId="2444351A" w14:textId="77777777" w:rsidR="009E47A1" w:rsidRPr="009E47A1" w:rsidRDefault="009E47A1" w:rsidP="009E47A1">
            <w:pPr>
              <w:rPr>
                <w:rFonts w:ascii="Times New Roman" w:eastAsia="Times New Roman" w:hAnsi="Times New Roman" w:cs="Times New Roman"/>
                <w:b/>
                <w:sz w:val="24"/>
                <w:szCs w:val="24"/>
                <w:lang w:eastAsia="ru-RU"/>
              </w:rPr>
            </w:pPr>
            <w:r w:rsidRPr="009E47A1">
              <w:rPr>
                <w:rFonts w:ascii="Times New Roman" w:eastAsia="Times New Roman" w:hAnsi="Times New Roman" w:cs="Times New Roman"/>
                <w:b/>
                <w:sz w:val="24"/>
                <w:szCs w:val="24"/>
                <w:lang w:eastAsia="ru-RU"/>
              </w:rPr>
              <w:t>Тема 1.9. Моя будущая профессия, карьера</w:t>
            </w:r>
          </w:p>
        </w:tc>
        <w:tc>
          <w:tcPr>
            <w:tcW w:w="2789" w:type="pct"/>
          </w:tcPr>
          <w:p w14:paraId="67B5FAE3" w14:textId="475AFF3C" w:rsidR="009E47A1" w:rsidRPr="009E47A1" w:rsidRDefault="009E47A1" w:rsidP="00FE5899">
            <w:pPr>
              <w:rPr>
                <w:rFonts w:ascii="Times New Roman" w:eastAsia="Times New Roman" w:hAnsi="Times New Roman" w:cs="Times New Roman"/>
                <w:b/>
                <w:bCs/>
                <w:sz w:val="24"/>
                <w:szCs w:val="24"/>
                <w:lang w:eastAsia="ru-RU"/>
              </w:rPr>
            </w:pPr>
            <w:r w:rsidRPr="009E47A1">
              <w:rPr>
                <w:rFonts w:ascii="Times New Roman" w:eastAsia="Times New Roman" w:hAnsi="Times New Roman" w:cs="Times New Roman"/>
                <w:b/>
                <w:bCs/>
                <w:sz w:val="24"/>
                <w:szCs w:val="24"/>
                <w:lang w:eastAsia="ru-RU"/>
              </w:rPr>
              <w:t xml:space="preserve">Содержание </w:t>
            </w:r>
          </w:p>
        </w:tc>
        <w:tc>
          <w:tcPr>
            <w:tcW w:w="840" w:type="pct"/>
            <w:vAlign w:val="center"/>
          </w:tcPr>
          <w:p w14:paraId="4B66CB81" w14:textId="1EDE70ED" w:rsidR="009E47A1" w:rsidRPr="009E47A1" w:rsidRDefault="009E47A1" w:rsidP="000C09E2">
            <w:pPr>
              <w:suppressAutoHyphens/>
              <w:jc w:val="center"/>
              <w:rPr>
                <w:rFonts w:ascii="Times New Roman" w:eastAsia="Times New Roman" w:hAnsi="Times New Roman" w:cs="Times New Roman"/>
                <w:b/>
                <w:iCs/>
                <w:sz w:val="24"/>
                <w:szCs w:val="24"/>
                <w:lang w:eastAsia="ru-RU"/>
              </w:rPr>
            </w:pPr>
            <w:r w:rsidRPr="009E47A1">
              <w:rPr>
                <w:rFonts w:ascii="Times New Roman" w:eastAsia="Times New Roman" w:hAnsi="Times New Roman" w:cs="Times New Roman"/>
                <w:b/>
                <w:iCs/>
                <w:sz w:val="24"/>
                <w:szCs w:val="24"/>
                <w:lang w:eastAsia="ru-RU"/>
              </w:rPr>
              <w:t>4</w:t>
            </w:r>
            <w:r w:rsidR="007639DE" w:rsidRPr="000C09E2">
              <w:rPr>
                <w:rFonts w:ascii="Times New Roman" w:eastAsia="Times New Roman" w:hAnsi="Times New Roman" w:cs="Times New Roman"/>
                <w:b/>
                <w:iCs/>
                <w:sz w:val="24"/>
                <w:szCs w:val="24"/>
                <w:lang w:eastAsia="ru-RU"/>
              </w:rPr>
              <w:t>/4</w:t>
            </w:r>
          </w:p>
        </w:tc>
        <w:tc>
          <w:tcPr>
            <w:tcW w:w="599" w:type="pct"/>
            <w:vMerge w:val="restart"/>
          </w:tcPr>
          <w:p w14:paraId="446775C8" w14:textId="4D93E9C4" w:rsidR="007639DE" w:rsidRPr="009E47A1" w:rsidRDefault="007639DE" w:rsidP="000C09E2">
            <w:pPr>
              <w:suppressAutoHyphens/>
              <w:jc w:val="center"/>
              <w:rPr>
                <w:rFonts w:ascii="Times New Roman" w:eastAsia="Times New Roman" w:hAnsi="Times New Roman" w:cs="Times New Roman"/>
                <w:sz w:val="24"/>
                <w:szCs w:val="24"/>
                <w:lang w:eastAsia="ru-RU"/>
              </w:rPr>
            </w:pPr>
            <w:r w:rsidRPr="009E47A1">
              <w:rPr>
                <w:rFonts w:ascii="Times New Roman" w:eastAsia="Times New Roman" w:hAnsi="Times New Roman" w:cs="Times New Roman"/>
                <w:sz w:val="24"/>
                <w:szCs w:val="24"/>
                <w:lang w:eastAsia="ru-RU"/>
              </w:rPr>
              <w:t>ОК 01</w:t>
            </w:r>
            <w:r w:rsidRPr="000C09E2">
              <w:rPr>
                <w:rFonts w:ascii="Times New Roman" w:eastAsia="Times New Roman" w:hAnsi="Times New Roman" w:cs="Times New Roman"/>
                <w:sz w:val="24"/>
                <w:szCs w:val="24"/>
                <w:lang w:eastAsia="ru-RU"/>
              </w:rPr>
              <w:t>,06,09</w:t>
            </w:r>
          </w:p>
          <w:p w14:paraId="501E4E66" w14:textId="77777777" w:rsidR="007639DE" w:rsidRPr="009E47A1" w:rsidRDefault="007639DE" w:rsidP="000C09E2">
            <w:pPr>
              <w:suppressAutoHyphens/>
              <w:jc w:val="center"/>
              <w:rPr>
                <w:rFonts w:ascii="Times New Roman" w:eastAsia="Times New Roman" w:hAnsi="Times New Roman" w:cs="Times New Roman"/>
                <w:sz w:val="24"/>
                <w:szCs w:val="24"/>
                <w:lang w:eastAsia="ru-RU"/>
              </w:rPr>
            </w:pPr>
            <w:r w:rsidRPr="009E47A1">
              <w:rPr>
                <w:rFonts w:ascii="Times New Roman" w:eastAsia="Times New Roman" w:hAnsi="Times New Roman" w:cs="Times New Roman"/>
                <w:sz w:val="24"/>
                <w:szCs w:val="24"/>
                <w:lang w:eastAsia="ru-RU"/>
              </w:rPr>
              <w:t xml:space="preserve">ПК </w:t>
            </w:r>
            <w:r w:rsidRPr="000C09E2">
              <w:rPr>
                <w:rFonts w:ascii="Times New Roman" w:eastAsia="Times New Roman" w:hAnsi="Times New Roman" w:cs="Times New Roman"/>
                <w:sz w:val="24"/>
                <w:szCs w:val="24"/>
                <w:lang w:eastAsia="ru-RU"/>
              </w:rPr>
              <w:t>1.1</w:t>
            </w:r>
          </w:p>
          <w:p w14:paraId="66EB0352" w14:textId="77777777" w:rsidR="009E47A1" w:rsidRPr="009E47A1" w:rsidRDefault="009E47A1" w:rsidP="000C09E2">
            <w:pPr>
              <w:jc w:val="center"/>
              <w:rPr>
                <w:rFonts w:ascii="Times New Roman" w:eastAsia="Times New Roman" w:hAnsi="Times New Roman" w:cs="Times New Roman"/>
                <w:b/>
                <w:sz w:val="24"/>
                <w:szCs w:val="24"/>
                <w:lang w:eastAsia="ru-RU"/>
              </w:rPr>
            </w:pPr>
          </w:p>
        </w:tc>
      </w:tr>
      <w:tr w:rsidR="009E47A1" w:rsidRPr="009E47A1" w14:paraId="2F973616" w14:textId="77777777" w:rsidTr="006158BE">
        <w:trPr>
          <w:trHeight w:val="20"/>
        </w:trPr>
        <w:tc>
          <w:tcPr>
            <w:tcW w:w="772" w:type="pct"/>
            <w:vMerge/>
          </w:tcPr>
          <w:p w14:paraId="6CE288AD" w14:textId="77777777" w:rsidR="009E47A1" w:rsidRPr="009E47A1" w:rsidRDefault="009E47A1" w:rsidP="009E47A1">
            <w:pPr>
              <w:rPr>
                <w:rFonts w:ascii="Times New Roman" w:eastAsia="Times New Roman" w:hAnsi="Times New Roman" w:cs="Times New Roman"/>
                <w:b/>
                <w:sz w:val="24"/>
                <w:szCs w:val="24"/>
                <w:lang w:eastAsia="ru-RU"/>
              </w:rPr>
            </w:pPr>
          </w:p>
        </w:tc>
        <w:tc>
          <w:tcPr>
            <w:tcW w:w="2789" w:type="pct"/>
          </w:tcPr>
          <w:p w14:paraId="49A254C0" w14:textId="6FED41FB" w:rsidR="009E47A1" w:rsidRPr="009E47A1" w:rsidRDefault="009E47A1" w:rsidP="009E47A1">
            <w:pPr>
              <w:rPr>
                <w:rFonts w:ascii="Times New Roman" w:eastAsia="Times New Roman" w:hAnsi="Times New Roman" w:cs="Times New Roman"/>
                <w:b/>
                <w:bCs/>
                <w:sz w:val="24"/>
                <w:szCs w:val="24"/>
                <w:lang w:eastAsia="ru-RU"/>
              </w:rPr>
            </w:pPr>
            <w:r w:rsidRPr="009E47A1">
              <w:rPr>
                <w:rFonts w:ascii="Times New Roman" w:eastAsia="Calibri" w:hAnsi="Times New Roman" w:cs="Times New Roman"/>
                <w:b/>
                <w:bCs/>
                <w:sz w:val="24"/>
                <w:szCs w:val="24"/>
              </w:rPr>
              <w:t>В том числе практических и лабораторных занятий</w:t>
            </w:r>
          </w:p>
        </w:tc>
        <w:tc>
          <w:tcPr>
            <w:tcW w:w="840" w:type="pct"/>
            <w:vAlign w:val="center"/>
          </w:tcPr>
          <w:p w14:paraId="739A25FC" w14:textId="5BD06D1F" w:rsidR="009E47A1" w:rsidRPr="000C09E2" w:rsidRDefault="009E47A1" w:rsidP="000C09E2">
            <w:pPr>
              <w:suppressAutoHyphens/>
              <w:jc w:val="center"/>
              <w:rPr>
                <w:rFonts w:ascii="Times New Roman" w:eastAsia="Times New Roman" w:hAnsi="Times New Roman" w:cs="Times New Roman"/>
                <w:iCs/>
                <w:sz w:val="24"/>
                <w:szCs w:val="24"/>
                <w:lang w:eastAsia="ru-RU"/>
              </w:rPr>
            </w:pPr>
            <w:r w:rsidRPr="000C09E2">
              <w:rPr>
                <w:rFonts w:ascii="Times New Roman" w:eastAsia="Times New Roman" w:hAnsi="Times New Roman" w:cs="Times New Roman"/>
                <w:iCs/>
                <w:sz w:val="24"/>
                <w:szCs w:val="24"/>
                <w:lang w:eastAsia="ru-RU"/>
              </w:rPr>
              <w:t>4</w:t>
            </w:r>
            <w:r w:rsidR="007639DE" w:rsidRPr="000C09E2">
              <w:rPr>
                <w:rFonts w:ascii="Times New Roman" w:eastAsia="Times New Roman" w:hAnsi="Times New Roman" w:cs="Times New Roman"/>
                <w:iCs/>
                <w:sz w:val="24"/>
                <w:szCs w:val="24"/>
                <w:lang w:eastAsia="ru-RU"/>
              </w:rPr>
              <w:t>/4</w:t>
            </w:r>
          </w:p>
        </w:tc>
        <w:tc>
          <w:tcPr>
            <w:tcW w:w="599" w:type="pct"/>
            <w:vMerge/>
          </w:tcPr>
          <w:p w14:paraId="7BB02563" w14:textId="77777777" w:rsidR="009E47A1" w:rsidRPr="000C09E2" w:rsidRDefault="009E47A1" w:rsidP="000C09E2">
            <w:pPr>
              <w:suppressAutoHyphens/>
              <w:jc w:val="center"/>
              <w:rPr>
                <w:rFonts w:ascii="Times New Roman" w:eastAsia="Times New Roman" w:hAnsi="Times New Roman" w:cs="Times New Roman"/>
                <w:sz w:val="24"/>
                <w:szCs w:val="24"/>
                <w:lang w:eastAsia="ru-RU"/>
              </w:rPr>
            </w:pPr>
          </w:p>
        </w:tc>
      </w:tr>
      <w:tr w:rsidR="009E47A1" w:rsidRPr="009E47A1" w14:paraId="493ADA0F" w14:textId="77777777" w:rsidTr="006158BE">
        <w:trPr>
          <w:trHeight w:val="20"/>
        </w:trPr>
        <w:tc>
          <w:tcPr>
            <w:tcW w:w="772" w:type="pct"/>
            <w:vMerge/>
          </w:tcPr>
          <w:p w14:paraId="3F0C17EE" w14:textId="77777777" w:rsidR="009E47A1" w:rsidRPr="009E47A1" w:rsidRDefault="009E47A1" w:rsidP="009E47A1">
            <w:pPr>
              <w:rPr>
                <w:rFonts w:ascii="Times New Roman" w:eastAsia="Times New Roman" w:hAnsi="Times New Roman" w:cs="Times New Roman"/>
                <w:b/>
                <w:bCs/>
                <w:sz w:val="24"/>
                <w:szCs w:val="24"/>
                <w:lang w:eastAsia="ru-RU"/>
              </w:rPr>
            </w:pPr>
          </w:p>
        </w:tc>
        <w:tc>
          <w:tcPr>
            <w:tcW w:w="2789" w:type="pct"/>
          </w:tcPr>
          <w:p w14:paraId="4DFEE8E4" w14:textId="77777777" w:rsidR="009E47A1" w:rsidRPr="009E47A1" w:rsidRDefault="009E47A1" w:rsidP="009E47A1">
            <w:pPr>
              <w:rPr>
                <w:rFonts w:ascii="Times New Roman" w:eastAsia="Times New Roman" w:hAnsi="Times New Roman" w:cs="Times New Roman"/>
                <w:b/>
                <w:bCs/>
                <w:sz w:val="24"/>
                <w:szCs w:val="24"/>
                <w:lang w:eastAsia="ru-RU"/>
              </w:rPr>
            </w:pPr>
            <w:r w:rsidRPr="009E47A1">
              <w:rPr>
                <w:rFonts w:ascii="Times New Roman" w:eastAsia="Times New Roman" w:hAnsi="Times New Roman" w:cs="Times New Roman"/>
                <w:b/>
                <w:bCs/>
                <w:sz w:val="24"/>
                <w:szCs w:val="24"/>
                <w:lang w:eastAsia="ru-RU"/>
              </w:rPr>
              <w:t xml:space="preserve">1. </w:t>
            </w:r>
            <w:r w:rsidRPr="009E47A1">
              <w:rPr>
                <w:rFonts w:ascii="Times New Roman" w:eastAsia="DengXian" w:hAnsi="Times New Roman" w:cs="Times New Roman"/>
                <w:color w:val="231F20"/>
                <w:sz w:val="24"/>
                <w:szCs w:val="24"/>
                <w:lang w:eastAsia="ru-RU"/>
              </w:rPr>
              <w:t>Работа с текстами. Чтение технической литературы, инструкций, чертежей и технологических процессов.</w:t>
            </w:r>
          </w:p>
        </w:tc>
        <w:tc>
          <w:tcPr>
            <w:tcW w:w="840" w:type="pct"/>
            <w:vAlign w:val="center"/>
          </w:tcPr>
          <w:p w14:paraId="47394E17" w14:textId="2B73C4CF" w:rsidR="009E47A1" w:rsidRPr="009E47A1" w:rsidRDefault="009E47A1" w:rsidP="000C09E2">
            <w:pPr>
              <w:suppressAutoHyphens/>
              <w:jc w:val="center"/>
              <w:rPr>
                <w:rFonts w:ascii="Times New Roman" w:eastAsia="Times New Roman" w:hAnsi="Times New Roman" w:cs="Times New Roman"/>
                <w:iCs/>
                <w:sz w:val="24"/>
                <w:szCs w:val="24"/>
                <w:lang w:eastAsia="ru-RU"/>
              </w:rPr>
            </w:pPr>
            <w:r w:rsidRPr="009E47A1">
              <w:rPr>
                <w:rFonts w:ascii="Times New Roman" w:eastAsia="Times New Roman" w:hAnsi="Times New Roman" w:cs="Times New Roman"/>
                <w:iCs/>
                <w:sz w:val="24"/>
                <w:szCs w:val="24"/>
                <w:lang w:eastAsia="ru-RU"/>
              </w:rPr>
              <w:t>4</w:t>
            </w:r>
            <w:r w:rsidR="007639DE" w:rsidRPr="000C09E2">
              <w:rPr>
                <w:rFonts w:ascii="Times New Roman" w:eastAsia="Times New Roman" w:hAnsi="Times New Roman" w:cs="Times New Roman"/>
                <w:iCs/>
                <w:sz w:val="24"/>
                <w:szCs w:val="24"/>
                <w:lang w:eastAsia="ru-RU"/>
              </w:rPr>
              <w:t>/4</w:t>
            </w:r>
          </w:p>
        </w:tc>
        <w:tc>
          <w:tcPr>
            <w:tcW w:w="599" w:type="pct"/>
            <w:vMerge/>
          </w:tcPr>
          <w:p w14:paraId="7C75AB55" w14:textId="77777777" w:rsidR="009E47A1" w:rsidRPr="009E47A1" w:rsidRDefault="009E47A1" w:rsidP="000C09E2">
            <w:pPr>
              <w:jc w:val="center"/>
              <w:rPr>
                <w:rFonts w:ascii="Times New Roman" w:eastAsia="Times New Roman" w:hAnsi="Times New Roman" w:cs="Times New Roman"/>
                <w:b/>
                <w:sz w:val="24"/>
                <w:szCs w:val="24"/>
                <w:lang w:eastAsia="ru-RU"/>
              </w:rPr>
            </w:pPr>
          </w:p>
        </w:tc>
      </w:tr>
      <w:tr w:rsidR="009E47A1" w:rsidRPr="009E47A1" w14:paraId="6A1D779E" w14:textId="77777777" w:rsidTr="006158BE">
        <w:trPr>
          <w:trHeight w:val="20"/>
        </w:trPr>
        <w:tc>
          <w:tcPr>
            <w:tcW w:w="3561" w:type="pct"/>
            <w:gridSpan w:val="2"/>
          </w:tcPr>
          <w:p w14:paraId="71CC46CA" w14:textId="77777777" w:rsidR="009E47A1" w:rsidRPr="009E47A1" w:rsidRDefault="009E47A1" w:rsidP="009E47A1">
            <w:pPr>
              <w:suppressAutoHyphens/>
              <w:rPr>
                <w:rFonts w:ascii="Times New Roman" w:eastAsia="Times New Roman" w:hAnsi="Times New Roman" w:cs="Times New Roman"/>
                <w:b/>
                <w:sz w:val="24"/>
                <w:szCs w:val="24"/>
                <w:lang w:eastAsia="ru-RU"/>
              </w:rPr>
            </w:pPr>
            <w:r w:rsidRPr="009E47A1">
              <w:rPr>
                <w:rFonts w:ascii="Times New Roman" w:eastAsia="Times New Roman" w:hAnsi="Times New Roman" w:cs="Times New Roman"/>
                <w:b/>
                <w:sz w:val="24"/>
                <w:szCs w:val="24"/>
                <w:lang w:eastAsia="ru-RU"/>
              </w:rPr>
              <w:t>Промежуточная аттестация</w:t>
            </w:r>
          </w:p>
        </w:tc>
        <w:tc>
          <w:tcPr>
            <w:tcW w:w="840" w:type="pct"/>
            <w:vAlign w:val="center"/>
          </w:tcPr>
          <w:p w14:paraId="44C4AF50" w14:textId="77777777" w:rsidR="009E47A1" w:rsidRPr="009E47A1" w:rsidRDefault="009E47A1" w:rsidP="000C09E2">
            <w:pPr>
              <w:jc w:val="center"/>
              <w:rPr>
                <w:rFonts w:ascii="Times New Roman" w:eastAsia="Times New Roman" w:hAnsi="Times New Roman" w:cs="Times New Roman"/>
                <w:b/>
                <w:sz w:val="24"/>
                <w:szCs w:val="24"/>
                <w:lang w:eastAsia="ru-RU"/>
              </w:rPr>
            </w:pPr>
            <w:r w:rsidRPr="009E47A1">
              <w:rPr>
                <w:rFonts w:ascii="Times New Roman" w:eastAsia="Times New Roman" w:hAnsi="Times New Roman" w:cs="Times New Roman"/>
                <w:b/>
                <w:sz w:val="24"/>
                <w:szCs w:val="24"/>
                <w:lang w:eastAsia="ru-RU"/>
              </w:rPr>
              <w:t>2</w:t>
            </w:r>
          </w:p>
        </w:tc>
        <w:tc>
          <w:tcPr>
            <w:tcW w:w="599" w:type="pct"/>
          </w:tcPr>
          <w:p w14:paraId="48867AAF" w14:textId="77777777" w:rsidR="009E47A1" w:rsidRPr="009E47A1" w:rsidRDefault="009E47A1" w:rsidP="000C09E2">
            <w:pPr>
              <w:jc w:val="center"/>
              <w:rPr>
                <w:rFonts w:ascii="Times New Roman" w:eastAsia="Times New Roman" w:hAnsi="Times New Roman" w:cs="Times New Roman"/>
                <w:b/>
                <w:sz w:val="24"/>
                <w:szCs w:val="24"/>
                <w:lang w:eastAsia="ru-RU"/>
              </w:rPr>
            </w:pPr>
          </w:p>
        </w:tc>
      </w:tr>
      <w:tr w:rsidR="009E47A1" w:rsidRPr="009E47A1" w14:paraId="330E2EE7" w14:textId="77777777" w:rsidTr="006158BE">
        <w:trPr>
          <w:trHeight w:val="20"/>
        </w:trPr>
        <w:tc>
          <w:tcPr>
            <w:tcW w:w="3561" w:type="pct"/>
            <w:gridSpan w:val="2"/>
          </w:tcPr>
          <w:p w14:paraId="0782E5C2" w14:textId="77777777" w:rsidR="009E47A1" w:rsidRPr="009E47A1" w:rsidRDefault="009E47A1" w:rsidP="009E47A1">
            <w:pPr>
              <w:rPr>
                <w:rFonts w:ascii="Times New Roman" w:eastAsia="Times New Roman" w:hAnsi="Times New Roman" w:cs="Times New Roman"/>
                <w:b/>
                <w:bCs/>
                <w:sz w:val="24"/>
                <w:szCs w:val="24"/>
                <w:lang w:eastAsia="ru-RU"/>
              </w:rPr>
            </w:pPr>
            <w:r w:rsidRPr="009E47A1">
              <w:rPr>
                <w:rFonts w:ascii="Times New Roman" w:eastAsia="Times New Roman" w:hAnsi="Times New Roman" w:cs="Times New Roman"/>
                <w:b/>
                <w:bCs/>
                <w:sz w:val="24"/>
                <w:szCs w:val="24"/>
                <w:lang w:eastAsia="ru-RU"/>
              </w:rPr>
              <w:t>Всего:</w:t>
            </w:r>
          </w:p>
        </w:tc>
        <w:tc>
          <w:tcPr>
            <w:tcW w:w="840" w:type="pct"/>
            <w:vAlign w:val="center"/>
          </w:tcPr>
          <w:p w14:paraId="43B4F288" w14:textId="4E8A95DD" w:rsidR="009E47A1" w:rsidRPr="009E47A1" w:rsidRDefault="009E47A1" w:rsidP="000C09E2">
            <w:pPr>
              <w:jc w:val="center"/>
              <w:rPr>
                <w:rFonts w:ascii="Times New Roman" w:eastAsia="Times New Roman" w:hAnsi="Times New Roman" w:cs="Times New Roman"/>
                <w:b/>
                <w:bCs/>
                <w:sz w:val="24"/>
                <w:szCs w:val="24"/>
                <w:lang w:eastAsia="ru-RU"/>
              </w:rPr>
            </w:pPr>
            <w:r w:rsidRPr="000C09E2">
              <w:rPr>
                <w:rFonts w:ascii="Times New Roman" w:eastAsia="Times New Roman" w:hAnsi="Times New Roman" w:cs="Times New Roman"/>
                <w:b/>
                <w:bCs/>
                <w:sz w:val="24"/>
                <w:szCs w:val="24"/>
                <w:lang w:eastAsia="ru-RU"/>
              </w:rPr>
              <w:t>42</w:t>
            </w:r>
          </w:p>
        </w:tc>
        <w:tc>
          <w:tcPr>
            <w:tcW w:w="599" w:type="pct"/>
          </w:tcPr>
          <w:p w14:paraId="0FC927F2" w14:textId="77777777" w:rsidR="009E47A1" w:rsidRPr="009E47A1" w:rsidRDefault="009E47A1" w:rsidP="009E47A1">
            <w:pPr>
              <w:rPr>
                <w:rFonts w:ascii="Times New Roman" w:eastAsia="Times New Roman" w:hAnsi="Times New Roman" w:cs="Times New Roman"/>
                <w:b/>
                <w:bCs/>
                <w:i/>
                <w:sz w:val="24"/>
                <w:szCs w:val="24"/>
                <w:lang w:eastAsia="ru-RU"/>
              </w:rPr>
            </w:pPr>
          </w:p>
        </w:tc>
      </w:tr>
    </w:tbl>
    <w:p w14:paraId="5BA32B37" w14:textId="21FB1DE1" w:rsidR="00782EFC" w:rsidRDefault="00782EFC" w:rsidP="00782EFC">
      <w:pPr>
        <w:pStyle w:val="114"/>
        <w:jc w:val="both"/>
        <w:rPr>
          <w:rFonts w:ascii="Times New Roman" w:hAnsi="Times New Roman"/>
        </w:rPr>
      </w:pPr>
      <w:bookmarkStart w:id="31" w:name="_Toc152334670"/>
    </w:p>
    <w:bookmarkEnd w:id="31"/>
    <w:p w14:paraId="2FC98841" w14:textId="77777777" w:rsidR="006D1C4C" w:rsidRDefault="006D1C4C" w:rsidP="00782EFC">
      <w:pPr>
        <w:rPr>
          <w:rFonts w:ascii="Times New Roman" w:hAnsi="Times New Roman" w:cs="Times New Roman"/>
          <w:sz w:val="24"/>
          <w:szCs w:val="24"/>
        </w:rPr>
        <w:sectPr w:rsidR="006D1C4C" w:rsidSect="000C09E2">
          <w:pgSz w:w="16838" w:h="11906" w:orient="landscape"/>
          <w:pgMar w:top="1418" w:right="1134" w:bottom="567" w:left="1134" w:header="709" w:footer="709" w:gutter="0"/>
          <w:cols w:space="708"/>
          <w:docGrid w:linePitch="360"/>
        </w:sectPr>
      </w:pPr>
    </w:p>
    <w:p w14:paraId="7CD4B185" w14:textId="1B448C5D" w:rsidR="00782EFC" w:rsidRDefault="00782EFC" w:rsidP="00782EFC">
      <w:pPr>
        <w:rPr>
          <w:rFonts w:ascii="Times New Roman" w:hAnsi="Times New Roman" w:cs="Times New Roman"/>
          <w:sz w:val="24"/>
          <w:szCs w:val="24"/>
        </w:rPr>
      </w:pPr>
    </w:p>
    <w:p w14:paraId="74F0D779" w14:textId="560A9AEA" w:rsidR="00782EFC" w:rsidRPr="00DF068E" w:rsidRDefault="00782EFC" w:rsidP="00782EFC">
      <w:pPr>
        <w:pStyle w:val="1f"/>
        <w:rPr>
          <w:rFonts w:ascii="Times New Roman" w:hAnsi="Times New Roman"/>
          <w:lang w:val="ru-RU"/>
        </w:rPr>
      </w:pPr>
      <w:bookmarkStart w:id="32" w:name="_Toc152334671"/>
      <w:bookmarkStart w:id="33" w:name="_Toc156294574"/>
      <w:bookmarkStart w:id="34" w:name="_Toc156825296"/>
      <w:r w:rsidRPr="00E11160">
        <w:rPr>
          <w:rFonts w:ascii="Times New Roman" w:hAnsi="Times New Roman"/>
        </w:rPr>
        <w:t xml:space="preserve">3. </w:t>
      </w:r>
      <w:r w:rsidRPr="008D2724">
        <w:rPr>
          <w:rFonts w:ascii="Times New Roman" w:hAnsi="Times New Roman"/>
        </w:rPr>
        <w:t xml:space="preserve">Условия реализации </w:t>
      </w:r>
      <w:bookmarkEnd w:id="32"/>
      <w:r w:rsidR="00DF068E">
        <w:rPr>
          <w:rFonts w:ascii="Times New Roman" w:hAnsi="Times New Roman"/>
          <w:lang w:val="ru-RU"/>
        </w:rPr>
        <w:t>ДИСЦИПЛИНЫ</w:t>
      </w:r>
      <w:bookmarkEnd w:id="33"/>
      <w:bookmarkEnd w:id="34"/>
    </w:p>
    <w:p w14:paraId="5687404E" w14:textId="77777777" w:rsidR="00782EFC" w:rsidRPr="00E11160" w:rsidRDefault="00782EFC" w:rsidP="00782EFC">
      <w:pPr>
        <w:pStyle w:val="114"/>
        <w:rPr>
          <w:rFonts w:ascii="Times New Roman" w:hAnsi="Times New Roman"/>
        </w:rPr>
      </w:pPr>
      <w:bookmarkStart w:id="35" w:name="_Toc152334672"/>
      <w:bookmarkStart w:id="36" w:name="_Toc156294575"/>
      <w:bookmarkStart w:id="37" w:name="_Toc156825297"/>
      <w:r w:rsidRPr="00E11160">
        <w:rPr>
          <w:rFonts w:ascii="Times New Roman" w:hAnsi="Times New Roman"/>
        </w:rPr>
        <w:t>3.1. Материально-техническое обеспечение</w:t>
      </w:r>
      <w:bookmarkEnd w:id="35"/>
      <w:bookmarkEnd w:id="36"/>
      <w:bookmarkEnd w:id="37"/>
    </w:p>
    <w:p w14:paraId="1DBADA36" w14:textId="7DF1A008" w:rsidR="00782EFC" w:rsidRPr="00FA680C" w:rsidRDefault="00676F58" w:rsidP="00A063ED">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Кабинет </w:t>
      </w:r>
      <w:r w:rsidRPr="00676F58">
        <w:rPr>
          <w:rFonts w:ascii="Times New Roman" w:hAnsi="Times New Roman" w:cs="Times New Roman"/>
          <w:bCs/>
          <w:sz w:val="24"/>
          <w:szCs w:val="24"/>
        </w:rPr>
        <w:t>«</w:t>
      </w:r>
      <w:r w:rsidRPr="00676F58">
        <w:rPr>
          <w:rFonts w:ascii="Times New Roman" w:hAnsi="Times New Roman" w:cs="Times New Roman"/>
          <w:bCs/>
          <w:iCs/>
          <w:sz w:val="24"/>
          <w:szCs w:val="24"/>
        </w:rPr>
        <w:t>Иностранного языка в профессиональной деятельности»</w:t>
      </w:r>
      <w:r w:rsidR="00782EFC" w:rsidRPr="00FA680C">
        <w:rPr>
          <w:rFonts w:ascii="Times New Roman" w:hAnsi="Times New Roman" w:cs="Times New Roman"/>
          <w:bCs/>
          <w:i/>
          <w:sz w:val="24"/>
          <w:szCs w:val="24"/>
        </w:rPr>
        <w:t xml:space="preserve">, </w:t>
      </w:r>
      <w:r w:rsidR="00782EFC" w:rsidRPr="00FA680C">
        <w:rPr>
          <w:rFonts w:ascii="Times New Roman" w:hAnsi="Times New Roman" w:cs="Times New Roman"/>
          <w:bCs/>
          <w:sz w:val="24"/>
          <w:szCs w:val="24"/>
        </w:rPr>
        <w:t>оснащенный</w:t>
      </w:r>
      <w:r>
        <w:rPr>
          <w:rFonts w:ascii="Times New Roman" w:hAnsi="Times New Roman" w:cs="Times New Roman"/>
          <w:bCs/>
          <w:sz w:val="24"/>
          <w:szCs w:val="24"/>
        </w:rPr>
        <w:t xml:space="preserve"> </w:t>
      </w:r>
      <w:r w:rsidR="00782EFC" w:rsidRPr="00FA680C">
        <w:rPr>
          <w:rFonts w:ascii="Times New Roman" w:hAnsi="Times New Roman" w:cs="Times New Roman"/>
          <w:bCs/>
          <w:iCs/>
          <w:sz w:val="24"/>
          <w:szCs w:val="24"/>
        </w:rPr>
        <w:t xml:space="preserve">в соответствии с приложением 3 </w:t>
      </w:r>
      <w:r w:rsidR="006D1C4C">
        <w:rPr>
          <w:rFonts w:ascii="Times New Roman" w:hAnsi="Times New Roman" w:cs="Times New Roman"/>
          <w:bCs/>
          <w:iCs/>
          <w:sz w:val="24"/>
          <w:szCs w:val="24"/>
        </w:rPr>
        <w:t>О</w:t>
      </w:r>
      <w:r w:rsidR="009A0AAA">
        <w:rPr>
          <w:rFonts w:ascii="Times New Roman" w:hAnsi="Times New Roman" w:cs="Times New Roman"/>
          <w:bCs/>
          <w:iCs/>
          <w:sz w:val="24"/>
          <w:szCs w:val="24"/>
        </w:rPr>
        <w:t>ПОП-П</w:t>
      </w:r>
      <w:r w:rsidR="00A063ED">
        <w:rPr>
          <w:rFonts w:ascii="Times New Roman" w:hAnsi="Times New Roman" w:cs="Times New Roman"/>
          <w:bCs/>
          <w:sz w:val="24"/>
          <w:szCs w:val="24"/>
        </w:rPr>
        <w:t>:</w:t>
      </w:r>
    </w:p>
    <w:p w14:paraId="184DFD75" w14:textId="77777777" w:rsidR="00A063ED" w:rsidRPr="00A063ED" w:rsidRDefault="0059410A" w:rsidP="00A063ED">
      <w:pPr>
        <w:pStyle w:val="114"/>
        <w:spacing w:after="0" w:line="240" w:lineRule="auto"/>
        <w:jc w:val="both"/>
        <w:rPr>
          <w:rFonts w:ascii="Times New Roman" w:eastAsia="Times New Roman" w:hAnsi="Times New Roman"/>
          <w:b w:val="0"/>
          <w:iCs/>
          <w:szCs w:val="28"/>
        </w:rPr>
      </w:pPr>
      <w:bookmarkStart w:id="38" w:name="_Toc152334673"/>
      <w:bookmarkStart w:id="39" w:name="_Toc156294576"/>
      <w:bookmarkStart w:id="40" w:name="_Toc156825298"/>
      <w:r w:rsidRPr="00A063ED">
        <w:rPr>
          <w:rFonts w:ascii="Times New Roman" w:eastAsia="Times New Roman" w:hAnsi="Times New Roman"/>
          <w:b w:val="0"/>
          <w:iCs/>
          <w:szCs w:val="28"/>
        </w:rPr>
        <w:t xml:space="preserve">Стол ученический по количеству обучающихся </w:t>
      </w:r>
    </w:p>
    <w:p w14:paraId="3839852B" w14:textId="77777777" w:rsidR="00A063ED" w:rsidRPr="00A063ED" w:rsidRDefault="0059410A" w:rsidP="00A063ED">
      <w:pPr>
        <w:pStyle w:val="114"/>
        <w:spacing w:after="0" w:line="240" w:lineRule="auto"/>
        <w:jc w:val="both"/>
        <w:rPr>
          <w:rFonts w:ascii="Times New Roman" w:eastAsia="Times New Roman" w:hAnsi="Times New Roman"/>
          <w:b w:val="0"/>
          <w:iCs/>
          <w:szCs w:val="28"/>
        </w:rPr>
      </w:pPr>
      <w:r w:rsidRPr="00A063ED">
        <w:rPr>
          <w:rFonts w:ascii="Times New Roman" w:eastAsia="Times New Roman" w:hAnsi="Times New Roman"/>
          <w:b w:val="0"/>
          <w:iCs/>
          <w:szCs w:val="28"/>
        </w:rPr>
        <w:t xml:space="preserve">Стул ученический по количеству обучающихся </w:t>
      </w:r>
    </w:p>
    <w:p w14:paraId="0C63B54D" w14:textId="77777777" w:rsidR="00A063ED" w:rsidRPr="00A063ED" w:rsidRDefault="0059410A" w:rsidP="00A063ED">
      <w:pPr>
        <w:pStyle w:val="114"/>
        <w:spacing w:after="0" w:line="240" w:lineRule="auto"/>
        <w:jc w:val="both"/>
        <w:rPr>
          <w:rFonts w:ascii="Times New Roman" w:eastAsia="Times New Roman" w:hAnsi="Times New Roman"/>
          <w:b w:val="0"/>
          <w:iCs/>
          <w:szCs w:val="28"/>
        </w:rPr>
      </w:pPr>
      <w:r w:rsidRPr="00A063ED">
        <w:rPr>
          <w:rFonts w:ascii="Times New Roman" w:eastAsia="Times New Roman" w:hAnsi="Times New Roman"/>
          <w:b w:val="0"/>
          <w:iCs/>
          <w:szCs w:val="28"/>
        </w:rPr>
        <w:t xml:space="preserve">Стол преподавателя </w:t>
      </w:r>
    </w:p>
    <w:p w14:paraId="6F9E4B02" w14:textId="15AC41C4" w:rsidR="0059410A" w:rsidRPr="00A063ED" w:rsidRDefault="0059410A" w:rsidP="00A063ED">
      <w:pPr>
        <w:pStyle w:val="114"/>
        <w:spacing w:after="0" w:line="240" w:lineRule="auto"/>
        <w:jc w:val="both"/>
        <w:rPr>
          <w:rFonts w:ascii="Times New Roman" w:hAnsi="Times New Roman"/>
          <w:b w:val="0"/>
        </w:rPr>
      </w:pPr>
      <w:r w:rsidRPr="00A063ED">
        <w:rPr>
          <w:rFonts w:ascii="Times New Roman" w:eastAsia="Times New Roman" w:hAnsi="Times New Roman"/>
          <w:b w:val="0"/>
          <w:iCs/>
          <w:szCs w:val="28"/>
        </w:rPr>
        <w:t>Стул преподавателя</w:t>
      </w:r>
    </w:p>
    <w:p w14:paraId="321144D8" w14:textId="4A490DAC" w:rsidR="0059410A" w:rsidRPr="00A063ED" w:rsidRDefault="0059410A" w:rsidP="00A063ED">
      <w:pPr>
        <w:pStyle w:val="114"/>
        <w:spacing w:after="0" w:line="240" w:lineRule="auto"/>
        <w:jc w:val="both"/>
        <w:rPr>
          <w:rFonts w:ascii="Times New Roman" w:hAnsi="Times New Roman"/>
          <w:b w:val="0"/>
        </w:rPr>
      </w:pPr>
      <w:r w:rsidRPr="00A063ED">
        <w:rPr>
          <w:rFonts w:ascii="Times New Roman" w:hAnsi="Times New Roman"/>
          <w:b w:val="0"/>
        </w:rPr>
        <w:t>Сетевой фильтр</w:t>
      </w:r>
    </w:p>
    <w:p w14:paraId="5B8AF140" w14:textId="77777777" w:rsidR="0059410A" w:rsidRPr="00A063ED" w:rsidRDefault="0059410A" w:rsidP="00A063ED">
      <w:pPr>
        <w:pStyle w:val="114"/>
        <w:spacing w:after="0" w:line="240" w:lineRule="auto"/>
        <w:jc w:val="both"/>
        <w:rPr>
          <w:rFonts w:ascii="Times New Roman" w:hAnsi="Times New Roman"/>
          <w:b w:val="0"/>
        </w:rPr>
      </w:pPr>
      <w:r w:rsidRPr="00A063ED">
        <w:rPr>
          <w:rFonts w:ascii="Times New Roman" w:hAnsi="Times New Roman"/>
          <w:b w:val="0"/>
        </w:rPr>
        <w:t>Компьютер преподавателя с периферией/ноутбук (лицензионное программное обеспечение (ПО), образовательный контент и система защиты от вредоносной информации)</w:t>
      </w:r>
    </w:p>
    <w:p w14:paraId="7126BC4F" w14:textId="40834777" w:rsidR="00367F9E" w:rsidRDefault="0059410A" w:rsidP="00A063ED">
      <w:pPr>
        <w:pStyle w:val="114"/>
        <w:spacing w:after="0" w:line="240" w:lineRule="auto"/>
        <w:jc w:val="both"/>
        <w:rPr>
          <w:rFonts w:ascii="Times New Roman" w:hAnsi="Times New Roman"/>
          <w:b w:val="0"/>
        </w:rPr>
      </w:pPr>
      <w:r w:rsidRPr="00A063ED">
        <w:rPr>
          <w:rFonts w:ascii="Times New Roman" w:hAnsi="Times New Roman"/>
          <w:b w:val="0"/>
        </w:rPr>
        <w:t>Доска меловая</w:t>
      </w:r>
    </w:p>
    <w:p w14:paraId="07597FC5" w14:textId="25EA3C9B" w:rsidR="00A063ED" w:rsidRPr="00A063ED" w:rsidRDefault="00A063ED" w:rsidP="00A063ED">
      <w:pPr>
        <w:pStyle w:val="114"/>
        <w:spacing w:after="0" w:line="240" w:lineRule="auto"/>
        <w:jc w:val="both"/>
        <w:rPr>
          <w:rFonts w:ascii="Times New Roman" w:hAnsi="Times New Roman"/>
          <w:b w:val="0"/>
        </w:rPr>
      </w:pPr>
      <w:r>
        <w:rPr>
          <w:rFonts w:ascii="Times New Roman" w:hAnsi="Times New Roman"/>
          <w:b w:val="0"/>
        </w:rPr>
        <w:t>Наглядные плакаты по соответствующим тематикам дисциплины</w:t>
      </w:r>
    </w:p>
    <w:p w14:paraId="695CFD18" w14:textId="77777777" w:rsidR="00A063ED" w:rsidRDefault="00A063ED" w:rsidP="00782EFC">
      <w:pPr>
        <w:pStyle w:val="114"/>
        <w:rPr>
          <w:rFonts w:ascii="Times New Roman" w:hAnsi="Times New Roman"/>
        </w:rPr>
      </w:pPr>
    </w:p>
    <w:p w14:paraId="7FD9D41E" w14:textId="77934F7A" w:rsidR="00782EFC" w:rsidRPr="00E11160" w:rsidRDefault="00782EFC" w:rsidP="00782EFC">
      <w:pPr>
        <w:pStyle w:val="114"/>
        <w:rPr>
          <w:rFonts w:ascii="Times New Roman" w:eastAsia="Times New Roman" w:hAnsi="Times New Roman"/>
        </w:rPr>
      </w:pPr>
      <w:r w:rsidRPr="00E11160">
        <w:rPr>
          <w:rFonts w:ascii="Times New Roman" w:hAnsi="Times New Roman"/>
        </w:rPr>
        <w:t>3.2. Учебно-методическое обеспечение</w:t>
      </w:r>
      <w:bookmarkEnd w:id="38"/>
      <w:bookmarkEnd w:id="39"/>
      <w:bookmarkEnd w:id="40"/>
    </w:p>
    <w:p w14:paraId="72CBBDF7" w14:textId="77777777" w:rsidR="006841BF" w:rsidRPr="00E11160" w:rsidRDefault="006841BF" w:rsidP="006841BF">
      <w:pPr>
        <w:pStyle w:val="a4"/>
        <w:spacing w:line="276" w:lineRule="auto"/>
        <w:ind w:left="0" w:firstLine="709"/>
        <w:rPr>
          <w:rFonts w:ascii="Times New Roman" w:hAnsi="Times New Roman" w:cs="Times New Roman"/>
          <w:b/>
          <w:sz w:val="24"/>
          <w:szCs w:val="24"/>
        </w:rPr>
      </w:pPr>
      <w:bookmarkStart w:id="41" w:name="_Hlk156820957"/>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1BD585A2" w14:textId="77777777" w:rsidR="006E4149" w:rsidRDefault="00FC25A9" w:rsidP="006E4149">
      <w:pPr>
        <w:numPr>
          <w:ilvl w:val="0"/>
          <w:numId w:val="16"/>
        </w:numPr>
        <w:tabs>
          <w:tab w:val="left" w:pos="1134"/>
        </w:tabs>
        <w:spacing w:after="200" w:line="276" w:lineRule="auto"/>
        <w:ind w:left="0" w:firstLine="567"/>
        <w:contextualSpacing/>
        <w:jc w:val="both"/>
        <w:rPr>
          <w:rFonts w:ascii="Times New Roman" w:eastAsia="Times New Roman" w:hAnsi="Times New Roman" w:cs="Times New Roman"/>
          <w:noProof/>
          <w:sz w:val="24"/>
          <w:szCs w:val="24"/>
          <w:lang w:eastAsia="ru-RU"/>
        </w:rPr>
      </w:pPr>
      <w:bookmarkStart w:id="42" w:name="_Toc152334674"/>
      <w:bookmarkStart w:id="43" w:name="_Toc156294577"/>
      <w:bookmarkStart w:id="44" w:name="_Toc156825299"/>
      <w:bookmarkEnd w:id="41"/>
      <w:r w:rsidRPr="00FC25A9">
        <w:rPr>
          <w:rFonts w:ascii="Times New Roman" w:eastAsia="Times New Roman" w:hAnsi="Times New Roman" w:cs="Times New Roman"/>
          <w:noProof/>
          <w:sz w:val="24"/>
          <w:szCs w:val="24"/>
          <w:lang w:eastAsia="ru-RU"/>
        </w:rPr>
        <w:t xml:space="preserve">Аитов, В. Ф.  Английский язык (А1-В1+) : учебное пособие для среднего профессионального образования / В. Ф. Аитов, В. М. Аитова, С. В. Кади. — 13-е изд., испр. и доп. — Москва : Издательство Юрайт, 2022. — 234 с. — (Профессиональное образование). — ISBN 978-5-534-08943-1. — Текст : электронный // Образовательная платформа Юрайт [сайт]. — URL: </w:t>
      </w:r>
      <w:hyperlink r:id="rId15" w:history="1">
        <w:r w:rsidR="006E4149" w:rsidRPr="00D8084B">
          <w:rPr>
            <w:rStyle w:val="af0"/>
            <w:rFonts w:ascii="Times New Roman" w:eastAsia="Times New Roman" w:hAnsi="Times New Roman" w:cs="Times New Roman"/>
            <w:noProof/>
            <w:sz w:val="24"/>
            <w:szCs w:val="24"/>
            <w:lang w:eastAsia="ru-RU"/>
          </w:rPr>
          <w:t>https://urait.ru/bcode/491941</w:t>
        </w:r>
      </w:hyperlink>
    </w:p>
    <w:p w14:paraId="288F9850" w14:textId="7258C7C2" w:rsidR="006E4149" w:rsidRPr="006E4149" w:rsidRDefault="006E4149" w:rsidP="006E4149">
      <w:pPr>
        <w:numPr>
          <w:ilvl w:val="0"/>
          <w:numId w:val="16"/>
        </w:numPr>
        <w:tabs>
          <w:tab w:val="left" w:pos="1134"/>
        </w:tabs>
        <w:spacing w:after="200" w:line="276" w:lineRule="auto"/>
        <w:ind w:left="0" w:firstLine="567"/>
        <w:contextualSpacing/>
        <w:jc w:val="both"/>
        <w:rPr>
          <w:rFonts w:ascii="Times New Roman" w:eastAsia="Times New Roman" w:hAnsi="Times New Roman" w:cs="Times New Roman"/>
          <w:noProof/>
          <w:sz w:val="24"/>
          <w:szCs w:val="24"/>
          <w:lang w:eastAsia="ru-RU"/>
        </w:rPr>
      </w:pPr>
      <w:r w:rsidRPr="006E4149">
        <w:rPr>
          <w:rFonts w:ascii="Times New Roman" w:hAnsi="Times New Roman"/>
          <w:sz w:val="24"/>
          <w:szCs w:val="24"/>
        </w:rPr>
        <w:t xml:space="preserve">Евдокимова-Царенко, Э. П. Практическая грамматика английского языка в закономерностях (с тестами, упражнениями и ключами к ним) : учебное пособие / Э. П. Евдокимова-Царенко. — 2-е изд., </w:t>
      </w:r>
      <w:proofErr w:type="spellStart"/>
      <w:r w:rsidRPr="006E4149">
        <w:rPr>
          <w:rFonts w:ascii="Times New Roman" w:hAnsi="Times New Roman"/>
          <w:sz w:val="24"/>
          <w:szCs w:val="24"/>
        </w:rPr>
        <w:t>перераб</w:t>
      </w:r>
      <w:proofErr w:type="spellEnd"/>
      <w:r w:rsidRPr="006E4149">
        <w:rPr>
          <w:rFonts w:ascii="Times New Roman" w:hAnsi="Times New Roman"/>
          <w:sz w:val="24"/>
          <w:szCs w:val="24"/>
        </w:rPr>
        <w:t>. — Санкт-Петербург : Лань, 2021. — 348 с. — ISBN 978-5-8114-2987-5. </w:t>
      </w:r>
    </w:p>
    <w:p w14:paraId="0C786C72" w14:textId="77777777" w:rsidR="00FC25A9" w:rsidRPr="00FC25A9" w:rsidRDefault="00FC25A9" w:rsidP="00FC25A9">
      <w:pPr>
        <w:numPr>
          <w:ilvl w:val="0"/>
          <w:numId w:val="16"/>
        </w:numPr>
        <w:tabs>
          <w:tab w:val="left" w:pos="1134"/>
        </w:tabs>
        <w:spacing w:after="200" w:line="276" w:lineRule="auto"/>
        <w:ind w:left="0" w:firstLine="709"/>
        <w:contextualSpacing/>
        <w:jc w:val="both"/>
        <w:rPr>
          <w:rFonts w:ascii="Times New Roman" w:eastAsia="Times New Roman" w:hAnsi="Times New Roman" w:cs="Times New Roman"/>
          <w:noProof/>
          <w:sz w:val="24"/>
          <w:szCs w:val="24"/>
          <w:lang w:eastAsia="ru-RU"/>
        </w:rPr>
      </w:pPr>
      <w:r w:rsidRPr="00FC25A9">
        <w:rPr>
          <w:rFonts w:ascii="Times New Roman" w:eastAsia="Times New Roman" w:hAnsi="Times New Roman" w:cs="Times New Roman"/>
          <w:noProof/>
          <w:sz w:val="24"/>
          <w:szCs w:val="24"/>
          <w:lang w:eastAsia="ru-RU"/>
        </w:rPr>
        <w:t>Коваленко, И. Ю.  Английский язык для инженеров : учебник и практикум для среднего профессионального образования / И. Ю. Коваленко. — Москва : Издательство Юрайт, 2022. — 278 с. — (Профессиональное образование). — ISBN 978-5-534-02712-9. — Текст : электронный // Образовательная платформа Юрайт [сайт]. — URL: https://urait.ru/bcode/489721</w:t>
      </w:r>
    </w:p>
    <w:p w14:paraId="02E4F66F" w14:textId="77777777" w:rsidR="00FC25A9" w:rsidRPr="00FC25A9" w:rsidRDefault="00FC25A9" w:rsidP="00FC25A9">
      <w:pPr>
        <w:numPr>
          <w:ilvl w:val="0"/>
          <w:numId w:val="16"/>
        </w:numPr>
        <w:tabs>
          <w:tab w:val="left" w:pos="1134"/>
        </w:tabs>
        <w:spacing w:after="200" w:line="276" w:lineRule="auto"/>
        <w:ind w:left="0" w:firstLine="709"/>
        <w:contextualSpacing/>
        <w:jc w:val="both"/>
        <w:rPr>
          <w:rFonts w:ascii="Times New Roman" w:eastAsia="Times New Roman" w:hAnsi="Times New Roman" w:cs="Times New Roman"/>
          <w:noProof/>
          <w:sz w:val="24"/>
          <w:szCs w:val="24"/>
          <w:lang w:eastAsia="ru-RU"/>
        </w:rPr>
      </w:pPr>
      <w:r w:rsidRPr="00FC25A9">
        <w:rPr>
          <w:rFonts w:ascii="Times New Roman" w:eastAsia="Times New Roman" w:hAnsi="Times New Roman" w:cs="Times New Roman"/>
          <w:noProof/>
          <w:sz w:val="24"/>
          <w:szCs w:val="24"/>
          <w:lang w:eastAsia="ru-RU"/>
        </w:rPr>
        <w:t>Кузьменкова, Ю. Б.  Английский язык + аудиозаписи : учебник и практикум для среднего профессионального образования / Ю. Б. Кузьменкова. — Москва : Издательство Юрайт, 2022. — 441 с. — (Профессиональное образование). — ISBN 978-5-534-00804-3. — Текст : электронный // Образовательная платформа Юрайт [сайт]. — URL: https://urait.ru/bcode/489640</w:t>
      </w:r>
    </w:p>
    <w:p w14:paraId="0DD47381" w14:textId="77777777" w:rsidR="006E4149" w:rsidRDefault="00FC25A9" w:rsidP="006E4149">
      <w:pPr>
        <w:numPr>
          <w:ilvl w:val="0"/>
          <w:numId w:val="16"/>
        </w:numPr>
        <w:tabs>
          <w:tab w:val="left" w:pos="1134"/>
        </w:tabs>
        <w:spacing w:after="200" w:line="276" w:lineRule="auto"/>
        <w:ind w:left="0" w:firstLine="709"/>
        <w:contextualSpacing/>
        <w:jc w:val="both"/>
        <w:rPr>
          <w:rFonts w:ascii="Times New Roman" w:eastAsia="Times New Roman" w:hAnsi="Times New Roman" w:cs="Times New Roman"/>
          <w:noProof/>
          <w:sz w:val="24"/>
          <w:szCs w:val="24"/>
          <w:lang w:eastAsia="ru-RU"/>
        </w:rPr>
      </w:pPr>
      <w:r w:rsidRPr="00FC25A9">
        <w:rPr>
          <w:rFonts w:ascii="Times New Roman" w:eastAsia="Times New Roman" w:hAnsi="Times New Roman" w:cs="Times New Roman"/>
          <w:noProof/>
          <w:sz w:val="24"/>
          <w:szCs w:val="24"/>
          <w:lang w:eastAsia="ru-RU"/>
        </w:rPr>
        <w:t xml:space="preserve">Литвинская, С. С. Английский язык для технических специальностей : учебное пособие / С.С. Литвинская. — Москва : ИНФРА-М, 2023. — 252 c. — (Среднее профессиональное образование). - ISBN 978-5-16-014535-8. - Текст : электронный. - URL: </w:t>
      </w:r>
      <w:hyperlink r:id="rId16" w:history="1">
        <w:r w:rsidR="006E4149" w:rsidRPr="00D8084B">
          <w:rPr>
            <w:rStyle w:val="af0"/>
            <w:rFonts w:ascii="Times New Roman" w:eastAsia="Times New Roman" w:hAnsi="Times New Roman" w:cs="Times New Roman"/>
            <w:noProof/>
            <w:sz w:val="24"/>
            <w:szCs w:val="24"/>
            <w:lang w:eastAsia="ru-RU"/>
          </w:rPr>
          <w:t>https://znanium.com/catalog/product/1902856</w:t>
        </w:r>
      </w:hyperlink>
    </w:p>
    <w:p w14:paraId="271B5E7C" w14:textId="1EADD516" w:rsidR="006E4149" w:rsidRPr="006E4149" w:rsidRDefault="006E4149" w:rsidP="006E4149">
      <w:pPr>
        <w:numPr>
          <w:ilvl w:val="0"/>
          <w:numId w:val="16"/>
        </w:numPr>
        <w:tabs>
          <w:tab w:val="left" w:pos="1134"/>
        </w:tabs>
        <w:spacing w:after="200" w:line="276" w:lineRule="auto"/>
        <w:ind w:left="0" w:firstLine="709"/>
        <w:contextualSpacing/>
        <w:jc w:val="both"/>
        <w:rPr>
          <w:rFonts w:ascii="Times New Roman" w:eastAsia="Times New Roman" w:hAnsi="Times New Roman" w:cs="Times New Roman"/>
          <w:noProof/>
          <w:sz w:val="24"/>
          <w:szCs w:val="24"/>
          <w:lang w:eastAsia="ru-RU"/>
        </w:rPr>
      </w:pPr>
      <w:proofErr w:type="spellStart"/>
      <w:r w:rsidRPr="006E4149">
        <w:rPr>
          <w:rFonts w:ascii="Times New Roman" w:hAnsi="Times New Roman"/>
          <w:sz w:val="24"/>
          <w:szCs w:val="24"/>
        </w:rPr>
        <w:t>Малецкая</w:t>
      </w:r>
      <w:proofErr w:type="spellEnd"/>
      <w:r w:rsidRPr="006E4149">
        <w:rPr>
          <w:rFonts w:ascii="Times New Roman" w:hAnsi="Times New Roman"/>
          <w:sz w:val="24"/>
          <w:szCs w:val="24"/>
        </w:rPr>
        <w:t xml:space="preserve">, О. П. Английский язык : учебное пособие для СПО / О. П. </w:t>
      </w:r>
      <w:proofErr w:type="spellStart"/>
      <w:r w:rsidRPr="006E4149">
        <w:rPr>
          <w:rFonts w:ascii="Times New Roman" w:hAnsi="Times New Roman"/>
          <w:sz w:val="24"/>
          <w:szCs w:val="24"/>
        </w:rPr>
        <w:t>Малецкая</w:t>
      </w:r>
      <w:proofErr w:type="spellEnd"/>
      <w:r w:rsidRPr="006E4149">
        <w:rPr>
          <w:rFonts w:ascii="Times New Roman" w:hAnsi="Times New Roman"/>
          <w:sz w:val="24"/>
          <w:szCs w:val="24"/>
        </w:rPr>
        <w:t>, И. М. Селевина. — 2-е изд., стер. — Санкт-Петербург : Лань, 2021. — 136 с. — ISBN 978-5-8114-8057-9. </w:t>
      </w:r>
    </w:p>
    <w:p w14:paraId="049D8F7D" w14:textId="77777777" w:rsidR="006E4149" w:rsidRDefault="00FC25A9" w:rsidP="006158BE">
      <w:pPr>
        <w:numPr>
          <w:ilvl w:val="0"/>
          <w:numId w:val="16"/>
        </w:numPr>
        <w:tabs>
          <w:tab w:val="left" w:pos="1134"/>
        </w:tabs>
        <w:spacing w:after="200" w:line="276" w:lineRule="auto"/>
        <w:ind w:left="0" w:firstLine="710"/>
        <w:contextualSpacing/>
        <w:jc w:val="both"/>
        <w:rPr>
          <w:rFonts w:ascii="Times New Roman" w:eastAsia="Times New Roman" w:hAnsi="Times New Roman" w:cs="Times New Roman"/>
          <w:noProof/>
          <w:sz w:val="24"/>
          <w:szCs w:val="24"/>
          <w:lang w:eastAsia="ru-RU"/>
        </w:rPr>
      </w:pPr>
      <w:r w:rsidRPr="006E4149">
        <w:rPr>
          <w:rFonts w:ascii="Times New Roman" w:eastAsia="Times New Roman" w:hAnsi="Times New Roman" w:cs="Times New Roman"/>
          <w:noProof/>
          <w:sz w:val="24"/>
          <w:szCs w:val="24"/>
          <w:lang w:eastAsia="ru-RU"/>
        </w:rPr>
        <w:t xml:space="preserve">Маньковская, З. В. Английский язык в ситуациях повседневного делового общения : учебное пособие / З.В. Маньковская. — Москва : ИНФРА-М, 2021. — 223 с. — </w:t>
      </w:r>
      <w:r w:rsidRPr="006E4149">
        <w:rPr>
          <w:rFonts w:ascii="Times New Roman" w:eastAsia="Times New Roman" w:hAnsi="Times New Roman" w:cs="Times New Roman"/>
          <w:noProof/>
          <w:sz w:val="24"/>
          <w:szCs w:val="24"/>
          <w:lang w:eastAsia="ru-RU"/>
        </w:rPr>
        <w:lastRenderedPageBreak/>
        <w:t xml:space="preserve">(Среднее профессиональное образование). - ISBN 978-5-16-014149-7. - Текст : электронный. - URL: </w:t>
      </w:r>
      <w:hyperlink r:id="rId17" w:history="1">
        <w:r w:rsidR="006E4149" w:rsidRPr="006E4149">
          <w:rPr>
            <w:rStyle w:val="af0"/>
            <w:rFonts w:ascii="Times New Roman" w:eastAsia="Times New Roman" w:hAnsi="Times New Roman" w:cs="Times New Roman"/>
            <w:noProof/>
            <w:sz w:val="24"/>
            <w:szCs w:val="24"/>
            <w:lang w:eastAsia="ru-RU"/>
          </w:rPr>
          <w:t>https://znanium.com/catalog/product/1402441</w:t>
        </w:r>
      </w:hyperlink>
    </w:p>
    <w:p w14:paraId="7CDF3035" w14:textId="154E58B6" w:rsidR="006E4149" w:rsidRDefault="00FC25A9" w:rsidP="006E4149">
      <w:pPr>
        <w:numPr>
          <w:ilvl w:val="0"/>
          <w:numId w:val="16"/>
        </w:numPr>
        <w:tabs>
          <w:tab w:val="left" w:pos="1134"/>
        </w:tabs>
        <w:spacing w:after="200" w:line="276" w:lineRule="auto"/>
        <w:ind w:left="0" w:firstLine="710"/>
        <w:contextualSpacing/>
        <w:jc w:val="both"/>
        <w:rPr>
          <w:rFonts w:ascii="Times New Roman" w:eastAsia="Times New Roman" w:hAnsi="Times New Roman" w:cs="Times New Roman"/>
          <w:noProof/>
          <w:sz w:val="24"/>
          <w:szCs w:val="24"/>
          <w:lang w:eastAsia="ru-RU"/>
        </w:rPr>
      </w:pPr>
      <w:r w:rsidRPr="006E4149">
        <w:rPr>
          <w:rFonts w:ascii="Times New Roman" w:eastAsia="Times New Roman" w:hAnsi="Times New Roman" w:cs="Times New Roman"/>
          <w:noProof/>
          <w:sz w:val="24"/>
          <w:szCs w:val="24"/>
          <w:lang w:eastAsia="ru-RU"/>
        </w:rPr>
        <w:t xml:space="preserve">Виртуальный практикум: Engineering Mandatory Units=Основы инженерных знаний — URL: </w:t>
      </w:r>
      <w:hyperlink r:id="rId18" w:history="1">
        <w:r w:rsidR="006E4149" w:rsidRPr="00D8084B">
          <w:rPr>
            <w:rStyle w:val="af0"/>
            <w:rFonts w:ascii="Times New Roman" w:eastAsia="Times New Roman" w:hAnsi="Times New Roman" w:cs="Times New Roman"/>
            <w:noProof/>
            <w:sz w:val="24"/>
            <w:szCs w:val="24"/>
            <w:lang w:eastAsia="ru-RU"/>
          </w:rPr>
          <w:t>https://academia-moscow.ru/catalogue/5412/469259/</w:t>
        </w:r>
      </w:hyperlink>
    </w:p>
    <w:p w14:paraId="79ADF63C" w14:textId="257FC67D" w:rsidR="006E4149" w:rsidRPr="006E4149" w:rsidRDefault="006E4149" w:rsidP="006E4149">
      <w:pPr>
        <w:numPr>
          <w:ilvl w:val="0"/>
          <w:numId w:val="16"/>
        </w:numPr>
        <w:tabs>
          <w:tab w:val="left" w:pos="1134"/>
        </w:tabs>
        <w:spacing w:after="200" w:line="276" w:lineRule="auto"/>
        <w:ind w:left="0" w:firstLine="710"/>
        <w:contextualSpacing/>
        <w:jc w:val="both"/>
        <w:rPr>
          <w:rFonts w:ascii="Times New Roman" w:eastAsia="Times New Roman" w:hAnsi="Times New Roman" w:cs="Times New Roman"/>
          <w:noProof/>
          <w:sz w:val="24"/>
          <w:szCs w:val="24"/>
          <w:lang w:eastAsia="ru-RU"/>
        </w:rPr>
      </w:pPr>
      <w:r w:rsidRPr="006E4149">
        <w:rPr>
          <w:rFonts w:ascii="Times New Roman" w:hAnsi="Times New Roman"/>
          <w:sz w:val="24"/>
          <w:szCs w:val="24"/>
        </w:rPr>
        <w:t xml:space="preserve">Евдокимова-Царенко, Э. П. Практическая грамматика английского языка в закономерностях (с тестами, упражнениями и ключами к ним) : учебное пособие / Э. П. Евдокимова-Царенко. — 2-е изд., </w:t>
      </w:r>
      <w:proofErr w:type="spellStart"/>
      <w:r w:rsidRPr="006E4149">
        <w:rPr>
          <w:rFonts w:ascii="Times New Roman" w:hAnsi="Times New Roman"/>
          <w:sz w:val="24"/>
          <w:szCs w:val="24"/>
        </w:rPr>
        <w:t>перераб</w:t>
      </w:r>
      <w:proofErr w:type="spellEnd"/>
      <w:r w:rsidRPr="006E4149">
        <w:rPr>
          <w:rFonts w:ascii="Times New Roman" w:hAnsi="Times New Roman"/>
          <w:sz w:val="24"/>
          <w:szCs w:val="24"/>
        </w:rPr>
        <w:t xml:space="preserve">. — Санкт-Петербург : Лань, 2021. — 348 с. — ISBN 978-5-8114-2987-5. — Текст : электронный // Лань : электронно-библиотечная система. — URL: </w:t>
      </w:r>
      <w:hyperlink r:id="rId19" w:history="1">
        <w:r w:rsidRPr="006E4149">
          <w:rPr>
            <w:rStyle w:val="af0"/>
            <w:rFonts w:ascii="Times New Roman" w:hAnsi="Times New Roman"/>
            <w:sz w:val="24"/>
            <w:szCs w:val="24"/>
          </w:rPr>
          <w:t>https://e.lanbook.com/book/169508</w:t>
        </w:r>
      </w:hyperlink>
    </w:p>
    <w:p w14:paraId="272956D7" w14:textId="181209BC" w:rsidR="006E4149" w:rsidRDefault="006E4149" w:rsidP="006E4149">
      <w:pPr>
        <w:numPr>
          <w:ilvl w:val="0"/>
          <w:numId w:val="16"/>
        </w:numPr>
        <w:tabs>
          <w:tab w:val="left" w:pos="1134"/>
        </w:tabs>
        <w:spacing w:after="200" w:line="276" w:lineRule="auto"/>
        <w:ind w:left="0" w:firstLine="710"/>
        <w:contextualSpacing/>
        <w:jc w:val="both"/>
        <w:rPr>
          <w:rFonts w:ascii="Times New Roman" w:eastAsia="Times New Roman" w:hAnsi="Times New Roman" w:cs="Times New Roman"/>
          <w:noProof/>
          <w:sz w:val="24"/>
          <w:szCs w:val="24"/>
          <w:lang w:eastAsia="ru-RU"/>
        </w:rPr>
      </w:pPr>
      <w:proofErr w:type="spellStart"/>
      <w:r w:rsidRPr="006E4149">
        <w:rPr>
          <w:rFonts w:ascii="Times New Roman" w:hAnsi="Times New Roman"/>
          <w:sz w:val="24"/>
          <w:szCs w:val="24"/>
        </w:rPr>
        <w:t>Малецкая</w:t>
      </w:r>
      <w:proofErr w:type="spellEnd"/>
      <w:r w:rsidRPr="006E4149">
        <w:rPr>
          <w:rFonts w:ascii="Times New Roman" w:hAnsi="Times New Roman"/>
          <w:sz w:val="24"/>
          <w:szCs w:val="24"/>
        </w:rPr>
        <w:t xml:space="preserve">, О. П. Английский язык : учебное пособие для СПО / О. П. </w:t>
      </w:r>
      <w:proofErr w:type="spellStart"/>
      <w:r w:rsidRPr="006E4149">
        <w:rPr>
          <w:rFonts w:ascii="Times New Roman" w:hAnsi="Times New Roman"/>
          <w:sz w:val="24"/>
          <w:szCs w:val="24"/>
        </w:rPr>
        <w:t>Малецкая</w:t>
      </w:r>
      <w:proofErr w:type="spellEnd"/>
      <w:r w:rsidRPr="006E4149">
        <w:rPr>
          <w:rFonts w:ascii="Times New Roman" w:hAnsi="Times New Roman"/>
          <w:sz w:val="24"/>
          <w:szCs w:val="24"/>
        </w:rPr>
        <w:t xml:space="preserve">, И. М. Селевина. — 2-е изд., стер. — Санкт-Петербург : Лань, 2021. — 136 с. — </w:t>
      </w:r>
      <w:r w:rsidRPr="006E4149">
        <w:rPr>
          <w:rFonts w:ascii="Times New Roman" w:hAnsi="Times New Roman"/>
          <w:sz w:val="24"/>
          <w:szCs w:val="24"/>
          <w:lang w:val="en-US"/>
        </w:rPr>
        <w:t>ISBN</w:t>
      </w:r>
      <w:r w:rsidRPr="006E4149">
        <w:rPr>
          <w:rFonts w:ascii="Times New Roman" w:hAnsi="Times New Roman"/>
          <w:sz w:val="24"/>
          <w:szCs w:val="24"/>
        </w:rPr>
        <w:t xml:space="preserve"> 978-5-8114-8057-9.</w:t>
      </w:r>
      <w:r w:rsidRPr="006E4149">
        <w:rPr>
          <w:rFonts w:ascii="Times New Roman" w:hAnsi="Times New Roman"/>
          <w:sz w:val="24"/>
          <w:szCs w:val="24"/>
          <w:lang w:val="en-US"/>
        </w:rPr>
        <w:t> </w:t>
      </w:r>
      <w:r w:rsidRPr="006E4149">
        <w:rPr>
          <w:rFonts w:ascii="Times New Roman" w:hAnsi="Times New Roman"/>
          <w:sz w:val="24"/>
          <w:szCs w:val="24"/>
        </w:rPr>
        <w:t>— Текст</w:t>
      </w:r>
      <w:r w:rsidRPr="006E4149">
        <w:rPr>
          <w:rFonts w:ascii="Times New Roman" w:hAnsi="Times New Roman"/>
          <w:sz w:val="24"/>
          <w:szCs w:val="24"/>
          <w:lang w:val="en-US"/>
        </w:rPr>
        <w:t> </w:t>
      </w:r>
      <w:r w:rsidRPr="006E4149">
        <w:rPr>
          <w:rFonts w:ascii="Times New Roman" w:hAnsi="Times New Roman"/>
          <w:sz w:val="24"/>
          <w:szCs w:val="24"/>
        </w:rPr>
        <w:t>: электронный</w:t>
      </w:r>
      <w:r w:rsidRPr="006E4149">
        <w:rPr>
          <w:rFonts w:ascii="Times New Roman" w:hAnsi="Times New Roman"/>
          <w:sz w:val="24"/>
          <w:szCs w:val="24"/>
          <w:lang w:val="en-US"/>
        </w:rPr>
        <w:t> </w:t>
      </w:r>
      <w:r w:rsidRPr="006E4149">
        <w:rPr>
          <w:rFonts w:ascii="Times New Roman" w:hAnsi="Times New Roman"/>
          <w:sz w:val="24"/>
          <w:szCs w:val="24"/>
        </w:rPr>
        <w:t xml:space="preserve">// Лань : электронно-библиотечная система. — </w:t>
      </w:r>
      <w:r w:rsidRPr="006E4149">
        <w:rPr>
          <w:rFonts w:ascii="Times New Roman" w:hAnsi="Times New Roman"/>
          <w:sz w:val="24"/>
          <w:szCs w:val="24"/>
          <w:lang w:val="en-US"/>
        </w:rPr>
        <w:t>URL</w:t>
      </w:r>
      <w:r w:rsidRPr="006E4149">
        <w:rPr>
          <w:rFonts w:ascii="Times New Roman" w:hAnsi="Times New Roman"/>
          <w:sz w:val="24"/>
          <w:szCs w:val="24"/>
        </w:rPr>
        <w:t xml:space="preserve">: </w:t>
      </w:r>
      <w:hyperlink r:id="rId20" w:history="1">
        <w:r w:rsidRPr="006E4149">
          <w:rPr>
            <w:rStyle w:val="af0"/>
            <w:rFonts w:ascii="Times New Roman" w:hAnsi="Times New Roman"/>
            <w:sz w:val="24"/>
            <w:szCs w:val="24"/>
            <w:lang w:val="en-US"/>
          </w:rPr>
          <w:t>https</w:t>
        </w:r>
        <w:r w:rsidRPr="006E4149">
          <w:rPr>
            <w:rStyle w:val="af0"/>
            <w:rFonts w:ascii="Times New Roman" w:hAnsi="Times New Roman"/>
            <w:sz w:val="24"/>
            <w:szCs w:val="24"/>
          </w:rPr>
          <w:t>://</w:t>
        </w:r>
        <w:r w:rsidRPr="006E4149">
          <w:rPr>
            <w:rStyle w:val="af0"/>
            <w:rFonts w:ascii="Times New Roman" w:hAnsi="Times New Roman"/>
            <w:sz w:val="24"/>
            <w:szCs w:val="24"/>
            <w:lang w:val="en-US"/>
          </w:rPr>
          <w:t>e</w:t>
        </w:r>
        <w:r w:rsidRPr="006E4149">
          <w:rPr>
            <w:rStyle w:val="af0"/>
            <w:rFonts w:ascii="Times New Roman" w:hAnsi="Times New Roman"/>
            <w:sz w:val="24"/>
            <w:szCs w:val="24"/>
          </w:rPr>
          <w:t>.</w:t>
        </w:r>
        <w:proofErr w:type="spellStart"/>
        <w:r w:rsidRPr="006E4149">
          <w:rPr>
            <w:rStyle w:val="af0"/>
            <w:rFonts w:ascii="Times New Roman" w:hAnsi="Times New Roman"/>
            <w:sz w:val="24"/>
            <w:szCs w:val="24"/>
            <w:lang w:val="en-US"/>
          </w:rPr>
          <w:t>lanbook</w:t>
        </w:r>
        <w:proofErr w:type="spellEnd"/>
        <w:r w:rsidRPr="006E4149">
          <w:rPr>
            <w:rStyle w:val="af0"/>
            <w:rFonts w:ascii="Times New Roman" w:hAnsi="Times New Roman"/>
            <w:sz w:val="24"/>
            <w:szCs w:val="24"/>
          </w:rPr>
          <w:t>.</w:t>
        </w:r>
        <w:r w:rsidRPr="006E4149">
          <w:rPr>
            <w:rStyle w:val="af0"/>
            <w:rFonts w:ascii="Times New Roman" w:hAnsi="Times New Roman"/>
            <w:sz w:val="24"/>
            <w:szCs w:val="24"/>
            <w:lang w:val="en-US"/>
          </w:rPr>
          <w:t>com</w:t>
        </w:r>
        <w:r w:rsidRPr="006E4149">
          <w:rPr>
            <w:rStyle w:val="af0"/>
            <w:rFonts w:ascii="Times New Roman" w:hAnsi="Times New Roman"/>
            <w:sz w:val="24"/>
            <w:szCs w:val="24"/>
          </w:rPr>
          <w:t>/</w:t>
        </w:r>
        <w:r w:rsidRPr="006E4149">
          <w:rPr>
            <w:rStyle w:val="af0"/>
            <w:rFonts w:ascii="Times New Roman" w:hAnsi="Times New Roman"/>
            <w:sz w:val="24"/>
            <w:szCs w:val="24"/>
            <w:lang w:val="en-US"/>
          </w:rPr>
          <w:t>book</w:t>
        </w:r>
        <w:r w:rsidRPr="006E4149">
          <w:rPr>
            <w:rStyle w:val="af0"/>
            <w:rFonts w:ascii="Times New Roman" w:hAnsi="Times New Roman"/>
            <w:sz w:val="24"/>
            <w:szCs w:val="24"/>
          </w:rPr>
          <w:t>/171416</w:t>
        </w:r>
      </w:hyperlink>
    </w:p>
    <w:p w14:paraId="47B86259" w14:textId="6235A200" w:rsidR="006841BF" w:rsidRPr="00DF068E" w:rsidRDefault="006841BF" w:rsidP="006841BF">
      <w:pPr>
        <w:pStyle w:val="1f"/>
        <w:rPr>
          <w:rFonts w:ascii="Times New Roman" w:hAnsi="Times New Roman"/>
          <w:b w:val="0"/>
          <w:bCs w:val="0"/>
          <w:lang w:val="ru-RU"/>
        </w:rPr>
      </w:pPr>
      <w:r w:rsidRPr="00E11160">
        <w:rPr>
          <w:rFonts w:ascii="Times New Roman" w:hAnsi="Times New Roman"/>
        </w:rPr>
        <w:t xml:space="preserve">4. Контроль и оценка результатов </w:t>
      </w:r>
      <w:r w:rsidR="00C422A9">
        <w:rPr>
          <w:rFonts w:ascii="Times New Roman" w:hAnsi="Times New Roman"/>
        </w:rPr>
        <w:br/>
      </w:r>
      <w:r w:rsidRPr="00E11160">
        <w:rPr>
          <w:rFonts w:ascii="Times New Roman" w:hAnsi="Times New Roman"/>
        </w:rPr>
        <w:t xml:space="preserve">освоения </w:t>
      </w:r>
      <w:bookmarkEnd w:id="42"/>
      <w:r w:rsidR="00DF068E">
        <w:rPr>
          <w:rFonts w:ascii="Times New Roman" w:hAnsi="Times New Roman"/>
          <w:lang w:val="ru-RU"/>
        </w:rPr>
        <w:t>ДИСЦИПЛИНЫ</w:t>
      </w:r>
      <w:bookmarkEnd w:id="43"/>
      <w:bookmarkEnd w:id="4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5"/>
        <w:gridCol w:w="3440"/>
        <w:gridCol w:w="3020"/>
      </w:tblGrid>
      <w:tr w:rsidR="000143A1" w:rsidRPr="00985111" w14:paraId="044F0D35" w14:textId="77777777" w:rsidTr="000143A1">
        <w:trPr>
          <w:trHeight w:val="519"/>
        </w:trPr>
        <w:tc>
          <w:tcPr>
            <w:tcW w:w="1543" w:type="pct"/>
            <w:vAlign w:val="center"/>
          </w:tcPr>
          <w:p w14:paraId="39543625" w14:textId="77777777" w:rsidR="000143A1" w:rsidRPr="00854F21" w:rsidRDefault="000143A1" w:rsidP="00587443">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840" w:type="pct"/>
            <w:vAlign w:val="center"/>
          </w:tcPr>
          <w:p w14:paraId="6EADEE39" w14:textId="77777777" w:rsidR="000143A1" w:rsidRPr="00854F21" w:rsidRDefault="000143A1" w:rsidP="00587443">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616" w:type="pct"/>
            <w:vAlign w:val="center"/>
          </w:tcPr>
          <w:p w14:paraId="2198F72C" w14:textId="77777777" w:rsidR="000143A1" w:rsidRPr="00854F21" w:rsidRDefault="000143A1" w:rsidP="00587443">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DB4EBA" w:rsidRPr="00985111" w14:paraId="1275BE40" w14:textId="77777777" w:rsidTr="00E25E7F">
        <w:trPr>
          <w:trHeight w:val="698"/>
        </w:trPr>
        <w:tc>
          <w:tcPr>
            <w:tcW w:w="1543" w:type="pct"/>
            <w:tcBorders>
              <w:top w:val="single" w:sz="4" w:space="0" w:color="auto"/>
              <w:left w:val="single" w:sz="4" w:space="0" w:color="auto"/>
              <w:right w:val="single" w:sz="4" w:space="0" w:color="auto"/>
            </w:tcBorders>
          </w:tcPr>
          <w:p w14:paraId="58587144" w14:textId="77777777" w:rsidR="00DB4EBA" w:rsidRPr="00DB4EBA" w:rsidRDefault="00DB4EBA" w:rsidP="00DB4EBA">
            <w:pPr>
              <w:ind w:left="33"/>
              <w:rPr>
                <w:rFonts w:ascii="Times New Roman" w:hAnsi="Times New Roman"/>
                <w:b/>
              </w:rPr>
            </w:pPr>
            <w:r w:rsidRPr="00DB4EBA">
              <w:rPr>
                <w:rFonts w:ascii="Times New Roman" w:hAnsi="Times New Roman"/>
                <w:b/>
              </w:rPr>
              <w:t>Уметь:</w:t>
            </w:r>
          </w:p>
          <w:p w14:paraId="625E5DE6" w14:textId="0207784D" w:rsidR="00DB4EBA" w:rsidRDefault="00DB4EBA" w:rsidP="00DB4EBA">
            <w:pPr>
              <w:ind w:left="33"/>
              <w:rPr>
                <w:rFonts w:ascii="Times New Roman" w:hAnsi="Times New Roman"/>
              </w:rPr>
            </w:pPr>
            <w:r>
              <w:rPr>
                <w:rFonts w:ascii="Times New Roman" w:hAnsi="Times New Roman"/>
              </w:rPr>
              <w:t>- распознавать задачу и/или проблему в профессиональном и/или социальном контексте, анализировать и выделять её составные части;</w:t>
            </w:r>
          </w:p>
          <w:p w14:paraId="594520B0" w14:textId="403F8202" w:rsidR="00DB4EBA" w:rsidRDefault="00DB4EBA" w:rsidP="00DB4EBA">
            <w:pPr>
              <w:ind w:left="33"/>
              <w:rPr>
                <w:rFonts w:ascii="Times New Roman" w:hAnsi="Times New Roman"/>
              </w:rPr>
            </w:pPr>
            <w:r>
              <w:rPr>
                <w:rFonts w:ascii="Times New Roman" w:hAnsi="Times New Roman"/>
              </w:rPr>
              <w:t>- определять этапы решения задачи, составлять план действия, реализовывать составленный план, определять необходимые ресурсы;</w:t>
            </w:r>
          </w:p>
          <w:p w14:paraId="4C03DB80" w14:textId="74D12524" w:rsidR="00DB4EBA" w:rsidRDefault="00DB4EBA" w:rsidP="00DB4EBA">
            <w:pPr>
              <w:ind w:left="33"/>
              <w:rPr>
                <w:rFonts w:ascii="Times New Roman" w:hAnsi="Times New Roman"/>
              </w:rPr>
            </w:pPr>
            <w:r>
              <w:rPr>
                <w:rFonts w:ascii="Times New Roman" w:hAnsi="Times New Roman"/>
              </w:rPr>
              <w:t>- выявлять и эффективно искать информацию, необходимую для решения задачи и/или проблемы;</w:t>
            </w:r>
          </w:p>
          <w:p w14:paraId="4B0895FD" w14:textId="025DEA29" w:rsidR="00DB4EBA" w:rsidRDefault="00DB4EBA" w:rsidP="00DB4EBA">
            <w:pPr>
              <w:ind w:left="33"/>
              <w:rPr>
                <w:rFonts w:ascii="Times New Roman" w:hAnsi="Times New Roman"/>
              </w:rPr>
            </w:pPr>
            <w:r>
              <w:rPr>
                <w:rFonts w:ascii="Times New Roman" w:hAnsi="Times New Roman"/>
              </w:rPr>
              <w:t>- владеть актуальными методами работы в профессиональной и смежных сферах;</w:t>
            </w:r>
          </w:p>
          <w:p w14:paraId="634AE4DA" w14:textId="77777777" w:rsidR="00DB4EBA" w:rsidRDefault="00DB4EBA" w:rsidP="00DB4EBA">
            <w:pPr>
              <w:ind w:left="33"/>
              <w:rPr>
                <w:rFonts w:ascii="Times New Roman" w:hAnsi="Times New Roman"/>
              </w:rPr>
            </w:pPr>
            <w:r>
              <w:rPr>
                <w:rFonts w:ascii="Times New Roman" w:hAnsi="Times New Roman"/>
              </w:rPr>
              <w:t xml:space="preserve">оценивать результат и последствия своих действий (самостоятельно или с помощью наставника) </w:t>
            </w:r>
          </w:p>
          <w:p w14:paraId="4512ED93" w14:textId="77777777" w:rsidR="00DB4EBA" w:rsidRDefault="00DB4EBA" w:rsidP="00DB4EBA">
            <w:pPr>
              <w:ind w:left="33"/>
              <w:rPr>
                <w:rFonts w:ascii="Times New Roman" w:hAnsi="Times New Roman"/>
              </w:rPr>
            </w:pPr>
            <w:r>
              <w:rPr>
                <w:rFonts w:ascii="Times New Roman" w:hAnsi="Times New Roman"/>
              </w:rPr>
              <w:t>- проявлять гражданско-патриотическую позицию;</w:t>
            </w:r>
          </w:p>
          <w:p w14:paraId="6458F5B2" w14:textId="5F95FE36" w:rsidR="00DB4EBA" w:rsidRDefault="00DB4EBA" w:rsidP="00DB4EBA">
            <w:pPr>
              <w:ind w:left="33"/>
              <w:rPr>
                <w:rFonts w:ascii="Times New Roman" w:hAnsi="Times New Roman"/>
              </w:rPr>
            </w:pPr>
            <w:r>
              <w:rPr>
                <w:rFonts w:ascii="Times New Roman" w:hAnsi="Times New Roman"/>
              </w:rPr>
              <w:t>- демонстрировать осознанное поведение;</w:t>
            </w:r>
          </w:p>
          <w:p w14:paraId="55BA3243" w14:textId="77777777" w:rsidR="00DB4EBA" w:rsidRPr="00DB4EBA" w:rsidRDefault="00DB4EBA" w:rsidP="00DB4EBA">
            <w:pPr>
              <w:numPr>
                <w:ilvl w:val="0"/>
                <w:numId w:val="17"/>
              </w:numPr>
              <w:tabs>
                <w:tab w:val="left" w:pos="317"/>
              </w:tabs>
              <w:ind w:left="33" w:hanging="33"/>
              <w:contextualSpacing/>
              <w:rPr>
                <w:rFonts w:ascii="Times New Roman" w:eastAsia="Times New Roman" w:hAnsi="Times New Roman" w:cs="Times New Roman"/>
                <w:bCs/>
                <w:noProof/>
                <w:lang w:eastAsia="ru-RU"/>
              </w:rPr>
            </w:pPr>
            <w:r>
              <w:rPr>
                <w:rFonts w:ascii="Times New Roman" w:hAnsi="Times New Roman"/>
              </w:rPr>
              <w:t xml:space="preserve">демонстрировать осознанное поведение; </w:t>
            </w:r>
          </w:p>
          <w:p w14:paraId="6A4248BF" w14:textId="77777777" w:rsidR="00DB4EBA" w:rsidRPr="00DB4EBA" w:rsidRDefault="00DB4EBA" w:rsidP="00DB4EBA">
            <w:pPr>
              <w:numPr>
                <w:ilvl w:val="0"/>
                <w:numId w:val="17"/>
              </w:numPr>
              <w:tabs>
                <w:tab w:val="left" w:pos="317"/>
              </w:tabs>
              <w:ind w:left="33" w:hanging="33"/>
              <w:contextualSpacing/>
              <w:rPr>
                <w:rFonts w:ascii="Times New Roman" w:eastAsia="Times New Roman" w:hAnsi="Times New Roman" w:cs="Times New Roman"/>
                <w:bCs/>
                <w:noProof/>
                <w:lang w:eastAsia="ru-RU"/>
              </w:rPr>
            </w:pPr>
            <w:r>
              <w:rPr>
                <w:rFonts w:ascii="Times New Roman" w:hAnsi="Times New Roman"/>
              </w:rPr>
              <w:lastRenderedPageBreak/>
              <w:t xml:space="preserve">описывать значимость своей </w:t>
            </w:r>
            <w:r w:rsidRPr="00340CEB">
              <w:rPr>
                <w:rFonts w:ascii="Times New Roman" w:hAnsi="Times New Roman"/>
              </w:rPr>
              <w:t>специальности</w:t>
            </w:r>
            <w:r>
              <w:rPr>
                <w:rFonts w:ascii="Times New Roman" w:hAnsi="Times New Roman"/>
              </w:rPr>
              <w:t xml:space="preserve">; </w:t>
            </w:r>
          </w:p>
          <w:p w14:paraId="109B0EA2" w14:textId="25F57F1B" w:rsidR="00DB4EBA" w:rsidRPr="004C6DD1" w:rsidRDefault="00DB4EBA" w:rsidP="00DB4EBA">
            <w:pPr>
              <w:numPr>
                <w:ilvl w:val="0"/>
                <w:numId w:val="17"/>
              </w:numPr>
              <w:tabs>
                <w:tab w:val="left" w:pos="317"/>
              </w:tabs>
              <w:ind w:left="33" w:hanging="33"/>
              <w:contextualSpacing/>
              <w:rPr>
                <w:rFonts w:ascii="Times New Roman" w:eastAsia="Times New Roman" w:hAnsi="Times New Roman" w:cs="Times New Roman"/>
                <w:bCs/>
                <w:noProof/>
                <w:lang w:eastAsia="ru-RU"/>
              </w:rPr>
            </w:pPr>
            <w:r>
              <w:rPr>
                <w:rFonts w:ascii="Times New Roman" w:hAnsi="Times New Roman"/>
              </w:rPr>
              <w:t>применять стандарты антикоррупционного поведения;</w:t>
            </w:r>
          </w:p>
          <w:p w14:paraId="5619ED26" w14:textId="0323BDE2" w:rsidR="004C6DD1" w:rsidRDefault="004C6DD1" w:rsidP="00DB4EBA">
            <w:pPr>
              <w:numPr>
                <w:ilvl w:val="0"/>
                <w:numId w:val="17"/>
              </w:numPr>
              <w:tabs>
                <w:tab w:val="left" w:pos="317"/>
              </w:tabs>
              <w:ind w:left="33" w:hanging="33"/>
              <w:contextualSpacing/>
              <w:rPr>
                <w:rFonts w:ascii="Times New Roman" w:eastAsia="Times New Roman" w:hAnsi="Times New Roman" w:cs="Times New Roman"/>
                <w:bCs/>
                <w:noProof/>
                <w:lang w:eastAsia="ru-RU"/>
              </w:rPr>
            </w:pPr>
            <w:r>
              <w:rPr>
                <w:rFonts w:ascii="Times New Roman" w:hAnsi="Times New Roman"/>
                <w:spacing w:val="-4"/>
              </w:rPr>
              <w:t>взаимодействовать с коллегами, руководством, клиентами в ходе профессиональной деятельности</w:t>
            </w:r>
          </w:p>
          <w:p w14:paraId="0EFFB4EF" w14:textId="77777777" w:rsidR="00DB4EBA" w:rsidRDefault="00DB4EBA" w:rsidP="00DB4EBA">
            <w:pPr>
              <w:numPr>
                <w:ilvl w:val="0"/>
                <w:numId w:val="17"/>
              </w:numPr>
              <w:tabs>
                <w:tab w:val="left" w:pos="317"/>
              </w:tabs>
              <w:ind w:left="33" w:hanging="33"/>
              <w:contextualSpacing/>
              <w:rPr>
                <w:rFonts w:ascii="Times New Roman" w:eastAsia="Times New Roman" w:hAnsi="Times New Roman" w:cs="Times New Roman"/>
                <w:bCs/>
                <w:noProof/>
                <w:lang w:eastAsia="ru-RU"/>
              </w:rPr>
            </w:pPr>
            <w:r w:rsidRPr="00DB4EBA">
              <w:rPr>
                <w:rFonts w:ascii="Times New Roman" w:eastAsia="Times New Roman" w:hAnsi="Times New Roman" w:cs="Times New Roman"/>
                <w:bCs/>
                <w:noProof/>
                <w:lang w:eastAsia="ru-RU"/>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2AEFCE96" w14:textId="77777777" w:rsidR="00DB4EBA" w:rsidRDefault="00DB4EBA" w:rsidP="00DB4EBA">
            <w:pPr>
              <w:numPr>
                <w:ilvl w:val="0"/>
                <w:numId w:val="17"/>
              </w:numPr>
              <w:tabs>
                <w:tab w:val="left" w:pos="317"/>
              </w:tabs>
              <w:ind w:left="33" w:hanging="33"/>
              <w:contextualSpacing/>
              <w:rPr>
                <w:rFonts w:ascii="Times New Roman" w:eastAsia="Times New Roman" w:hAnsi="Times New Roman" w:cs="Times New Roman"/>
                <w:bCs/>
                <w:noProof/>
                <w:lang w:eastAsia="ru-RU"/>
              </w:rPr>
            </w:pPr>
            <w:r w:rsidRPr="00DB4EBA">
              <w:rPr>
                <w:rFonts w:ascii="Times New Roman" w:eastAsia="Times New Roman" w:hAnsi="Times New Roman" w:cs="Times New Roman"/>
                <w:bCs/>
                <w:noProof/>
                <w:lang w:eastAsia="ru-RU"/>
              </w:rPr>
              <w:t>участвовать в диалогах на знакомые общие и профессиональные темы;</w:t>
            </w:r>
          </w:p>
          <w:p w14:paraId="0FD03D96" w14:textId="77777777" w:rsidR="00DB4EBA" w:rsidRDefault="00DB4EBA" w:rsidP="00DB4EBA">
            <w:pPr>
              <w:numPr>
                <w:ilvl w:val="0"/>
                <w:numId w:val="17"/>
              </w:numPr>
              <w:tabs>
                <w:tab w:val="left" w:pos="317"/>
              </w:tabs>
              <w:ind w:left="33" w:hanging="33"/>
              <w:contextualSpacing/>
              <w:rPr>
                <w:rFonts w:ascii="Times New Roman" w:eastAsia="Times New Roman" w:hAnsi="Times New Roman" w:cs="Times New Roman"/>
                <w:bCs/>
                <w:noProof/>
                <w:lang w:eastAsia="ru-RU"/>
              </w:rPr>
            </w:pPr>
            <w:r w:rsidRPr="00DB4EBA">
              <w:rPr>
                <w:rFonts w:ascii="Times New Roman" w:eastAsia="Times New Roman" w:hAnsi="Times New Roman" w:cs="Times New Roman"/>
                <w:bCs/>
                <w:noProof/>
                <w:lang w:eastAsia="ru-RU"/>
              </w:rPr>
              <w:t>строить простые высказывания о себе и о своей профессиональной деятельности;</w:t>
            </w:r>
          </w:p>
          <w:p w14:paraId="3184399C" w14:textId="77777777" w:rsidR="00DB4EBA" w:rsidRDefault="00DB4EBA" w:rsidP="00DB4EBA">
            <w:pPr>
              <w:numPr>
                <w:ilvl w:val="0"/>
                <w:numId w:val="17"/>
              </w:numPr>
              <w:tabs>
                <w:tab w:val="left" w:pos="317"/>
              </w:tabs>
              <w:ind w:left="33" w:hanging="33"/>
              <w:contextualSpacing/>
              <w:rPr>
                <w:rFonts w:ascii="Times New Roman" w:eastAsia="Times New Roman" w:hAnsi="Times New Roman" w:cs="Times New Roman"/>
                <w:bCs/>
                <w:noProof/>
                <w:lang w:eastAsia="ru-RU"/>
              </w:rPr>
            </w:pPr>
            <w:r w:rsidRPr="00DB4EBA">
              <w:rPr>
                <w:rFonts w:ascii="Times New Roman" w:eastAsia="Times New Roman" w:hAnsi="Times New Roman" w:cs="Times New Roman"/>
                <w:bCs/>
                <w:noProof/>
                <w:lang w:eastAsia="ru-RU"/>
              </w:rPr>
              <w:t>кратко обосновывать и объяснять свои действия (текущие и планируемые);</w:t>
            </w:r>
          </w:p>
          <w:p w14:paraId="2103B98C" w14:textId="77777777" w:rsidR="00DB4EBA" w:rsidRDefault="00DB4EBA" w:rsidP="00DB4EBA">
            <w:pPr>
              <w:numPr>
                <w:ilvl w:val="0"/>
                <w:numId w:val="17"/>
              </w:numPr>
              <w:tabs>
                <w:tab w:val="left" w:pos="317"/>
              </w:tabs>
              <w:ind w:left="33" w:hanging="33"/>
              <w:contextualSpacing/>
              <w:rPr>
                <w:rFonts w:ascii="Times New Roman" w:eastAsia="Times New Roman" w:hAnsi="Times New Roman" w:cs="Times New Roman"/>
                <w:bCs/>
                <w:noProof/>
                <w:lang w:eastAsia="ru-RU"/>
              </w:rPr>
            </w:pPr>
            <w:r w:rsidRPr="00DB4EBA">
              <w:rPr>
                <w:rFonts w:ascii="Times New Roman" w:eastAsia="Times New Roman" w:hAnsi="Times New Roman" w:cs="Times New Roman"/>
                <w:bCs/>
                <w:noProof/>
                <w:lang w:eastAsia="ru-RU"/>
              </w:rPr>
              <w:t>писать простые связные сообщения на знакомые или интересующие профессиональные темы</w:t>
            </w:r>
            <w:r w:rsidR="00917B42">
              <w:rPr>
                <w:rFonts w:ascii="Times New Roman" w:eastAsia="Times New Roman" w:hAnsi="Times New Roman" w:cs="Times New Roman"/>
                <w:bCs/>
                <w:noProof/>
                <w:lang w:eastAsia="ru-RU"/>
              </w:rPr>
              <w:t>;</w:t>
            </w:r>
          </w:p>
          <w:p w14:paraId="51F0EB73" w14:textId="7E59665F" w:rsidR="00917B42" w:rsidRPr="00DB4EBA" w:rsidRDefault="00917B42" w:rsidP="00DB4EBA">
            <w:pPr>
              <w:numPr>
                <w:ilvl w:val="0"/>
                <w:numId w:val="17"/>
              </w:numPr>
              <w:tabs>
                <w:tab w:val="left" w:pos="317"/>
              </w:tabs>
              <w:ind w:left="33" w:hanging="33"/>
              <w:contextualSpacing/>
              <w:rPr>
                <w:rFonts w:ascii="Times New Roman" w:eastAsia="Times New Roman" w:hAnsi="Times New Roman" w:cs="Times New Roman"/>
                <w:bCs/>
                <w:noProof/>
                <w:lang w:eastAsia="ru-RU"/>
              </w:rPr>
            </w:pPr>
            <w:r w:rsidRPr="007F328E">
              <w:rPr>
                <w:rFonts w:ascii="Times New Roman" w:hAnsi="Times New Roman"/>
              </w:rPr>
              <w:t xml:space="preserve">пользоваться конструкторской, производственно-технологической и нормативной документацией </w:t>
            </w:r>
            <w:r>
              <w:rPr>
                <w:rFonts w:ascii="Times New Roman" w:hAnsi="Times New Roman"/>
              </w:rPr>
              <w:t xml:space="preserve">на иностранном языке </w:t>
            </w:r>
            <w:r w:rsidRPr="007F328E">
              <w:rPr>
                <w:rFonts w:ascii="Times New Roman" w:hAnsi="Times New Roman"/>
              </w:rPr>
              <w:t>для выполнения профессиональной деятельности</w:t>
            </w:r>
          </w:p>
        </w:tc>
        <w:tc>
          <w:tcPr>
            <w:tcW w:w="1840" w:type="pct"/>
            <w:tcBorders>
              <w:top w:val="single" w:sz="4" w:space="0" w:color="auto"/>
              <w:left w:val="single" w:sz="4" w:space="0" w:color="auto"/>
              <w:right w:val="single" w:sz="4" w:space="0" w:color="auto"/>
            </w:tcBorders>
          </w:tcPr>
          <w:p w14:paraId="6CCB5F6B" w14:textId="6AA4A72A" w:rsidR="00DB4EBA" w:rsidRDefault="00DB4EBA" w:rsidP="00DB4EBA">
            <w:pPr>
              <w:ind w:left="33"/>
              <w:rPr>
                <w:rFonts w:ascii="Times New Roman" w:hAnsi="Times New Roman"/>
              </w:rPr>
            </w:pPr>
            <w:r>
              <w:rPr>
                <w:rFonts w:ascii="Times New Roman" w:hAnsi="Times New Roman"/>
              </w:rPr>
              <w:lastRenderedPageBreak/>
              <w:t>- распознает задачу и/или проблему в профессиональном и/или социальном контексте, анализирует и выделяет её составные части;</w:t>
            </w:r>
          </w:p>
          <w:p w14:paraId="5118833B" w14:textId="0D8FDA67" w:rsidR="00DB4EBA" w:rsidRDefault="00DB4EBA" w:rsidP="00DB4EBA">
            <w:pPr>
              <w:ind w:left="33"/>
              <w:rPr>
                <w:rFonts w:ascii="Times New Roman" w:hAnsi="Times New Roman"/>
              </w:rPr>
            </w:pPr>
            <w:r>
              <w:rPr>
                <w:rFonts w:ascii="Times New Roman" w:hAnsi="Times New Roman"/>
              </w:rPr>
              <w:t>- определяет этапы решения задачи, составляет план действия, реализовывает составленный план, определяет необходимые ресурсы;</w:t>
            </w:r>
          </w:p>
          <w:p w14:paraId="346F55E9" w14:textId="50D94379" w:rsidR="00DB4EBA" w:rsidRDefault="00DB4EBA" w:rsidP="00DB4EBA">
            <w:pPr>
              <w:ind w:left="33"/>
              <w:rPr>
                <w:rFonts w:ascii="Times New Roman" w:hAnsi="Times New Roman"/>
              </w:rPr>
            </w:pPr>
            <w:r>
              <w:rPr>
                <w:rFonts w:ascii="Times New Roman" w:hAnsi="Times New Roman"/>
              </w:rPr>
              <w:t>- выявляет и эффективно ищет информацию, необходимую для решения задачи и/или проблемы;</w:t>
            </w:r>
          </w:p>
          <w:p w14:paraId="2E3F9F91" w14:textId="2EFBBAA3" w:rsidR="00DB4EBA" w:rsidRDefault="00DB4EBA" w:rsidP="00DB4EBA">
            <w:pPr>
              <w:ind w:left="33"/>
              <w:rPr>
                <w:rFonts w:ascii="Times New Roman" w:hAnsi="Times New Roman"/>
              </w:rPr>
            </w:pPr>
            <w:r>
              <w:rPr>
                <w:rFonts w:ascii="Times New Roman" w:hAnsi="Times New Roman"/>
              </w:rPr>
              <w:t>- владеет актуальными методами работы в профессиональной и смежных сферах;</w:t>
            </w:r>
          </w:p>
          <w:p w14:paraId="59D941EF" w14:textId="484B0AAF" w:rsidR="00DB4EBA" w:rsidRDefault="00F82930" w:rsidP="00DB4EBA">
            <w:pPr>
              <w:ind w:left="33"/>
              <w:rPr>
                <w:rFonts w:ascii="Times New Roman" w:hAnsi="Times New Roman"/>
              </w:rPr>
            </w:pPr>
            <w:r>
              <w:rPr>
                <w:rFonts w:ascii="Times New Roman" w:hAnsi="Times New Roman"/>
              </w:rPr>
              <w:t xml:space="preserve">- </w:t>
            </w:r>
            <w:r w:rsidR="00DB4EBA">
              <w:rPr>
                <w:rFonts w:ascii="Times New Roman" w:hAnsi="Times New Roman"/>
              </w:rPr>
              <w:t xml:space="preserve">оценивает результат и последствия своих действий (самостоятельно или с помощью наставника) </w:t>
            </w:r>
          </w:p>
          <w:p w14:paraId="1344C509" w14:textId="77777777" w:rsidR="00DB4EBA" w:rsidRDefault="00DB4EBA" w:rsidP="00DB4EBA">
            <w:pPr>
              <w:ind w:left="33"/>
              <w:rPr>
                <w:rFonts w:ascii="Times New Roman" w:hAnsi="Times New Roman"/>
              </w:rPr>
            </w:pPr>
            <w:r>
              <w:rPr>
                <w:rFonts w:ascii="Times New Roman" w:hAnsi="Times New Roman"/>
              </w:rPr>
              <w:t xml:space="preserve">- проявляет гражданско-патриотическую позицию; </w:t>
            </w:r>
          </w:p>
          <w:p w14:paraId="7EC359DE" w14:textId="4F152FF6" w:rsidR="00DB4EBA" w:rsidRDefault="00DB4EBA" w:rsidP="00DB4EBA">
            <w:pPr>
              <w:ind w:left="33"/>
              <w:rPr>
                <w:rFonts w:ascii="Times New Roman" w:hAnsi="Times New Roman"/>
              </w:rPr>
            </w:pPr>
            <w:r>
              <w:rPr>
                <w:rFonts w:ascii="Times New Roman" w:hAnsi="Times New Roman"/>
              </w:rPr>
              <w:t>- демонстрирует осознанное поведение;</w:t>
            </w:r>
          </w:p>
          <w:p w14:paraId="122DD325" w14:textId="77777777" w:rsidR="00DB4EBA" w:rsidRPr="00DB4EBA" w:rsidRDefault="00DB4EBA" w:rsidP="00F82930">
            <w:pPr>
              <w:numPr>
                <w:ilvl w:val="0"/>
                <w:numId w:val="17"/>
              </w:numPr>
              <w:tabs>
                <w:tab w:val="left" w:pos="175"/>
              </w:tabs>
              <w:ind w:left="33" w:hanging="33"/>
              <w:contextualSpacing/>
              <w:rPr>
                <w:rFonts w:ascii="Times New Roman" w:eastAsia="Times New Roman" w:hAnsi="Times New Roman" w:cs="Times New Roman"/>
                <w:bCs/>
                <w:noProof/>
                <w:lang w:eastAsia="ru-RU"/>
              </w:rPr>
            </w:pPr>
            <w:r>
              <w:rPr>
                <w:rFonts w:ascii="Times New Roman" w:hAnsi="Times New Roman"/>
              </w:rPr>
              <w:t xml:space="preserve">демонстрирует осознанное поведение; </w:t>
            </w:r>
          </w:p>
          <w:p w14:paraId="22866918" w14:textId="77777777" w:rsidR="00DB4EBA" w:rsidRPr="00DB4EBA" w:rsidRDefault="00DB4EBA" w:rsidP="00F82930">
            <w:pPr>
              <w:numPr>
                <w:ilvl w:val="0"/>
                <w:numId w:val="17"/>
              </w:numPr>
              <w:tabs>
                <w:tab w:val="left" w:pos="175"/>
              </w:tabs>
              <w:ind w:left="33" w:hanging="33"/>
              <w:contextualSpacing/>
              <w:rPr>
                <w:rFonts w:ascii="Times New Roman" w:eastAsia="Times New Roman" w:hAnsi="Times New Roman" w:cs="Times New Roman"/>
                <w:bCs/>
                <w:noProof/>
                <w:lang w:eastAsia="ru-RU"/>
              </w:rPr>
            </w:pPr>
            <w:r>
              <w:rPr>
                <w:rFonts w:ascii="Times New Roman" w:hAnsi="Times New Roman"/>
              </w:rPr>
              <w:t xml:space="preserve">описывает значимость своей </w:t>
            </w:r>
            <w:r w:rsidRPr="00340CEB">
              <w:rPr>
                <w:rFonts w:ascii="Times New Roman" w:hAnsi="Times New Roman"/>
              </w:rPr>
              <w:t>специальности</w:t>
            </w:r>
            <w:r>
              <w:rPr>
                <w:rFonts w:ascii="Times New Roman" w:hAnsi="Times New Roman"/>
              </w:rPr>
              <w:t xml:space="preserve">; </w:t>
            </w:r>
          </w:p>
          <w:p w14:paraId="275B9701" w14:textId="0AA76796" w:rsidR="00DB4EBA" w:rsidRPr="004C6DD1" w:rsidRDefault="00DB4EBA" w:rsidP="00F82930">
            <w:pPr>
              <w:numPr>
                <w:ilvl w:val="0"/>
                <w:numId w:val="17"/>
              </w:numPr>
              <w:tabs>
                <w:tab w:val="left" w:pos="175"/>
              </w:tabs>
              <w:ind w:left="33" w:hanging="33"/>
              <w:contextualSpacing/>
              <w:rPr>
                <w:rFonts w:ascii="Times New Roman" w:eastAsia="Times New Roman" w:hAnsi="Times New Roman" w:cs="Times New Roman"/>
                <w:bCs/>
                <w:noProof/>
                <w:lang w:eastAsia="ru-RU"/>
              </w:rPr>
            </w:pPr>
            <w:r>
              <w:rPr>
                <w:rFonts w:ascii="Times New Roman" w:hAnsi="Times New Roman"/>
              </w:rPr>
              <w:t>применяет стандарты антикоррупционного поведения;</w:t>
            </w:r>
          </w:p>
          <w:p w14:paraId="533D9A51" w14:textId="0A8157E3" w:rsidR="004C6DD1" w:rsidRDefault="004C6DD1" w:rsidP="00F82930">
            <w:pPr>
              <w:numPr>
                <w:ilvl w:val="0"/>
                <w:numId w:val="17"/>
              </w:numPr>
              <w:tabs>
                <w:tab w:val="left" w:pos="175"/>
              </w:tabs>
              <w:ind w:left="33" w:hanging="33"/>
              <w:contextualSpacing/>
              <w:rPr>
                <w:rFonts w:ascii="Times New Roman" w:eastAsia="Times New Roman" w:hAnsi="Times New Roman" w:cs="Times New Roman"/>
                <w:bCs/>
                <w:noProof/>
                <w:lang w:eastAsia="ru-RU"/>
              </w:rPr>
            </w:pPr>
            <w:r>
              <w:rPr>
                <w:rFonts w:ascii="Times New Roman" w:hAnsi="Times New Roman"/>
                <w:spacing w:val="-4"/>
              </w:rPr>
              <w:t>взаимодействует с коллегами, руководством, клиентами в ходе профессиональной деятельности;</w:t>
            </w:r>
          </w:p>
          <w:p w14:paraId="7FBCD6DA" w14:textId="020BAB52" w:rsidR="00DB4EBA" w:rsidRDefault="00DB4EBA" w:rsidP="00F82930">
            <w:pPr>
              <w:numPr>
                <w:ilvl w:val="0"/>
                <w:numId w:val="17"/>
              </w:numPr>
              <w:tabs>
                <w:tab w:val="left" w:pos="175"/>
              </w:tabs>
              <w:ind w:left="33" w:hanging="33"/>
              <w:contextualSpacing/>
              <w:rPr>
                <w:rFonts w:ascii="Times New Roman" w:eastAsia="Times New Roman" w:hAnsi="Times New Roman" w:cs="Times New Roman"/>
                <w:bCs/>
                <w:noProof/>
                <w:lang w:eastAsia="ru-RU"/>
              </w:rPr>
            </w:pPr>
            <w:r w:rsidRPr="00DB4EBA">
              <w:rPr>
                <w:rFonts w:ascii="Times New Roman" w:eastAsia="Times New Roman" w:hAnsi="Times New Roman" w:cs="Times New Roman"/>
                <w:bCs/>
                <w:noProof/>
                <w:lang w:eastAsia="ru-RU"/>
              </w:rPr>
              <w:lastRenderedPageBreak/>
              <w:t>понима</w:t>
            </w:r>
            <w:r>
              <w:rPr>
                <w:rFonts w:ascii="Times New Roman" w:eastAsia="Times New Roman" w:hAnsi="Times New Roman" w:cs="Times New Roman"/>
                <w:bCs/>
                <w:noProof/>
                <w:lang w:eastAsia="ru-RU"/>
              </w:rPr>
              <w:t>ет</w:t>
            </w:r>
            <w:r w:rsidRPr="00DB4EBA">
              <w:rPr>
                <w:rFonts w:ascii="Times New Roman" w:eastAsia="Times New Roman" w:hAnsi="Times New Roman" w:cs="Times New Roman"/>
                <w:bCs/>
                <w:noProof/>
                <w:lang w:eastAsia="ru-RU"/>
              </w:rPr>
              <w:t xml:space="preserve"> общий смысл четко произнесенных высказываний на известные темы (профессиональные и бытовые), понима</w:t>
            </w:r>
            <w:r>
              <w:rPr>
                <w:rFonts w:ascii="Times New Roman" w:eastAsia="Times New Roman" w:hAnsi="Times New Roman" w:cs="Times New Roman"/>
                <w:bCs/>
                <w:noProof/>
                <w:lang w:eastAsia="ru-RU"/>
              </w:rPr>
              <w:t>ет</w:t>
            </w:r>
            <w:r w:rsidRPr="00DB4EBA">
              <w:rPr>
                <w:rFonts w:ascii="Times New Roman" w:eastAsia="Times New Roman" w:hAnsi="Times New Roman" w:cs="Times New Roman"/>
                <w:bCs/>
                <w:noProof/>
                <w:lang w:eastAsia="ru-RU"/>
              </w:rPr>
              <w:t xml:space="preserve"> тексты на базовые профессиональные темы;</w:t>
            </w:r>
          </w:p>
          <w:p w14:paraId="0A8B7311" w14:textId="23AD0D4F" w:rsidR="00DB4EBA" w:rsidRDefault="00DB4EBA" w:rsidP="00F82930">
            <w:pPr>
              <w:numPr>
                <w:ilvl w:val="0"/>
                <w:numId w:val="17"/>
              </w:numPr>
              <w:tabs>
                <w:tab w:val="left" w:pos="175"/>
              </w:tabs>
              <w:ind w:left="33" w:hanging="33"/>
              <w:contextualSpacing/>
              <w:rPr>
                <w:rFonts w:ascii="Times New Roman" w:eastAsia="Times New Roman" w:hAnsi="Times New Roman" w:cs="Times New Roman"/>
                <w:bCs/>
                <w:noProof/>
                <w:lang w:eastAsia="ru-RU"/>
              </w:rPr>
            </w:pPr>
            <w:r w:rsidRPr="00DB4EBA">
              <w:rPr>
                <w:rFonts w:ascii="Times New Roman" w:eastAsia="Times New Roman" w:hAnsi="Times New Roman" w:cs="Times New Roman"/>
                <w:bCs/>
                <w:noProof/>
                <w:lang w:eastAsia="ru-RU"/>
              </w:rPr>
              <w:t>участв</w:t>
            </w:r>
            <w:r>
              <w:rPr>
                <w:rFonts w:ascii="Times New Roman" w:eastAsia="Times New Roman" w:hAnsi="Times New Roman" w:cs="Times New Roman"/>
                <w:bCs/>
                <w:noProof/>
                <w:lang w:eastAsia="ru-RU"/>
              </w:rPr>
              <w:t>ует</w:t>
            </w:r>
            <w:r w:rsidRPr="00DB4EBA">
              <w:rPr>
                <w:rFonts w:ascii="Times New Roman" w:eastAsia="Times New Roman" w:hAnsi="Times New Roman" w:cs="Times New Roman"/>
                <w:bCs/>
                <w:noProof/>
                <w:lang w:eastAsia="ru-RU"/>
              </w:rPr>
              <w:t xml:space="preserve"> в диалогах на знакомые общие и профессиональные темы;</w:t>
            </w:r>
          </w:p>
          <w:p w14:paraId="22CA0F0C" w14:textId="3599923B" w:rsidR="00DB4EBA" w:rsidRDefault="00DB4EBA" w:rsidP="00F82930">
            <w:pPr>
              <w:numPr>
                <w:ilvl w:val="0"/>
                <w:numId w:val="17"/>
              </w:numPr>
              <w:tabs>
                <w:tab w:val="left" w:pos="175"/>
              </w:tabs>
              <w:ind w:left="33" w:hanging="33"/>
              <w:contextualSpacing/>
              <w:rPr>
                <w:rFonts w:ascii="Times New Roman" w:eastAsia="Times New Roman" w:hAnsi="Times New Roman" w:cs="Times New Roman"/>
                <w:bCs/>
                <w:noProof/>
                <w:lang w:eastAsia="ru-RU"/>
              </w:rPr>
            </w:pPr>
            <w:r w:rsidRPr="00DB4EBA">
              <w:rPr>
                <w:rFonts w:ascii="Times New Roman" w:eastAsia="Times New Roman" w:hAnsi="Times New Roman" w:cs="Times New Roman"/>
                <w:bCs/>
                <w:noProof/>
                <w:lang w:eastAsia="ru-RU"/>
              </w:rPr>
              <w:t>строит простые высказывания о себе и о своей профессиональной деятельности;</w:t>
            </w:r>
          </w:p>
          <w:p w14:paraId="106744E3" w14:textId="77777777" w:rsidR="001746A7" w:rsidRDefault="00DB4EBA" w:rsidP="00F82930">
            <w:pPr>
              <w:numPr>
                <w:ilvl w:val="0"/>
                <w:numId w:val="17"/>
              </w:numPr>
              <w:tabs>
                <w:tab w:val="left" w:pos="175"/>
              </w:tabs>
              <w:ind w:left="33" w:hanging="33"/>
              <w:contextualSpacing/>
              <w:rPr>
                <w:rFonts w:ascii="Times New Roman" w:eastAsia="Times New Roman" w:hAnsi="Times New Roman" w:cs="Times New Roman"/>
                <w:bCs/>
                <w:noProof/>
                <w:lang w:eastAsia="ru-RU"/>
              </w:rPr>
            </w:pPr>
            <w:r w:rsidRPr="00DB4EBA">
              <w:rPr>
                <w:rFonts w:ascii="Times New Roman" w:eastAsia="Times New Roman" w:hAnsi="Times New Roman" w:cs="Times New Roman"/>
                <w:bCs/>
                <w:noProof/>
                <w:lang w:eastAsia="ru-RU"/>
              </w:rPr>
              <w:t>кратко обосновыва</w:t>
            </w:r>
            <w:r w:rsidR="001746A7">
              <w:rPr>
                <w:rFonts w:ascii="Times New Roman" w:eastAsia="Times New Roman" w:hAnsi="Times New Roman" w:cs="Times New Roman"/>
                <w:bCs/>
                <w:noProof/>
                <w:lang w:eastAsia="ru-RU"/>
              </w:rPr>
              <w:t>ет</w:t>
            </w:r>
            <w:r w:rsidRPr="00DB4EBA">
              <w:rPr>
                <w:rFonts w:ascii="Times New Roman" w:eastAsia="Times New Roman" w:hAnsi="Times New Roman" w:cs="Times New Roman"/>
                <w:bCs/>
                <w:noProof/>
                <w:lang w:eastAsia="ru-RU"/>
              </w:rPr>
              <w:t xml:space="preserve"> и объясня</w:t>
            </w:r>
            <w:r w:rsidR="001746A7">
              <w:rPr>
                <w:rFonts w:ascii="Times New Roman" w:eastAsia="Times New Roman" w:hAnsi="Times New Roman" w:cs="Times New Roman"/>
                <w:bCs/>
                <w:noProof/>
                <w:lang w:eastAsia="ru-RU"/>
              </w:rPr>
              <w:t>ет</w:t>
            </w:r>
            <w:r w:rsidRPr="00DB4EBA">
              <w:rPr>
                <w:rFonts w:ascii="Times New Roman" w:eastAsia="Times New Roman" w:hAnsi="Times New Roman" w:cs="Times New Roman"/>
                <w:bCs/>
                <w:noProof/>
                <w:lang w:eastAsia="ru-RU"/>
              </w:rPr>
              <w:t xml:space="preserve"> свои действия (текущие и планируемые);</w:t>
            </w:r>
          </w:p>
          <w:p w14:paraId="06369DA4" w14:textId="77777777" w:rsidR="00DB4EBA" w:rsidRDefault="00DB4EBA" w:rsidP="00F82930">
            <w:pPr>
              <w:numPr>
                <w:ilvl w:val="0"/>
                <w:numId w:val="17"/>
              </w:numPr>
              <w:tabs>
                <w:tab w:val="left" w:pos="175"/>
              </w:tabs>
              <w:ind w:left="33" w:hanging="33"/>
              <w:contextualSpacing/>
              <w:rPr>
                <w:rFonts w:ascii="Times New Roman" w:eastAsia="Times New Roman" w:hAnsi="Times New Roman" w:cs="Times New Roman"/>
                <w:bCs/>
                <w:noProof/>
                <w:lang w:eastAsia="ru-RU"/>
              </w:rPr>
            </w:pPr>
            <w:r w:rsidRPr="001746A7">
              <w:rPr>
                <w:rFonts w:ascii="Times New Roman" w:eastAsia="Times New Roman" w:hAnsi="Times New Roman" w:cs="Times New Roman"/>
                <w:bCs/>
                <w:noProof/>
                <w:lang w:eastAsia="ru-RU"/>
              </w:rPr>
              <w:t>пи</w:t>
            </w:r>
            <w:r w:rsidR="001746A7">
              <w:rPr>
                <w:rFonts w:ascii="Times New Roman" w:eastAsia="Times New Roman" w:hAnsi="Times New Roman" w:cs="Times New Roman"/>
                <w:bCs/>
                <w:noProof/>
                <w:lang w:eastAsia="ru-RU"/>
              </w:rPr>
              <w:t>шет</w:t>
            </w:r>
            <w:r w:rsidRPr="001746A7">
              <w:rPr>
                <w:rFonts w:ascii="Times New Roman" w:eastAsia="Times New Roman" w:hAnsi="Times New Roman" w:cs="Times New Roman"/>
                <w:bCs/>
                <w:noProof/>
                <w:lang w:eastAsia="ru-RU"/>
              </w:rPr>
              <w:t xml:space="preserve"> простые связные сообщения на знакомые или интересующие профессиональные темы</w:t>
            </w:r>
            <w:r w:rsidR="00917B42">
              <w:rPr>
                <w:rFonts w:ascii="Times New Roman" w:eastAsia="Times New Roman" w:hAnsi="Times New Roman" w:cs="Times New Roman"/>
                <w:bCs/>
                <w:noProof/>
                <w:lang w:eastAsia="ru-RU"/>
              </w:rPr>
              <w:t>;</w:t>
            </w:r>
          </w:p>
          <w:p w14:paraId="22858A93" w14:textId="7AFDDC12" w:rsidR="00917B42" w:rsidRPr="001746A7" w:rsidRDefault="00917B42" w:rsidP="00917B42">
            <w:pPr>
              <w:numPr>
                <w:ilvl w:val="0"/>
                <w:numId w:val="17"/>
              </w:numPr>
              <w:tabs>
                <w:tab w:val="left" w:pos="175"/>
              </w:tabs>
              <w:ind w:left="33" w:hanging="33"/>
              <w:contextualSpacing/>
              <w:rPr>
                <w:rFonts w:ascii="Times New Roman" w:eastAsia="Times New Roman" w:hAnsi="Times New Roman" w:cs="Times New Roman"/>
                <w:bCs/>
                <w:noProof/>
                <w:lang w:eastAsia="ru-RU"/>
              </w:rPr>
            </w:pPr>
            <w:r w:rsidRPr="007F328E">
              <w:rPr>
                <w:rFonts w:ascii="Times New Roman" w:hAnsi="Times New Roman"/>
              </w:rPr>
              <w:t>польз</w:t>
            </w:r>
            <w:r>
              <w:rPr>
                <w:rFonts w:ascii="Times New Roman" w:hAnsi="Times New Roman"/>
              </w:rPr>
              <w:t>уется</w:t>
            </w:r>
            <w:r w:rsidRPr="007F328E">
              <w:rPr>
                <w:rFonts w:ascii="Times New Roman" w:hAnsi="Times New Roman"/>
              </w:rPr>
              <w:t xml:space="preserve"> конструкторской, производственно-технологической и нормативной документацией </w:t>
            </w:r>
            <w:r>
              <w:rPr>
                <w:rFonts w:ascii="Times New Roman" w:hAnsi="Times New Roman"/>
              </w:rPr>
              <w:t xml:space="preserve">на иностранном языке </w:t>
            </w:r>
            <w:r w:rsidRPr="007F328E">
              <w:rPr>
                <w:rFonts w:ascii="Times New Roman" w:hAnsi="Times New Roman"/>
              </w:rPr>
              <w:t>для выполнения профессиональной деятельности</w:t>
            </w:r>
          </w:p>
        </w:tc>
        <w:tc>
          <w:tcPr>
            <w:tcW w:w="1616" w:type="pct"/>
          </w:tcPr>
          <w:p w14:paraId="6B706EDF" w14:textId="77777777" w:rsidR="00DB4EBA" w:rsidRPr="00AA2755" w:rsidRDefault="00DB4EBA" w:rsidP="00DB4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b/>
                <w:szCs w:val="24"/>
                <w:lang w:eastAsia="ru-RU"/>
              </w:rPr>
            </w:pPr>
            <w:r w:rsidRPr="00AA2755">
              <w:rPr>
                <w:rFonts w:ascii="Times New Roman" w:eastAsia="Times New Roman" w:hAnsi="Times New Roman" w:cs="Times New Roman"/>
                <w:b/>
                <w:szCs w:val="24"/>
                <w:lang w:eastAsia="ru-RU"/>
              </w:rPr>
              <w:lastRenderedPageBreak/>
              <w:t xml:space="preserve">Текущий контроль: </w:t>
            </w:r>
          </w:p>
          <w:p w14:paraId="535A4A0F" w14:textId="77777777" w:rsidR="00DB4EBA" w:rsidRPr="00AA2755" w:rsidRDefault="00DB4EBA" w:rsidP="00DB4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noProof/>
                <w:szCs w:val="24"/>
                <w:lang w:eastAsia="ru-RU"/>
              </w:rPr>
            </w:pPr>
            <w:r w:rsidRPr="00AA2755">
              <w:rPr>
                <w:rFonts w:ascii="Times New Roman" w:eastAsia="Times New Roman" w:hAnsi="Times New Roman" w:cs="Times New Roman"/>
                <w:noProof/>
                <w:szCs w:val="24"/>
                <w:lang w:eastAsia="ru-RU"/>
              </w:rPr>
              <w:t>экспертная оценка правильности составления диалогов, ответов на заданную тему,</w:t>
            </w:r>
          </w:p>
          <w:p w14:paraId="49D814C3" w14:textId="77777777" w:rsidR="00DB4EBA" w:rsidRPr="00AA2755" w:rsidRDefault="00DB4EBA" w:rsidP="00DB4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noProof/>
                <w:szCs w:val="24"/>
                <w:lang w:eastAsia="ru-RU"/>
              </w:rPr>
            </w:pPr>
            <w:r w:rsidRPr="00AA2755">
              <w:rPr>
                <w:rFonts w:ascii="Times New Roman" w:eastAsia="Times New Roman" w:hAnsi="Times New Roman" w:cs="Times New Roman"/>
                <w:noProof/>
                <w:szCs w:val="24"/>
                <w:lang w:eastAsia="ru-RU"/>
              </w:rPr>
              <w:t>терминологический диктант;</w:t>
            </w:r>
          </w:p>
          <w:p w14:paraId="01A16B97" w14:textId="77777777" w:rsidR="00DB4EBA" w:rsidRPr="00AA2755" w:rsidRDefault="00DB4EBA" w:rsidP="00DB4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noProof/>
                <w:szCs w:val="24"/>
                <w:lang w:eastAsia="ru-RU"/>
              </w:rPr>
            </w:pPr>
            <w:r w:rsidRPr="00AA2755">
              <w:rPr>
                <w:rFonts w:ascii="Times New Roman" w:eastAsia="Times New Roman" w:hAnsi="Times New Roman" w:cs="Times New Roman"/>
                <w:noProof/>
                <w:szCs w:val="24"/>
                <w:lang w:eastAsia="ru-RU"/>
              </w:rPr>
              <w:t xml:space="preserve">тестирование; </w:t>
            </w:r>
          </w:p>
          <w:p w14:paraId="28A91ECD" w14:textId="77777777" w:rsidR="00DB4EBA" w:rsidRPr="00AA2755" w:rsidRDefault="00DB4EBA" w:rsidP="00DB4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noProof/>
                <w:szCs w:val="24"/>
                <w:lang w:eastAsia="ru-RU"/>
              </w:rPr>
            </w:pPr>
            <w:r w:rsidRPr="00AA2755">
              <w:rPr>
                <w:rFonts w:ascii="Times New Roman" w:eastAsia="Times New Roman" w:hAnsi="Times New Roman" w:cs="Times New Roman"/>
                <w:noProof/>
                <w:szCs w:val="24"/>
                <w:lang w:eastAsia="ru-RU"/>
              </w:rPr>
              <w:t>устный опрос;</w:t>
            </w:r>
          </w:p>
          <w:p w14:paraId="7B0F78FC" w14:textId="77777777" w:rsidR="00DB4EBA" w:rsidRPr="00AA2755" w:rsidRDefault="00DB4EBA" w:rsidP="00DB4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noProof/>
                <w:szCs w:val="24"/>
                <w:lang w:eastAsia="ru-RU"/>
              </w:rPr>
            </w:pPr>
            <w:r w:rsidRPr="00AA2755">
              <w:rPr>
                <w:rFonts w:ascii="Times New Roman" w:eastAsia="Times New Roman" w:hAnsi="Times New Roman" w:cs="Times New Roman"/>
                <w:noProof/>
                <w:szCs w:val="24"/>
                <w:lang w:eastAsia="ru-RU"/>
              </w:rPr>
              <w:t>аудирование;</w:t>
            </w:r>
          </w:p>
          <w:p w14:paraId="1BA15113" w14:textId="77777777" w:rsidR="00DB4EBA" w:rsidRPr="00AA2755" w:rsidRDefault="00DB4EBA" w:rsidP="00DB4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noProof/>
                <w:szCs w:val="24"/>
                <w:lang w:eastAsia="ru-RU"/>
              </w:rPr>
            </w:pPr>
            <w:r w:rsidRPr="00AA2755">
              <w:rPr>
                <w:rFonts w:ascii="Times New Roman" w:eastAsia="Times New Roman" w:hAnsi="Times New Roman" w:cs="Times New Roman"/>
                <w:noProof/>
                <w:szCs w:val="24"/>
                <w:lang w:eastAsia="ru-RU"/>
              </w:rPr>
              <w:t>проектные задания;</w:t>
            </w:r>
          </w:p>
          <w:p w14:paraId="16B008F7" w14:textId="77777777" w:rsidR="00DB4EBA" w:rsidRPr="00AA2755" w:rsidRDefault="00DB4EBA" w:rsidP="00DB4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noProof/>
                <w:szCs w:val="24"/>
                <w:lang w:eastAsia="ru-RU"/>
              </w:rPr>
            </w:pPr>
            <w:r w:rsidRPr="00AA2755">
              <w:rPr>
                <w:rFonts w:ascii="Times New Roman" w:eastAsia="Times New Roman" w:hAnsi="Times New Roman" w:cs="Times New Roman"/>
                <w:noProof/>
                <w:szCs w:val="24"/>
                <w:lang w:eastAsia="ru-RU"/>
              </w:rPr>
              <w:t>контрольный перевод;</w:t>
            </w:r>
          </w:p>
          <w:p w14:paraId="7A54B502" w14:textId="77777777" w:rsidR="00DB4EBA" w:rsidRPr="00AA2755" w:rsidRDefault="00DB4EBA" w:rsidP="00DB4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szCs w:val="24"/>
                <w:lang w:eastAsia="ru-RU"/>
              </w:rPr>
            </w:pPr>
            <w:r w:rsidRPr="00AA2755">
              <w:rPr>
                <w:rFonts w:ascii="Times New Roman" w:eastAsia="Times New Roman" w:hAnsi="Times New Roman" w:cs="Times New Roman"/>
                <w:noProof/>
                <w:szCs w:val="24"/>
                <w:lang w:eastAsia="ru-RU"/>
              </w:rPr>
              <w:t>защита творческих работ.</w:t>
            </w:r>
          </w:p>
          <w:p w14:paraId="1EB1004B" w14:textId="77777777" w:rsidR="00DB4EBA" w:rsidRPr="00AA2755" w:rsidRDefault="00DB4EBA" w:rsidP="00DB4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szCs w:val="24"/>
                <w:lang w:eastAsia="ru-RU"/>
              </w:rPr>
            </w:pPr>
            <w:r w:rsidRPr="00AA2755">
              <w:rPr>
                <w:rFonts w:ascii="Times New Roman" w:eastAsia="Times New Roman" w:hAnsi="Times New Roman" w:cs="Times New Roman"/>
                <w:b/>
                <w:szCs w:val="24"/>
                <w:lang w:eastAsia="ru-RU"/>
              </w:rPr>
              <w:t>Промежуточная аттестация</w:t>
            </w:r>
          </w:p>
          <w:p w14:paraId="462EF4E5" w14:textId="561B2BE9" w:rsidR="00DB4EBA" w:rsidRPr="005F59C7" w:rsidRDefault="00DB4EBA" w:rsidP="00DB4EBA">
            <w:pPr>
              <w:suppressAutoHyphens/>
              <w:contextualSpacing/>
              <w:rPr>
                <w:rFonts w:ascii="Times New Roman" w:hAnsi="Times New Roman" w:cs="Times New Roman"/>
                <w:i/>
                <w:sz w:val="24"/>
                <w:szCs w:val="24"/>
              </w:rPr>
            </w:pPr>
          </w:p>
        </w:tc>
      </w:tr>
      <w:tr w:rsidR="00DB4EBA" w:rsidRPr="00985111" w14:paraId="2FBFDD4E" w14:textId="77777777" w:rsidTr="00E25E7F">
        <w:trPr>
          <w:trHeight w:val="698"/>
        </w:trPr>
        <w:tc>
          <w:tcPr>
            <w:tcW w:w="1543" w:type="pct"/>
            <w:tcBorders>
              <w:top w:val="single" w:sz="4" w:space="0" w:color="auto"/>
              <w:left w:val="single" w:sz="4" w:space="0" w:color="auto"/>
              <w:bottom w:val="single" w:sz="4" w:space="0" w:color="auto"/>
              <w:right w:val="single" w:sz="4" w:space="0" w:color="auto"/>
            </w:tcBorders>
            <w:shd w:val="clear" w:color="auto" w:fill="auto"/>
          </w:tcPr>
          <w:p w14:paraId="7CC54763" w14:textId="78F1D0A9" w:rsidR="00DB4EBA" w:rsidRPr="00DB4EBA" w:rsidRDefault="00DB4EBA" w:rsidP="00DB4EBA">
            <w:pPr>
              <w:rPr>
                <w:rFonts w:ascii="Times New Roman" w:hAnsi="Times New Roman"/>
                <w:b/>
              </w:rPr>
            </w:pPr>
            <w:r w:rsidRPr="00DB4EBA">
              <w:rPr>
                <w:rFonts w:ascii="Times New Roman" w:hAnsi="Times New Roman"/>
                <w:b/>
              </w:rPr>
              <w:lastRenderedPageBreak/>
              <w:t xml:space="preserve">Знать: </w:t>
            </w:r>
          </w:p>
          <w:p w14:paraId="09042392" w14:textId="4AFE8116" w:rsidR="00DB4EBA" w:rsidRDefault="00DB4EBA" w:rsidP="00DB4EBA">
            <w:pPr>
              <w:rPr>
                <w:rFonts w:ascii="Times New Roman" w:hAnsi="Times New Roman"/>
              </w:rPr>
            </w:pPr>
            <w:r>
              <w:rPr>
                <w:rFonts w:ascii="Times New Roman" w:hAnsi="Times New Roman"/>
              </w:rPr>
              <w:t>- актуальный профессиональный и социальный контекст, в котором приходится работать и жить;</w:t>
            </w:r>
          </w:p>
          <w:p w14:paraId="7ED551BB" w14:textId="1FCDBB63" w:rsidR="00DB4EBA" w:rsidRDefault="00DB4EBA" w:rsidP="00DB4EBA">
            <w:pPr>
              <w:rPr>
                <w:rFonts w:ascii="Times New Roman" w:hAnsi="Times New Roman"/>
              </w:rPr>
            </w:pPr>
            <w:r>
              <w:rPr>
                <w:rFonts w:ascii="Times New Roman" w:hAnsi="Times New Roman"/>
              </w:rPr>
              <w:t>- структуру плана для решения задач, алгоритмы выполнения работ в профессиональной и смежных областях;</w:t>
            </w:r>
          </w:p>
          <w:p w14:paraId="58AD6DE4" w14:textId="21D9F2CB" w:rsidR="00DB4EBA" w:rsidRDefault="00DB4EBA" w:rsidP="00DB4EBA">
            <w:pPr>
              <w:rPr>
                <w:rFonts w:ascii="Times New Roman" w:hAnsi="Times New Roman"/>
              </w:rPr>
            </w:pPr>
            <w:r>
              <w:rPr>
                <w:rFonts w:ascii="Times New Roman" w:hAnsi="Times New Roman"/>
              </w:rPr>
              <w:t xml:space="preserve">- основные источники информации и ресурсы для решения задач и/или проблем в </w:t>
            </w:r>
            <w:r>
              <w:rPr>
                <w:rFonts w:ascii="Times New Roman" w:hAnsi="Times New Roman"/>
              </w:rPr>
              <w:lastRenderedPageBreak/>
              <w:t>профессиональном и/или социальном контексте;</w:t>
            </w:r>
          </w:p>
          <w:p w14:paraId="105DA085" w14:textId="6655ECE9" w:rsidR="00DB4EBA" w:rsidRDefault="00DB4EBA" w:rsidP="00DB4EBA">
            <w:pPr>
              <w:rPr>
                <w:rFonts w:ascii="Times New Roman" w:hAnsi="Times New Roman"/>
              </w:rPr>
            </w:pPr>
            <w:r>
              <w:rPr>
                <w:rFonts w:ascii="Times New Roman" w:hAnsi="Times New Roman"/>
              </w:rPr>
              <w:t>- методы работы в профессиональной и смежных сферах;</w:t>
            </w:r>
          </w:p>
          <w:p w14:paraId="342C8DA6" w14:textId="77777777" w:rsidR="00272427" w:rsidRDefault="00DB4EBA" w:rsidP="00DB4EBA">
            <w:pPr>
              <w:rPr>
                <w:rFonts w:ascii="Times New Roman" w:hAnsi="Times New Roman"/>
              </w:rPr>
            </w:pPr>
            <w:r>
              <w:rPr>
                <w:rFonts w:ascii="Times New Roman" w:hAnsi="Times New Roman"/>
              </w:rPr>
              <w:t>- порядок оценки результатов решения задач профессиональной деятельн</w:t>
            </w:r>
            <w:r w:rsidR="00272427">
              <w:rPr>
                <w:rFonts w:ascii="Times New Roman" w:hAnsi="Times New Roman"/>
              </w:rPr>
              <w:t>ости;</w:t>
            </w:r>
          </w:p>
          <w:p w14:paraId="5CB3EA5A" w14:textId="472F522F" w:rsidR="00DB4EBA" w:rsidRDefault="00272427" w:rsidP="00DB4EBA">
            <w:pPr>
              <w:rPr>
                <w:rFonts w:ascii="Times New Roman" w:hAnsi="Times New Roman"/>
              </w:rPr>
            </w:pPr>
            <w:r>
              <w:rPr>
                <w:rFonts w:ascii="Times New Roman" w:hAnsi="Times New Roman"/>
              </w:rPr>
              <w:t>-</w:t>
            </w:r>
            <w:r w:rsidR="00DB4EBA">
              <w:rPr>
                <w:rFonts w:ascii="Times New Roman" w:hAnsi="Times New Roman"/>
              </w:rPr>
              <w:t xml:space="preserve"> сущность гражданско-патриотической позиции;</w:t>
            </w:r>
          </w:p>
          <w:p w14:paraId="7D325BFA" w14:textId="77777777" w:rsidR="00DB4EBA" w:rsidRDefault="00DB4EBA" w:rsidP="00DB4EBA">
            <w:pPr>
              <w:rPr>
                <w:rFonts w:ascii="Times New Roman" w:hAnsi="Times New Roman"/>
              </w:rPr>
            </w:pPr>
            <w:r>
              <w:rPr>
                <w:rFonts w:ascii="Times New Roman" w:hAnsi="Times New Roman"/>
              </w:rPr>
              <w:t>традиционных общечеловеческих ценностей, в том числе с учетом гармонизации межнациональных и межрелигиозных отношений;</w:t>
            </w:r>
          </w:p>
          <w:p w14:paraId="0FFF8B7F" w14:textId="77777777" w:rsidR="00DB4EBA" w:rsidRDefault="00DB4EBA" w:rsidP="00DB4EBA">
            <w:pPr>
              <w:rPr>
                <w:rFonts w:ascii="Times New Roman" w:hAnsi="Times New Roman"/>
              </w:rPr>
            </w:pPr>
            <w:r>
              <w:rPr>
                <w:rFonts w:ascii="Times New Roman" w:hAnsi="Times New Roman"/>
              </w:rPr>
              <w:t xml:space="preserve">значимость профессиональной деятельности по </w:t>
            </w:r>
            <w:r w:rsidRPr="00340CEB">
              <w:rPr>
                <w:rFonts w:ascii="Times New Roman" w:hAnsi="Times New Roman"/>
              </w:rPr>
              <w:t>специальности</w:t>
            </w:r>
            <w:r>
              <w:rPr>
                <w:rFonts w:ascii="Times New Roman" w:hAnsi="Times New Roman"/>
              </w:rPr>
              <w:t>;</w:t>
            </w:r>
          </w:p>
          <w:p w14:paraId="5484A545" w14:textId="28BDD353" w:rsidR="00DB4EBA" w:rsidRDefault="00DB4EBA" w:rsidP="00DB4EBA">
            <w:pPr>
              <w:rPr>
                <w:rFonts w:ascii="Times New Roman" w:hAnsi="Times New Roman"/>
              </w:rPr>
            </w:pPr>
            <w:r>
              <w:rPr>
                <w:rFonts w:ascii="Times New Roman" w:hAnsi="Times New Roman"/>
              </w:rPr>
              <w:t>стандарты антикоррупционного поведения и последствия его нарушения;</w:t>
            </w:r>
          </w:p>
          <w:p w14:paraId="5484A4CA" w14:textId="77777777" w:rsidR="004C6DD1" w:rsidRDefault="004C6DD1" w:rsidP="004C6DD1">
            <w:pPr>
              <w:rPr>
                <w:rFonts w:ascii="Times New Roman" w:hAnsi="Times New Roman"/>
              </w:rPr>
            </w:pPr>
            <w:r>
              <w:rPr>
                <w:rFonts w:ascii="Times New Roman" w:hAnsi="Times New Roman"/>
              </w:rPr>
              <w:t>- психологические основы деятельности коллектива;</w:t>
            </w:r>
          </w:p>
          <w:p w14:paraId="1560D07A" w14:textId="7FB2B3AB" w:rsidR="004C6DD1" w:rsidRDefault="004C6DD1" w:rsidP="004C6DD1">
            <w:pPr>
              <w:rPr>
                <w:rFonts w:ascii="Times New Roman" w:hAnsi="Times New Roman"/>
              </w:rPr>
            </w:pPr>
            <w:r>
              <w:rPr>
                <w:rFonts w:ascii="Times New Roman" w:hAnsi="Times New Roman"/>
              </w:rPr>
              <w:t>психологические особенности личности</w:t>
            </w:r>
          </w:p>
          <w:p w14:paraId="2AEEC67B" w14:textId="0284CA84" w:rsidR="00DB4EBA" w:rsidRDefault="00DB4EBA" w:rsidP="00DB4EBA">
            <w:pPr>
              <w:rPr>
                <w:rFonts w:ascii="Times New Roman" w:hAnsi="Times New Roman"/>
              </w:rPr>
            </w:pPr>
            <w:r>
              <w:rPr>
                <w:rFonts w:ascii="Times New Roman" w:hAnsi="Times New Roman"/>
              </w:rPr>
              <w:t>- правила построения простых и сложных предложений на профессиональные темы;</w:t>
            </w:r>
          </w:p>
          <w:p w14:paraId="254132A1" w14:textId="16C3E36A" w:rsidR="00DB4EBA" w:rsidRDefault="00DB4EBA" w:rsidP="00DB4EBA">
            <w:pPr>
              <w:rPr>
                <w:rFonts w:ascii="Times New Roman" w:hAnsi="Times New Roman"/>
              </w:rPr>
            </w:pPr>
            <w:r>
              <w:rPr>
                <w:rFonts w:ascii="Times New Roman" w:hAnsi="Times New Roman"/>
              </w:rPr>
              <w:t>- основные общеупотребительные глаголы (бытовая и профессиональная лексика);</w:t>
            </w:r>
          </w:p>
          <w:p w14:paraId="51400B13" w14:textId="24CF81E2" w:rsidR="00DB4EBA" w:rsidRDefault="00DB4EBA" w:rsidP="00DB4EBA">
            <w:pPr>
              <w:rPr>
                <w:rFonts w:ascii="Times New Roman" w:hAnsi="Times New Roman"/>
              </w:rPr>
            </w:pPr>
            <w:r>
              <w:rPr>
                <w:rFonts w:ascii="Times New Roman" w:hAnsi="Times New Roman"/>
              </w:rPr>
              <w:t>- лексический минимум, относящийся к описанию предметов, средств и процессов профессиональной деятельности;</w:t>
            </w:r>
          </w:p>
          <w:p w14:paraId="20F5C7C6" w14:textId="378D254E" w:rsidR="00DB4EBA" w:rsidRDefault="00DB4EBA" w:rsidP="00DB4EBA">
            <w:pPr>
              <w:rPr>
                <w:rFonts w:ascii="Times New Roman" w:hAnsi="Times New Roman"/>
              </w:rPr>
            </w:pPr>
            <w:r>
              <w:rPr>
                <w:rFonts w:ascii="Times New Roman" w:hAnsi="Times New Roman"/>
              </w:rPr>
              <w:t>- особенности произношения;</w:t>
            </w:r>
          </w:p>
          <w:p w14:paraId="0C2BD463" w14:textId="77777777" w:rsidR="00DB4EBA" w:rsidRPr="00917B42" w:rsidRDefault="00DB4EBA" w:rsidP="00DB4EBA">
            <w:pPr>
              <w:numPr>
                <w:ilvl w:val="0"/>
                <w:numId w:val="17"/>
              </w:numPr>
              <w:tabs>
                <w:tab w:val="left" w:pos="317"/>
              </w:tabs>
              <w:ind w:left="0" w:firstLine="0"/>
              <w:contextualSpacing/>
              <w:rPr>
                <w:rFonts w:ascii="Times New Roman" w:eastAsia="Times New Roman" w:hAnsi="Times New Roman" w:cs="Times New Roman"/>
                <w:bCs/>
                <w:noProof/>
                <w:lang w:eastAsia="ru-RU"/>
              </w:rPr>
            </w:pPr>
            <w:r>
              <w:rPr>
                <w:rFonts w:ascii="Times New Roman" w:hAnsi="Times New Roman"/>
              </w:rPr>
              <w:t>правила чтения текстов профессиональной направленности</w:t>
            </w:r>
          </w:p>
          <w:p w14:paraId="03A0F83E" w14:textId="779AF9DA" w:rsidR="00917B42" w:rsidRPr="00AA2755" w:rsidRDefault="00917B42" w:rsidP="00DB4EBA">
            <w:pPr>
              <w:numPr>
                <w:ilvl w:val="0"/>
                <w:numId w:val="17"/>
              </w:numPr>
              <w:tabs>
                <w:tab w:val="left" w:pos="317"/>
              </w:tabs>
              <w:ind w:left="0" w:firstLine="0"/>
              <w:contextualSpacing/>
              <w:rPr>
                <w:rFonts w:ascii="Times New Roman" w:eastAsia="Times New Roman" w:hAnsi="Times New Roman" w:cs="Times New Roman"/>
                <w:bCs/>
                <w:noProof/>
                <w:lang w:eastAsia="ru-RU"/>
              </w:rPr>
            </w:pPr>
            <w:r w:rsidRPr="007F328E">
              <w:rPr>
                <w:rFonts w:ascii="Times New Roman" w:hAnsi="Times New Roman"/>
              </w:rPr>
              <w:t>основные типы, конструктивные элементы, размеры сварных соединений и обозначение их на чертежах;</w:t>
            </w:r>
          </w:p>
        </w:tc>
        <w:tc>
          <w:tcPr>
            <w:tcW w:w="1840" w:type="pct"/>
          </w:tcPr>
          <w:p w14:paraId="58537DE0" w14:textId="1054B174" w:rsidR="001746A7" w:rsidRPr="000D0FC1" w:rsidRDefault="001746A7" w:rsidP="001746A7">
            <w:pPr>
              <w:suppressAutoHyphens/>
              <w:contextualSpacing/>
              <w:rPr>
                <w:rFonts w:ascii="Times New Roman" w:hAnsi="Times New Roman" w:cs="Times New Roman"/>
                <w:bCs/>
              </w:rPr>
            </w:pPr>
            <w:r w:rsidRPr="000D0FC1">
              <w:rPr>
                <w:rFonts w:ascii="Times New Roman" w:hAnsi="Times New Roman" w:cs="Times New Roman"/>
                <w:bCs/>
              </w:rPr>
              <w:lastRenderedPageBreak/>
              <w:t>- знает актуальный профессиональный и социальный контекст, в котором приходится работать и жить;</w:t>
            </w:r>
          </w:p>
          <w:p w14:paraId="1610EC45" w14:textId="16765310" w:rsidR="001746A7" w:rsidRPr="000D0FC1" w:rsidRDefault="001746A7" w:rsidP="001746A7">
            <w:pPr>
              <w:suppressAutoHyphens/>
              <w:contextualSpacing/>
              <w:rPr>
                <w:rFonts w:ascii="Times New Roman" w:hAnsi="Times New Roman" w:cs="Times New Roman"/>
                <w:bCs/>
              </w:rPr>
            </w:pPr>
            <w:r w:rsidRPr="000D0FC1">
              <w:rPr>
                <w:rFonts w:ascii="Times New Roman" w:hAnsi="Times New Roman" w:cs="Times New Roman"/>
                <w:bCs/>
              </w:rPr>
              <w:t xml:space="preserve">- </w:t>
            </w:r>
            <w:r w:rsidR="00272427">
              <w:rPr>
                <w:rFonts w:ascii="Times New Roman" w:hAnsi="Times New Roman" w:cs="Times New Roman"/>
                <w:bCs/>
              </w:rPr>
              <w:t xml:space="preserve">формирует </w:t>
            </w:r>
            <w:r w:rsidRPr="000D0FC1">
              <w:rPr>
                <w:rFonts w:ascii="Times New Roman" w:hAnsi="Times New Roman" w:cs="Times New Roman"/>
                <w:bCs/>
              </w:rPr>
              <w:t>структуру плана для решения задач, алгоритмы выполнения работ в профессиональной и смежных областях;</w:t>
            </w:r>
          </w:p>
          <w:p w14:paraId="2244CA24" w14:textId="6D4DEA0C" w:rsidR="001746A7" w:rsidRPr="000D0FC1" w:rsidRDefault="001746A7" w:rsidP="001746A7">
            <w:pPr>
              <w:suppressAutoHyphens/>
              <w:contextualSpacing/>
              <w:rPr>
                <w:rFonts w:ascii="Times New Roman" w:hAnsi="Times New Roman" w:cs="Times New Roman"/>
                <w:bCs/>
              </w:rPr>
            </w:pPr>
            <w:r w:rsidRPr="000D0FC1">
              <w:rPr>
                <w:rFonts w:ascii="Times New Roman" w:hAnsi="Times New Roman" w:cs="Times New Roman"/>
                <w:bCs/>
              </w:rPr>
              <w:t xml:space="preserve">- </w:t>
            </w:r>
            <w:r w:rsidR="00272427">
              <w:rPr>
                <w:rFonts w:ascii="Times New Roman" w:hAnsi="Times New Roman" w:cs="Times New Roman"/>
                <w:bCs/>
              </w:rPr>
              <w:t xml:space="preserve">использует </w:t>
            </w:r>
            <w:r w:rsidRPr="000D0FC1">
              <w:rPr>
                <w:rFonts w:ascii="Times New Roman"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p w14:paraId="440B8DF6" w14:textId="77183DA1" w:rsidR="001746A7" w:rsidRPr="000D0FC1" w:rsidRDefault="001746A7" w:rsidP="001746A7">
            <w:pPr>
              <w:suppressAutoHyphens/>
              <w:contextualSpacing/>
              <w:rPr>
                <w:rFonts w:ascii="Times New Roman" w:hAnsi="Times New Roman" w:cs="Times New Roman"/>
                <w:bCs/>
              </w:rPr>
            </w:pPr>
            <w:r w:rsidRPr="000D0FC1">
              <w:rPr>
                <w:rFonts w:ascii="Times New Roman" w:hAnsi="Times New Roman" w:cs="Times New Roman"/>
                <w:bCs/>
              </w:rPr>
              <w:lastRenderedPageBreak/>
              <w:t xml:space="preserve">- </w:t>
            </w:r>
            <w:r w:rsidR="00272427">
              <w:rPr>
                <w:rFonts w:ascii="Times New Roman" w:hAnsi="Times New Roman" w:cs="Times New Roman"/>
                <w:bCs/>
              </w:rPr>
              <w:t xml:space="preserve">применяет </w:t>
            </w:r>
            <w:r w:rsidRPr="000D0FC1">
              <w:rPr>
                <w:rFonts w:ascii="Times New Roman" w:hAnsi="Times New Roman" w:cs="Times New Roman"/>
                <w:bCs/>
              </w:rPr>
              <w:t>методы работы в профессиональной и смежных сферах;</w:t>
            </w:r>
          </w:p>
          <w:p w14:paraId="1CDADD9B" w14:textId="77777777" w:rsidR="00272427" w:rsidRDefault="001746A7" w:rsidP="001746A7">
            <w:pPr>
              <w:suppressAutoHyphens/>
              <w:contextualSpacing/>
              <w:rPr>
                <w:rFonts w:ascii="Times New Roman" w:hAnsi="Times New Roman" w:cs="Times New Roman"/>
                <w:bCs/>
              </w:rPr>
            </w:pPr>
            <w:r w:rsidRPr="000D0FC1">
              <w:rPr>
                <w:rFonts w:ascii="Times New Roman" w:hAnsi="Times New Roman" w:cs="Times New Roman"/>
                <w:bCs/>
              </w:rPr>
              <w:t>-</w:t>
            </w:r>
            <w:r w:rsidR="00272427">
              <w:rPr>
                <w:rFonts w:ascii="Times New Roman" w:hAnsi="Times New Roman" w:cs="Times New Roman"/>
                <w:bCs/>
              </w:rPr>
              <w:t xml:space="preserve"> использует</w:t>
            </w:r>
            <w:r w:rsidRPr="000D0FC1">
              <w:rPr>
                <w:rFonts w:ascii="Times New Roman" w:hAnsi="Times New Roman" w:cs="Times New Roman"/>
                <w:bCs/>
              </w:rPr>
              <w:t xml:space="preserve"> порядок оценки результатов решения зада</w:t>
            </w:r>
            <w:r w:rsidR="00272427">
              <w:rPr>
                <w:rFonts w:ascii="Times New Roman" w:hAnsi="Times New Roman" w:cs="Times New Roman"/>
                <w:bCs/>
              </w:rPr>
              <w:t>ч профессиональной деятельности;</w:t>
            </w:r>
            <w:r w:rsidRPr="000D0FC1">
              <w:rPr>
                <w:rFonts w:ascii="Times New Roman" w:hAnsi="Times New Roman" w:cs="Times New Roman"/>
                <w:bCs/>
              </w:rPr>
              <w:t xml:space="preserve"> </w:t>
            </w:r>
          </w:p>
          <w:p w14:paraId="0A51E9C4" w14:textId="17CFE041" w:rsidR="001746A7" w:rsidRPr="000D0FC1" w:rsidRDefault="00272427" w:rsidP="001746A7">
            <w:pPr>
              <w:suppressAutoHyphens/>
              <w:contextualSpacing/>
              <w:rPr>
                <w:rFonts w:ascii="Times New Roman" w:hAnsi="Times New Roman" w:cs="Times New Roman"/>
                <w:bCs/>
              </w:rPr>
            </w:pPr>
            <w:r>
              <w:rPr>
                <w:rFonts w:ascii="Times New Roman" w:hAnsi="Times New Roman" w:cs="Times New Roman"/>
                <w:bCs/>
              </w:rPr>
              <w:t xml:space="preserve">- понимает </w:t>
            </w:r>
            <w:r w:rsidR="001746A7" w:rsidRPr="000D0FC1">
              <w:rPr>
                <w:rFonts w:ascii="Times New Roman" w:hAnsi="Times New Roman" w:cs="Times New Roman"/>
                <w:bCs/>
              </w:rPr>
              <w:t>сущность гражданско-патриотической позиции;</w:t>
            </w:r>
          </w:p>
          <w:p w14:paraId="0381BE0D" w14:textId="52352F85" w:rsidR="001746A7" w:rsidRPr="000D0FC1" w:rsidRDefault="000D0FC1" w:rsidP="001746A7">
            <w:pPr>
              <w:suppressAutoHyphens/>
              <w:contextualSpacing/>
              <w:rPr>
                <w:rFonts w:ascii="Times New Roman" w:hAnsi="Times New Roman" w:cs="Times New Roman"/>
                <w:bCs/>
              </w:rPr>
            </w:pPr>
            <w:r>
              <w:rPr>
                <w:rFonts w:ascii="Times New Roman" w:hAnsi="Times New Roman" w:cs="Times New Roman"/>
                <w:bCs/>
              </w:rPr>
              <w:t xml:space="preserve">- </w:t>
            </w:r>
            <w:r w:rsidR="002525CB">
              <w:rPr>
                <w:rFonts w:ascii="Times New Roman" w:hAnsi="Times New Roman" w:cs="Times New Roman"/>
                <w:bCs/>
              </w:rPr>
              <w:t xml:space="preserve">применяет </w:t>
            </w:r>
            <w:r w:rsidR="001746A7" w:rsidRPr="000D0FC1">
              <w:rPr>
                <w:rFonts w:ascii="Times New Roman" w:hAnsi="Times New Roman" w:cs="Times New Roman"/>
                <w:bCs/>
              </w:rPr>
              <w:t>традиционны</w:t>
            </w:r>
            <w:r w:rsidR="002525CB">
              <w:rPr>
                <w:rFonts w:ascii="Times New Roman" w:hAnsi="Times New Roman" w:cs="Times New Roman"/>
                <w:bCs/>
              </w:rPr>
              <w:t>е</w:t>
            </w:r>
            <w:r w:rsidR="001746A7" w:rsidRPr="000D0FC1">
              <w:rPr>
                <w:rFonts w:ascii="Times New Roman" w:hAnsi="Times New Roman" w:cs="Times New Roman"/>
                <w:bCs/>
              </w:rPr>
              <w:t xml:space="preserve"> общечеловечески</w:t>
            </w:r>
            <w:r w:rsidR="002525CB">
              <w:rPr>
                <w:rFonts w:ascii="Times New Roman" w:hAnsi="Times New Roman" w:cs="Times New Roman"/>
                <w:bCs/>
              </w:rPr>
              <w:t xml:space="preserve">е </w:t>
            </w:r>
            <w:r w:rsidR="001746A7" w:rsidRPr="000D0FC1">
              <w:rPr>
                <w:rFonts w:ascii="Times New Roman" w:hAnsi="Times New Roman" w:cs="Times New Roman"/>
                <w:bCs/>
              </w:rPr>
              <w:t>ценностей, в том числе с учетом гармонизации межнациональных и межрелигиозных отношений;</w:t>
            </w:r>
          </w:p>
          <w:p w14:paraId="2364B4E4" w14:textId="7B842695" w:rsidR="001746A7" w:rsidRPr="000D0FC1" w:rsidRDefault="002525CB" w:rsidP="001746A7">
            <w:pPr>
              <w:suppressAutoHyphens/>
              <w:contextualSpacing/>
              <w:rPr>
                <w:rFonts w:ascii="Times New Roman" w:hAnsi="Times New Roman" w:cs="Times New Roman"/>
                <w:bCs/>
              </w:rPr>
            </w:pPr>
            <w:r>
              <w:rPr>
                <w:rFonts w:ascii="Times New Roman" w:hAnsi="Times New Roman" w:cs="Times New Roman"/>
                <w:bCs/>
              </w:rPr>
              <w:t xml:space="preserve">- понимает </w:t>
            </w:r>
            <w:r w:rsidR="001746A7" w:rsidRPr="000D0FC1">
              <w:rPr>
                <w:rFonts w:ascii="Times New Roman" w:hAnsi="Times New Roman" w:cs="Times New Roman"/>
                <w:bCs/>
              </w:rPr>
              <w:t>значимость профессиональной деятельности по специальности;</w:t>
            </w:r>
          </w:p>
          <w:p w14:paraId="697C6332" w14:textId="0A6A55F2" w:rsidR="001746A7" w:rsidRDefault="000D0FC1" w:rsidP="001746A7">
            <w:pPr>
              <w:suppressAutoHyphens/>
              <w:contextualSpacing/>
              <w:rPr>
                <w:rFonts w:ascii="Times New Roman" w:hAnsi="Times New Roman" w:cs="Times New Roman"/>
                <w:bCs/>
              </w:rPr>
            </w:pPr>
            <w:r>
              <w:rPr>
                <w:rFonts w:ascii="Times New Roman" w:hAnsi="Times New Roman" w:cs="Times New Roman"/>
                <w:bCs/>
              </w:rPr>
              <w:t xml:space="preserve">- </w:t>
            </w:r>
            <w:r w:rsidR="002525CB">
              <w:rPr>
                <w:rFonts w:ascii="Times New Roman" w:hAnsi="Times New Roman" w:cs="Times New Roman"/>
                <w:bCs/>
              </w:rPr>
              <w:t xml:space="preserve">знает </w:t>
            </w:r>
            <w:r w:rsidR="001746A7" w:rsidRPr="000D0FC1">
              <w:rPr>
                <w:rFonts w:ascii="Times New Roman" w:hAnsi="Times New Roman" w:cs="Times New Roman"/>
                <w:bCs/>
              </w:rPr>
              <w:t>стандарты антикоррупционного поведения и последствия его нарушения;</w:t>
            </w:r>
          </w:p>
          <w:p w14:paraId="2C6FE4E8" w14:textId="4795909F" w:rsidR="004C6DD1" w:rsidRPr="004C6DD1" w:rsidRDefault="004C6DD1" w:rsidP="004C6DD1">
            <w:pPr>
              <w:rPr>
                <w:rFonts w:ascii="Times New Roman" w:hAnsi="Times New Roman"/>
              </w:rPr>
            </w:pPr>
            <w:r>
              <w:rPr>
                <w:rFonts w:ascii="Times New Roman" w:hAnsi="Times New Roman" w:cs="Times New Roman"/>
                <w:bCs/>
              </w:rPr>
              <w:t xml:space="preserve">- знает </w:t>
            </w:r>
            <w:r>
              <w:rPr>
                <w:rFonts w:ascii="Times New Roman" w:hAnsi="Times New Roman"/>
              </w:rPr>
              <w:t>психологические основы деятельности коллектива и психологические особенности личности;</w:t>
            </w:r>
          </w:p>
          <w:p w14:paraId="63F6633B" w14:textId="6965C0B0" w:rsidR="001746A7" w:rsidRPr="000D0FC1" w:rsidRDefault="001746A7" w:rsidP="001746A7">
            <w:pPr>
              <w:suppressAutoHyphens/>
              <w:contextualSpacing/>
              <w:rPr>
                <w:rFonts w:ascii="Times New Roman" w:hAnsi="Times New Roman" w:cs="Times New Roman"/>
                <w:bCs/>
              </w:rPr>
            </w:pPr>
            <w:r w:rsidRPr="000D0FC1">
              <w:rPr>
                <w:rFonts w:ascii="Times New Roman" w:hAnsi="Times New Roman" w:cs="Times New Roman"/>
                <w:bCs/>
              </w:rPr>
              <w:t xml:space="preserve">- </w:t>
            </w:r>
            <w:r w:rsidR="002525CB">
              <w:rPr>
                <w:rFonts w:ascii="Times New Roman" w:hAnsi="Times New Roman" w:cs="Times New Roman"/>
                <w:bCs/>
              </w:rPr>
              <w:t xml:space="preserve">обучающийся знает </w:t>
            </w:r>
            <w:r w:rsidRPr="000D0FC1">
              <w:rPr>
                <w:rFonts w:ascii="Times New Roman" w:hAnsi="Times New Roman" w:cs="Times New Roman"/>
                <w:bCs/>
              </w:rPr>
              <w:t>правила построения простых и сложных предложений на профессиональные темы;</w:t>
            </w:r>
          </w:p>
          <w:p w14:paraId="7E49C81D" w14:textId="04D55B92" w:rsidR="001746A7" w:rsidRPr="000D0FC1" w:rsidRDefault="001746A7" w:rsidP="001746A7">
            <w:pPr>
              <w:suppressAutoHyphens/>
              <w:contextualSpacing/>
              <w:rPr>
                <w:rFonts w:ascii="Times New Roman" w:hAnsi="Times New Roman" w:cs="Times New Roman"/>
                <w:bCs/>
              </w:rPr>
            </w:pPr>
            <w:r w:rsidRPr="000D0FC1">
              <w:rPr>
                <w:rFonts w:ascii="Times New Roman" w:hAnsi="Times New Roman" w:cs="Times New Roman"/>
                <w:bCs/>
              </w:rPr>
              <w:t xml:space="preserve">- </w:t>
            </w:r>
            <w:r w:rsidR="002525CB">
              <w:rPr>
                <w:rFonts w:ascii="Times New Roman" w:hAnsi="Times New Roman" w:cs="Times New Roman"/>
                <w:bCs/>
              </w:rPr>
              <w:t xml:space="preserve">применяет </w:t>
            </w:r>
            <w:r w:rsidRPr="000D0FC1">
              <w:rPr>
                <w:rFonts w:ascii="Times New Roman" w:hAnsi="Times New Roman" w:cs="Times New Roman"/>
                <w:bCs/>
              </w:rPr>
              <w:t>основные общеупотребительные глаголы (бытовая и профессиональная лексика);</w:t>
            </w:r>
          </w:p>
          <w:p w14:paraId="6F8F0023" w14:textId="2C76B823" w:rsidR="001746A7" w:rsidRPr="000D0FC1" w:rsidRDefault="001746A7" w:rsidP="001746A7">
            <w:pPr>
              <w:suppressAutoHyphens/>
              <w:contextualSpacing/>
              <w:rPr>
                <w:rFonts w:ascii="Times New Roman" w:hAnsi="Times New Roman" w:cs="Times New Roman"/>
                <w:bCs/>
              </w:rPr>
            </w:pPr>
            <w:r w:rsidRPr="000D0FC1">
              <w:rPr>
                <w:rFonts w:ascii="Times New Roman" w:hAnsi="Times New Roman" w:cs="Times New Roman"/>
                <w:bCs/>
              </w:rPr>
              <w:t xml:space="preserve">- </w:t>
            </w:r>
            <w:r w:rsidR="002525CB">
              <w:rPr>
                <w:rFonts w:ascii="Times New Roman" w:hAnsi="Times New Roman" w:cs="Times New Roman"/>
                <w:bCs/>
              </w:rPr>
              <w:t xml:space="preserve">владеет </w:t>
            </w:r>
            <w:r w:rsidRPr="000D0FC1">
              <w:rPr>
                <w:rFonts w:ascii="Times New Roman" w:hAnsi="Times New Roman" w:cs="Times New Roman"/>
                <w:bCs/>
              </w:rPr>
              <w:t>лексически</w:t>
            </w:r>
            <w:r w:rsidR="002525CB">
              <w:rPr>
                <w:rFonts w:ascii="Times New Roman" w:hAnsi="Times New Roman" w:cs="Times New Roman"/>
                <w:bCs/>
              </w:rPr>
              <w:t>м</w:t>
            </w:r>
            <w:r w:rsidRPr="000D0FC1">
              <w:rPr>
                <w:rFonts w:ascii="Times New Roman" w:hAnsi="Times New Roman" w:cs="Times New Roman"/>
                <w:bCs/>
              </w:rPr>
              <w:t xml:space="preserve"> минимум</w:t>
            </w:r>
            <w:r w:rsidR="002525CB">
              <w:rPr>
                <w:rFonts w:ascii="Times New Roman" w:hAnsi="Times New Roman" w:cs="Times New Roman"/>
                <w:bCs/>
              </w:rPr>
              <w:t>ом, относящим</w:t>
            </w:r>
            <w:r w:rsidRPr="000D0FC1">
              <w:rPr>
                <w:rFonts w:ascii="Times New Roman" w:hAnsi="Times New Roman" w:cs="Times New Roman"/>
                <w:bCs/>
              </w:rPr>
              <w:t>ся к описанию предметов, средств и процессов профессиональной деятельности;</w:t>
            </w:r>
          </w:p>
          <w:p w14:paraId="3BB8753C" w14:textId="371E7974" w:rsidR="001746A7" w:rsidRPr="000D0FC1" w:rsidRDefault="001746A7" w:rsidP="001746A7">
            <w:pPr>
              <w:suppressAutoHyphens/>
              <w:contextualSpacing/>
              <w:rPr>
                <w:rFonts w:ascii="Times New Roman" w:hAnsi="Times New Roman" w:cs="Times New Roman"/>
                <w:bCs/>
              </w:rPr>
            </w:pPr>
            <w:r w:rsidRPr="000D0FC1">
              <w:rPr>
                <w:rFonts w:ascii="Times New Roman" w:hAnsi="Times New Roman" w:cs="Times New Roman"/>
                <w:bCs/>
              </w:rPr>
              <w:t xml:space="preserve">- </w:t>
            </w:r>
            <w:r w:rsidR="002525CB">
              <w:rPr>
                <w:rFonts w:ascii="Times New Roman" w:hAnsi="Times New Roman" w:cs="Times New Roman"/>
                <w:bCs/>
              </w:rPr>
              <w:t xml:space="preserve">владеет </w:t>
            </w:r>
            <w:r w:rsidRPr="000D0FC1">
              <w:rPr>
                <w:rFonts w:ascii="Times New Roman" w:hAnsi="Times New Roman" w:cs="Times New Roman"/>
                <w:bCs/>
              </w:rPr>
              <w:t>особенност</w:t>
            </w:r>
            <w:r w:rsidR="002525CB">
              <w:rPr>
                <w:rFonts w:ascii="Times New Roman" w:hAnsi="Times New Roman" w:cs="Times New Roman"/>
                <w:bCs/>
              </w:rPr>
              <w:t>ями</w:t>
            </w:r>
            <w:r w:rsidRPr="000D0FC1">
              <w:rPr>
                <w:rFonts w:ascii="Times New Roman" w:hAnsi="Times New Roman" w:cs="Times New Roman"/>
                <w:bCs/>
              </w:rPr>
              <w:t xml:space="preserve"> произношения;</w:t>
            </w:r>
          </w:p>
          <w:p w14:paraId="33130671" w14:textId="77777777" w:rsidR="00DB4EBA" w:rsidRDefault="001746A7" w:rsidP="001746A7">
            <w:pPr>
              <w:suppressAutoHyphens/>
              <w:contextualSpacing/>
              <w:rPr>
                <w:rFonts w:ascii="Times New Roman" w:hAnsi="Times New Roman" w:cs="Times New Roman"/>
                <w:bCs/>
              </w:rPr>
            </w:pPr>
            <w:r w:rsidRPr="000D0FC1">
              <w:rPr>
                <w:rFonts w:ascii="Times New Roman" w:hAnsi="Times New Roman" w:cs="Times New Roman"/>
                <w:bCs/>
              </w:rPr>
              <w:t xml:space="preserve">- </w:t>
            </w:r>
            <w:r w:rsidR="002525CB">
              <w:rPr>
                <w:rFonts w:ascii="Times New Roman" w:hAnsi="Times New Roman" w:cs="Times New Roman"/>
                <w:bCs/>
              </w:rPr>
              <w:t xml:space="preserve">знает </w:t>
            </w:r>
            <w:r w:rsidRPr="000D0FC1">
              <w:rPr>
                <w:rFonts w:ascii="Times New Roman" w:hAnsi="Times New Roman" w:cs="Times New Roman"/>
                <w:bCs/>
              </w:rPr>
              <w:t>правила чтения текстов профессиональной направленности</w:t>
            </w:r>
            <w:r w:rsidR="00917B42">
              <w:rPr>
                <w:rFonts w:ascii="Times New Roman" w:hAnsi="Times New Roman" w:cs="Times New Roman"/>
                <w:bCs/>
              </w:rPr>
              <w:t>;</w:t>
            </w:r>
          </w:p>
          <w:p w14:paraId="51602369" w14:textId="6962FB8B" w:rsidR="00917B42" w:rsidRPr="000D0FC1" w:rsidRDefault="00917B42" w:rsidP="001746A7">
            <w:pPr>
              <w:suppressAutoHyphens/>
              <w:contextualSpacing/>
              <w:rPr>
                <w:rFonts w:ascii="Times New Roman" w:hAnsi="Times New Roman" w:cs="Times New Roman"/>
                <w:bCs/>
              </w:rPr>
            </w:pPr>
            <w:r>
              <w:rPr>
                <w:rFonts w:ascii="Times New Roman" w:hAnsi="Times New Roman"/>
              </w:rPr>
              <w:t xml:space="preserve">- знает </w:t>
            </w:r>
            <w:r w:rsidRPr="007F328E">
              <w:rPr>
                <w:rFonts w:ascii="Times New Roman" w:hAnsi="Times New Roman"/>
              </w:rPr>
              <w:t>основные типы, конструктивные элементы, размеры сварных соединений и обозначение их на чертежах;</w:t>
            </w:r>
          </w:p>
        </w:tc>
        <w:tc>
          <w:tcPr>
            <w:tcW w:w="1616" w:type="pct"/>
          </w:tcPr>
          <w:p w14:paraId="045B5838" w14:textId="77777777" w:rsidR="00DB4EBA" w:rsidRPr="00AA2755" w:rsidRDefault="00DB4EBA" w:rsidP="00DB4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b/>
                <w:szCs w:val="24"/>
                <w:lang w:eastAsia="ru-RU"/>
              </w:rPr>
            </w:pPr>
            <w:r w:rsidRPr="00AA2755">
              <w:rPr>
                <w:rFonts w:ascii="Times New Roman" w:eastAsia="Times New Roman" w:hAnsi="Times New Roman" w:cs="Times New Roman"/>
                <w:b/>
                <w:szCs w:val="24"/>
                <w:lang w:eastAsia="ru-RU"/>
              </w:rPr>
              <w:lastRenderedPageBreak/>
              <w:t xml:space="preserve">Текущий контроль: </w:t>
            </w:r>
          </w:p>
          <w:p w14:paraId="3F541E35" w14:textId="77777777" w:rsidR="00DB4EBA" w:rsidRPr="00AA2755" w:rsidRDefault="00DB4EBA" w:rsidP="00DB4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noProof/>
                <w:szCs w:val="24"/>
                <w:lang w:eastAsia="ru-RU"/>
              </w:rPr>
            </w:pPr>
            <w:r w:rsidRPr="00AA2755">
              <w:rPr>
                <w:rFonts w:ascii="Times New Roman" w:eastAsia="Times New Roman" w:hAnsi="Times New Roman" w:cs="Times New Roman"/>
                <w:noProof/>
                <w:szCs w:val="24"/>
                <w:lang w:eastAsia="ru-RU"/>
              </w:rPr>
              <w:t>экспертная оценка правильности составления диалогов, ответов на заданную тему,</w:t>
            </w:r>
          </w:p>
          <w:p w14:paraId="1917A422" w14:textId="77777777" w:rsidR="00DB4EBA" w:rsidRPr="00AA2755" w:rsidRDefault="00DB4EBA" w:rsidP="00DB4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noProof/>
                <w:szCs w:val="24"/>
                <w:lang w:eastAsia="ru-RU"/>
              </w:rPr>
            </w:pPr>
            <w:r w:rsidRPr="00AA2755">
              <w:rPr>
                <w:rFonts w:ascii="Times New Roman" w:eastAsia="Times New Roman" w:hAnsi="Times New Roman" w:cs="Times New Roman"/>
                <w:noProof/>
                <w:szCs w:val="24"/>
                <w:lang w:eastAsia="ru-RU"/>
              </w:rPr>
              <w:t>терминологический диктант;</w:t>
            </w:r>
          </w:p>
          <w:p w14:paraId="3B006DC4" w14:textId="77777777" w:rsidR="00DB4EBA" w:rsidRPr="00AA2755" w:rsidRDefault="00DB4EBA" w:rsidP="00DB4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noProof/>
                <w:szCs w:val="24"/>
                <w:lang w:eastAsia="ru-RU"/>
              </w:rPr>
            </w:pPr>
            <w:r w:rsidRPr="00AA2755">
              <w:rPr>
                <w:rFonts w:ascii="Times New Roman" w:eastAsia="Times New Roman" w:hAnsi="Times New Roman" w:cs="Times New Roman"/>
                <w:noProof/>
                <w:szCs w:val="24"/>
                <w:lang w:eastAsia="ru-RU"/>
              </w:rPr>
              <w:t xml:space="preserve">тестирование; </w:t>
            </w:r>
          </w:p>
          <w:p w14:paraId="1A7FC1A3" w14:textId="77777777" w:rsidR="00DB4EBA" w:rsidRPr="00AA2755" w:rsidRDefault="00DB4EBA" w:rsidP="00DB4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noProof/>
                <w:szCs w:val="24"/>
                <w:lang w:eastAsia="ru-RU"/>
              </w:rPr>
            </w:pPr>
            <w:r w:rsidRPr="00AA2755">
              <w:rPr>
                <w:rFonts w:ascii="Times New Roman" w:eastAsia="Times New Roman" w:hAnsi="Times New Roman" w:cs="Times New Roman"/>
                <w:noProof/>
                <w:szCs w:val="24"/>
                <w:lang w:eastAsia="ru-RU"/>
              </w:rPr>
              <w:t>устный опрос;</w:t>
            </w:r>
          </w:p>
          <w:p w14:paraId="32343DFE" w14:textId="77777777" w:rsidR="00DB4EBA" w:rsidRPr="00AA2755" w:rsidRDefault="00DB4EBA" w:rsidP="00DB4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noProof/>
                <w:szCs w:val="24"/>
                <w:lang w:eastAsia="ru-RU"/>
              </w:rPr>
            </w:pPr>
            <w:r w:rsidRPr="00AA2755">
              <w:rPr>
                <w:rFonts w:ascii="Times New Roman" w:eastAsia="Times New Roman" w:hAnsi="Times New Roman" w:cs="Times New Roman"/>
                <w:noProof/>
                <w:szCs w:val="24"/>
                <w:lang w:eastAsia="ru-RU"/>
              </w:rPr>
              <w:t>аудирование;</w:t>
            </w:r>
          </w:p>
          <w:p w14:paraId="193B0075" w14:textId="77777777" w:rsidR="00DB4EBA" w:rsidRPr="00AA2755" w:rsidRDefault="00DB4EBA" w:rsidP="00DB4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noProof/>
                <w:szCs w:val="24"/>
                <w:lang w:eastAsia="ru-RU"/>
              </w:rPr>
            </w:pPr>
            <w:r w:rsidRPr="00AA2755">
              <w:rPr>
                <w:rFonts w:ascii="Times New Roman" w:eastAsia="Times New Roman" w:hAnsi="Times New Roman" w:cs="Times New Roman"/>
                <w:noProof/>
                <w:szCs w:val="24"/>
                <w:lang w:eastAsia="ru-RU"/>
              </w:rPr>
              <w:t>проектные задания;</w:t>
            </w:r>
          </w:p>
          <w:p w14:paraId="078D516A" w14:textId="77777777" w:rsidR="00DB4EBA" w:rsidRPr="00AA2755" w:rsidRDefault="00DB4EBA" w:rsidP="00DB4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noProof/>
                <w:szCs w:val="24"/>
                <w:lang w:eastAsia="ru-RU"/>
              </w:rPr>
            </w:pPr>
            <w:r w:rsidRPr="00AA2755">
              <w:rPr>
                <w:rFonts w:ascii="Times New Roman" w:eastAsia="Times New Roman" w:hAnsi="Times New Roman" w:cs="Times New Roman"/>
                <w:noProof/>
                <w:szCs w:val="24"/>
                <w:lang w:eastAsia="ru-RU"/>
              </w:rPr>
              <w:t>контрольный перевод;</w:t>
            </w:r>
          </w:p>
          <w:p w14:paraId="5378F8DE" w14:textId="77777777" w:rsidR="00DB4EBA" w:rsidRPr="00AA2755" w:rsidRDefault="00DB4EBA" w:rsidP="00DB4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szCs w:val="24"/>
                <w:lang w:eastAsia="ru-RU"/>
              </w:rPr>
            </w:pPr>
            <w:r w:rsidRPr="00AA2755">
              <w:rPr>
                <w:rFonts w:ascii="Times New Roman" w:eastAsia="Times New Roman" w:hAnsi="Times New Roman" w:cs="Times New Roman"/>
                <w:noProof/>
                <w:szCs w:val="24"/>
                <w:lang w:eastAsia="ru-RU"/>
              </w:rPr>
              <w:t>защита творческих работ.</w:t>
            </w:r>
          </w:p>
          <w:p w14:paraId="62F040AD" w14:textId="77777777" w:rsidR="00DB4EBA" w:rsidRPr="00AA2755" w:rsidRDefault="00DB4EBA" w:rsidP="00DB4E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eastAsia="Times New Roman" w:hAnsi="Times New Roman" w:cs="Times New Roman"/>
                <w:bCs/>
                <w:i/>
                <w:lang w:eastAsia="ru-RU"/>
              </w:rPr>
            </w:pPr>
            <w:r w:rsidRPr="00AA2755">
              <w:rPr>
                <w:rFonts w:ascii="Times New Roman" w:eastAsia="Times New Roman" w:hAnsi="Times New Roman" w:cs="Times New Roman"/>
                <w:b/>
                <w:szCs w:val="24"/>
                <w:lang w:eastAsia="ru-RU"/>
              </w:rPr>
              <w:t>Промежуточная аттестация</w:t>
            </w:r>
          </w:p>
          <w:p w14:paraId="703B5885" w14:textId="77777777" w:rsidR="00DB4EBA" w:rsidRPr="005F59C7" w:rsidRDefault="00DB4EBA" w:rsidP="00DB4EBA">
            <w:pPr>
              <w:suppressAutoHyphens/>
              <w:contextualSpacing/>
              <w:rPr>
                <w:rFonts w:ascii="Times New Roman" w:hAnsi="Times New Roman" w:cs="Times New Roman"/>
                <w:i/>
                <w:sz w:val="24"/>
                <w:szCs w:val="24"/>
              </w:rPr>
            </w:pPr>
          </w:p>
        </w:tc>
      </w:tr>
    </w:tbl>
    <w:p w14:paraId="1DD4D835" w14:textId="395BBF99" w:rsidR="00C63897" w:rsidRDefault="00C63897" w:rsidP="00FB50A0">
      <w:pPr>
        <w:rPr>
          <w:rFonts w:ascii="Times New Roman" w:hAnsi="Times New Roman" w:cs="Times New Roman"/>
          <w:b/>
          <w:bCs/>
          <w:sz w:val="18"/>
          <w:szCs w:val="18"/>
        </w:rPr>
      </w:pPr>
    </w:p>
    <w:p w14:paraId="0FD21B10" w14:textId="77777777" w:rsidR="000143A1" w:rsidRPr="00FB50A0" w:rsidRDefault="000143A1" w:rsidP="00FB50A0">
      <w:pPr>
        <w:rPr>
          <w:rFonts w:ascii="Times New Roman" w:hAnsi="Times New Roman" w:cs="Times New Roman"/>
          <w:b/>
          <w:bCs/>
          <w:sz w:val="18"/>
          <w:szCs w:val="18"/>
        </w:rPr>
      </w:pPr>
    </w:p>
    <w:p w14:paraId="66555B81" w14:textId="77777777" w:rsidR="00D01620" w:rsidRPr="00D01620" w:rsidRDefault="00C63897" w:rsidP="00D01620">
      <w:pPr>
        <w:jc w:val="right"/>
        <w:rPr>
          <w:rFonts w:ascii="Times New Roman" w:eastAsia="Calibri" w:hAnsi="Times New Roman" w:cs="Times New Roman"/>
          <w:b/>
          <w:bCs/>
          <w:sz w:val="24"/>
          <w:szCs w:val="24"/>
        </w:rPr>
      </w:pPr>
      <w:r>
        <w:rPr>
          <w:rFonts w:ascii="Times New Roman" w:hAnsi="Times New Roman" w:cs="Times New Roman"/>
          <w:b/>
          <w:bCs/>
          <w:sz w:val="24"/>
          <w:szCs w:val="24"/>
        </w:rPr>
        <w:br w:type="page"/>
      </w:r>
      <w:r w:rsidR="00D01620" w:rsidRPr="00D01620">
        <w:rPr>
          <w:rFonts w:ascii="Times New Roman" w:eastAsia="Calibri" w:hAnsi="Times New Roman" w:cs="Times New Roman"/>
          <w:b/>
          <w:bCs/>
          <w:sz w:val="24"/>
          <w:szCs w:val="24"/>
        </w:rPr>
        <w:lastRenderedPageBreak/>
        <w:t>Приложение 2.3</w:t>
      </w:r>
    </w:p>
    <w:p w14:paraId="73A44ABD" w14:textId="77777777" w:rsidR="00D01620" w:rsidRPr="00D01620" w:rsidRDefault="00D01620" w:rsidP="00D01620">
      <w:pPr>
        <w:jc w:val="right"/>
        <w:rPr>
          <w:rFonts w:ascii="Times New Roman" w:eastAsia="Calibri" w:hAnsi="Times New Roman" w:cs="Times New Roman"/>
          <w:b/>
          <w:bCs/>
          <w:sz w:val="24"/>
          <w:szCs w:val="24"/>
        </w:rPr>
      </w:pPr>
      <w:r w:rsidRPr="00D01620">
        <w:rPr>
          <w:rFonts w:ascii="Times New Roman" w:eastAsia="Calibri" w:hAnsi="Times New Roman" w:cs="Times New Roman"/>
          <w:b/>
          <w:bCs/>
          <w:sz w:val="24"/>
          <w:szCs w:val="24"/>
        </w:rPr>
        <w:t>к ОПОП-П по профессии</w:t>
      </w:r>
    </w:p>
    <w:p w14:paraId="00D41D90" w14:textId="77777777" w:rsidR="00D01620" w:rsidRPr="00D01620" w:rsidRDefault="00D01620" w:rsidP="00D01620">
      <w:pPr>
        <w:jc w:val="right"/>
        <w:rPr>
          <w:rFonts w:ascii="Times New Roman" w:eastAsia="Times New Roman" w:hAnsi="Times New Roman" w:cs="Times New Roman"/>
          <w:b/>
          <w:sz w:val="24"/>
          <w:szCs w:val="24"/>
          <w:lang w:eastAsia="ru-RU"/>
        </w:rPr>
      </w:pPr>
      <w:r w:rsidRPr="00D01620">
        <w:rPr>
          <w:rFonts w:ascii="Times New Roman" w:eastAsia="Times New Roman" w:hAnsi="Times New Roman" w:cs="Times New Roman"/>
          <w:b/>
          <w:sz w:val="24"/>
          <w:szCs w:val="24"/>
          <w:lang w:eastAsia="ru-RU"/>
        </w:rPr>
        <w:t xml:space="preserve">15.01.05 Сварщик ручной и частично </w:t>
      </w:r>
    </w:p>
    <w:p w14:paraId="647EDC2D" w14:textId="77777777" w:rsidR="00D01620" w:rsidRPr="00D01620" w:rsidRDefault="00D01620" w:rsidP="00D01620">
      <w:pPr>
        <w:jc w:val="right"/>
        <w:rPr>
          <w:rFonts w:ascii="Times New Roman" w:eastAsia="Times New Roman" w:hAnsi="Times New Roman" w:cs="Times New Roman"/>
          <w:b/>
          <w:sz w:val="24"/>
          <w:szCs w:val="24"/>
          <w:lang w:eastAsia="ru-RU"/>
        </w:rPr>
      </w:pPr>
      <w:r w:rsidRPr="00D01620">
        <w:rPr>
          <w:rFonts w:ascii="Times New Roman" w:eastAsia="Times New Roman" w:hAnsi="Times New Roman" w:cs="Times New Roman"/>
          <w:b/>
          <w:sz w:val="24"/>
          <w:szCs w:val="24"/>
          <w:lang w:eastAsia="ru-RU"/>
        </w:rPr>
        <w:t>механизированной сварки (наплавки)</w:t>
      </w:r>
    </w:p>
    <w:p w14:paraId="71D19365" w14:textId="77777777" w:rsidR="00D01620" w:rsidRPr="00FE5899" w:rsidRDefault="00D01620" w:rsidP="00D01620">
      <w:pPr>
        <w:jc w:val="right"/>
        <w:rPr>
          <w:rFonts w:ascii="Times New Roman" w:eastAsia="Calibri" w:hAnsi="Times New Roman" w:cs="Times New Roman"/>
          <w:b/>
          <w:bCs/>
          <w:sz w:val="24"/>
          <w:szCs w:val="24"/>
        </w:rPr>
      </w:pPr>
    </w:p>
    <w:p w14:paraId="10108853" w14:textId="77777777" w:rsidR="00D01620" w:rsidRPr="00FE5899" w:rsidRDefault="00D01620" w:rsidP="00D01620">
      <w:pPr>
        <w:jc w:val="right"/>
        <w:rPr>
          <w:rFonts w:ascii="Times New Roman" w:eastAsia="Calibri" w:hAnsi="Times New Roman" w:cs="Times New Roman"/>
          <w:b/>
          <w:bCs/>
          <w:sz w:val="24"/>
          <w:szCs w:val="24"/>
        </w:rPr>
      </w:pPr>
    </w:p>
    <w:p w14:paraId="654A8ABA" w14:textId="77777777" w:rsidR="00D01620" w:rsidRPr="00FE5899" w:rsidRDefault="00D01620" w:rsidP="00D01620">
      <w:pPr>
        <w:jc w:val="right"/>
        <w:rPr>
          <w:rFonts w:ascii="Times New Roman" w:eastAsia="Calibri" w:hAnsi="Times New Roman" w:cs="Times New Roman"/>
          <w:b/>
          <w:bCs/>
          <w:sz w:val="24"/>
          <w:szCs w:val="24"/>
        </w:rPr>
      </w:pPr>
    </w:p>
    <w:p w14:paraId="77B8F2B5" w14:textId="77777777" w:rsidR="00D01620" w:rsidRPr="00FE5899" w:rsidRDefault="00D01620" w:rsidP="00D01620">
      <w:pPr>
        <w:jc w:val="right"/>
        <w:rPr>
          <w:rFonts w:ascii="Times New Roman" w:eastAsia="Calibri" w:hAnsi="Times New Roman" w:cs="Times New Roman"/>
          <w:b/>
          <w:bCs/>
          <w:sz w:val="24"/>
          <w:szCs w:val="24"/>
        </w:rPr>
      </w:pPr>
    </w:p>
    <w:p w14:paraId="0D441499" w14:textId="77777777" w:rsidR="00D01620" w:rsidRPr="00FE5899" w:rsidRDefault="00D01620" w:rsidP="00D01620">
      <w:pPr>
        <w:jc w:val="right"/>
        <w:rPr>
          <w:rFonts w:ascii="Times New Roman" w:eastAsia="Calibri" w:hAnsi="Times New Roman" w:cs="Times New Roman"/>
          <w:b/>
          <w:bCs/>
          <w:sz w:val="24"/>
          <w:szCs w:val="24"/>
        </w:rPr>
      </w:pPr>
    </w:p>
    <w:p w14:paraId="07D6FB64" w14:textId="77777777" w:rsidR="00D01620" w:rsidRPr="00FE5899" w:rsidRDefault="00D01620" w:rsidP="00D01620">
      <w:pPr>
        <w:jc w:val="right"/>
        <w:rPr>
          <w:rFonts w:ascii="Times New Roman" w:eastAsia="Calibri" w:hAnsi="Times New Roman" w:cs="Times New Roman"/>
          <w:b/>
          <w:bCs/>
          <w:sz w:val="24"/>
          <w:szCs w:val="24"/>
        </w:rPr>
      </w:pPr>
    </w:p>
    <w:p w14:paraId="5D76DB95" w14:textId="77777777" w:rsidR="00D01620" w:rsidRPr="00FE5899" w:rsidRDefault="00D01620" w:rsidP="00D01620">
      <w:pPr>
        <w:jc w:val="right"/>
        <w:rPr>
          <w:rFonts w:ascii="Times New Roman" w:eastAsia="Calibri" w:hAnsi="Times New Roman" w:cs="Times New Roman"/>
          <w:b/>
          <w:bCs/>
          <w:sz w:val="24"/>
          <w:szCs w:val="24"/>
        </w:rPr>
      </w:pPr>
    </w:p>
    <w:p w14:paraId="33D2BC12" w14:textId="77777777" w:rsidR="00D01620" w:rsidRPr="00FE5899" w:rsidRDefault="00D01620" w:rsidP="00D01620">
      <w:pPr>
        <w:jc w:val="right"/>
        <w:rPr>
          <w:rFonts w:ascii="Times New Roman" w:eastAsia="Calibri" w:hAnsi="Times New Roman" w:cs="Times New Roman"/>
          <w:b/>
          <w:bCs/>
          <w:sz w:val="24"/>
          <w:szCs w:val="24"/>
        </w:rPr>
      </w:pPr>
    </w:p>
    <w:p w14:paraId="3685C952" w14:textId="77777777" w:rsidR="00D01620" w:rsidRPr="00FE5899" w:rsidRDefault="00D01620" w:rsidP="00D01620">
      <w:pPr>
        <w:jc w:val="right"/>
        <w:rPr>
          <w:rFonts w:ascii="Times New Roman" w:eastAsia="Calibri" w:hAnsi="Times New Roman" w:cs="Times New Roman"/>
          <w:b/>
          <w:bCs/>
          <w:sz w:val="24"/>
          <w:szCs w:val="24"/>
        </w:rPr>
      </w:pPr>
    </w:p>
    <w:p w14:paraId="45890CE8" w14:textId="77777777" w:rsidR="00D01620" w:rsidRPr="00FE5899" w:rsidRDefault="00D01620" w:rsidP="00D01620">
      <w:pPr>
        <w:jc w:val="right"/>
        <w:rPr>
          <w:rFonts w:ascii="Times New Roman" w:eastAsia="Calibri" w:hAnsi="Times New Roman" w:cs="Times New Roman"/>
          <w:b/>
          <w:bCs/>
          <w:sz w:val="24"/>
          <w:szCs w:val="24"/>
        </w:rPr>
      </w:pPr>
    </w:p>
    <w:p w14:paraId="35C0EA03" w14:textId="77777777" w:rsidR="00D01620" w:rsidRPr="00D01620" w:rsidRDefault="00D01620" w:rsidP="00D01620">
      <w:pPr>
        <w:jc w:val="right"/>
        <w:rPr>
          <w:rFonts w:ascii="Times New Roman" w:eastAsia="Calibri" w:hAnsi="Times New Roman" w:cs="Times New Roman"/>
          <w:b/>
          <w:bCs/>
          <w:color w:val="0070C0"/>
          <w:sz w:val="24"/>
          <w:szCs w:val="24"/>
        </w:rPr>
      </w:pPr>
    </w:p>
    <w:p w14:paraId="44DE44BD" w14:textId="77777777" w:rsidR="00D01620" w:rsidRPr="00D01620" w:rsidRDefault="00D01620" w:rsidP="00D01620">
      <w:pPr>
        <w:jc w:val="center"/>
        <w:rPr>
          <w:rFonts w:ascii="Times New Roman" w:eastAsia="Calibri" w:hAnsi="Times New Roman" w:cs="Times New Roman"/>
          <w:b/>
          <w:bCs/>
          <w:sz w:val="24"/>
          <w:szCs w:val="24"/>
        </w:rPr>
      </w:pPr>
      <w:r w:rsidRPr="00D01620">
        <w:rPr>
          <w:rFonts w:ascii="Times New Roman" w:eastAsia="Calibri" w:hAnsi="Times New Roman" w:cs="Times New Roman"/>
          <w:b/>
          <w:bCs/>
          <w:sz w:val="24"/>
          <w:szCs w:val="24"/>
        </w:rPr>
        <w:t>Рабочая программа дисциплины</w:t>
      </w:r>
    </w:p>
    <w:p w14:paraId="1DFFE3B9" w14:textId="77777777" w:rsidR="00D01620" w:rsidRPr="00D01620" w:rsidRDefault="00D01620" w:rsidP="00D01620">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sidRPr="00D01620">
        <w:rPr>
          <w:rFonts w:ascii="Times New Roman" w:eastAsia="Times New Roman" w:hAnsi="Times New Roman" w:cs="Times New Roman"/>
          <w:b/>
          <w:bCs/>
          <w:kern w:val="36"/>
          <w:sz w:val="24"/>
          <w:szCs w:val="24"/>
          <w:lang w:eastAsia="ru-RU"/>
        </w:rPr>
        <w:t>«</w:t>
      </w:r>
      <w:r w:rsidRPr="00D01620">
        <w:rPr>
          <w:rFonts w:ascii="Times New Roman" w:eastAsia="Times New Roman" w:hAnsi="Times New Roman" w:cs="Times New Roman"/>
          <w:b/>
          <w:bCs/>
          <w:kern w:val="36"/>
          <w:sz w:val="28"/>
          <w:szCs w:val="24"/>
          <w:lang w:eastAsia="ru-RU"/>
        </w:rPr>
        <w:t>СГ.03.</w:t>
      </w:r>
      <w:r w:rsidRPr="00D01620">
        <w:rPr>
          <w:rFonts w:ascii="Times New Roman" w:eastAsia="Times New Roman" w:hAnsi="Times New Roman" w:cs="Times New Roman"/>
          <w:b/>
          <w:bCs/>
          <w:spacing w:val="-12"/>
          <w:kern w:val="36"/>
          <w:sz w:val="28"/>
          <w:szCs w:val="24"/>
          <w:lang w:eastAsia="ru-RU"/>
        </w:rPr>
        <w:t xml:space="preserve"> </w:t>
      </w:r>
      <w:r w:rsidRPr="00D01620">
        <w:rPr>
          <w:rFonts w:ascii="Times New Roman" w:eastAsia="Times New Roman" w:hAnsi="Times New Roman" w:cs="Times New Roman"/>
          <w:b/>
          <w:bCs/>
          <w:kern w:val="36"/>
          <w:sz w:val="28"/>
          <w:szCs w:val="24"/>
          <w:lang w:eastAsia="ru-RU"/>
        </w:rPr>
        <w:t>БЕЗОПАСНОСТЬ</w:t>
      </w:r>
      <w:r w:rsidRPr="00D01620">
        <w:rPr>
          <w:rFonts w:ascii="Times New Roman" w:eastAsia="Times New Roman" w:hAnsi="Times New Roman" w:cs="Times New Roman"/>
          <w:b/>
          <w:bCs/>
          <w:spacing w:val="-10"/>
          <w:kern w:val="36"/>
          <w:sz w:val="28"/>
          <w:szCs w:val="24"/>
          <w:lang w:eastAsia="ru-RU"/>
        </w:rPr>
        <w:t xml:space="preserve"> </w:t>
      </w:r>
      <w:r w:rsidRPr="00D01620">
        <w:rPr>
          <w:rFonts w:ascii="Times New Roman" w:eastAsia="Times New Roman" w:hAnsi="Times New Roman" w:cs="Times New Roman"/>
          <w:b/>
          <w:bCs/>
          <w:spacing w:val="-2"/>
          <w:kern w:val="36"/>
          <w:sz w:val="28"/>
          <w:szCs w:val="24"/>
          <w:lang w:eastAsia="ru-RU"/>
        </w:rPr>
        <w:t>ЖИЗНЕДЕЯТЕЛЬНОСТИ</w:t>
      </w:r>
      <w:r w:rsidRPr="00D01620">
        <w:rPr>
          <w:rFonts w:ascii="Times New Roman" w:eastAsia="Times New Roman" w:hAnsi="Times New Roman" w:cs="Times New Roman"/>
          <w:b/>
          <w:bCs/>
          <w:kern w:val="36"/>
          <w:sz w:val="24"/>
          <w:szCs w:val="24"/>
          <w:lang w:eastAsia="ru-RU"/>
        </w:rPr>
        <w:t>»</w:t>
      </w:r>
    </w:p>
    <w:p w14:paraId="7CCFFA9C" w14:textId="77777777" w:rsidR="00D01620" w:rsidRPr="00D01620" w:rsidRDefault="00D01620" w:rsidP="00D01620">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51CE1AAC" w14:textId="77777777" w:rsidR="00D01620" w:rsidRPr="00D01620" w:rsidRDefault="00D01620" w:rsidP="00D01620">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AE216D1" w14:textId="77777777" w:rsidR="00D01620" w:rsidRPr="00D01620" w:rsidRDefault="00D01620" w:rsidP="00D01620">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7E924410" w14:textId="77777777" w:rsidR="00D01620" w:rsidRPr="00D01620" w:rsidRDefault="00D01620" w:rsidP="00D01620">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C4A08A2" w14:textId="77777777" w:rsidR="00D01620" w:rsidRPr="00D01620" w:rsidRDefault="00D01620" w:rsidP="00D01620">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F39FB34" w14:textId="77777777" w:rsidR="00D01620" w:rsidRPr="00D01620" w:rsidRDefault="00D01620" w:rsidP="00D01620">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7E66D73F" w14:textId="77777777" w:rsidR="00D01620" w:rsidRPr="00D01620" w:rsidRDefault="00D01620" w:rsidP="00D01620">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A5C9887" w14:textId="77777777" w:rsidR="00D01620" w:rsidRPr="00D01620" w:rsidRDefault="00D01620" w:rsidP="00D01620">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5D544AA2" w14:textId="77777777" w:rsidR="00D01620" w:rsidRPr="00D01620" w:rsidRDefault="00D01620" w:rsidP="00D01620">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5C00FA8" w14:textId="77777777" w:rsidR="00D01620" w:rsidRPr="00D01620" w:rsidRDefault="00D01620" w:rsidP="00D01620">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4255B9A" w14:textId="77777777" w:rsidR="00D01620" w:rsidRPr="00D01620" w:rsidRDefault="00D01620" w:rsidP="00D01620">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837E5EF" w14:textId="77777777" w:rsidR="00D01620" w:rsidRPr="00D01620" w:rsidRDefault="00D01620" w:rsidP="00D01620">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37CC423" w14:textId="77777777" w:rsidR="00D01620" w:rsidRPr="00D01620" w:rsidRDefault="00D01620" w:rsidP="00D01620">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547D4309" w14:textId="77777777" w:rsidR="00D01620" w:rsidRPr="00D01620" w:rsidRDefault="00D01620" w:rsidP="00D01620">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5CBDF640" w14:textId="77777777" w:rsidR="00D01620" w:rsidRPr="00D01620" w:rsidRDefault="00D01620" w:rsidP="00D01620">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7E9CE09E" w14:textId="77777777" w:rsidR="00D01620" w:rsidRPr="00D01620" w:rsidRDefault="00D01620" w:rsidP="00D01620">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sidRPr="00D01620">
        <w:rPr>
          <w:rFonts w:ascii="Times New Roman" w:eastAsia="Times New Roman" w:hAnsi="Times New Roman" w:cs="Times New Roman"/>
          <w:b/>
          <w:bCs/>
          <w:kern w:val="36"/>
          <w:sz w:val="24"/>
          <w:szCs w:val="24"/>
          <w:lang w:eastAsia="ru-RU"/>
        </w:rPr>
        <w:t>2024г.</w:t>
      </w:r>
    </w:p>
    <w:p w14:paraId="636218C3" w14:textId="77777777" w:rsidR="00D01620" w:rsidRPr="00D01620" w:rsidRDefault="00D01620" w:rsidP="00D01620">
      <w:pPr>
        <w:keepNext/>
        <w:spacing w:after="120"/>
        <w:jc w:val="center"/>
        <w:outlineLvl w:val="0"/>
        <w:rPr>
          <w:rFonts w:ascii="Times New Roman" w:eastAsia="Segoe UI" w:hAnsi="Times New Roman" w:cs="Times New Roman"/>
          <w:b/>
          <w:bCs/>
          <w:caps/>
          <w:kern w:val="32"/>
          <w:sz w:val="24"/>
          <w:szCs w:val="24"/>
          <w:lang w:eastAsia="x-none"/>
        </w:rPr>
      </w:pPr>
      <w:bookmarkStart w:id="45" w:name="_Toc167439742"/>
      <w:r w:rsidRPr="00D01620">
        <w:rPr>
          <w:rFonts w:ascii="Times New Roman" w:eastAsia="Segoe UI" w:hAnsi="Times New Roman" w:cs="Times New Roman"/>
          <w:b/>
          <w:bCs/>
          <w:caps/>
          <w:kern w:val="32"/>
          <w:sz w:val="24"/>
          <w:szCs w:val="24"/>
          <w:lang w:eastAsia="x-none"/>
        </w:rPr>
        <w:lastRenderedPageBreak/>
        <w:t>СОДЕРЖАНИЕ ПРОГРАММЫ</w:t>
      </w:r>
      <w:bookmarkEnd w:id="45"/>
    </w:p>
    <w:p w14:paraId="455CEB59" w14:textId="77777777" w:rsidR="00D01620" w:rsidRPr="002171BC" w:rsidRDefault="00D01620" w:rsidP="00D01620">
      <w:pPr>
        <w:tabs>
          <w:tab w:val="left" w:pos="284"/>
          <w:tab w:val="right" w:leader="dot" w:pos="9639"/>
        </w:tabs>
        <w:spacing w:before="120" w:line="276" w:lineRule="auto"/>
        <w:rPr>
          <w:rFonts w:ascii="Calibri" w:eastAsia="Times New Roman" w:hAnsi="Calibri" w:cs="Times New Roman"/>
          <w:noProof/>
          <w:color w:val="000000" w:themeColor="text1"/>
          <w:lang w:eastAsia="ru-RU"/>
        </w:rPr>
      </w:pPr>
      <w:r w:rsidRPr="002171BC">
        <w:rPr>
          <w:rFonts w:ascii="Times New Roman" w:eastAsia="Calibri" w:hAnsi="Times New Roman" w:cs="Times New Roman"/>
          <w:b/>
          <w:bCs/>
          <w:noProof/>
          <w:color w:val="000000" w:themeColor="text1"/>
        </w:rPr>
        <w:fldChar w:fldCharType="begin"/>
      </w:r>
      <w:r w:rsidRPr="002171BC">
        <w:rPr>
          <w:rFonts w:ascii="Times New Roman" w:eastAsia="Calibri" w:hAnsi="Times New Roman" w:cs="Times New Roman"/>
          <w:b/>
          <w:bCs/>
          <w:noProof/>
          <w:color w:val="000000" w:themeColor="text1"/>
        </w:rPr>
        <w:instrText xml:space="preserve"> TOC \h \z \t "Раздел 1;1;Раздел 1.1;2" </w:instrText>
      </w:r>
      <w:r w:rsidRPr="002171BC">
        <w:rPr>
          <w:rFonts w:ascii="Times New Roman" w:eastAsia="Calibri" w:hAnsi="Times New Roman" w:cs="Times New Roman"/>
          <w:b/>
          <w:bCs/>
          <w:noProof/>
          <w:color w:val="000000" w:themeColor="text1"/>
        </w:rPr>
        <w:fldChar w:fldCharType="separate"/>
      </w:r>
      <w:hyperlink w:anchor="_Toc167439742" w:history="1">
        <w:r w:rsidRPr="002171BC">
          <w:rPr>
            <w:rFonts w:ascii="Times New Roman" w:eastAsia="Calibri" w:hAnsi="Times New Roman" w:cs="Times New Roman"/>
            <w:b/>
            <w:bCs/>
            <w:noProof/>
            <w:color w:val="000000" w:themeColor="text1"/>
          </w:rPr>
          <w:t>СОДЕРЖАНИЕ ПРОГРАММЫ</w:t>
        </w:r>
        <w:r w:rsidRPr="002171BC">
          <w:rPr>
            <w:rFonts w:ascii="Times New Roman" w:eastAsia="Calibri" w:hAnsi="Times New Roman" w:cs="Times New Roman"/>
            <w:b/>
            <w:bCs/>
            <w:noProof/>
            <w:webHidden/>
            <w:color w:val="000000" w:themeColor="text1"/>
          </w:rPr>
          <w:tab/>
        </w:r>
        <w:r w:rsidRPr="002171BC">
          <w:rPr>
            <w:rFonts w:ascii="Times New Roman" w:eastAsia="Calibri" w:hAnsi="Times New Roman" w:cs="Times New Roman"/>
            <w:b/>
            <w:bCs/>
            <w:noProof/>
            <w:webHidden/>
            <w:color w:val="000000" w:themeColor="text1"/>
          </w:rPr>
          <w:fldChar w:fldCharType="begin"/>
        </w:r>
        <w:r w:rsidRPr="002171BC">
          <w:rPr>
            <w:rFonts w:ascii="Times New Roman" w:eastAsia="Calibri" w:hAnsi="Times New Roman" w:cs="Times New Roman"/>
            <w:b/>
            <w:bCs/>
            <w:noProof/>
            <w:webHidden/>
            <w:color w:val="000000" w:themeColor="text1"/>
          </w:rPr>
          <w:instrText xml:space="preserve"> PAGEREF _Toc167439742 \h </w:instrText>
        </w:r>
        <w:r w:rsidRPr="002171BC">
          <w:rPr>
            <w:rFonts w:ascii="Times New Roman" w:eastAsia="Calibri" w:hAnsi="Times New Roman" w:cs="Times New Roman"/>
            <w:b/>
            <w:bCs/>
            <w:noProof/>
            <w:webHidden/>
            <w:color w:val="000000" w:themeColor="text1"/>
          </w:rPr>
        </w:r>
        <w:r w:rsidRPr="002171BC">
          <w:rPr>
            <w:rFonts w:ascii="Times New Roman" w:eastAsia="Calibri" w:hAnsi="Times New Roman" w:cs="Times New Roman"/>
            <w:b/>
            <w:bCs/>
            <w:noProof/>
            <w:webHidden/>
            <w:color w:val="000000" w:themeColor="text1"/>
          </w:rPr>
          <w:fldChar w:fldCharType="separate"/>
        </w:r>
        <w:r w:rsidRPr="002171BC">
          <w:rPr>
            <w:rFonts w:ascii="Times New Roman" w:eastAsia="Calibri" w:hAnsi="Times New Roman" w:cs="Times New Roman"/>
            <w:b/>
            <w:bCs/>
            <w:noProof/>
            <w:webHidden/>
            <w:color w:val="000000" w:themeColor="text1"/>
          </w:rPr>
          <w:t>2</w:t>
        </w:r>
        <w:r w:rsidRPr="002171BC">
          <w:rPr>
            <w:rFonts w:ascii="Times New Roman" w:eastAsia="Calibri" w:hAnsi="Times New Roman" w:cs="Times New Roman"/>
            <w:b/>
            <w:bCs/>
            <w:noProof/>
            <w:webHidden/>
            <w:color w:val="000000" w:themeColor="text1"/>
          </w:rPr>
          <w:fldChar w:fldCharType="end"/>
        </w:r>
      </w:hyperlink>
    </w:p>
    <w:p w14:paraId="18BD8E80" w14:textId="77777777" w:rsidR="00D01620" w:rsidRPr="002171BC" w:rsidRDefault="006158BE" w:rsidP="00D01620">
      <w:pPr>
        <w:tabs>
          <w:tab w:val="left" w:pos="284"/>
          <w:tab w:val="right" w:leader="dot" w:pos="9639"/>
        </w:tabs>
        <w:spacing w:before="120" w:line="276" w:lineRule="auto"/>
        <w:rPr>
          <w:rFonts w:ascii="Calibri" w:eastAsia="Times New Roman" w:hAnsi="Calibri" w:cs="Times New Roman"/>
          <w:noProof/>
          <w:color w:val="000000" w:themeColor="text1"/>
          <w:lang w:eastAsia="ru-RU"/>
        </w:rPr>
      </w:pPr>
      <w:hyperlink w:anchor="_Toc167439743" w:history="1">
        <w:r w:rsidR="00D01620" w:rsidRPr="002171BC">
          <w:rPr>
            <w:rFonts w:ascii="Times New Roman" w:eastAsia="Calibri" w:hAnsi="Times New Roman" w:cs="Times New Roman"/>
            <w:b/>
            <w:bCs/>
            <w:iCs/>
            <w:noProof/>
            <w:color w:val="000000" w:themeColor="text1"/>
          </w:rPr>
          <w:t>1.</w:t>
        </w:r>
        <w:r w:rsidR="00D01620" w:rsidRPr="002171BC">
          <w:rPr>
            <w:rFonts w:ascii="Calibri" w:eastAsia="Times New Roman" w:hAnsi="Calibri" w:cs="Times New Roman"/>
            <w:noProof/>
            <w:color w:val="000000" w:themeColor="text1"/>
            <w:lang w:eastAsia="ru-RU"/>
          </w:rPr>
          <w:tab/>
        </w:r>
        <w:r w:rsidR="00D01620" w:rsidRPr="002171BC">
          <w:rPr>
            <w:rFonts w:ascii="Times New Roman" w:eastAsia="Calibri" w:hAnsi="Times New Roman" w:cs="Times New Roman"/>
            <w:b/>
            <w:bCs/>
            <w:iCs/>
            <w:noProof/>
            <w:color w:val="000000" w:themeColor="text1"/>
          </w:rPr>
          <w:t>Общая характеристика РАБОЧЕЙ ПРОГРАММЫ УЧЕБНОЙ ДИСЦИПЛИНЫ</w:t>
        </w:r>
        <w:r w:rsidR="00D01620" w:rsidRPr="002171BC">
          <w:rPr>
            <w:rFonts w:ascii="Times New Roman" w:eastAsia="Calibri" w:hAnsi="Times New Roman" w:cs="Times New Roman"/>
            <w:b/>
            <w:bCs/>
            <w:noProof/>
            <w:webHidden/>
            <w:color w:val="000000" w:themeColor="text1"/>
          </w:rPr>
          <w:tab/>
        </w:r>
        <w:r w:rsidR="00D01620" w:rsidRPr="002171BC">
          <w:rPr>
            <w:rFonts w:ascii="Times New Roman" w:eastAsia="Calibri" w:hAnsi="Times New Roman" w:cs="Times New Roman"/>
            <w:b/>
            <w:bCs/>
            <w:noProof/>
            <w:webHidden/>
            <w:color w:val="000000" w:themeColor="text1"/>
          </w:rPr>
          <w:fldChar w:fldCharType="begin"/>
        </w:r>
        <w:r w:rsidR="00D01620" w:rsidRPr="002171BC">
          <w:rPr>
            <w:rFonts w:ascii="Times New Roman" w:eastAsia="Calibri" w:hAnsi="Times New Roman" w:cs="Times New Roman"/>
            <w:b/>
            <w:bCs/>
            <w:noProof/>
            <w:webHidden/>
            <w:color w:val="000000" w:themeColor="text1"/>
          </w:rPr>
          <w:instrText xml:space="preserve"> PAGEREF _Toc167439743 \h </w:instrText>
        </w:r>
        <w:r w:rsidR="00D01620" w:rsidRPr="002171BC">
          <w:rPr>
            <w:rFonts w:ascii="Times New Roman" w:eastAsia="Calibri" w:hAnsi="Times New Roman" w:cs="Times New Roman"/>
            <w:b/>
            <w:bCs/>
            <w:noProof/>
            <w:webHidden/>
            <w:color w:val="000000" w:themeColor="text1"/>
          </w:rPr>
        </w:r>
        <w:r w:rsidR="00D01620" w:rsidRPr="002171BC">
          <w:rPr>
            <w:rFonts w:ascii="Times New Roman" w:eastAsia="Calibri" w:hAnsi="Times New Roman" w:cs="Times New Roman"/>
            <w:b/>
            <w:bCs/>
            <w:noProof/>
            <w:webHidden/>
            <w:color w:val="000000" w:themeColor="text1"/>
          </w:rPr>
          <w:fldChar w:fldCharType="separate"/>
        </w:r>
        <w:r w:rsidR="00D01620" w:rsidRPr="002171BC">
          <w:rPr>
            <w:rFonts w:ascii="Times New Roman" w:eastAsia="Calibri" w:hAnsi="Times New Roman" w:cs="Times New Roman"/>
            <w:b/>
            <w:bCs/>
            <w:noProof/>
            <w:webHidden/>
            <w:color w:val="000000" w:themeColor="text1"/>
          </w:rPr>
          <w:t>3</w:t>
        </w:r>
        <w:r w:rsidR="00D01620" w:rsidRPr="002171BC">
          <w:rPr>
            <w:rFonts w:ascii="Times New Roman" w:eastAsia="Calibri" w:hAnsi="Times New Roman" w:cs="Times New Roman"/>
            <w:b/>
            <w:bCs/>
            <w:noProof/>
            <w:webHidden/>
            <w:color w:val="000000" w:themeColor="text1"/>
          </w:rPr>
          <w:fldChar w:fldCharType="end"/>
        </w:r>
      </w:hyperlink>
    </w:p>
    <w:p w14:paraId="3B107DD2" w14:textId="77777777" w:rsidR="00D01620" w:rsidRPr="002171BC" w:rsidRDefault="006158BE" w:rsidP="00D01620">
      <w:pPr>
        <w:tabs>
          <w:tab w:val="left" w:pos="426"/>
          <w:tab w:val="right" w:leader="dot" w:pos="9638"/>
        </w:tabs>
        <w:spacing w:before="120"/>
        <w:jc w:val="both"/>
        <w:rPr>
          <w:rFonts w:ascii="Calibri" w:eastAsia="Times New Roman" w:hAnsi="Calibri" w:cs="Times New Roman"/>
          <w:noProof/>
          <w:color w:val="000000" w:themeColor="text1"/>
          <w:lang w:eastAsia="ru-RU"/>
        </w:rPr>
      </w:pPr>
      <w:hyperlink w:anchor="_Toc167439744" w:history="1">
        <w:r w:rsidR="00D01620" w:rsidRPr="002171BC">
          <w:rPr>
            <w:rFonts w:ascii="Times New Roman" w:eastAsia="Segoe UI" w:hAnsi="Times New Roman" w:cs="Times New Roman"/>
            <w:iCs/>
            <w:noProof/>
            <w:color w:val="000000" w:themeColor="text1"/>
            <w:sz w:val="24"/>
            <w:szCs w:val="24"/>
            <w:lang w:eastAsia="ru-RU"/>
          </w:rPr>
          <w:t>1.1.</w:t>
        </w:r>
        <w:r w:rsidR="00D01620" w:rsidRPr="002171BC">
          <w:rPr>
            <w:rFonts w:ascii="Calibri" w:eastAsia="Times New Roman" w:hAnsi="Calibri" w:cs="Times New Roman"/>
            <w:noProof/>
            <w:color w:val="000000" w:themeColor="text1"/>
            <w:lang w:eastAsia="ru-RU"/>
          </w:rPr>
          <w:tab/>
        </w:r>
        <w:r w:rsidR="00D01620" w:rsidRPr="002171BC">
          <w:rPr>
            <w:rFonts w:ascii="Times New Roman" w:eastAsia="Segoe UI" w:hAnsi="Times New Roman" w:cs="Times New Roman"/>
            <w:iCs/>
            <w:noProof/>
            <w:color w:val="000000" w:themeColor="text1"/>
            <w:sz w:val="24"/>
            <w:szCs w:val="24"/>
            <w:lang w:eastAsia="ru-RU"/>
          </w:rPr>
          <w:t>Цель и место дисциплины в структуре образовательной программы</w:t>
        </w:r>
        <w:r w:rsidR="00D01620" w:rsidRPr="002171BC">
          <w:rPr>
            <w:rFonts w:ascii="Times New Roman" w:eastAsia="Times New Roman" w:hAnsi="Times New Roman" w:cs="Times New Roman"/>
            <w:iCs/>
            <w:noProof/>
            <w:webHidden/>
            <w:color w:val="000000" w:themeColor="text1"/>
            <w:sz w:val="24"/>
            <w:szCs w:val="24"/>
            <w:lang w:eastAsia="ru-RU"/>
          </w:rPr>
          <w:tab/>
        </w:r>
        <w:r w:rsidR="00D01620" w:rsidRPr="002171BC">
          <w:rPr>
            <w:rFonts w:ascii="Times New Roman" w:eastAsia="Times New Roman" w:hAnsi="Times New Roman" w:cs="Times New Roman"/>
            <w:iCs/>
            <w:noProof/>
            <w:webHidden/>
            <w:color w:val="000000" w:themeColor="text1"/>
            <w:sz w:val="24"/>
            <w:szCs w:val="24"/>
            <w:lang w:eastAsia="ru-RU"/>
          </w:rPr>
          <w:fldChar w:fldCharType="begin"/>
        </w:r>
        <w:r w:rsidR="00D01620" w:rsidRPr="002171BC">
          <w:rPr>
            <w:rFonts w:ascii="Times New Roman" w:eastAsia="Times New Roman" w:hAnsi="Times New Roman" w:cs="Times New Roman"/>
            <w:iCs/>
            <w:noProof/>
            <w:webHidden/>
            <w:color w:val="000000" w:themeColor="text1"/>
            <w:sz w:val="24"/>
            <w:szCs w:val="24"/>
            <w:lang w:eastAsia="ru-RU"/>
          </w:rPr>
          <w:instrText xml:space="preserve"> PAGEREF _Toc167439744 \h </w:instrText>
        </w:r>
        <w:r w:rsidR="00D01620" w:rsidRPr="002171BC">
          <w:rPr>
            <w:rFonts w:ascii="Times New Roman" w:eastAsia="Times New Roman" w:hAnsi="Times New Roman" w:cs="Times New Roman"/>
            <w:iCs/>
            <w:noProof/>
            <w:webHidden/>
            <w:color w:val="000000" w:themeColor="text1"/>
            <w:sz w:val="24"/>
            <w:szCs w:val="24"/>
            <w:lang w:eastAsia="ru-RU"/>
          </w:rPr>
        </w:r>
        <w:r w:rsidR="00D01620" w:rsidRPr="002171BC">
          <w:rPr>
            <w:rFonts w:ascii="Times New Roman" w:eastAsia="Times New Roman" w:hAnsi="Times New Roman" w:cs="Times New Roman"/>
            <w:iCs/>
            <w:noProof/>
            <w:webHidden/>
            <w:color w:val="000000" w:themeColor="text1"/>
            <w:sz w:val="24"/>
            <w:szCs w:val="24"/>
            <w:lang w:eastAsia="ru-RU"/>
          </w:rPr>
          <w:fldChar w:fldCharType="separate"/>
        </w:r>
        <w:r w:rsidR="00D01620" w:rsidRPr="002171BC">
          <w:rPr>
            <w:rFonts w:ascii="Times New Roman" w:eastAsia="Times New Roman" w:hAnsi="Times New Roman" w:cs="Times New Roman"/>
            <w:iCs/>
            <w:noProof/>
            <w:webHidden/>
            <w:color w:val="000000" w:themeColor="text1"/>
            <w:sz w:val="24"/>
            <w:szCs w:val="24"/>
            <w:lang w:eastAsia="ru-RU"/>
          </w:rPr>
          <w:t>3</w:t>
        </w:r>
        <w:r w:rsidR="00D01620" w:rsidRPr="002171BC">
          <w:rPr>
            <w:rFonts w:ascii="Times New Roman" w:eastAsia="Times New Roman" w:hAnsi="Times New Roman" w:cs="Times New Roman"/>
            <w:iCs/>
            <w:noProof/>
            <w:webHidden/>
            <w:color w:val="000000" w:themeColor="text1"/>
            <w:sz w:val="24"/>
            <w:szCs w:val="24"/>
            <w:lang w:eastAsia="ru-RU"/>
          </w:rPr>
          <w:fldChar w:fldCharType="end"/>
        </w:r>
      </w:hyperlink>
    </w:p>
    <w:p w14:paraId="02B7B969" w14:textId="77777777" w:rsidR="00D01620" w:rsidRPr="002171BC" w:rsidRDefault="006158BE" w:rsidP="00D01620">
      <w:pPr>
        <w:tabs>
          <w:tab w:val="left" w:pos="426"/>
          <w:tab w:val="right" w:leader="dot" w:pos="9638"/>
        </w:tabs>
        <w:spacing w:before="120"/>
        <w:jc w:val="both"/>
        <w:rPr>
          <w:rFonts w:ascii="Calibri" w:eastAsia="Times New Roman" w:hAnsi="Calibri" w:cs="Times New Roman"/>
          <w:noProof/>
          <w:color w:val="000000" w:themeColor="text1"/>
          <w:lang w:eastAsia="ru-RU"/>
        </w:rPr>
      </w:pPr>
      <w:hyperlink w:anchor="_Toc167439745" w:history="1">
        <w:r w:rsidR="00D01620" w:rsidRPr="002171BC">
          <w:rPr>
            <w:rFonts w:ascii="Times New Roman" w:eastAsia="Segoe UI" w:hAnsi="Times New Roman" w:cs="Times New Roman"/>
            <w:iCs/>
            <w:noProof/>
            <w:color w:val="000000" w:themeColor="text1"/>
            <w:sz w:val="24"/>
            <w:szCs w:val="24"/>
            <w:lang w:eastAsia="ru-RU"/>
          </w:rPr>
          <w:t>1.2. Планируемые результаты освоения дисциплины</w:t>
        </w:r>
        <w:r w:rsidR="00D01620" w:rsidRPr="002171BC">
          <w:rPr>
            <w:rFonts w:ascii="Times New Roman" w:eastAsia="Times New Roman" w:hAnsi="Times New Roman" w:cs="Times New Roman"/>
            <w:iCs/>
            <w:noProof/>
            <w:webHidden/>
            <w:color w:val="000000" w:themeColor="text1"/>
            <w:sz w:val="24"/>
            <w:szCs w:val="24"/>
            <w:lang w:eastAsia="ru-RU"/>
          </w:rPr>
          <w:tab/>
        </w:r>
        <w:r w:rsidR="00D01620" w:rsidRPr="002171BC">
          <w:rPr>
            <w:rFonts w:ascii="Times New Roman" w:eastAsia="Times New Roman" w:hAnsi="Times New Roman" w:cs="Times New Roman"/>
            <w:iCs/>
            <w:noProof/>
            <w:webHidden/>
            <w:color w:val="000000" w:themeColor="text1"/>
            <w:sz w:val="24"/>
            <w:szCs w:val="24"/>
            <w:lang w:eastAsia="ru-RU"/>
          </w:rPr>
          <w:fldChar w:fldCharType="begin"/>
        </w:r>
        <w:r w:rsidR="00D01620" w:rsidRPr="002171BC">
          <w:rPr>
            <w:rFonts w:ascii="Times New Roman" w:eastAsia="Times New Roman" w:hAnsi="Times New Roman" w:cs="Times New Roman"/>
            <w:iCs/>
            <w:noProof/>
            <w:webHidden/>
            <w:color w:val="000000" w:themeColor="text1"/>
            <w:sz w:val="24"/>
            <w:szCs w:val="24"/>
            <w:lang w:eastAsia="ru-RU"/>
          </w:rPr>
          <w:instrText xml:space="preserve"> PAGEREF _Toc167439745 \h </w:instrText>
        </w:r>
        <w:r w:rsidR="00D01620" w:rsidRPr="002171BC">
          <w:rPr>
            <w:rFonts w:ascii="Times New Roman" w:eastAsia="Times New Roman" w:hAnsi="Times New Roman" w:cs="Times New Roman"/>
            <w:iCs/>
            <w:noProof/>
            <w:webHidden/>
            <w:color w:val="000000" w:themeColor="text1"/>
            <w:sz w:val="24"/>
            <w:szCs w:val="24"/>
            <w:lang w:eastAsia="ru-RU"/>
          </w:rPr>
        </w:r>
        <w:r w:rsidR="00D01620" w:rsidRPr="002171BC">
          <w:rPr>
            <w:rFonts w:ascii="Times New Roman" w:eastAsia="Times New Roman" w:hAnsi="Times New Roman" w:cs="Times New Roman"/>
            <w:iCs/>
            <w:noProof/>
            <w:webHidden/>
            <w:color w:val="000000" w:themeColor="text1"/>
            <w:sz w:val="24"/>
            <w:szCs w:val="24"/>
            <w:lang w:eastAsia="ru-RU"/>
          </w:rPr>
          <w:fldChar w:fldCharType="separate"/>
        </w:r>
        <w:r w:rsidR="00D01620" w:rsidRPr="002171BC">
          <w:rPr>
            <w:rFonts w:ascii="Times New Roman" w:eastAsia="Times New Roman" w:hAnsi="Times New Roman" w:cs="Times New Roman"/>
            <w:iCs/>
            <w:noProof/>
            <w:webHidden/>
            <w:color w:val="000000" w:themeColor="text1"/>
            <w:sz w:val="24"/>
            <w:szCs w:val="24"/>
            <w:lang w:eastAsia="ru-RU"/>
          </w:rPr>
          <w:t>3</w:t>
        </w:r>
        <w:r w:rsidR="00D01620" w:rsidRPr="002171BC">
          <w:rPr>
            <w:rFonts w:ascii="Times New Roman" w:eastAsia="Times New Roman" w:hAnsi="Times New Roman" w:cs="Times New Roman"/>
            <w:iCs/>
            <w:noProof/>
            <w:webHidden/>
            <w:color w:val="000000" w:themeColor="text1"/>
            <w:sz w:val="24"/>
            <w:szCs w:val="24"/>
            <w:lang w:eastAsia="ru-RU"/>
          </w:rPr>
          <w:fldChar w:fldCharType="end"/>
        </w:r>
      </w:hyperlink>
    </w:p>
    <w:p w14:paraId="5D5095A2" w14:textId="77777777" w:rsidR="00D01620" w:rsidRPr="002171BC" w:rsidRDefault="006158BE" w:rsidP="00D01620">
      <w:pPr>
        <w:tabs>
          <w:tab w:val="left" w:pos="426"/>
          <w:tab w:val="right" w:leader="dot" w:pos="9638"/>
        </w:tabs>
        <w:spacing w:before="120"/>
        <w:jc w:val="both"/>
        <w:rPr>
          <w:rFonts w:ascii="Calibri" w:eastAsia="Times New Roman" w:hAnsi="Calibri" w:cs="Times New Roman"/>
          <w:noProof/>
          <w:color w:val="000000" w:themeColor="text1"/>
          <w:lang w:eastAsia="ru-RU"/>
        </w:rPr>
      </w:pPr>
      <w:hyperlink w:anchor="_Toc167439746" w:history="1">
        <w:r w:rsidR="00D01620" w:rsidRPr="002171BC">
          <w:rPr>
            <w:rFonts w:ascii="Times New Roman" w:eastAsia="Segoe UI" w:hAnsi="Times New Roman" w:cs="Times New Roman"/>
            <w:iCs/>
            <w:noProof/>
            <w:color w:val="000000" w:themeColor="text1"/>
            <w:sz w:val="24"/>
            <w:szCs w:val="24"/>
            <w:lang w:eastAsia="ru-RU"/>
          </w:rPr>
          <w:t>1.3 Обоснование часов вариативной части ОПОП-П</w:t>
        </w:r>
        <w:r w:rsidR="00D01620" w:rsidRPr="002171BC">
          <w:rPr>
            <w:rFonts w:ascii="Times New Roman" w:eastAsia="Times New Roman" w:hAnsi="Times New Roman" w:cs="Times New Roman"/>
            <w:iCs/>
            <w:noProof/>
            <w:webHidden/>
            <w:color w:val="000000" w:themeColor="text1"/>
            <w:sz w:val="24"/>
            <w:szCs w:val="24"/>
            <w:lang w:eastAsia="ru-RU"/>
          </w:rPr>
          <w:tab/>
        </w:r>
        <w:r w:rsidR="00D01620" w:rsidRPr="002171BC">
          <w:rPr>
            <w:rFonts w:ascii="Times New Roman" w:eastAsia="Times New Roman" w:hAnsi="Times New Roman" w:cs="Times New Roman"/>
            <w:iCs/>
            <w:noProof/>
            <w:webHidden/>
            <w:color w:val="000000" w:themeColor="text1"/>
            <w:sz w:val="24"/>
            <w:szCs w:val="24"/>
            <w:lang w:eastAsia="ru-RU"/>
          </w:rPr>
          <w:fldChar w:fldCharType="begin"/>
        </w:r>
        <w:r w:rsidR="00D01620" w:rsidRPr="002171BC">
          <w:rPr>
            <w:rFonts w:ascii="Times New Roman" w:eastAsia="Times New Roman" w:hAnsi="Times New Roman" w:cs="Times New Roman"/>
            <w:iCs/>
            <w:noProof/>
            <w:webHidden/>
            <w:color w:val="000000" w:themeColor="text1"/>
            <w:sz w:val="24"/>
            <w:szCs w:val="24"/>
            <w:lang w:eastAsia="ru-RU"/>
          </w:rPr>
          <w:instrText xml:space="preserve"> PAGEREF _Toc167439746 \h </w:instrText>
        </w:r>
        <w:r w:rsidR="00D01620" w:rsidRPr="002171BC">
          <w:rPr>
            <w:rFonts w:ascii="Times New Roman" w:eastAsia="Times New Roman" w:hAnsi="Times New Roman" w:cs="Times New Roman"/>
            <w:iCs/>
            <w:noProof/>
            <w:webHidden/>
            <w:color w:val="000000" w:themeColor="text1"/>
            <w:sz w:val="24"/>
            <w:szCs w:val="24"/>
            <w:lang w:eastAsia="ru-RU"/>
          </w:rPr>
        </w:r>
        <w:r w:rsidR="00D01620" w:rsidRPr="002171BC">
          <w:rPr>
            <w:rFonts w:ascii="Times New Roman" w:eastAsia="Times New Roman" w:hAnsi="Times New Roman" w:cs="Times New Roman"/>
            <w:iCs/>
            <w:noProof/>
            <w:webHidden/>
            <w:color w:val="000000" w:themeColor="text1"/>
            <w:sz w:val="24"/>
            <w:szCs w:val="24"/>
            <w:lang w:eastAsia="ru-RU"/>
          </w:rPr>
          <w:fldChar w:fldCharType="separate"/>
        </w:r>
        <w:r w:rsidR="00D01620" w:rsidRPr="002171BC">
          <w:rPr>
            <w:rFonts w:ascii="Times New Roman" w:eastAsia="Times New Roman" w:hAnsi="Times New Roman" w:cs="Times New Roman"/>
            <w:iCs/>
            <w:noProof/>
            <w:webHidden/>
            <w:color w:val="000000" w:themeColor="text1"/>
            <w:sz w:val="24"/>
            <w:szCs w:val="24"/>
            <w:lang w:eastAsia="ru-RU"/>
          </w:rPr>
          <w:t>4</w:t>
        </w:r>
        <w:r w:rsidR="00D01620" w:rsidRPr="002171BC">
          <w:rPr>
            <w:rFonts w:ascii="Times New Roman" w:eastAsia="Times New Roman" w:hAnsi="Times New Roman" w:cs="Times New Roman"/>
            <w:iCs/>
            <w:noProof/>
            <w:webHidden/>
            <w:color w:val="000000" w:themeColor="text1"/>
            <w:sz w:val="24"/>
            <w:szCs w:val="24"/>
            <w:lang w:eastAsia="ru-RU"/>
          </w:rPr>
          <w:fldChar w:fldCharType="end"/>
        </w:r>
      </w:hyperlink>
    </w:p>
    <w:p w14:paraId="7789534C" w14:textId="77777777" w:rsidR="00D01620" w:rsidRPr="002171BC" w:rsidRDefault="006158BE" w:rsidP="00D01620">
      <w:pPr>
        <w:tabs>
          <w:tab w:val="left" w:pos="284"/>
          <w:tab w:val="right" w:leader="dot" w:pos="9639"/>
        </w:tabs>
        <w:spacing w:before="120" w:line="276" w:lineRule="auto"/>
        <w:rPr>
          <w:rFonts w:ascii="Calibri" w:eastAsia="Times New Roman" w:hAnsi="Calibri" w:cs="Times New Roman"/>
          <w:noProof/>
          <w:color w:val="000000" w:themeColor="text1"/>
          <w:lang w:eastAsia="ru-RU"/>
        </w:rPr>
      </w:pPr>
      <w:hyperlink w:anchor="_Toc167439747" w:history="1">
        <w:r w:rsidR="00D01620" w:rsidRPr="002171BC">
          <w:rPr>
            <w:rFonts w:ascii="Times New Roman" w:eastAsia="Calibri" w:hAnsi="Times New Roman" w:cs="Times New Roman"/>
            <w:b/>
            <w:bCs/>
            <w:noProof/>
            <w:color w:val="000000" w:themeColor="text1"/>
          </w:rPr>
          <w:t>2.</w:t>
        </w:r>
        <w:r w:rsidR="00D01620" w:rsidRPr="002171BC">
          <w:rPr>
            <w:rFonts w:ascii="Calibri" w:eastAsia="Times New Roman" w:hAnsi="Calibri" w:cs="Times New Roman"/>
            <w:noProof/>
            <w:color w:val="000000" w:themeColor="text1"/>
            <w:lang w:eastAsia="ru-RU"/>
          </w:rPr>
          <w:tab/>
        </w:r>
        <w:r w:rsidR="00D01620" w:rsidRPr="002171BC">
          <w:rPr>
            <w:rFonts w:ascii="Times New Roman" w:eastAsia="Calibri" w:hAnsi="Times New Roman" w:cs="Times New Roman"/>
            <w:b/>
            <w:bCs/>
            <w:noProof/>
            <w:color w:val="000000" w:themeColor="text1"/>
          </w:rPr>
          <w:t>Структура и содержание ДИСЦИПЛИНЫ</w:t>
        </w:r>
        <w:r w:rsidR="00D01620" w:rsidRPr="002171BC">
          <w:rPr>
            <w:rFonts w:ascii="Times New Roman" w:eastAsia="Calibri" w:hAnsi="Times New Roman" w:cs="Times New Roman"/>
            <w:b/>
            <w:bCs/>
            <w:noProof/>
            <w:webHidden/>
            <w:color w:val="000000" w:themeColor="text1"/>
          </w:rPr>
          <w:tab/>
        </w:r>
        <w:r w:rsidR="00D01620" w:rsidRPr="002171BC">
          <w:rPr>
            <w:rFonts w:ascii="Times New Roman" w:eastAsia="Calibri" w:hAnsi="Times New Roman" w:cs="Times New Roman"/>
            <w:b/>
            <w:bCs/>
            <w:noProof/>
            <w:webHidden/>
            <w:color w:val="000000" w:themeColor="text1"/>
          </w:rPr>
          <w:fldChar w:fldCharType="begin"/>
        </w:r>
        <w:r w:rsidR="00D01620" w:rsidRPr="002171BC">
          <w:rPr>
            <w:rFonts w:ascii="Times New Roman" w:eastAsia="Calibri" w:hAnsi="Times New Roman" w:cs="Times New Roman"/>
            <w:b/>
            <w:bCs/>
            <w:noProof/>
            <w:webHidden/>
            <w:color w:val="000000" w:themeColor="text1"/>
          </w:rPr>
          <w:instrText xml:space="preserve"> PAGEREF _Toc167439747 \h </w:instrText>
        </w:r>
        <w:r w:rsidR="00D01620" w:rsidRPr="002171BC">
          <w:rPr>
            <w:rFonts w:ascii="Times New Roman" w:eastAsia="Calibri" w:hAnsi="Times New Roman" w:cs="Times New Roman"/>
            <w:b/>
            <w:bCs/>
            <w:noProof/>
            <w:webHidden/>
            <w:color w:val="000000" w:themeColor="text1"/>
          </w:rPr>
        </w:r>
        <w:r w:rsidR="00D01620" w:rsidRPr="002171BC">
          <w:rPr>
            <w:rFonts w:ascii="Times New Roman" w:eastAsia="Calibri" w:hAnsi="Times New Roman" w:cs="Times New Roman"/>
            <w:b/>
            <w:bCs/>
            <w:noProof/>
            <w:webHidden/>
            <w:color w:val="000000" w:themeColor="text1"/>
          </w:rPr>
          <w:fldChar w:fldCharType="separate"/>
        </w:r>
        <w:r w:rsidR="00D01620" w:rsidRPr="002171BC">
          <w:rPr>
            <w:rFonts w:ascii="Times New Roman" w:eastAsia="Calibri" w:hAnsi="Times New Roman" w:cs="Times New Roman"/>
            <w:b/>
            <w:bCs/>
            <w:noProof/>
            <w:webHidden/>
            <w:color w:val="000000" w:themeColor="text1"/>
          </w:rPr>
          <w:t>5</w:t>
        </w:r>
        <w:r w:rsidR="00D01620" w:rsidRPr="002171BC">
          <w:rPr>
            <w:rFonts w:ascii="Times New Roman" w:eastAsia="Calibri" w:hAnsi="Times New Roman" w:cs="Times New Roman"/>
            <w:b/>
            <w:bCs/>
            <w:noProof/>
            <w:webHidden/>
            <w:color w:val="000000" w:themeColor="text1"/>
          </w:rPr>
          <w:fldChar w:fldCharType="end"/>
        </w:r>
      </w:hyperlink>
    </w:p>
    <w:p w14:paraId="6A4D8D95" w14:textId="77777777" w:rsidR="00D01620" w:rsidRPr="002171BC" w:rsidRDefault="006158BE" w:rsidP="00D01620">
      <w:pPr>
        <w:tabs>
          <w:tab w:val="left" w:pos="426"/>
          <w:tab w:val="right" w:leader="dot" w:pos="9638"/>
        </w:tabs>
        <w:spacing w:before="120"/>
        <w:jc w:val="both"/>
        <w:rPr>
          <w:rFonts w:ascii="Calibri" w:eastAsia="Times New Roman" w:hAnsi="Calibri" w:cs="Times New Roman"/>
          <w:noProof/>
          <w:color w:val="000000" w:themeColor="text1"/>
          <w:lang w:eastAsia="ru-RU"/>
        </w:rPr>
      </w:pPr>
      <w:hyperlink w:anchor="_Toc167439748" w:history="1">
        <w:r w:rsidR="00D01620" w:rsidRPr="002171BC">
          <w:rPr>
            <w:rFonts w:ascii="Times New Roman" w:eastAsia="Segoe UI" w:hAnsi="Times New Roman" w:cs="Times New Roman"/>
            <w:iCs/>
            <w:noProof/>
            <w:color w:val="000000" w:themeColor="text1"/>
            <w:sz w:val="24"/>
            <w:szCs w:val="24"/>
            <w:lang w:eastAsia="ru-RU"/>
          </w:rPr>
          <w:t>2.1.</w:t>
        </w:r>
        <w:r w:rsidR="00D01620" w:rsidRPr="002171BC">
          <w:rPr>
            <w:rFonts w:ascii="Calibri" w:eastAsia="Times New Roman" w:hAnsi="Calibri" w:cs="Times New Roman"/>
            <w:noProof/>
            <w:color w:val="000000" w:themeColor="text1"/>
            <w:lang w:eastAsia="ru-RU"/>
          </w:rPr>
          <w:tab/>
        </w:r>
        <w:r w:rsidR="00D01620" w:rsidRPr="002171BC">
          <w:rPr>
            <w:rFonts w:ascii="Times New Roman" w:eastAsia="Segoe UI" w:hAnsi="Times New Roman" w:cs="Times New Roman"/>
            <w:iCs/>
            <w:noProof/>
            <w:color w:val="000000" w:themeColor="text1"/>
            <w:sz w:val="24"/>
            <w:szCs w:val="24"/>
            <w:lang w:eastAsia="ru-RU"/>
          </w:rPr>
          <w:t>Объем учебной дисциплины и виды учебной работы</w:t>
        </w:r>
        <w:r w:rsidR="00D01620" w:rsidRPr="002171BC">
          <w:rPr>
            <w:rFonts w:ascii="Times New Roman" w:eastAsia="Times New Roman" w:hAnsi="Times New Roman" w:cs="Times New Roman"/>
            <w:iCs/>
            <w:noProof/>
            <w:webHidden/>
            <w:color w:val="000000" w:themeColor="text1"/>
            <w:sz w:val="24"/>
            <w:szCs w:val="24"/>
            <w:lang w:eastAsia="ru-RU"/>
          </w:rPr>
          <w:tab/>
        </w:r>
        <w:r w:rsidR="00D01620" w:rsidRPr="002171BC">
          <w:rPr>
            <w:rFonts w:ascii="Times New Roman" w:eastAsia="Times New Roman" w:hAnsi="Times New Roman" w:cs="Times New Roman"/>
            <w:iCs/>
            <w:noProof/>
            <w:webHidden/>
            <w:color w:val="000000" w:themeColor="text1"/>
            <w:sz w:val="24"/>
            <w:szCs w:val="24"/>
            <w:lang w:eastAsia="ru-RU"/>
          </w:rPr>
          <w:fldChar w:fldCharType="begin"/>
        </w:r>
        <w:r w:rsidR="00D01620" w:rsidRPr="002171BC">
          <w:rPr>
            <w:rFonts w:ascii="Times New Roman" w:eastAsia="Times New Roman" w:hAnsi="Times New Roman" w:cs="Times New Roman"/>
            <w:iCs/>
            <w:noProof/>
            <w:webHidden/>
            <w:color w:val="000000" w:themeColor="text1"/>
            <w:sz w:val="24"/>
            <w:szCs w:val="24"/>
            <w:lang w:eastAsia="ru-RU"/>
          </w:rPr>
          <w:instrText xml:space="preserve"> PAGEREF _Toc167439748 \h </w:instrText>
        </w:r>
        <w:r w:rsidR="00D01620" w:rsidRPr="002171BC">
          <w:rPr>
            <w:rFonts w:ascii="Times New Roman" w:eastAsia="Times New Roman" w:hAnsi="Times New Roman" w:cs="Times New Roman"/>
            <w:iCs/>
            <w:noProof/>
            <w:webHidden/>
            <w:color w:val="000000" w:themeColor="text1"/>
            <w:sz w:val="24"/>
            <w:szCs w:val="24"/>
            <w:lang w:eastAsia="ru-RU"/>
          </w:rPr>
        </w:r>
        <w:r w:rsidR="00D01620" w:rsidRPr="002171BC">
          <w:rPr>
            <w:rFonts w:ascii="Times New Roman" w:eastAsia="Times New Roman" w:hAnsi="Times New Roman" w:cs="Times New Roman"/>
            <w:iCs/>
            <w:noProof/>
            <w:webHidden/>
            <w:color w:val="000000" w:themeColor="text1"/>
            <w:sz w:val="24"/>
            <w:szCs w:val="24"/>
            <w:lang w:eastAsia="ru-RU"/>
          </w:rPr>
          <w:fldChar w:fldCharType="separate"/>
        </w:r>
        <w:r w:rsidR="00D01620" w:rsidRPr="002171BC">
          <w:rPr>
            <w:rFonts w:ascii="Times New Roman" w:eastAsia="Times New Roman" w:hAnsi="Times New Roman" w:cs="Times New Roman"/>
            <w:iCs/>
            <w:noProof/>
            <w:webHidden/>
            <w:color w:val="000000" w:themeColor="text1"/>
            <w:sz w:val="24"/>
            <w:szCs w:val="24"/>
            <w:lang w:eastAsia="ru-RU"/>
          </w:rPr>
          <w:t>5</w:t>
        </w:r>
        <w:r w:rsidR="00D01620" w:rsidRPr="002171BC">
          <w:rPr>
            <w:rFonts w:ascii="Times New Roman" w:eastAsia="Times New Roman" w:hAnsi="Times New Roman" w:cs="Times New Roman"/>
            <w:iCs/>
            <w:noProof/>
            <w:webHidden/>
            <w:color w:val="000000" w:themeColor="text1"/>
            <w:sz w:val="24"/>
            <w:szCs w:val="24"/>
            <w:lang w:eastAsia="ru-RU"/>
          </w:rPr>
          <w:fldChar w:fldCharType="end"/>
        </w:r>
      </w:hyperlink>
    </w:p>
    <w:p w14:paraId="3C3D7A73" w14:textId="77777777" w:rsidR="00D01620" w:rsidRPr="002171BC" w:rsidRDefault="006158BE" w:rsidP="00D01620">
      <w:pPr>
        <w:tabs>
          <w:tab w:val="left" w:pos="426"/>
          <w:tab w:val="right" w:leader="dot" w:pos="9638"/>
        </w:tabs>
        <w:spacing w:before="120"/>
        <w:jc w:val="both"/>
        <w:rPr>
          <w:rFonts w:ascii="Calibri" w:eastAsia="Times New Roman" w:hAnsi="Calibri" w:cs="Times New Roman"/>
          <w:noProof/>
          <w:color w:val="000000" w:themeColor="text1"/>
          <w:lang w:eastAsia="ru-RU"/>
        </w:rPr>
      </w:pPr>
      <w:hyperlink w:anchor="_Toc167439749" w:history="1">
        <w:r w:rsidR="00D01620" w:rsidRPr="002171BC">
          <w:rPr>
            <w:rFonts w:ascii="Times New Roman" w:eastAsia="Segoe UI" w:hAnsi="Times New Roman" w:cs="Times New Roman"/>
            <w:iCs/>
            <w:noProof/>
            <w:color w:val="000000" w:themeColor="text1"/>
            <w:sz w:val="24"/>
            <w:szCs w:val="24"/>
            <w:lang w:eastAsia="ru-RU"/>
          </w:rPr>
          <w:t>2.2. Тематический план и содержание учебной дисциплины</w:t>
        </w:r>
        <w:r w:rsidR="00D01620" w:rsidRPr="002171BC">
          <w:rPr>
            <w:rFonts w:ascii="Times New Roman" w:eastAsia="Times New Roman" w:hAnsi="Times New Roman" w:cs="Times New Roman"/>
            <w:iCs/>
            <w:noProof/>
            <w:webHidden/>
            <w:color w:val="000000" w:themeColor="text1"/>
            <w:sz w:val="24"/>
            <w:szCs w:val="24"/>
            <w:lang w:eastAsia="ru-RU"/>
          </w:rPr>
          <w:tab/>
        </w:r>
        <w:r w:rsidR="00D01620" w:rsidRPr="002171BC">
          <w:rPr>
            <w:rFonts w:ascii="Times New Roman" w:eastAsia="Times New Roman" w:hAnsi="Times New Roman" w:cs="Times New Roman"/>
            <w:iCs/>
            <w:noProof/>
            <w:webHidden/>
            <w:color w:val="000000" w:themeColor="text1"/>
            <w:sz w:val="24"/>
            <w:szCs w:val="24"/>
            <w:lang w:eastAsia="ru-RU"/>
          </w:rPr>
          <w:fldChar w:fldCharType="begin"/>
        </w:r>
        <w:r w:rsidR="00D01620" w:rsidRPr="002171BC">
          <w:rPr>
            <w:rFonts w:ascii="Times New Roman" w:eastAsia="Times New Roman" w:hAnsi="Times New Roman" w:cs="Times New Roman"/>
            <w:iCs/>
            <w:noProof/>
            <w:webHidden/>
            <w:color w:val="000000" w:themeColor="text1"/>
            <w:sz w:val="24"/>
            <w:szCs w:val="24"/>
            <w:lang w:eastAsia="ru-RU"/>
          </w:rPr>
          <w:instrText xml:space="preserve"> PAGEREF _Toc167439749 \h </w:instrText>
        </w:r>
        <w:r w:rsidR="00D01620" w:rsidRPr="002171BC">
          <w:rPr>
            <w:rFonts w:ascii="Times New Roman" w:eastAsia="Times New Roman" w:hAnsi="Times New Roman" w:cs="Times New Roman"/>
            <w:iCs/>
            <w:noProof/>
            <w:webHidden/>
            <w:color w:val="000000" w:themeColor="text1"/>
            <w:sz w:val="24"/>
            <w:szCs w:val="24"/>
            <w:lang w:eastAsia="ru-RU"/>
          </w:rPr>
        </w:r>
        <w:r w:rsidR="00D01620" w:rsidRPr="002171BC">
          <w:rPr>
            <w:rFonts w:ascii="Times New Roman" w:eastAsia="Times New Roman" w:hAnsi="Times New Roman" w:cs="Times New Roman"/>
            <w:iCs/>
            <w:noProof/>
            <w:webHidden/>
            <w:color w:val="000000" w:themeColor="text1"/>
            <w:sz w:val="24"/>
            <w:szCs w:val="24"/>
            <w:lang w:eastAsia="ru-RU"/>
          </w:rPr>
          <w:fldChar w:fldCharType="separate"/>
        </w:r>
        <w:r w:rsidR="00D01620" w:rsidRPr="002171BC">
          <w:rPr>
            <w:rFonts w:ascii="Times New Roman" w:eastAsia="Times New Roman" w:hAnsi="Times New Roman" w:cs="Times New Roman"/>
            <w:iCs/>
            <w:noProof/>
            <w:webHidden/>
            <w:color w:val="000000" w:themeColor="text1"/>
            <w:sz w:val="24"/>
            <w:szCs w:val="24"/>
            <w:lang w:eastAsia="ru-RU"/>
          </w:rPr>
          <w:t>6</w:t>
        </w:r>
        <w:r w:rsidR="00D01620" w:rsidRPr="002171BC">
          <w:rPr>
            <w:rFonts w:ascii="Times New Roman" w:eastAsia="Times New Roman" w:hAnsi="Times New Roman" w:cs="Times New Roman"/>
            <w:iCs/>
            <w:noProof/>
            <w:webHidden/>
            <w:color w:val="000000" w:themeColor="text1"/>
            <w:sz w:val="24"/>
            <w:szCs w:val="24"/>
            <w:lang w:eastAsia="ru-RU"/>
          </w:rPr>
          <w:fldChar w:fldCharType="end"/>
        </w:r>
      </w:hyperlink>
    </w:p>
    <w:p w14:paraId="1D8F6825" w14:textId="77777777" w:rsidR="00D01620" w:rsidRPr="002171BC" w:rsidRDefault="006158BE" w:rsidP="00D01620">
      <w:pPr>
        <w:tabs>
          <w:tab w:val="left" w:pos="284"/>
          <w:tab w:val="right" w:leader="dot" w:pos="9639"/>
        </w:tabs>
        <w:spacing w:before="120" w:line="276" w:lineRule="auto"/>
        <w:rPr>
          <w:rFonts w:ascii="Calibri" w:eastAsia="Times New Roman" w:hAnsi="Calibri" w:cs="Times New Roman"/>
          <w:noProof/>
          <w:color w:val="000000" w:themeColor="text1"/>
          <w:lang w:eastAsia="ru-RU"/>
        </w:rPr>
      </w:pPr>
      <w:hyperlink w:anchor="_Toc167439750" w:history="1">
        <w:r w:rsidR="00D01620" w:rsidRPr="002171BC">
          <w:rPr>
            <w:rFonts w:ascii="Times New Roman" w:eastAsia="Calibri" w:hAnsi="Times New Roman" w:cs="Times New Roman"/>
            <w:b/>
            <w:bCs/>
            <w:noProof/>
            <w:color w:val="000000" w:themeColor="text1"/>
          </w:rPr>
          <w:t>3. Условия реализации ДИСЦИПЛИНЫ</w:t>
        </w:r>
        <w:r w:rsidR="00D01620" w:rsidRPr="002171BC">
          <w:rPr>
            <w:rFonts w:ascii="Times New Roman" w:eastAsia="Calibri" w:hAnsi="Times New Roman" w:cs="Times New Roman"/>
            <w:b/>
            <w:bCs/>
            <w:noProof/>
            <w:webHidden/>
            <w:color w:val="000000" w:themeColor="text1"/>
          </w:rPr>
          <w:tab/>
        </w:r>
        <w:r w:rsidR="00D01620" w:rsidRPr="002171BC">
          <w:rPr>
            <w:rFonts w:ascii="Times New Roman" w:eastAsia="Calibri" w:hAnsi="Times New Roman" w:cs="Times New Roman"/>
            <w:b/>
            <w:bCs/>
            <w:noProof/>
            <w:webHidden/>
            <w:color w:val="000000" w:themeColor="text1"/>
          </w:rPr>
          <w:fldChar w:fldCharType="begin"/>
        </w:r>
        <w:r w:rsidR="00D01620" w:rsidRPr="002171BC">
          <w:rPr>
            <w:rFonts w:ascii="Times New Roman" w:eastAsia="Calibri" w:hAnsi="Times New Roman" w:cs="Times New Roman"/>
            <w:b/>
            <w:bCs/>
            <w:noProof/>
            <w:webHidden/>
            <w:color w:val="000000" w:themeColor="text1"/>
          </w:rPr>
          <w:instrText xml:space="preserve"> PAGEREF _Toc167439750 \h </w:instrText>
        </w:r>
        <w:r w:rsidR="00D01620" w:rsidRPr="002171BC">
          <w:rPr>
            <w:rFonts w:ascii="Times New Roman" w:eastAsia="Calibri" w:hAnsi="Times New Roman" w:cs="Times New Roman"/>
            <w:b/>
            <w:bCs/>
            <w:noProof/>
            <w:webHidden/>
            <w:color w:val="000000" w:themeColor="text1"/>
          </w:rPr>
        </w:r>
        <w:r w:rsidR="00D01620" w:rsidRPr="002171BC">
          <w:rPr>
            <w:rFonts w:ascii="Times New Roman" w:eastAsia="Calibri" w:hAnsi="Times New Roman" w:cs="Times New Roman"/>
            <w:b/>
            <w:bCs/>
            <w:noProof/>
            <w:webHidden/>
            <w:color w:val="000000" w:themeColor="text1"/>
          </w:rPr>
          <w:fldChar w:fldCharType="separate"/>
        </w:r>
        <w:r w:rsidR="00D01620" w:rsidRPr="002171BC">
          <w:rPr>
            <w:rFonts w:ascii="Times New Roman" w:eastAsia="Calibri" w:hAnsi="Times New Roman" w:cs="Times New Roman"/>
            <w:b/>
            <w:bCs/>
            <w:noProof/>
            <w:webHidden/>
            <w:color w:val="000000" w:themeColor="text1"/>
          </w:rPr>
          <w:t>9</w:t>
        </w:r>
        <w:r w:rsidR="00D01620" w:rsidRPr="002171BC">
          <w:rPr>
            <w:rFonts w:ascii="Times New Roman" w:eastAsia="Calibri" w:hAnsi="Times New Roman" w:cs="Times New Roman"/>
            <w:b/>
            <w:bCs/>
            <w:noProof/>
            <w:webHidden/>
            <w:color w:val="000000" w:themeColor="text1"/>
          </w:rPr>
          <w:fldChar w:fldCharType="end"/>
        </w:r>
      </w:hyperlink>
    </w:p>
    <w:p w14:paraId="219B092B" w14:textId="77777777" w:rsidR="00D01620" w:rsidRPr="002171BC" w:rsidRDefault="006158BE" w:rsidP="00D01620">
      <w:pPr>
        <w:tabs>
          <w:tab w:val="left" w:pos="426"/>
          <w:tab w:val="right" w:leader="dot" w:pos="9638"/>
        </w:tabs>
        <w:spacing w:before="120"/>
        <w:jc w:val="both"/>
        <w:rPr>
          <w:rFonts w:ascii="Calibri" w:eastAsia="Times New Roman" w:hAnsi="Calibri" w:cs="Times New Roman"/>
          <w:noProof/>
          <w:color w:val="000000" w:themeColor="text1"/>
          <w:lang w:eastAsia="ru-RU"/>
        </w:rPr>
      </w:pPr>
      <w:hyperlink w:anchor="_Toc167439751" w:history="1">
        <w:r w:rsidR="00D01620" w:rsidRPr="002171BC">
          <w:rPr>
            <w:rFonts w:ascii="Times New Roman" w:eastAsia="Segoe UI" w:hAnsi="Times New Roman" w:cs="Times New Roman"/>
            <w:iCs/>
            <w:noProof/>
            <w:color w:val="000000" w:themeColor="text1"/>
            <w:sz w:val="24"/>
            <w:szCs w:val="24"/>
            <w:lang w:eastAsia="ru-RU"/>
          </w:rPr>
          <w:t>3.1. Материально-техническое обеспечение</w:t>
        </w:r>
        <w:r w:rsidR="00D01620" w:rsidRPr="002171BC">
          <w:rPr>
            <w:rFonts w:ascii="Times New Roman" w:eastAsia="Times New Roman" w:hAnsi="Times New Roman" w:cs="Times New Roman"/>
            <w:iCs/>
            <w:noProof/>
            <w:webHidden/>
            <w:color w:val="000000" w:themeColor="text1"/>
            <w:sz w:val="24"/>
            <w:szCs w:val="24"/>
            <w:lang w:eastAsia="ru-RU"/>
          </w:rPr>
          <w:tab/>
        </w:r>
        <w:r w:rsidR="00D01620" w:rsidRPr="002171BC">
          <w:rPr>
            <w:rFonts w:ascii="Times New Roman" w:eastAsia="Times New Roman" w:hAnsi="Times New Roman" w:cs="Times New Roman"/>
            <w:iCs/>
            <w:noProof/>
            <w:webHidden/>
            <w:color w:val="000000" w:themeColor="text1"/>
            <w:sz w:val="24"/>
            <w:szCs w:val="24"/>
            <w:lang w:eastAsia="ru-RU"/>
          </w:rPr>
          <w:fldChar w:fldCharType="begin"/>
        </w:r>
        <w:r w:rsidR="00D01620" w:rsidRPr="002171BC">
          <w:rPr>
            <w:rFonts w:ascii="Times New Roman" w:eastAsia="Times New Roman" w:hAnsi="Times New Roman" w:cs="Times New Roman"/>
            <w:iCs/>
            <w:noProof/>
            <w:webHidden/>
            <w:color w:val="000000" w:themeColor="text1"/>
            <w:sz w:val="24"/>
            <w:szCs w:val="24"/>
            <w:lang w:eastAsia="ru-RU"/>
          </w:rPr>
          <w:instrText xml:space="preserve"> PAGEREF _Toc167439751 \h </w:instrText>
        </w:r>
        <w:r w:rsidR="00D01620" w:rsidRPr="002171BC">
          <w:rPr>
            <w:rFonts w:ascii="Times New Roman" w:eastAsia="Times New Roman" w:hAnsi="Times New Roman" w:cs="Times New Roman"/>
            <w:iCs/>
            <w:noProof/>
            <w:webHidden/>
            <w:color w:val="000000" w:themeColor="text1"/>
            <w:sz w:val="24"/>
            <w:szCs w:val="24"/>
            <w:lang w:eastAsia="ru-RU"/>
          </w:rPr>
        </w:r>
        <w:r w:rsidR="00D01620" w:rsidRPr="002171BC">
          <w:rPr>
            <w:rFonts w:ascii="Times New Roman" w:eastAsia="Times New Roman" w:hAnsi="Times New Roman" w:cs="Times New Roman"/>
            <w:iCs/>
            <w:noProof/>
            <w:webHidden/>
            <w:color w:val="000000" w:themeColor="text1"/>
            <w:sz w:val="24"/>
            <w:szCs w:val="24"/>
            <w:lang w:eastAsia="ru-RU"/>
          </w:rPr>
          <w:fldChar w:fldCharType="separate"/>
        </w:r>
        <w:r w:rsidR="00D01620" w:rsidRPr="002171BC">
          <w:rPr>
            <w:rFonts w:ascii="Times New Roman" w:eastAsia="Times New Roman" w:hAnsi="Times New Roman" w:cs="Times New Roman"/>
            <w:iCs/>
            <w:noProof/>
            <w:webHidden/>
            <w:color w:val="000000" w:themeColor="text1"/>
            <w:sz w:val="24"/>
            <w:szCs w:val="24"/>
            <w:lang w:eastAsia="ru-RU"/>
          </w:rPr>
          <w:t>9</w:t>
        </w:r>
        <w:r w:rsidR="00D01620" w:rsidRPr="002171BC">
          <w:rPr>
            <w:rFonts w:ascii="Times New Roman" w:eastAsia="Times New Roman" w:hAnsi="Times New Roman" w:cs="Times New Roman"/>
            <w:iCs/>
            <w:noProof/>
            <w:webHidden/>
            <w:color w:val="000000" w:themeColor="text1"/>
            <w:sz w:val="24"/>
            <w:szCs w:val="24"/>
            <w:lang w:eastAsia="ru-RU"/>
          </w:rPr>
          <w:fldChar w:fldCharType="end"/>
        </w:r>
      </w:hyperlink>
    </w:p>
    <w:p w14:paraId="53BB732A" w14:textId="77777777" w:rsidR="00D01620" w:rsidRPr="002171BC" w:rsidRDefault="006158BE" w:rsidP="00D01620">
      <w:pPr>
        <w:tabs>
          <w:tab w:val="left" w:pos="426"/>
          <w:tab w:val="right" w:leader="dot" w:pos="9638"/>
        </w:tabs>
        <w:spacing w:before="120"/>
        <w:jc w:val="both"/>
        <w:rPr>
          <w:rFonts w:ascii="Calibri" w:eastAsia="Times New Roman" w:hAnsi="Calibri" w:cs="Times New Roman"/>
          <w:noProof/>
          <w:color w:val="000000" w:themeColor="text1"/>
          <w:lang w:eastAsia="ru-RU"/>
        </w:rPr>
      </w:pPr>
      <w:hyperlink w:anchor="_Toc167439752" w:history="1">
        <w:r w:rsidR="00D01620" w:rsidRPr="002171BC">
          <w:rPr>
            <w:rFonts w:ascii="Times New Roman" w:eastAsia="Segoe UI" w:hAnsi="Times New Roman" w:cs="Times New Roman"/>
            <w:iCs/>
            <w:noProof/>
            <w:color w:val="000000" w:themeColor="text1"/>
            <w:sz w:val="24"/>
            <w:szCs w:val="24"/>
            <w:lang w:eastAsia="ru-RU"/>
          </w:rPr>
          <w:t>3.2. Учебно-методическое обеспечение</w:t>
        </w:r>
        <w:r w:rsidR="00D01620" w:rsidRPr="002171BC">
          <w:rPr>
            <w:rFonts w:ascii="Times New Roman" w:eastAsia="Times New Roman" w:hAnsi="Times New Roman" w:cs="Times New Roman"/>
            <w:iCs/>
            <w:noProof/>
            <w:webHidden/>
            <w:color w:val="000000" w:themeColor="text1"/>
            <w:sz w:val="24"/>
            <w:szCs w:val="24"/>
            <w:lang w:eastAsia="ru-RU"/>
          </w:rPr>
          <w:tab/>
        </w:r>
        <w:r w:rsidR="00D01620" w:rsidRPr="002171BC">
          <w:rPr>
            <w:rFonts w:ascii="Times New Roman" w:eastAsia="Times New Roman" w:hAnsi="Times New Roman" w:cs="Times New Roman"/>
            <w:iCs/>
            <w:noProof/>
            <w:webHidden/>
            <w:color w:val="000000" w:themeColor="text1"/>
            <w:sz w:val="24"/>
            <w:szCs w:val="24"/>
            <w:lang w:eastAsia="ru-RU"/>
          </w:rPr>
          <w:fldChar w:fldCharType="begin"/>
        </w:r>
        <w:r w:rsidR="00D01620" w:rsidRPr="002171BC">
          <w:rPr>
            <w:rFonts w:ascii="Times New Roman" w:eastAsia="Times New Roman" w:hAnsi="Times New Roman" w:cs="Times New Roman"/>
            <w:iCs/>
            <w:noProof/>
            <w:webHidden/>
            <w:color w:val="000000" w:themeColor="text1"/>
            <w:sz w:val="24"/>
            <w:szCs w:val="24"/>
            <w:lang w:eastAsia="ru-RU"/>
          </w:rPr>
          <w:instrText xml:space="preserve"> PAGEREF _Toc167439752 \h </w:instrText>
        </w:r>
        <w:r w:rsidR="00D01620" w:rsidRPr="002171BC">
          <w:rPr>
            <w:rFonts w:ascii="Times New Roman" w:eastAsia="Times New Roman" w:hAnsi="Times New Roman" w:cs="Times New Roman"/>
            <w:iCs/>
            <w:noProof/>
            <w:webHidden/>
            <w:color w:val="000000" w:themeColor="text1"/>
            <w:sz w:val="24"/>
            <w:szCs w:val="24"/>
            <w:lang w:eastAsia="ru-RU"/>
          </w:rPr>
        </w:r>
        <w:r w:rsidR="00D01620" w:rsidRPr="002171BC">
          <w:rPr>
            <w:rFonts w:ascii="Times New Roman" w:eastAsia="Times New Roman" w:hAnsi="Times New Roman" w:cs="Times New Roman"/>
            <w:iCs/>
            <w:noProof/>
            <w:webHidden/>
            <w:color w:val="000000" w:themeColor="text1"/>
            <w:sz w:val="24"/>
            <w:szCs w:val="24"/>
            <w:lang w:eastAsia="ru-RU"/>
          </w:rPr>
          <w:fldChar w:fldCharType="separate"/>
        </w:r>
        <w:r w:rsidR="00D01620" w:rsidRPr="002171BC">
          <w:rPr>
            <w:rFonts w:ascii="Times New Roman" w:eastAsia="Times New Roman" w:hAnsi="Times New Roman" w:cs="Times New Roman"/>
            <w:iCs/>
            <w:noProof/>
            <w:webHidden/>
            <w:color w:val="000000" w:themeColor="text1"/>
            <w:sz w:val="24"/>
            <w:szCs w:val="24"/>
            <w:lang w:eastAsia="ru-RU"/>
          </w:rPr>
          <w:t>9</w:t>
        </w:r>
        <w:r w:rsidR="00D01620" w:rsidRPr="002171BC">
          <w:rPr>
            <w:rFonts w:ascii="Times New Roman" w:eastAsia="Times New Roman" w:hAnsi="Times New Roman" w:cs="Times New Roman"/>
            <w:iCs/>
            <w:noProof/>
            <w:webHidden/>
            <w:color w:val="000000" w:themeColor="text1"/>
            <w:sz w:val="24"/>
            <w:szCs w:val="24"/>
            <w:lang w:eastAsia="ru-RU"/>
          </w:rPr>
          <w:fldChar w:fldCharType="end"/>
        </w:r>
      </w:hyperlink>
    </w:p>
    <w:p w14:paraId="593DE31B" w14:textId="77777777" w:rsidR="00D01620" w:rsidRPr="002171BC" w:rsidRDefault="006158BE" w:rsidP="00D01620">
      <w:pPr>
        <w:tabs>
          <w:tab w:val="left" w:pos="426"/>
          <w:tab w:val="right" w:leader="dot" w:pos="9638"/>
        </w:tabs>
        <w:spacing w:before="120"/>
        <w:jc w:val="both"/>
        <w:rPr>
          <w:rFonts w:ascii="Calibri" w:eastAsia="Times New Roman" w:hAnsi="Calibri" w:cs="Times New Roman"/>
          <w:noProof/>
          <w:color w:val="000000" w:themeColor="text1"/>
          <w:lang w:eastAsia="ru-RU"/>
        </w:rPr>
      </w:pPr>
      <w:hyperlink w:anchor="_Toc167439753" w:history="1">
        <w:r w:rsidR="00D01620" w:rsidRPr="002171BC">
          <w:rPr>
            <w:rFonts w:ascii="Times New Roman" w:eastAsia="Segoe UI" w:hAnsi="Times New Roman" w:cs="Times New Roman"/>
            <w:iCs/>
            <w:noProof/>
            <w:color w:val="000000" w:themeColor="text1"/>
            <w:sz w:val="24"/>
            <w:szCs w:val="24"/>
            <w:lang w:eastAsia="ru-RU"/>
          </w:rPr>
          <w:t>3.2.1. Основные печатные и/или электронные издания</w:t>
        </w:r>
        <w:r w:rsidR="00D01620" w:rsidRPr="002171BC">
          <w:rPr>
            <w:rFonts w:ascii="Times New Roman" w:eastAsia="Times New Roman" w:hAnsi="Times New Roman" w:cs="Times New Roman"/>
            <w:iCs/>
            <w:noProof/>
            <w:webHidden/>
            <w:color w:val="000000" w:themeColor="text1"/>
            <w:sz w:val="24"/>
            <w:szCs w:val="24"/>
            <w:lang w:eastAsia="ru-RU"/>
          </w:rPr>
          <w:tab/>
        </w:r>
        <w:r w:rsidR="00D01620" w:rsidRPr="002171BC">
          <w:rPr>
            <w:rFonts w:ascii="Times New Roman" w:eastAsia="Times New Roman" w:hAnsi="Times New Roman" w:cs="Times New Roman"/>
            <w:iCs/>
            <w:noProof/>
            <w:webHidden/>
            <w:color w:val="000000" w:themeColor="text1"/>
            <w:sz w:val="24"/>
            <w:szCs w:val="24"/>
            <w:lang w:eastAsia="ru-RU"/>
          </w:rPr>
          <w:fldChar w:fldCharType="begin"/>
        </w:r>
        <w:r w:rsidR="00D01620" w:rsidRPr="002171BC">
          <w:rPr>
            <w:rFonts w:ascii="Times New Roman" w:eastAsia="Times New Roman" w:hAnsi="Times New Roman" w:cs="Times New Roman"/>
            <w:iCs/>
            <w:noProof/>
            <w:webHidden/>
            <w:color w:val="000000" w:themeColor="text1"/>
            <w:sz w:val="24"/>
            <w:szCs w:val="24"/>
            <w:lang w:eastAsia="ru-RU"/>
          </w:rPr>
          <w:instrText xml:space="preserve"> PAGEREF _Toc167439753 \h </w:instrText>
        </w:r>
        <w:r w:rsidR="00D01620" w:rsidRPr="002171BC">
          <w:rPr>
            <w:rFonts w:ascii="Times New Roman" w:eastAsia="Times New Roman" w:hAnsi="Times New Roman" w:cs="Times New Roman"/>
            <w:iCs/>
            <w:noProof/>
            <w:webHidden/>
            <w:color w:val="000000" w:themeColor="text1"/>
            <w:sz w:val="24"/>
            <w:szCs w:val="24"/>
            <w:lang w:eastAsia="ru-RU"/>
          </w:rPr>
        </w:r>
        <w:r w:rsidR="00D01620" w:rsidRPr="002171BC">
          <w:rPr>
            <w:rFonts w:ascii="Times New Roman" w:eastAsia="Times New Roman" w:hAnsi="Times New Roman" w:cs="Times New Roman"/>
            <w:iCs/>
            <w:noProof/>
            <w:webHidden/>
            <w:color w:val="000000" w:themeColor="text1"/>
            <w:sz w:val="24"/>
            <w:szCs w:val="24"/>
            <w:lang w:eastAsia="ru-RU"/>
          </w:rPr>
          <w:fldChar w:fldCharType="separate"/>
        </w:r>
        <w:r w:rsidR="00D01620" w:rsidRPr="002171BC">
          <w:rPr>
            <w:rFonts w:ascii="Times New Roman" w:eastAsia="Times New Roman" w:hAnsi="Times New Roman" w:cs="Times New Roman"/>
            <w:iCs/>
            <w:noProof/>
            <w:webHidden/>
            <w:color w:val="000000" w:themeColor="text1"/>
            <w:sz w:val="24"/>
            <w:szCs w:val="24"/>
            <w:lang w:eastAsia="ru-RU"/>
          </w:rPr>
          <w:t>9</w:t>
        </w:r>
        <w:r w:rsidR="00D01620" w:rsidRPr="002171BC">
          <w:rPr>
            <w:rFonts w:ascii="Times New Roman" w:eastAsia="Times New Roman" w:hAnsi="Times New Roman" w:cs="Times New Roman"/>
            <w:iCs/>
            <w:noProof/>
            <w:webHidden/>
            <w:color w:val="000000" w:themeColor="text1"/>
            <w:sz w:val="24"/>
            <w:szCs w:val="24"/>
            <w:lang w:eastAsia="ru-RU"/>
          </w:rPr>
          <w:fldChar w:fldCharType="end"/>
        </w:r>
      </w:hyperlink>
    </w:p>
    <w:p w14:paraId="363E5C46" w14:textId="77777777" w:rsidR="00D01620" w:rsidRPr="002171BC" w:rsidRDefault="006158BE" w:rsidP="00D01620">
      <w:pPr>
        <w:tabs>
          <w:tab w:val="left" w:pos="426"/>
          <w:tab w:val="right" w:leader="dot" w:pos="9638"/>
        </w:tabs>
        <w:spacing w:before="120"/>
        <w:jc w:val="both"/>
        <w:rPr>
          <w:rFonts w:ascii="Calibri" w:eastAsia="Times New Roman" w:hAnsi="Calibri" w:cs="Times New Roman"/>
          <w:noProof/>
          <w:color w:val="000000" w:themeColor="text1"/>
          <w:lang w:eastAsia="ru-RU"/>
        </w:rPr>
      </w:pPr>
      <w:hyperlink w:anchor="_Toc167439754" w:history="1">
        <w:r w:rsidR="00D01620" w:rsidRPr="002171BC">
          <w:rPr>
            <w:rFonts w:ascii="Times New Roman" w:eastAsia="Segoe UI" w:hAnsi="Times New Roman" w:cs="Times New Roman"/>
            <w:iCs/>
            <w:noProof/>
            <w:color w:val="000000" w:themeColor="text1"/>
            <w:sz w:val="24"/>
            <w:szCs w:val="24"/>
            <w:lang w:eastAsia="ru-RU"/>
          </w:rPr>
          <w:t>3.2.3. Дополнительные источники</w:t>
        </w:r>
        <w:r w:rsidR="00D01620" w:rsidRPr="002171BC">
          <w:rPr>
            <w:rFonts w:ascii="Times New Roman" w:eastAsia="Times New Roman" w:hAnsi="Times New Roman" w:cs="Times New Roman"/>
            <w:iCs/>
            <w:noProof/>
            <w:webHidden/>
            <w:color w:val="000000" w:themeColor="text1"/>
            <w:sz w:val="24"/>
            <w:szCs w:val="24"/>
            <w:lang w:eastAsia="ru-RU"/>
          </w:rPr>
          <w:tab/>
        </w:r>
        <w:r w:rsidR="00D01620" w:rsidRPr="002171BC">
          <w:rPr>
            <w:rFonts w:ascii="Times New Roman" w:eastAsia="Times New Roman" w:hAnsi="Times New Roman" w:cs="Times New Roman"/>
            <w:iCs/>
            <w:noProof/>
            <w:webHidden/>
            <w:color w:val="000000" w:themeColor="text1"/>
            <w:sz w:val="24"/>
            <w:szCs w:val="24"/>
            <w:lang w:eastAsia="ru-RU"/>
          </w:rPr>
          <w:fldChar w:fldCharType="begin"/>
        </w:r>
        <w:r w:rsidR="00D01620" w:rsidRPr="002171BC">
          <w:rPr>
            <w:rFonts w:ascii="Times New Roman" w:eastAsia="Times New Roman" w:hAnsi="Times New Roman" w:cs="Times New Roman"/>
            <w:iCs/>
            <w:noProof/>
            <w:webHidden/>
            <w:color w:val="000000" w:themeColor="text1"/>
            <w:sz w:val="24"/>
            <w:szCs w:val="24"/>
            <w:lang w:eastAsia="ru-RU"/>
          </w:rPr>
          <w:instrText xml:space="preserve"> PAGEREF _Toc167439754 \h </w:instrText>
        </w:r>
        <w:r w:rsidR="00D01620" w:rsidRPr="002171BC">
          <w:rPr>
            <w:rFonts w:ascii="Times New Roman" w:eastAsia="Times New Roman" w:hAnsi="Times New Roman" w:cs="Times New Roman"/>
            <w:iCs/>
            <w:noProof/>
            <w:webHidden/>
            <w:color w:val="000000" w:themeColor="text1"/>
            <w:sz w:val="24"/>
            <w:szCs w:val="24"/>
            <w:lang w:eastAsia="ru-RU"/>
          </w:rPr>
        </w:r>
        <w:r w:rsidR="00D01620" w:rsidRPr="002171BC">
          <w:rPr>
            <w:rFonts w:ascii="Times New Roman" w:eastAsia="Times New Roman" w:hAnsi="Times New Roman" w:cs="Times New Roman"/>
            <w:iCs/>
            <w:noProof/>
            <w:webHidden/>
            <w:color w:val="000000" w:themeColor="text1"/>
            <w:sz w:val="24"/>
            <w:szCs w:val="24"/>
            <w:lang w:eastAsia="ru-RU"/>
          </w:rPr>
          <w:fldChar w:fldCharType="separate"/>
        </w:r>
        <w:r w:rsidR="00D01620" w:rsidRPr="002171BC">
          <w:rPr>
            <w:rFonts w:ascii="Times New Roman" w:eastAsia="Times New Roman" w:hAnsi="Times New Roman" w:cs="Times New Roman"/>
            <w:iCs/>
            <w:noProof/>
            <w:webHidden/>
            <w:color w:val="000000" w:themeColor="text1"/>
            <w:sz w:val="24"/>
            <w:szCs w:val="24"/>
            <w:lang w:eastAsia="ru-RU"/>
          </w:rPr>
          <w:t>10</w:t>
        </w:r>
        <w:r w:rsidR="00D01620" w:rsidRPr="002171BC">
          <w:rPr>
            <w:rFonts w:ascii="Times New Roman" w:eastAsia="Times New Roman" w:hAnsi="Times New Roman" w:cs="Times New Roman"/>
            <w:iCs/>
            <w:noProof/>
            <w:webHidden/>
            <w:color w:val="000000" w:themeColor="text1"/>
            <w:sz w:val="24"/>
            <w:szCs w:val="24"/>
            <w:lang w:eastAsia="ru-RU"/>
          </w:rPr>
          <w:fldChar w:fldCharType="end"/>
        </w:r>
      </w:hyperlink>
    </w:p>
    <w:p w14:paraId="1166BEA0" w14:textId="77777777" w:rsidR="00D01620" w:rsidRPr="002171BC" w:rsidRDefault="006158BE" w:rsidP="00D01620">
      <w:pPr>
        <w:tabs>
          <w:tab w:val="left" w:pos="284"/>
          <w:tab w:val="right" w:leader="dot" w:pos="9639"/>
        </w:tabs>
        <w:spacing w:before="120" w:line="276" w:lineRule="auto"/>
        <w:rPr>
          <w:rFonts w:ascii="Calibri" w:eastAsia="Times New Roman" w:hAnsi="Calibri" w:cs="Times New Roman"/>
          <w:noProof/>
          <w:color w:val="000000" w:themeColor="text1"/>
          <w:lang w:eastAsia="ru-RU"/>
        </w:rPr>
      </w:pPr>
      <w:hyperlink w:anchor="_Toc167439755" w:history="1">
        <w:r w:rsidR="00D01620" w:rsidRPr="002171BC">
          <w:rPr>
            <w:rFonts w:ascii="Times New Roman" w:eastAsia="Calibri" w:hAnsi="Times New Roman" w:cs="Times New Roman"/>
            <w:b/>
            <w:bCs/>
            <w:noProof/>
            <w:color w:val="000000" w:themeColor="text1"/>
          </w:rPr>
          <w:t>4. Контроль и оценка результатов  освоения ДИСЦИПЛИНЫ</w:t>
        </w:r>
        <w:r w:rsidR="00D01620" w:rsidRPr="002171BC">
          <w:rPr>
            <w:rFonts w:ascii="Times New Roman" w:eastAsia="Calibri" w:hAnsi="Times New Roman" w:cs="Times New Roman"/>
            <w:b/>
            <w:bCs/>
            <w:noProof/>
            <w:webHidden/>
            <w:color w:val="000000" w:themeColor="text1"/>
          </w:rPr>
          <w:tab/>
        </w:r>
        <w:r w:rsidR="00D01620" w:rsidRPr="002171BC">
          <w:rPr>
            <w:rFonts w:ascii="Times New Roman" w:eastAsia="Calibri" w:hAnsi="Times New Roman" w:cs="Times New Roman"/>
            <w:b/>
            <w:bCs/>
            <w:noProof/>
            <w:webHidden/>
            <w:color w:val="000000" w:themeColor="text1"/>
          </w:rPr>
          <w:fldChar w:fldCharType="begin"/>
        </w:r>
        <w:r w:rsidR="00D01620" w:rsidRPr="002171BC">
          <w:rPr>
            <w:rFonts w:ascii="Times New Roman" w:eastAsia="Calibri" w:hAnsi="Times New Roman" w:cs="Times New Roman"/>
            <w:b/>
            <w:bCs/>
            <w:noProof/>
            <w:webHidden/>
            <w:color w:val="000000" w:themeColor="text1"/>
          </w:rPr>
          <w:instrText xml:space="preserve"> PAGEREF _Toc167439755 \h </w:instrText>
        </w:r>
        <w:r w:rsidR="00D01620" w:rsidRPr="002171BC">
          <w:rPr>
            <w:rFonts w:ascii="Times New Roman" w:eastAsia="Calibri" w:hAnsi="Times New Roman" w:cs="Times New Roman"/>
            <w:b/>
            <w:bCs/>
            <w:noProof/>
            <w:webHidden/>
            <w:color w:val="000000" w:themeColor="text1"/>
          </w:rPr>
        </w:r>
        <w:r w:rsidR="00D01620" w:rsidRPr="002171BC">
          <w:rPr>
            <w:rFonts w:ascii="Times New Roman" w:eastAsia="Calibri" w:hAnsi="Times New Roman" w:cs="Times New Roman"/>
            <w:b/>
            <w:bCs/>
            <w:noProof/>
            <w:webHidden/>
            <w:color w:val="000000" w:themeColor="text1"/>
          </w:rPr>
          <w:fldChar w:fldCharType="separate"/>
        </w:r>
        <w:r w:rsidR="00D01620" w:rsidRPr="002171BC">
          <w:rPr>
            <w:rFonts w:ascii="Times New Roman" w:eastAsia="Calibri" w:hAnsi="Times New Roman" w:cs="Times New Roman"/>
            <w:b/>
            <w:bCs/>
            <w:noProof/>
            <w:webHidden/>
            <w:color w:val="000000" w:themeColor="text1"/>
          </w:rPr>
          <w:t>11</w:t>
        </w:r>
        <w:r w:rsidR="00D01620" w:rsidRPr="002171BC">
          <w:rPr>
            <w:rFonts w:ascii="Times New Roman" w:eastAsia="Calibri" w:hAnsi="Times New Roman" w:cs="Times New Roman"/>
            <w:b/>
            <w:bCs/>
            <w:noProof/>
            <w:webHidden/>
            <w:color w:val="000000" w:themeColor="text1"/>
          </w:rPr>
          <w:fldChar w:fldCharType="end"/>
        </w:r>
      </w:hyperlink>
    </w:p>
    <w:p w14:paraId="2DABC7C2" w14:textId="77777777" w:rsidR="00D01620" w:rsidRPr="00651D68" w:rsidRDefault="00D01620" w:rsidP="00D01620">
      <w:pPr>
        <w:rPr>
          <w:rFonts w:ascii="Times New Roman" w:eastAsia="Calibri" w:hAnsi="Times New Roman" w:cs="Times New Roman"/>
          <w:b/>
          <w:bCs/>
          <w:color w:val="000000" w:themeColor="text1"/>
        </w:rPr>
      </w:pPr>
      <w:r w:rsidRPr="002171BC">
        <w:rPr>
          <w:rFonts w:ascii="Times New Roman" w:eastAsia="Calibri" w:hAnsi="Times New Roman" w:cs="Times New Roman"/>
          <w:b/>
          <w:bCs/>
          <w:color w:val="000000" w:themeColor="text1"/>
        </w:rPr>
        <w:fldChar w:fldCharType="end"/>
      </w:r>
    </w:p>
    <w:p w14:paraId="321B29D4" w14:textId="77777777" w:rsidR="00D01620" w:rsidRPr="00651D68" w:rsidRDefault="00D01620" w:rsidP="00D01620">
      <w:pPr>
        <w:rPr>
          <w:rFonts w:ascii="Times New Roman" w:eastAsia="Calibri" w:hAnsi="Times New Roman" w:cs="Times New Roman"/>
          <w:b/>
          <w:bCs/>
          <w:color w:val="000000" w:themeColor="text1"/>
        </w:rPr>
      </w:pPr>
    </w:p>
    <w:p w14:paraId="57208760" w14:textId="77777777" w:rsidR="00D01620" w:rsidRPr="00D01620" w:rsidRDefault="00D01620" w:rsidP="00D01620">
      <w:pPr>
        <w:rPr>
          <w:rFonts w:ascii="Times New Roman" w:eastAsia="Calibri" w:hAnsi="Times New Roman" w:cs="Times New Roman"/>
          <w:b/>
          <w:bCs/>
        </w:rPr>
      </w:pPr>
    </w:p>
    <w:p w14:paraId="15F65428" w14:textId="77777777" w:rsidR="00D01620" w:rsidRPr="00D01620" w:rsidRDefault="00D01620" w:rsidP="00D01620">
      <w:pPr>
        <w:rPr>
          <w:rFonts w:ascii="Times New Roman" w:eastAsia="Calibri" w:hAnsi="Times New Roman" w:cs="Times New Roman"/>
          <w:b/>
          <w:bCs/>
        </w:rPr>
      </w:pPr>
    </w:p>
    <w:p w14:paraId="260733B0" w14:textId="77777777" w:rsidR="00D01620" w:rsidRPr="00D01620" w:rsidRDefault="00D01620" w:rsidP="00D01620">
      <w:pPr>
        <w:rPr>
          <w:rFonts w:ascii="Times New Roman" w:eastAsia="Calibri" w:hAnsi="Times New Roman" w:cs="Times New Roman"/>
          <w:b/>
          <w:bCs/>
        </w:rPr>
      </w:pPr>
    </w:p>
    <w:p w14:paraId="7D56A067" w14:textId="77777777" w:rsidR="00D01620" w:rsidRPr="00D01620" w:rsidRDefault="00D01620" w:rsidP="00D01620">
      <w:pPr>
        <w:rPr>
          <w:rFonts w:ascii="Times New Roman" w:eastAsia="Calibri" w:hAnsi="Times New Roman" w:cs="Times New Roman"/>
          <w:b/>
          <w:bCs/>
        </w:rPr>
      </w:pPr>
    </w:p>
    <w:p w14:paraId="7F549BD4" w14:textId="77777777" w:rsidR="00D01620" w:rsidRPr="00D01620" w:rsidRDefault="00D01620" w:rsidP="00D01620">
      <w:pPr>
        <w:rPr>
          <w:rFonts w:ascii="Times New Roman" w:eastAsia="Calibri" w:hAnsi="Times New Roman" w:cs="Times New Roman"/>
          <w:b/>
          <w:bCs/>
        </w:rPr>
      </w:pPr>
    </w:p>
    <w:p w14:paraId="6BEB2380" w14:textId="77777777" w:rsidR="00D01620" w:rsidRPr="00D01620" w:rsidRDefault="00D01620" w:rsidP="00D01620">
      <w:pPr>
        <w:rPr>
          <w:rFonts w:ascii="Times New Roman" w:eastAsia="Calibri" w:hAnsi="Times New Roman" w:cs="Times New Roman"/>
          <w:b/>
          <w:bCs/>
        </w:rPr>
      </w:pPr>
    </w:p>
    <w:p w14:paraId="36BDDFB5" w14:textId="77777777" w:rsidR="00D01620" w:rsidRPr="00D01620" w:rsidRDefault="00D01620" w:rsidP="00D01620">
      <w:pPr>
        <w:rPr>
          <w:rFonts w:ascii="Times New Roman" w:eastAsia="Calibri" w:hAnsi="Times New Roman" w:cs="Times New Roman"/>
          <w:b/>
          <w:bCs/>
        </w:rPr>
      </w:pPr>
    </w:p>
    <w:p w14:paraId="2D3C067C" w14:textId="77777777" w:rsidR="00D01620" w:rsidRPr="00D01620" w:rsidRDefault="00D01620" w:rsidP="00D01620">
      <w:pPr>
        <w:rPr>
          <w:rFonts w:ascii="Times New Roman" w:eastAsia="Calibri" w:hAnsi="Times New Roman" w:cs="Times New Roman"/>
          <w:b/>
          <w:bCs/>
        </w:rPr>
      </w:pPr>
    </w:p>
    <w:p w14:paraId="72D193D1" w14:textId="77777777" w:rsidR="00D01620" w:rsidRPr="00D01620" w:rsidRDefault="00D01620" w:rsidP="00D01620">
      <w:pPr>
        <w:rPr>
          <w:rFonts w:ascii="Times New Roman" w:eastAsia="Calibri" w:hAnsi="Times New Roman" w:cs="Times New Roman"/>
          <w:b/>
          <w:bCs/>
        </w:rPr>
      </w:pPr>
    </w:p>
    <w:p w14:paraId="6D20B1C8" w14:textId="77777777" w:rsidR="00D01620" w:rsidRPr="00D01620" w:rsidRDefault="00D01620" w:rsidP="00D01620">
      <w:pPr>
        <w:rPr>
          <w:rFonts w:ascii="Times New Roman" w:eastAsia="Calibri" w:hAnsi="Times New Roman" w:cs="Times New Roman"/>
          <w:b/>
          <w:bCs/>
        </w:rPr>
      </w:pPr>
    </w:p>
    <w:p w14:paraId="1A514569" w14:textId="77777777" w:rsidR="00D01620" w:rsidRPr="00D01620" w:rsidRDefault="00D01620" w:rsidP="00D01620">
      <w:pPr>
        <w:rPr>
          <w:rFonts w:ascii="Times New Roman" w:eastAsia="Calibri" w:hAnsi="Times New Roman" w:cs="Times New Roman"/>
          <w:b/>
          <w:bCs/>
        </w:rPr>
      </w:pPr>
    </w:p>
    <w:p w14:paraId="3AE09B72" w14:textId="77777777" w:rsidR="00D01620" w:rsidRPr="00D01620" w:rsidRDefault="00D01620" w:rsidP="00D01620">
      <w:pPr>
        <w:rPr>
          <w:rFonts w:ascii="Times New Roman" w:eastAsia="Calibri" w:hAnsi="Times New Roman" w:cs="Times New Roman"/>
          <w:b/>
          <w:bCs/>
        </w:rPr>
      </w:pPr>
    </w:p>
    <w:p w14:paraId="55B83722" w14:textId="77777777" w:rsidR="00D01620" w:rsidRPr="00D01620" w:rsidRDefault="00D01620" w:rsidP="00D01620">
      <w:pPr>
        <w:rPr>
          <w:rFonts w:ascii="Times New Roman" w:eastAsia="Calibri" w:hAnsi="Times New Roman" w:cs="Times New Roman"/>
          <w:b/>
          <w:bCs/>
        </w:rPr>
      </w:pPr>
    </w:p>
    <w:p w14:paraId="17280193" w14:textId="77777777" w:rsidR="00D01620" w:rsidRPr="00D01620" w:rsidRDefault="00D01620" w:rsidP="00D01620">
      <w:pPr>
        <w:rPr>
          <w:rFonts w:ascii="Times New Roman" w:eastAsia="Calibri" w:hAnsi="Times New Roman" w:cs="Times New Roman"/>
          <w:b/>
          <w:bCs/>
        </w:rPr>
      </w:pPr>
    </w:p>
    <w:p w14:paraId="74D11F4B" w14:textId="77777777" w:rsidR="00D01620" w:rsidRPr="00D01620" w:rsidRDefault="00D01620" w:rsidP="00D01620">
      <w:pPr>
        <w:rPr>
          <w:rFonts w:ascii="Times New Roman" w:eastAsia="Calibri" w:hAnsi="Times New Roman" w:cs="Times New Roman"/>
          <w:b/>
          <w:bCs/>
        </w:rPr>
      </w:pPr>
    </w:p>
    <w:p w14:paraId="15AA779C" w14:textId="77777777" w:rsidR="00D01620" w:rsidRPr="00D01620" w:rsidRDefault="00D01620" w:rsidP="00D01620">
      <w:pPr>
        <w:rPr>
          <w:rFonts w:ascii="Times New Roman" w:eastAsia="Calibri" w:hAnsi="Times New Roman" w:cs="Times New Roman"/>
          <w:b/>
          <w:bCs/>
        </w:rPr>
      </w:pPr>
    </w:p>
    <w:p w14:paraId="47BB5CC9" w14:textId="77777777" w:rsidR="00D01620" w:rsidRPr="00D01620" w:rsidRDefault="00D01620" w:rsidP="00D01620">
      <w:pPr>
        <w:rPr>
          <w:rFonts w:ascii="Times New Roman" w:eastAsia="Calibri" w:hAnsi="Times New Roman" w:cs="Times New Roman"/>
          <w:b/>
          <w:bCs/>
        </w:rPr>
      </w:pPr>
    </w:p>
    <w:p w14:paraId="79E35EF0" w14:textId="77777777" w:rsidR="00D01620" w:rsidRPr="00D01620" w:rsidRDefault="00D01620" w:rsidP="00D01620">
      <w:pPr>
        <w:rPr>
          <w:rFonts w:ascii="Times New Roman" w:eastAsia="Calibri" w:hAnsi="Times New Roman" w:cs="Times New Roman"/>
          <w:b/>
          <w:bCs/>
        </w:rPr>
      </w:pPr>
    </w:p>
    <w:p w14:paraId="22BE07D0" w14:textId="77777777" w:rsidR="00D01620" w:rsidRPr="00D01620" w:rsidRDefault="00D01620" w:rsidP="00D01620">
      <w:pPr>
        <w:rPr>
          <w:rFonts w:ascii="Times New Roman" w:eastAsia="Calibri" w:hAnsi="Times New Roman" w:cs="Times New Roman"/>
          <w:b/>
          <w:bCs/>
        </w:rPr>
      </w:pPr>
    </w:p>
    <w:p w14:paraId="6F3E7C51" w14:textId="77777777" w:rsidR="00D01620" w:rsidRPr="00D01620" w:rsidRDefault="00D01620" w:rsidP="00D01620">
      <w:pPr>
        <w:rPr>
          <w:rFonts w:ascii="Times New Roman" w:eastAsia="Calibri" w:hAnsi="Times New Roman" w:cs="Times New Roman"/>
          <w:b/>
          <w:bCs/>
        </w:rPr>
      </w:pPr>
    </w:p>
    <w:p w14:paraId="4B3433C0" w14:textId="77777777" w:rsidR="00D01620" w:rsidRPr="00D01620" w:rsidRDefault="00D01620" w:rsidP="00D01620">
      <w:pPr>
        <w:rPr>
          <w:rFonts w:ascii="Times New Roman" w:eastAsia="Calibri" w:hAnsi="Times New Roman" w:cs="Times New Roman"/>
          <w:b/>
          <w:bCs/>
        </w:rPr>
      </w:pPr>
    </w:p>
    <w:p w14:paraId="2CB21E33" w14:textId="77777777" w:rsidR="00D01620" w:rsidRPr="00D01620" w:rsidRDefault="00D01620" w:rsidP="00D01620">
      <w:pPr>
        <w:rPr>
          <w:rFonts w:ascii="Times New Roman" w:eastAsia="Calibri" w:hAnsi="Times New Roman" w:cs="Times New Roman"/>
          <w:b/>
          <w:bCs/>
        </w:rPr>
      </w:pPr>
    </w:p>
    <w:p w14:paraId="483D4F03" w14:textId="77777777" w:rsidR="00D01620" w:rsidRPr="00D01620" w:rsidRDefault="00D01620" w:rsidP="00D01620">
      <w:pPr>
        <w:rPr>
          <w:rFonts w:ascii="Times New Roman" w:eastAsia="Calibri" w:hAnsi="Times New Roman" w:cs="Times New Roman"/>
          <w:b/>
          <w:bCs/>
        </w:rPr>
      </w:pPr>
    </w:p>
    <w:p w14:paraId="730D00AD" w14:textId="77777777" w:rsidR="00D01620" w:rsidRPr="00D01620" w:rsidRDefault="00D01620" w:rsidP="00D01620">
      <w:pPr>
        <w:rPr>
          <w:rFonts w:ascii="Times New Roman" w:eastAsia="Calibri" w:hAnsi="Times New Roman" w:cs="Times New Roman"/>
          <w:b/>
          <w:bCs/>
        </w:rPr>
      </w:pPr>
    </w:p>
    <w:p w14:paraId="54DFDDD7" w14:textId="77777777" w:rsidR="00D01620" w:rsidRPr="00D01620" w:rsidRDefault="00D01620" w:rsidP="00D01620">
      <w:pPr>
        <w:rPr>
          <w:rFonts w:ascii="Times New Roman" w:eastAsia="Calibri" w:hAnsi="Times New Roman" w:cs="Times New Roman"/>
          <w:b/>
          <w:bCs/>
        </w:rPr>
      </w:pPr>
    </w:p>
    <w:p w14:paraId="2B4E57A6" w14:textId="77777777" w:rsidR="00D01620" w:rsidRPr="00D01620" w:rsidRDefault="00D01620" w:rsidP="00D01620">
      <w:pPr>
        <w:rPr>
          <w:rFonts w:ascii="Times New Roman" w:eastAsia="Calibri" w:hAnsi="Times New Roman" w:cs="Times New Roman"/>
          <w:b/>
          <w:bCs/>
        </w:rPr>
      </w:pPr>
    </w:p>
    <w:p w14:paraId="77854D46" w14:textId="77777777" w:rsidR="00D01620" w:rsidRPr="00D01620" w:rsidRDefault="00D01620" w:rsidP="00D01620">
      <w:pPr>
        <w:rPr>
          <w:rFonts w:ascii="Times New Roman" w:eastAsia="Calibri" w:hAnsi="Times New Roman" w:cs="Times New Roman"/>
          <w:b/>
          <w:bCs/>
        </w:rPr>
      </w:pPr>
    </w:p>
    <w:p w14:paraId="4FF26BB1" w14:textId="77777777" w:rsidR="00D01620" w:rsidRPr="00D01620" w:rsidRDefault="00D01620" w:rsidP="00D01620">
      <w:pPr>
        <w:rPr>
          <w:rFonts w:ascii="Times New Roman" w:eastAsia="Calibri" w:hAnsi="Times New Roman" w:cs="Times New Roman"/>
          <w:b/>
          <w:bCs/>
        </w:rPr>
      </w:pPr>
    </w:p>
    <w:p w14:paraId="221A497B" w14:textId="77777777" w:rsidR="00D01620" w:rsidRPr="00D01620" w:rsidRDefault="00D01620" w:rsidP="00D01620">
      <w:pPr>
        <w:rPr>
          <w:rFonts w:ascii="Times New Roman" w:eastAsia="Calibri" w:hAnsi="Times New Roman" w:cs="Times New Roman"/>
          <w:b/>
          <w:bCs/>
        </w:rPr>
      </w:pPr>
    </w:p>
    <w:p w14:paraId="6581C7E7" w14:textId="77777777" w:rsidR="00D01620" w:rsidRPr="00D01620" w:rsidRDefault="00D01620" w:rsidP="00D01620">
      <w:pPr>
        <w:rPr>
          <w:rFonts w:ascii="Times New Roman" w:eastAsia="Calibri" w:hAnsi="Times New Roman" w:cs="Times New Roman"/>
          <w:b/>
          <w:bCs/>
        </w:rPr>
      </w:pPr>
    </w:p>
    <w:p w14:paraId="3EDEC90D" w14:textId="77777777" w:rsidR="00D01620" w:rsidRPr="00D01620" w:rsidRDefault="00D01620" w:rsidP="00D01620">
      <w:pPr>
        <w:rPr>
          <w:rFonts w:ascii="Times New Roman" w:eastAsia="Calibri" w:hAnsi="Times New Roman" w:cs="Times New Roman"/>
          <w:b/>
          <w:bCs/>
        </w:rPr>
      </w:pPr>
    </w:p>
    <w:p w14:paraId="03D3D34A" w14:textId="77777777" w:rsidR="00D01620" w:rsidRPr="00D01620" w:rsidRDefault="00D01620" w:rsidP="00D01620">
      <w:pPr>
        <w:keepNext/>
        <w:numPr>
          <w:ilvl w:val="0"/>
          <w:numId w:val="31"/>
        </w:numPr>
        <w:jc w:val="center"/>
        <w:outlineLvl w:val="0"/>
        <w:rPr>
          <w:rFonts w:ascii="Times New Roman" w:eastAsia="Segoe UI" w:hAnsi="Times New Roman" w:cs="Times New Roman"/>
          <w:b/>
          <w:bCs/>
          <w:iCs/>
          <w:caps/>
          <w:kern w:val="32"/>
          <w:sz w:val="24"/>
          <w:szCs w:val="24"/>
          <w:lang w:val="x-none" w:eastAsia="x-none"/>
        </w:rPr>
      </w:pPr>
      <w:bookmarkStart w:id="46" w:name="_Toc167439743"/>
      <w:r w:rsidRPr="00D01620">
        <w:rPr>
          <w:rFonts w:ascii="Times New Roman" w:eastAsia="Segoe UI" w:hAnsi="Times New Roman" w:cs="Times New Roman"/>
          <w:b/>
          <w:bCs/>
          <w:iCs/>
          <w:caps/>
          <w:kern w:val="32"/>
          <w:sz w:val="24"/>
          <w:szCs w:val="24"/>
          <w:lang w:val="x-none" w:eastAsia="x-none"/>
        </w:rPr>
        <w:lastRenderedPageBreak/>
        <w:t>Общая характеристика РАБОЧЕЙ ПРОГРАММЫ УЧЕБНОЙ ДИСЦИПЛИНЫ</w:t>
      </w:r>
      <w:bookmarkEnd w:id="46"/>
    </w:p>
    <w:p w14:paraId="705D7002" w14:textId="77777777" w:rsidR="00D01620" w:rsidRPr="00D01620" w:rsidRDefault="00D01620" w:rsidP="00D01620">
      <w:pPr>
        <w:widowControl w:val="0"/>
        <w:ind w:left="720"/>
        <w:jc w:val="center"/>
        <w:rPr>
          <w:rFonts w:ascii="Times New Roman" w:eastAsia="Segoe UI" w:hAnsi="Times New Roman" w:cs="Times New Roman"/>
          <w:sz w:val="24"/>
          <w:szCs w:val="24"/>
          <w:vertAlign w:val="superscript"/>
          <w:lang w:eastAsia="nl-NL"/>
        </w:rPr>
      </w:pPr>
      <w:r w:rsidRPr="00D01620">
        <w:rPr>
          <w:rFonts w:ascii="Times New Roman" w:eastAsia="Times New Roman" w:hAnsi="Times New Roman" w:cs="Times New Roman"/>
          <w:b/>
          <w:sz w:val="24"/>
          <w:szCs w:val="24"/>
          <w:lang w:eastAsia="nl-NL"/>
        </w:rPr>
        <w:t>«СГ.03.</w:t>
      </w:r>
      <w:r w:rsidRPr="00D01620">
        <w:rPr>
          <w:rFonts w:ascii="Times New Roman" w:eastAsia="Times New Roman" w:hAnsi="Times New Roman" w:cs="Times New Roman"/>
          <w:b/>
          <w:spacing w:val="-12"/>
          <w:sz w:val="24"/>
          <w:szCs w:val="24"/>
          <w:lang w:eastAsia="nl-NL"/>
        </w:rPr>
        <w:t xml:space="preserve"> </w:t>
      </w:r>
      <w:r w:rsidRPr="00D01620">
        <w:rPr>
          <w:rFonts w:ascii="Times New Roman" w:eastAsia="Times New Roman" w:hAnsi="Times New Roman" w:cs="Times New Roman"/>
          <w:b/>
          <w:sz w:val="24"/>
          <w:szCs w:val="24"/>
          <w:lang w:eastAsia="nl-NL"/>
        </w:rPr>
        <w:t>БЕЗОПАСНОСТЬ</w:t>
      </w:r>
      <w:r w:rsidRPr="00D01620">
        <w:rPr>
          <w:rFonts w:ascii="Times New Roman" w:eastAsia="Times New Roman" w:hAnsi="Times New Roman" w:cs="Times New Roman"/>
          <w:b/>
          <w:spacing w:val="-10"/>
          <w:sz w:val="24"/>
          <w:szCs w:val="24"/>
          <w:lang w:eastAsia="nl-NL"/>
        </w:rPr>
        <w:t xml:space="preserve"> </w:t>
      </w:r>
      <w:r w:rsidRPr="00D01620">
        <w:rPr>
          <w:rFonts w:ascii="Times New Roman" w:eastAsia="Times New Roman" w:hAnsi="Times New Roman" w:cs="Times New Roman"/>
          <w:b/>
          <w:spacing w:val="-2"/>
          <w:sz w:val="24"/>
          <w:szCs w:val="24"/>
          <w:lang w:eastAsia="nl-NL"/>
        </w:rPr>
        <w:t>ЖИЗНЕДЕЯТЕЛЬНОСТИ</w:t>
      </w:r>
      <w:r w:rsidRPr="00D01620">
        <w:rPr>
          <w:rFonts w:ascii="Times New Roman" w:eastAsia="Segoe UI" w:hAnsi="Times New Roman" w:cs="Times New Roman"/>
          <w:sz w:val="24"/>
          <w:szCs w:val="24"/>
          <w:vertAlign w:val="superscript"/>
          <w:lang w:eastAsia="nl-NL"/>
        </w:rPr>
        <w:t xml:space="preserve"> «</w:t>
      </w:r>
    </w:p>
    <w:p w14:paraId="4B9EEA6C" w14:textId="77777777" w:rsidR="00D01620" w:rsidRPr="00D01620" w:rsidRDefault="00D01620" w:rsidP="00D01620">
      <w:pPr>
        <w:spacing w:line="276" w:lineRule="auto"/>
        <w:ind w:firstLine="709"/>
        <w:outlineLvl w:val="1"/>
        <w:rPr>
          <w:rFonts w:ascii="Times New Roman" w:eastAsia="Segoe UI" w:hAnsi="Times New Roman" w:cs="Times New Roman"/>
          <w:b/>
          <w:bCs/>
          <w:color w:val="5A5A5A"/>
          <w:spacing w:val="15"/>
          <w:sz w:val="24"/>
          <w:szCs w:val="24"/>
          <w:lang w:eastAsia="ru-RU"/>
        </w:rPr>
      </w:pPr>
    </w:p>
    <w:p w14:paraId="2A940814" w14:textId="77777777" w:rsidR="00D01620" w:rsidRPr="00D01620" w:rsidRDefault="00D01620" w:rsidP="00D01620">
      <w:pPr>
        <w:numPr>
          <w:ilvl w:val="1"/>
          <w:numId w:val="31"/>
        </w:numPr>
        <w:tabs>
          <w:tab w:val="left" w:pos="1134"/>
        </w:tabs>
        <w:spacing w:line="276" w:lineRule="auto"/>
        <w:ind w:left="0" w:firstLine="709"/>
        <w:outlineLvl w:val="1"/>
        <w:rPr>
          <w:rFonts w:ascii="Times New Roman" w:eastAsia="Segoe UI" w:hAnsi="Times New Roman" w:cs="Times New Roman"/>
          <w:b/>
          <w:bCs/>
          <w:spacing w:val="15"/>
          <w:sz w:val="24"/>
          <w:szCs w:val="24"/>
          <w:lang w:eastAsia="ru-RU"/>
        </w:rPr>
      </w:pPr>
      <w:bookmarkStart w:id="47" w:name="_Toc167439744"/>
      <w:r w:rsidRPr="00D01620">
        <w:rPr>
          <w:rFonts w:ascii="Times New Roman" w:eastAsia="Segoe UI" w:hAnsi="Times New Roman" w:cs="Times New Roman"/>
          <w:b/>
          <w:bCs/>
          <w:spacing w:val="15"/>
          <w:sz w:val="24"/>
          <w:szCs w:val="24"/>
          <w:lang w:eastAsia="ru-RU"/>
        </w:rPr>
        <w:t>Цель и место дисциплины в структуре образовательной программы</w:t>
      </w:r>
      <w:bookmarkEnd w:id="47"/>
    </w:p>
    <w:p w14:paraId="0C06AEC0" w14:textId="77777777" w:rsidR="00D01620" w:rsidRPr="00D01620" w:rsidRDefault="00D01620" w:rsidP="00D01620">
      <w:pPr>
        <w:ind w:firstLine="709"/>
        <w:rPr>
          <w:rFonts w:ascii="Calibri" w:eastAsia="Calibri" w:hAnsi="Calibri" w:cs="Times New Roman"/>
        </w:rPr>
      </w:pPr>
    </w:p>
    <w:p w14:paraId="776ABA2A" w14:textId="77777777" w:rsidR="00D01620" w:rsidRPr="00D01620" w:rsidRDefault="00D01620" w:rsidP="00FE5899">
      <w:pPr>
        <w:shd w:val="clear" w:color="auto" w:fill="FFFFFF"/>
        <w:spacing w:line="276" w:lineRule="auto"/>
        <w:ind w:left="66" w:firstLine="642"/>
        <w:jc w:val="both"/>
        <w:rPr>
          <w:ins w:id="48" w:author="Uvarovohk" w:date="2022-12-19T16:00:00Z"/>
          <w:rFonts w:ascii="Times New Roman" w:eastAsia="Calibri" w:hAnsi="Times New Roman" w:cs="Times New Roman"/>
          <w:sz w:val="24"/>
          <w:szCs w:val="24"/>
        </w:rPr>
      </w:pPr>
      <w:ins w:id="49" w:author="Uvarovohk" w:date="2022-12-19T16:00:00Z">
        <w:r w:rsidRPr="00D01620">
          <w:rPr>
            <w:rFonts w:ascii="Times New Roman" w:eastAsia="Times New Roman" w:hAnsi="Times New Roman" w:cs="Times New Roman"/>
            <w:sz w:val="24"/>
            <w:szCs w:val="24"/>
            <w:lang w:eastAsia="ru-RU"/>
          </w:rPr>
          <w:t>Ц</w:t>
        </w:r>
      </w:ins>
      <w:r w:rsidRPr="00D01620">
        <w:rPr>
          <w:rFonts w:ascii="Times New Roman" w:eastAsia="Times New Roman" w:hAnsi="Times New Roman" w:cs="Times New Roman"/>
          <w:sz w:val="24"/>
          <w:szCs w:val="24"/>
          <w:lang w:eastAsia="ru-RU"/>
        </w:rPr>
        <w:t xml:space="preserve">ель дисциплины </w:t>
      </w:r>
      <w:r w:rsidRPr="00D01620">
        <w:rPr>
          <w:rFonts w:ascii="Times New Roman" w:eastAsia="Calibri" w:hAnsi="Times New Roman" w:cs="Times New Roman"/>
          <w:sz w:val="24"/>
          <w:szCs w:val="24"/>
        </w:rPr>
        <w:t>«СГ.03. Безопасность жизнедеятельности»</w:t>
      </w:r>
      <w:r w:rsidRPr="00D01620">
        <w:rPr>
          <w:rFonts w:ascii="Times New Roman" w:eastAsia="Times New Roman" w:hAnsi="Times New Roman" w:cs="Times New Roman"/>
          <w:sz w:val="24"/>
          <w:szCs w:val="24"/>
          <w:lang w:eastAsia="ru-RU"/>
        </w:rPr>
        <w:t>:</w:t>
      </w:r>
      <w:r w:rsidRPr="00D01620">
        <w:rPr>
          <w:rFonts w:ascii="Times New Roman" w:eastAsia="Calibri" w:hAnsi="Times New Roman" w:cs="Times New Roman"/>
          <w:sz w:val="24"/>
          <w:szCs w:val="24"/>
        </w:rPr>
        <w:t xml:space="preserve"> </w:t>
      </w:r>
      <w:ins w:id="50" w:author="Uvarovohk" w:date="2022-12-19T16:00:00Z">
        <w:r w:rsidRPr="00D01620">
          <w:rPr>
            <w:rFonts w:ascii="Times New Roman" w:eastAsia="Calibri" w:hAnsi="Times New Roman" w:cs="Times New Roman"/>
            <w:sz w:val="24"/>
            <w:szCs w:val="24"/>
          </w:rPr>
          <w:t>формирование понятий, принципов и законов безопасности жизнедеятельности и представления о неразрывном единстве эффективной профессиональной деятельности с требованиями безопасности и защищенности человека.</w:t>
        </w:r>
      </w:ins>
    </w:p>
    <w:p w14:paraId="5474C2DC" w14:textId="77777777" w:rsidR="00D01620" w:rsidRPr="00D01620" w:rsidRDefault="00D01620" w:rsidP="00FE5899">
      <w:pPr>
        <w:suppressAutoHyphens/>
        <w:spacing w:line="276" w:lineRule="auto"/>
        <w:ind w:firstLine="709"/>
        <w:jc w:val="both"/>
        <w:rPr>
          <w:rFonts w:ascii="Times New Roman" w:eastAsia="Calibri" w:hAnsi="Times New Roman" w:cs="Times New Roman"/>
          <w:sz w:val="24"/>
          <w:szCs w:val="24"/>
        </w:rPr>
      </w:pPr>
      <w:r w:rsidRPr="00D01620">
        <w:rPr>
          <w:rFonts w:ascii="Times New Roman" w:eastAsia="Calibri" w:hAnsi="Times New Roman" w:cs="Times New Roman"/>
          <w:sz w:val="24"/>
          <w:szCs w:val="24"/>
        </w:rPr>
        <w:t>Дисциплина «СГ.03. Безопасность жизнедеятельности» включена в обязательную часть социально-гуманитарного цикла образовательной программы.</w:t>
      </w:r>
    </w:p>
    <w:p w14:paraId="1E645774" w14:textId="77777777" w:rsidR="00D01620" w:rsidRPr="00D01620" w:rsidRDefault="00D01620" w:rsidP="00FE5899">
      <w:pPr>
        <w:spacing w:line="276" w:lineRule="auto"/>
        <w:ind w:firstLine="709"/>
        <w:outlineLvl w:val="1"/>
        <w:rPr>
          <w:rFonts w:ascii="Times New Roman" w:eastAsia="Segoe UI" w:hAnsi="Times New Roman" w:cs="Times New Roman"/>
          <w:b/>
          <w:bCs/>
          <w:spacing w:val="15"/>
          <w:sz w:val="24"/>
          <w:szCs w:val="24"/>
          <w:lang w:eastAsia="ru-RU"/>
        </w:rPr>
      </w:pPr>
      <w:bookmarkStart w:id="51" w:name="_Toc167264862"/>
      <w:bookmarkStart w:id="52" w:name="_Toc167439745"/>
      <w:r w:rsidRPr="00D01620">
        <w:rPr>
          <w:rFonts w:ascii="Times New Roman" w:eastAsia="Segoe UI" w:hAnsi="Times New Roman" w:cs="Times New Roman"/>
          <w:b/>
          <w:bCs/>
          <w:spacing w:val="15"/>
          <w:sz w:val="24"/>
          <w:szCs w:val="24"/>
          <w:lang w:eastAsia="ru-RU"/>
        </w:rPr>
        <w:t>1.2. Планируемые результаты освоения дисциплины</w:t>
      </w:r>
      <w:bookmarkEnd w:id="51"/>
      <w:bookmarkEnd w:id="52"/>
    </w:p>
    <w:p w14:paraId="0A7BB557" w14:textId="77777777" w:rsidR="00D01620" w:rsidRPr="00D01620" w:rsidRDefault="00D01620" w:rsidP="00FE5899">
      <w:pPr>
        <w:spacing w:line="276" w:lineRule="auto"/>
        <w:ind w:firstLine="709"/>
        <w:jc w:val="both"/>
        <w:rPr>
          <w:rFonts w:ascii="Times New Roman" w:eastAsia="Times New Roman" w:hAnsi="Times New Roman" w:cs="Times New Roman"/>
          <w:sz w:val="24"/>
          <w:szCs w:val="24"/>
          <w:lang w:eastAsia="ru-RU"/>
        </w:rPr>
      </w:pPr>
      <w:r w:rsidRPr="00D01620">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14:paraId="46E886EC" w14:textId="77777777" w:rsidR="00D01620" w:rsidRPr="00D01620" w:rsidRDefault="00D01620" w:rsidP="00FE5899">
      <w:pPr>
        <w:spacing w:after="120" w:line="276" w:lineRule="auto"/>
        <w:ind w:firstLine="709"/>
        <w:rPr>
          <w:rFonts w:ascii="Times New Roman" w:eastAsia="Calibri" w:hAnsi="Times New Roman" w:cs="Times New Roman"/>
          <w:bCs/>
          <w:sz w:val="24"/>
          <w:szCs w:val="24"/>
        </w:rPr>
      </w:pPr>
      <w:r w:rsidRPr="00D01620">
        <w:rPr>
          <w:rFonts w:ascii="Times New Roman" w:eastAsia="Calibri"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2"/>
        <w:gridCol w:w="2470"/>
        <w:gridCol w:w="2476"/>
        <w:gridCol w:w="2197"/>
      </w:tblGrid>
      <w:tr w:rsidR="00D01620" w:rsidRPr="00D01620" w14:paraId="53FECE4D" w14:textId="77777777" w:rsidTr="006158BE">
        <w:tc>
          <w:tcPr>
            <w:tcW w:w="2202" w:type="dxa"/>
            <w:tcBorders>
              <w:top w:val="single" w:sz="4" w:space="0" w:color="auto"/>
              <w:left w:val="single" w:sz="4" w:space="0" w:color="auto"/>
              <w:right w:val="single" w:sz="4" w:space="0" w:color="auto"/>
            </w:tcBorders>
          </w:tcPr>
          <w:p w14:paraId="618CEE0A" w14:textId="77777777" w:rsidR="00D01620" w:rsidRPr="00D01620" w:rsidRDefault="00D01620" w:rsidP="00D01620">
            <w:pPr>
              <w:rPr>
                <w:rFonts w:ascii="Times New Roman" w:eastAsia="Calibri" w:hAnsi="Times New Roman" w:cs="Times New Roman"/>
                <w:b/>
                <w:sz w:val="24"/>
                <w:szCs w:val="24"/>
              </w:rPr>
            </w:pPr>
            <w:r w:rsidRPr="00D01620">
              <w:rPr>
                <w:rFonts w:ascii="Times New Roman" w:eastAsia="Calibri" w:hAnsi="Times New Roman" w:cs="Times New Roman"/>
                <w:b/>
                <w:sz w:val="24"/>
                <w:szCs w:val="24"/>
              </w:rPr>
              <w:t xml:space="preserve">Код ОК, </w:t>
            </w:r>
          </w:p>
          <w:p w14:paraId="7694DB75" w14:textId="77777777" w:rsidR="00D01620" w:rsidRPr="00D01620" w:rsidRDefault="00D01620" w:rsidP="00D01620">
            <w:pPr>
              <w:rPr>
                <w:rFonts w:ascii="Times New Roman" w:eastAsia="Calibri" w:hAnsi="Times New Roman" w:cs="Times New Roman"/>
                <w:b/>
                <w:i/>
                <w:sz w:val="24"/>
                <w:szCs w:val="24"/>
              </w:rPr>
            </w:pPr>
          </w:p>
        </w:tc>
        <w:tc>
          <w:tcPr>
            <w:tcW w:w="2470" w:type="dxa"/>
            <w:tcBorders>
              <w:top w:val="single" w:sz="4" w:space="0" w:color="auto"/>
              <w:left w:val="single" w:sz="4" w:space="0" w:color="auto"/>
              <w:right w:val="single" w:sz="4" w:space="0" w:color="auto"/>
            </w:tcBorders>
          </w:tcPr>
          <w:p w14:paraId="47B411F0" w14:textId="77777777" w:rsidR="00D01620" w:rsidRPr="00D01620" w:rsidRDefault="00D01620" w:rsidP="00D01620">
            <w:pPr>
              <w:jc w:val="center"/>
              <w:rPr>
                <w:rFonts w:ascii="Times New Roman" w:eastAsia="Calibri" w:hAnsi="Times New Roman" w:cs="Times New Roman"/>
                <w:b/>
                <w:sz w:val="24"/>
                <w:szCs w:val="24"/>
              </w:rPr>
            </w:pPr>
            <w:r w:rsidRPr="00D01620">
              <w:rPr>
                <w:rFonts w:ascii="Times New Roman" w:eastAsia="Calibri" w:hAnsi="Times New Roman" w:cs="Times New Roman"/>
                <w:b/>
                <w:sz w:val="24"/>
                <w:szCs w:val="24"/>
              </w:rPr>
              <w:t>Уметь</w:t>
            </w:r>
          </w:p>
        </w:tc>
        <w:tc>
          <w:tcPr>
            <w:tcW w:w="2476" w:type="dxa"/>
            <w:tcBorders>
              <w:top w:val="single" w:sz="4" w:space="0" w:color="auto"/>
              <w:left w:val="single" w:sz="4" w:space="0" w:color="auto"/>
              <w:bottom w:val="single" w:sz="4" w:space="0" w:color="auto"/>
              <w:right w:val="single" w:sz="4" w:space="0" w:color="auto"/>
            </w:tcBorders>
            <w:shd w:val="clear" w:color="auto" w:fill="auto"/>
          </w:tcPr>
          <w:p w14:paraId="6220F688" w14:textId="77777777" w:rsidR="00D01620" w:rsidRPr="00D01620" w:rsidRDefault="00D01620" w:rsidP="00D01620">
            <w:pPr>
              <w:jc w:val="center"/>
              <w:rPr>
                <w:rFonts w:ascii="Times New Roman" w:eastAsia="Calibri" w:hAnsi="Times New Roman" w:cs="Times New Roman"/>
                <w:b/>
                <w:i/>
                <w:sz w:val="24"/>
                <w:szCs w:val="24"/>
              </w:rPr>
            </w:pPr>
            <w:r w:rsidRPr="00D01620">
              <w:rPr>
                <w:rFonts w:ascii="Times New Roman" w:eastAsia="Calibri" w:hAnsi="Times New Roman" w:cs="Times New Roman"/>
                <w:b/>
                <w:sz w:val="24"/>
                <w:szCs w:val="24"/>
              </w:rPr>
              <w:t>Знать</w:t>
            </w:r>
          </w:p>
        </w:tc>
        <w:tc>
          <w:tcPr>
            <w:tcW w:w="2197" w:type="dxa"/>
            <w:tcBorders>
              <w:top w:val="single" w:sz="4" w:space="0" w:color="auto"/>
              <w:left w:val="single" w:sz="4" w:space="0" w:color="auto"/>
              <w:bottom w:val="single" w:sz="4" w:space="0" w:color="auto"/>
              <w:right w:val="single" w:sz="4" w:space="0" w:color="auto"/>
            </w:tcBorders>
          </w:tcPr>
          <w:p w14:paraId="259EB126" w14:textId="77777777" w:rsidR="00D01620" w:rsidRPr="00D01620" w:rsidRDefault="00D01620" w:rsidP="00D01620">
            <w:pPr>
              <w:jc w:val="center"/>
              <w:rPr>
                <w:rFonts w:ascii="Times New Roman" w:eastAsia="Calibri" w:hAnsi="Times New Roman" w:cs="Times New Roman"/>
                <w:b/>
                <w:i/>
                <w:sz w:val="24"/>
                <w:szCs w:val="24"/>
              </w:rPr>
            </w:pPr>
            <w:r w:rsidRPr="00D01620">
              <w:rPr>
                <w:rFonts w:ascii="Times New Roman" w:eastAsia="Calibri" w:hAnsi="Times New Roman" w:cs="Times New Roman"/>
                <w:b/>
                <w:sz w:val="24"/>
                <w:szCs w:val="24"/>
              </w:rPr>
              <w:t xml:space="preserve">Владеть навыками </w:t>
            </w:r>
          </w:p>
        </w:tc>
      </w:tr>
      <w:tr w:rsidR="00D01620" w:rsidRPr="00D01620" w14:paraId="32B4D748" w14:textId="77777777" w:rsidTr="006158BE">
        <w:tc>
          <w:tcPr>
            <w:tcW w:w="2202" w:type="dxa"/>
            <w:tcBorders>
              <w:top w:val="single" w:sz="4" w:space="0" w:color="auto"/>
              <w:left w:val="single" w:sz="4" w:space="0" w:color="auto"/>
              <w:right w:val="single" w:sz="4" w:space="0" w:color="auto"/>
            </w:tcBorders>
          </w:tcPr>
          <w:p w14:paraId="713D5575" w14:textId="77777777" w:rsidR="00D01620" w:rsidRPr="00D01620" w:rsidRDefault="00D01620" w:rsidP="00D01620">
            <w:pPr>
              <w:rPr>
                <w:rFonts w:ascii="Times New Roman" w:eastAsia="Calibri" w:hAnsi="Times New Roman" w:cs="Times New Roman"/>
                <w:bCs/>
                <w:sz w:val="24"/>
                <w:szCs w:val="24"/>
              </w:rPr>
            </w:pPr>
            <w:r w:rsidRPr="00D01620">
              <w:rPr>
                <w:rFonts w:ascii="Times New Roman" w:eastAsia="Calibri" w:hAnsi="Times New Roman" w:cs="Times New Roman"/>
                <w:bCs/>
                <w:sz w:val="24"/>
                <w:szCs w:val="24"/>
              </w:rPr>
              <w:t>ОК.01</w:t>
            </w:r>
          </w:p>
          <w:p w14:paraId="59046283" w14:textId="77777777" w:rsidR="00D01620" w:rsidRPr="00D01620" w:rsidRDefault="00D01620" w:rsidP="00D01620">
            <w:pPr>
              <w:rPr>
                <w:rFonts w:ascii="Times New Roman" w:eastAsia="Calibri" w:hAnsi="Times New Roman" w:cs="Times New Roman"/>
                <w:bCs/>
                <w:sz w:val="24"/>
                <w:szCs w:val="24"/>
              </w:rPr>
            </w:pPr>
            <w:r w:rsidRPr="00D01620">
              <w:rPr>
                <w:rFonts w:ascii="Times New Roman" w:eastAsia="Calibri" w:hAnsi="Times New Roman" w:cs="Times New Roman"/>
              </w:rPr>
              <w:t>Выбирать способы решения задач профессиональной деятельности применительно к различным контекстам</w:t>
            </w:r>
          </w:p>
        </w:tc>
        <w:tc>
          <w:tcPr>
            <w:tcW w:w="2470" w:type="dxa"/>
            <w:tcBorders>
              <w:top w:val="single" w:sz="4" w:space="0" w:color="auto"/>
              <w:left w:val="single" w:sz="4" w:space="0" w:color="auto"/>
              <w:right w:val="single" w:sz="4" w:space="0" w:color="auto"/>
            </w:tcBorders>
            <w:hideMark/>
          </w:tcPr>
          <w:p w14:paraId="184422EB" w14:textId="77777777" w:rsidR="00D01620" w:rsidRPr="00D01620" w:rsidRDefault="00D01620" w:rsidP="00D01620">
            <w:pPr>
              <w:rPr>
                <w:rFonts w:ascii="Times New Roman" w:eastAsia="Calibri" w:hAnsi="Times New Roman" w:cs="Times New Roman"/>
              </w:rPr>
            </w:pPr>
            <w:r w:rsidRPr="00D01620">
              <w:rPr>
                <w:rFonts w:ascii="Times New Roman" w:eastAsia="Calibri" w:hAnsi="Times New Roman" w:cs="Times New Roman"/>
              </w:rPr>
              <w:t>распознавать задачу и/или проблему в профессиональном и/или социальном контексте, анализировать и выделять её составные части;</w:t>
            </w:r>
          </w:p>
          <w:p w14:paraId="08FC575C" w14:textId="77777777" w:rsidR="00D01620" w:rsidRPr="00D01620" w:rsidRDefault="00D01620" w:rsidP="00D01620">
            <w:pPr>
              <w:rPr>
                <w:rFonts w:ascii="Times New Roman" w:eastAsia="Calibri" w:hAnsi="Times New Roman" w:cs="Times New Roman"/>
              </w:rPr>
            </w:pPr>
            <w:r w:rsidRPr="00D01620">
              <w:rPr>
                <w:rFonts w:ascii="Times New Roman" w:eastAsia="Calibri" w:hAnsi="Times New Roman" w:cs="Times New Roman"/>
              </w:rPr>
              <w:t>определять этапы решения задачи, составлять план действия, реализовывать составленный план, определять необходимые ресурсы;</w:t>
            </w:r>
          </w:p>
          <w:p w14:paraId="53B00A8F" w14:textId="77777777" w:rsidR="00D01620" w:rsidRPr="00D01620" w:rsidRDefault="00D01620" w:rsidP="00D01620">
            <w:pPr>
              <w:rPr>
                <w:rFonts w:ascii="Times New Roman" w:eastAsia="Calibri" w:hAnsi="Times New Roman" w:cs="Times New Roman"/>
              </w:rPr>
            </w:pPr>
            <w:r w:rsidRPr="00D01620">
              <w:rPr>
                <w:rFonts w:ascii="Times New Roman" w:eastAsia="Calibri" w:hAnsi="Times New Roman" w:cs="Times New Roman"/>
              </w:rPr>
              <w:t>выявлять и эффективно искать информацию, необходимую для решения задачи и/или проблемы;</w:t>
            </w:r>
          </w:p>
          <w:p w14:paraId="2391FB40" w14:textId="77777777" w:rsidR="00D01620" w:rsidRPr="00D01620" w:rsidRDefault="00D01620" w:rsidP="00D01620">
            <w:pPr>
              <w:rPr>
                <w:rFonts w:ascii="Times New Roman" w:eastAsia="Calibri" w:hAnsi="Times New Roman" w:cs="Times New Roman"/>
              </w:rPr>
            </w:pPr>
            <w:r w:rsidRPr="00D01620">
              <w:rPr>
                <w:rFonts w:ascii="Times New Roman" w:eastAsia="Calibri" w:hAnsi="Times New Roman" w:cs="Times New Roman"/>
              </w:rPr>
              <w:t>владеть актуальными методами работы в профессиональной и смежных сферах;</w:t>
            </w:r>
          </w:p>
          <w:p w14:paraId="32607DEC" w14:textId="77777777" w:rsidR="00D01620" w:rsidRPr="00D01620" w:rsidRDefault="00D01620" w:rsidP="00D01620">
            <w:pPr>
              <w:rPr>
                <w:rFonts w:ascii="Times New Roman" w:eastAsia="Calibri" w:hAnsi="Times New Roman" w:cs="Times New Roman"/>
              </w:rPr>
            </w:pPr>
            <w:r w:rsidRPr="00D01620">
              <w:rPr>
                <w:rFonts w:ascii="Times New Roman" w:eastAsia="Calibri" w:hAnsi="Times New Roman" w:cs="Times New Roman"/>
              </w:rPr>
              <w:t>оценивать результат и последствия своих действий (самостоятельно или с помощью наставника)</w:t>
            </w:r>
          </w:p>
        </w:tc>
        <w:tc>
          <w:tcPr>
            <w:tcW w:w="2476" w:type="dxa"/>
            <w:tcBorders>
              <w:top w:val="single" w:sz="4" w:space="0" w:color="auto"/>
              <w:left w:val="single" w:sz="4" w:space="0" w:color="auto"/>
              <w:bottom w:val="single" w:sz="4" w:space="0" w:color="auto"/>
              <w:right w:val="single" w:sz="4" w:space="0" w:color="auto"/>
            </w:tcBorders>
            <w:shd w:val="clear" w:color="auto" w:fill="auto"/>
          </w:tcPr>
          <w:p w14:paraId="3ACB9F00" w14:textId="77777777" w:rsidR="00D01620" w:rsidRPr="00D01620" w:rsidRDefault="00D01620" w:rsidP="00D01620">
            <w:pPr>
              <w:rPr>
                <w:rFonts w:ascii="Times New Roman" w:eastAsia="Calibri" w:hAnsi="Times New Roman" w:cs="Times New Roman"/>
              </w:rPr>
            </w:pPr>
            <w:r w:rsidRPr="00D01620">
              <w:rPr>
                <w:rFonts w:ascii="Times New Roman" w:eastAsia="Calibri" w:hAnsi="Times New Roman" w:cs="Times New Roman"/>
              </w:rPr>
              <w:t>актуальный профессиональный и социальный контекст, в котором приходится работать и жить;</w:t>
            </w:r>
          </w:p>
          <w:p w14:paraId="309F9BCB" w14:textId="77777777" w:rsidR="00D01620" w:rsidRPr="00D01620" w:rsidRDefault="00D01620" w:rsidP="00D01620">
            <w:pPr>
              <w:rPr>
                <w:rFonts w:ascii="Times New Roman" w:eastAsia="Calibri" w:hAnsi="Times New Roman" w:cs="Times New Roman"/>
              </w:rPr>
            </w:pPr>
            <w:r w:rsidRPr="00D01620">
              <w:rPr>
                <w:rFonts w:ascii="Times New Roman" w:eastAsia="Calibri" w:hAnsi="Times New Roman" w:cs="Times New Roman"/>
              </w:rPr>
              <w:t>структуру плана для решения задач, алгоритмы выполнения работ в профессиональной и смежных областях;</w:t>
            </w:r>
          </w:p>
          <w:p w14:paraId="76287796" w14:textId="77777777" w:rsidR="00D01620" w:rsidRPr="00D01620" w:rsidRDefault="00D01620" w:rsidP="00D01620">
            <w:pPr>
              <w:rPr>
                <w:rFonts w:ascii="Times New Roman" w:eastAsia="Calibri" w:hAnsi="Times New Roman" w:cs="Times New Roman"/>
              </w:rPr>
            </w:pPr>
            <w:r w:rsidRPr="00D01620">
              <w:rPr>
                <w:rFonts w:ascii="Times New Roman" w:eastAsia="Calibri" w:hAnsi="Times New Roman" w:cs="Times New Roman"/>
              </w:rPr>
              <w:t>основные источники информации и ресурсы для решения задач и/или проблем в профессиональном и/или социальном контексте;</w:t>
            </w:r>
          </w:p>
          <w:p w14:paraId="0980A237" w14:textId="77777777" w:rsidR="00D01620" w:rsidRPr="00D01620" w:rsidRDefault="00D01620" w:rsidP="00D01620">
            <w:pPr>
              <w:rPr>
                <w:rFonts w:ascii="Times New Roman" w:eastAsia="Calibri" w:hAnsi="Times New Roman" w:cs="Times New Roman"/>
              </w:rPr>
            </w:pPr>
            <w:r w:rsidRPr="00D01620">
              <w:rPr>
                <w:rFonts w:ascii="Times New Roman" w:eastAsia="Calibri" w:hAnsi="Times New Roman" w:cs="Times New Roman"/>
              </w:rPr>
              <w:t>методы работы в профессиональной и смежных сферах;</w:t>
            </w:r>
          </w:p>
          <w:p w14:paraId="26DBE10A" w14:textId="77777777" w:rsidR="00D01620" w:rsidRPr="00D01620" w:rsidRDefault="00D01620" w:rsidP="00D01620">
            <w:pPr>
              <w:rPr>
                <w:rFonts w:ascii="Times New Roman" w:eastAsia="Calibri" w:hAnsi="Times New Roman" w:cs="Times New Roman"/>
                <w:bCs/>
                <w:sz w:val="24"/>
                <w:szCs w:val="24"/>
              </w:rPr>
            </w:pPr>
            <w:r w:rsidRPr="00D01620">
              <w:rPr>
                <w:rFonts w:ascii="Times New Roman" w:eastAsia="Calibri" w:hAnsi="Times New Roman" w:cs="Times New Roman"/>
              </w:rPr>
              <w:t>порядок оценки результатов решения задач профессиональной деятельности</w:t>
            </w:r>
          </w:p>
        </w:tc>
        <w:tc>
          <w:tcPr>
            <w:tcW w:w="2197" w:type="dxa"/>
            <w:tcBorders>
              <w:top w:val="single" w:sz="4" w:space="0" w:color="auto"/>
              <w:left w:val="single" w:sz="4" w:space="0" w:color="auto"/>
              <w:bottom w:val="single" w:sz="4" w:space="0" w:color="auto"/>
              <w:right w:val="single" w:sz="4" w:space="0" w:color="auto"/>
            </w:tcBorders>
          </w:tcPr>
          <w:p w14:paraId="5C54F3EE" w14:textId="77777777" w:rsidR="00D01620" w:rsidRPr="00D01620" w:rsidRDefault="00D01620" w:rsidP="00D01620">
            <w:pPr>
              <w:rPr>
                <w:rFonts w:ascii="Times New Roman" w:eastAsia="Calibri" w:hAnsi="Times New Roman" w:cs="Times New Roman"/>
                <w:bCs/>
                <w:i/>
                <w:sz w:val="24"/>
                <w:szCs w:val="24"/>
              </w:rPr>
            </w:pPr>
          </w:p>
          <w:p w14:paraId="421ECD40" w14:textId="77777777" w:rsidR="00D01620" w:rsidRPr="00D01620" w:rsidRDefault="00D01620" w:rsidP="00D01620">
            <w:pPr>
              <w:rPr>
                <w:rFonts w:ascii="Times New Roman" w:eastAsia="Calibri" w:hAnsi="Times New Roman" w:cs="Times New Roman"/>
                <w:bCs/>
                <w:i/>
                <w:sz w:val="24"/>
                <w:szCs w:val="24"/>
              </w:rPr>
            </w:pPr>
            <w:r w:rsidRPr="00D01620">
              <w:rPr>
                <w:rFonts w:ascii="Times New Roman" w:eastAsia="Calibri" w:hAnsi="Times New Roman" w:cs="Times New Roman"/>
                <w:bCs/>
                <w:i/>
                <w:sz w:val="24"/>
                <w:szCs w:val="24"/>
              </w:rPr>
              <w:t>-</w:t>
            </w:r>
          </w:p>
        </w:tc>
      </w:tr>
      <w:tr w:rsidR="00D01620" w:rsidRPr="00D01620" w14:paraId="531F7331" w14:textId="77777777" w:rsidTr="006158BE">
        <w:tc>
          <w:tcPr>
            <w:tcW w:w="2202" w:type="dxa"/>
            <w:tcBorders>
              <w:left w:val="single" w:sz="4" w:space="0" w:color="auto"/>
              <w:bottom w:val="single" w:sz="4" w:space="0" w:color="auto"/>
              <w:right w:val="single" w:sz="4" w:space="0" w:color="auto"/>
            </w:tcBorders>
          </w:tcPr>
          <w:p w14:paraId="5EB3C67D" w14:textId="77777777" w:rsidR="00D01620" w:rsidRPr="00D01620" w:rsidRDefault="00D01620" w:rsidP="00D01620">
            <w:pPr>
              <w:rPr>
                <w:rFonts w:ascii="Times New Roman" w:eastAsia="Calibri" w:hAnsi="Times New Roman" w:cs="Times New Roman"/>
                <w:bCs/>
                <w:sz w:val="24"/>
                <w:szCs w:val="24"/>
              </w:rPr>
            </w:pPr>
            <w:r w:rsidRPr="00D01620">
              <w:rPr>
                <w:rFonts w:ascii="Times New Roman" w:eastAsia="Calibri" w:hAnsi="Times New Roman" w:cs="Times New Roman"/>
                <w:bCs/>
                <w:sz w:val="24"/>
                <w:szCs w:val="24"/>
              </w:rPr>
              <w:lastRenderedPageBreak/>
              <w:t>ОК.06</w:t>
            </w:r>
          </w:p>
          <w:p w14:paraId="31D28161" w14:textId="77777777" w:rsidR="00D01620" w:rsidRPr="00D01620" w:rsidRDefault="00D01620" w:rsidP="00D01620">
            <w:pPr>
              <w:rPr>
                <w:rFonts w:ascii="Times New Roman" w:eastAsia="Calibri" w:hAnsi="Times New Roman" w:cs="Times New Roman"/>
                <w:bCs/>
                <w:sz w:val="24"/>
                <w:szCs w:val="24"/>
              </w:rPr>
            </w:pPr>
            <w:r w:rsidRPr="00D01620">
              <w:rPr>
                <w:rFonts w:ascii="Times New Roman" w:eastAsia="Calibri" w:hAnsi="Times New Roman" w:cs="Times New Roman"/>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470" w:type="dxa"/>
            <w:tcBorders>
              <w:left w:val="single" w:sz="4" w:space="0" w:color="auto"/>
              <w:bottom w:val="single" w:sz="4" w:space="0" w:color="auto"/>
              <w:right w:val="single" w:sz="4" w:space="0" w:color="auto"/>
            </w:tcBorders>
          </w:tcPr>
          <w:p w14:paraId="73BA2327" w14:textId="77777777" w:rsidR="00D01620" w:rsidRPr="00D01620" w:rsidRDefault="00D01620" w:rsidP="00D01620">
            <w:pPr>
              <w:suppressAutoHyphens/>
              <w:contextualSpacing/>
              <w:rPr>
                <w:rFonts w:ascii="Calibri" w:eastAsia="Calibri" w:hAnsi="Calibri" w:cs="Times New Roman"/>
                <w:noProof/>
                <w:sz w:val="24"/>
                <w:szCs w:val="24"/>
              </w:rPr>
            </w:pPr>
            <w:r w:rsidRPr="00D01620">
              <w:rPr>
                <w:rFonts w:ascii="Times New Roman" w:eastAsia="Calibri" w:hAnsi="Times New Roman" w:cs="Times New Roman"/>
              </w:rPr>
              <w:t>проявлять гражданско-патриотическую позицию</w:t>
            </w:r>
            <w:r w:rsidRPr="00D01620">
              <w:rPr>
                <w:rFonts w:ascii="Calibri" w:eastAsia="Calibri" w:hAnsi="Calibri" w:cs="Times New Roman"/>
                <w:noProof/>
                <w:sz w:val="24"/>
                <w:szCs w:val="24"/>
              </w:rPr>
              <w:t>;</w:t>
            </w:r>
          </w:p>
          <w:p w14:paraId="46E382DB" w14:textId="77777777" w:rsidR="00D01620" w:rsidRPr="00D01620" w:rsidRDefault="00D01620" w:rsidP="00D01620">
            <w:pPr>
              <w:suppressAutoHyphens/>
              <w:contextualSpacing/>
              <w:rPr>
                <w:rFonts w:ascii="Times New Roman" w:eastAsia="Calibri" w:hAnsi="Times New Roman" w:cs="Times New Roman"/>
              </w:rPr>
            </w:pPr>
            <w:r w:rsidRPr="00D01620">
              <w:rPr>
                <w:rFonts w:ascii="Times New Roman" w:eastAsia="Calibri" w:hAnsi="Times New Roman" w:cs="Times New Roman"/>
              </w:rPr>
              <w:t>демонстрировать осознанное поведение;</w:t>
            </w:r>
          </w:p>
          <w:p w14:paraId="211FF6C8" w14:textId="77777777" w:rsidR="00D01620" w:rsidRPr="00D01620" w:rsidRDefault="00D01620" w:rsidP="00D01620">
            <w:pPr>
              <w:suppressAutoHyphens/>
              <w:contextualSpacing/>
              <w:rPr>
                <w:rFonts w:ascii="Times New Roman" w:eastAsia="Calibri" w:hAnsi="Times New Roman" w:cs="Times New Roman"/>
              </w:rPr>
            </w:pPr>
            <w:r w:rsidRPr="00D01620">
              <w:rPr>
                <w:rFonts w:ascii="Times New Roman" w:eastAsia="Calibri" w:hAnsi="Times New Roman" w:cs="Times New Roman"/>
              </w:rPr>
              <w:t>описывать значимость своей специальности;</w:t>
            </w:r>
          </w:p>
          <w:p w14:paraId="624B2DB9" w14:textId="77777777" w:rsidR="00D01620" w:rsidRPr="00D01620" w:rsidRDefault="00D01620" w:rsidP="00D01620">
            <w:pPr>
              <w:suppressAutoHyphens/>
              <w:contextualSpacing/>
              <w:rPr>
                <w:rFonts w:ascii="Calibri" w:eastAsia="Calibri" w:hAnsi="Calibri" w:cs="Times New Roman"/>
                <w:noProof/>
                <w:sz w:val="24"/>
                <w:szCs w:val="24"/>
              </w:rPr>
            </w:pPr>
          </w:p>
        </w:tc>
        <w:tc>
          <w:tcPr>
            <w:tcW w:w="2476" w:type="dxa"/>
            <w:tcBorders>
              <w:top w:val="single" w:sz="4" w:space="0" w:color="auto"/>
              <w:left w:val="single" w:sz="4" w:space="0" w:color="auto"/>
              <w:bottom w:val="single" w:sz="4" w:space="0" w:color="auto"/>
              <w:right w:val="single" w:sz="4" w:space="0" w:color="auto"/>
            </w:tcBorders>
            <w:shd w:val="clear" w:color="auto" w:fill="auto"/>
          </w:tcPr>
          <w:p w14:paraId="7925EE97" w14:textId="77777777" w:rsidR="00D01620" w:rsidRPr="00D01620" w:rsidRDefault="00D01620" w:rsidP="00D01620">
            <w:pPr>
              <w:suppressAutoHyphens/>
              <w:contextualSpacing/>
              <w:rPr>
                <w:rFonts w:ascii="Times New Roman" w:eastAsia="Calibri" w:hAnsi="Times New Roman" w:cs="Times New Roman"/>
              </w:rPr>
            </w:pPr>
            <w:r w:rsidRPr="00D01620">
              <w:rPr>
                <w:rFonts w:ascii="Times New Roman" w:eastAsia="Calibri" w:hAnsi="Times New Roman" w:cs="Times New Roman"/>
              </w:rPr>
              <w:t>сущность гражданско-патриотической позиции;</w:t>
            </w:r>
          </w:p>
          <w:p w14:paraId="3F3F15A2" w14:textId="77777777" w:rsidR="00D01620" w:rsidRPr="00D01620" w:rsidRDefault="00D01620" w:rsidP="00D01620">
            <w:pPr>
              <w:suppressAutoHyphens/>
              <w:contextualSpacing/>
              <w:rPr>
                <w:rFonts w:ascii="Times New Roman" w:eastAsia="Calibri" w:hAnsi="Times New Roman" w:cs="Times New Roman"/>
              </w:rPr>
            </w:pPr>
            <w:r w:rsidRPr="00D01620">
              <w:rPr>
                <w:rFonts w:ascii="Times New Roman" w:eastAsia="Calibri" w:hAnsi="Times New Roman" w:cs="Times New Roman"/>
              </w:rPr>
              <w:t>традиционных общечеловеческих ценностей, в том числе с учетом гармонизации межнациональных и межрелигиозных отношений;</w:t>
            </w:r>
          </w:p>
          <w:p w14:paraId="722DCE93" w14:textId="77777777" w:rsidR="00D01620" w:rsidRPr="00D01620" w:rsidRDefault="00D01620" w:rsidP="00D01620">
            <w:pPr>
              <w:suppressAutoHyphens/>
              <w:contextualSpacing/>
              <w:rPr>
                <w:rFonts w:ascii="Calibri" w:eastAsia="Calibri" w:hAnsi="Calibri" w:cs="Times New Roman"/>
                <w:noProof/>
                <w:sz w:val="24"/>
                <w:szCs w:val="24"/>
              </w:rPr>
            </w:pPr>
            <w:r w:rsidRPr="00D01620">
              <w:rPr>
                <w:rFonts w:ascii="Times New Roman" w:eastAsia="Calibri" w:hAnsi="Times New Roman" w:cs="Times New Roman"/>
              </w:rPr>
              <w:t>значимость профессиональной деятельности по специальности</w:t>
            </w:r>
          </w:p>
        </w:tc>
        <w:tc>
          <w:tcPr>
            <w:tcW w:w="2197" w:type="dxa"/>
            <w:tcBorders>
              <w:top w:val="single" w:sz="4" w:space="0" w:color="auto"/>
              <w:left w:val="single" w:sz="4" w:space="0" w:color="auto"/>
              <w:bottom w:val="single" w:sz="4" w:space="0" w:color="auto"/>
              <w:right w:val="single" w:sz="4" w:space="0" w:color="auto"/>
            </w:tcBorders>
          </w:tcPr>
          <w:p w14:paraId="625ADEBA" w14:textId="77777777" w:rsidR="00D01620" w:rsidRPr="00D01620" w:rsidRDefault="00D01620" w:rsidP="00D01620">
            <w:pPr>
              <w:jc w:val="center"/>
              <w:rPr>
                <w:rFonts w:ascii="Times New Roman" w:eastAsia="Calibri" w:hAnsi="Times New Roman" w:cs="Times New Roman"/>
                <w:bCs/>
                <w:i/>
                <w:sz w:val="24"/>
                <w:szCs w:val="24"/>
              </w:rPr>
            </w:pPr>
            <w:r w:rsidRPr="00D01620">
              <w:rPr>
                <w:rFonts w:ascii="Times New Roman" w:eastAsia="Calibri" w:hAnsi="Times New Roman" w:cs="Times New Roman"/>
                <w:bCs/>
                <w:i/>
                <w:sz w:val="24"/>
                <w:szCs w:val="24"/>
              </w:rPr>
              <w:t>-</w:t>
            </w:r>
          </w:p>
        </w:tc>
      </w:tr>
      <w:tr w:rsidR="00D01620" w:rsidRPr="00D01620" w14:paraId="6643E4D4" w14:textId="77777777" w:rsidTr="006158BE">
        <w:tc>
          <w:tcPr>
            <w:tcW w:w="2202" w:type="dxa"/>
            <w:tcBorders>
              <w:top w:val="single" w:sz="4" w:space="0" w:color="auto"/>
              <w:left w:val="single" w:sz="4" w:space="0" w:color="auto"/>
              <w:bottom w:val="single" w:sz="4" w:space="0" w:color="auto"/>
              <w:right w:val="single" w:sz="4" w:space="0" w:color="auto"/>
            </w:tcBorders>
          </w:tcPr>
          <w:p w14:paraId="7892EEAC" w14:textId="77777777" w:rsidR="00D01620" w:rsidRPr="00D01620" w:rsidRDefault="00D01620" w:rsidP="00D01620">
            <w:pPr>
              <w:rPr>
                <w:rFonts w:ascii="Times New Roman" w:eastAsia="Calibri" w:hAnsi="Times New Roman" w:cs="Times New Roman"/>
                <w:bCs/>
                <w:sz w:val="24"/>
                <w:szCs w:val="24"/>
              </w:rPr>
            </w:pPr>
            <w:r w:rsidRPr="00D01620">
              <w:rPr>
                <w:rFonts w:ascii="Times New Roman" w:eastAsia="Calibri" w:hAnsi="Times New Roman" w:cs="Times New Roman"/>
                <w:bCs/>
                <w:sz w:val="24"/>
                <w:szCs w:val="24"/>
              </w:rPr>
              <w:t>ОК.07</w:t>
            </w:r>
          </w:p>
          <w:p w14:paraId="37DB2E73" w14:textId="77777777" w:rsidR="00D01620" w:rsidRPr="00D01620" w:rsidRDefault="00D01620" w:rsidP="00D01620">
            <w:pPr>
              <w:rPr>
                <w:rFonts w:ascii="Times New Roman" w:eastAsia="Calibri" w:hAnsi="Times New Roman" w:cs="Times New Roman"/>
                <w:bCs/>
                <w:sz w:val="24"/>
                <w:szCs w:val="24"/>
              </w:rPr>
            </w:pPr>
            <w:r w:rsidRPr="00D01620">
              <w:rPr>
                <w:rFonts w:ascii="Times New Roman" w:eastAsia="Calibri" w:hAnsi="Times New Roman" w:cs="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470" w:type="dxa"/>
            <w:tcBorders>
              <w:top w:val="single" w:sz="4" w:space="0" w:color="auto"/>
              <w:left w:val="single" w:sz="4" w:space="0" w:color="auto"/>
              <w:bottom w:val="single" w:sz="4" w:space="0" w:color="auto"/>
              <w:right w:val="single" w:sz="4" w:space="0" w:color="auto"/>
            </w:tcBorders>
            <w:hideMark/>
          </w:tcPr>
          <w:p w14:paraId="6E91D641" w14:textId="77777777" w:rsidR="00D01620" w:rsidRPr="00D01620" w:rsidRDefault="00D01620" w:rsidP="00D01620">
            <w:pPr>
              <w:rPr>
                <w:rFonts w:ascii="Times New Roman" w:eastAsia="Calibri" w:hAnsi="Times New Roman" w:cs="Times New Roman"/>
              </w:rPr>
            </w:pPr>
            <w:r w:rsidRPr="00D01620">
              <w:rPr>
                <w:rFonts w:ascii="Times New Roman" w:eastAsia="Calibri" w:hAnsi="Times New Roman" w:cs="Times New Roman"/>
              </w:rPr>
              <w:t>соблюдать нормы экологической безопасности;</w:t>
            </w:r>
          </w:p>
          <w:p w14:paraId="6BD56BB4" w14:textId="77777777" w:rsidR="00D01620" w:rsidRPr="00D01620" w:rsidRDefault="00D01620" w:rsidP="00D01620">
            <w:pPr>
              <w:rPr>
                <w:rFonts w:ascii="Times New Roman" w:eastAsia="Calibri" w:hAnsi="Times New Roman" w:cs="Times New Roman"/>
                <w:bCs/>
                <w:sz w:val="24"/>
                <w:szCs w:val="24"/>
              </w:rPr>
            </w:pPr>
            <w:r w:rsidRPr="00D01620">
              <w:rPr>
                <w:rFonts w:ascii="Times New Roman" w:eastAsia="Calibri" w:hAnsi="Times New Roman" w:cs="Times New Roman"/>
              </w:rPr>
              <w:t>эффективно действовать в чрезвычайных ситуациях</w:t>
            </w:r>
          </w:p>
        </w:tc>
        <w:tc>
          <w:tcPr>
            <w:tcW w:w="2476" w:type="dxa"/>
            <w:tcBorders>
              <w:top w:val="single" w:sz="4" w:space="0" w:color="auto"/>
              <w:left w:val="single" w:sz="4" w:space="0" w:color="auto"/>
              <w:bottom w:val="single" w:sz="4" w:space="0" w:color="auto"/>
              <w:right w:val="single" w:sz="4" w:space="0" w:color="auto"/>
            </w:tcBorders>
            <w:shd w:val="clear" w:color="auto" w:fill="auto"/>
          </w:tcPr>
          <w:p w14:paraId="7591CE66" w14:textId="77777777" w:rsidR="00D01620" w:rsidRPr="00D01620" w:rsidRDefault="00D01620" w:rsidP="00D01620">
            <w:pPr>
              <w:rPr>
                <w:rFonts w:ascii="Times New Roman" w:eastAsia="Calibri" w:hAnsi="Times New Roman" w:cs="Times New Roman"/>
              </w:rPr>
            </w:pPr>
            <w:r w:rsidRPr="00D01620">
              <w:rPr>
                <w:rFonts w:ascii="Times New Roman" w:eastAsia="Calibri" w:hAnsi="Times New Roman" w:cs="Times New Roman"/>
              </w:rPr>
              <w:t>правила экологической безопасности при ведении профессиональной деятельности;</w:t>
            </w:r>
          </w:p>
          <w:p w14:paraId="75A8228D" w14:textId="77777777" w:rsidR="00D01620" w:rsidRPr="00D01620" w:rsidRDefault="00D01620" w:rsidP="00D01620">
            <w:pPr>
              <w:rPr>
                <w:rFonts w:ascii="Times New Roman" w:eastAsia="Calibri" w:hAnsi="Times New Roman" w:cs="Times New Roman"/>
                <w:bCs/>
                <w:i/>
                <w:sz w:val="24"/>
                <w:szCs w:val="24"/>
              </w:rPr>
            </w:pPr>
            <w:r w:rsidRPr="00D01620">
              <w:rPr>
                <w:rFonts w:ascii="Times New Roman" w:eastAsia="Calibri" w:hAnsi="Times New Roman" w:cs="Times New Roman"/>
              </w:rPr>
              <w:t>правила поведения в чрезвычайных ситуациях</w:t>
            </w:r>
          </w:p>
        </w:tc>
        <w:tc>
          <w:tcPr>
            <w:tcW w:w="2197" w:type="dxa"/>
            <w:tcBorders>
              <w:top w:val="single" w:sz="4" w:space="0" w:color="auto"/>
              <w:left w:val="single" w:sz="4" w:space="0" w:color="auto"/>
              <w:bottom w:val="single" w:sz="4" w:space="0" w:color="auto"/>
              <w:right w:val="single" w:sz="4" w:space="0" w:color="auto"/>
            </w:tcBorders>
            <w:hideMark/>
          </w:tcPr>
          <w:p w14:paraId="4E427308" w14:textId="77777777" w:rsidR="00D01620" w:rsidRPr="00D01620" w:rsidRDefault="00D01620" w:rsidP="00D01620">
            <w:pPr>
              <w:jc w:val="center"/>
              <w:rPr>
                <w:rFonts w:ascii="Times New Roman" w:eastAsia="Calibri" w:hAnsi="Times New Roman" w:cs="Times New Roman"/>
                <w:bCs/>
                <w:sz w:val="24"/>
                <w:szCs w:val="24"/>
              </w:rPr>
            </w:pPr>
            <w:r w:rsidRPr="00D01620">
              <w:rPr>
                <w:rFonts w:ascii="Times New Roman" w:eastAsia="Calibri" w:hAnsi="Times New Roman" w:cs="Times New Roman"/>
                <w:bCs/>
                <w:i/>
                <w:sz w:val="24"/>
                <w:szCs w:val="24"/>
              </w:rPr>
              <w:t>-</w:t>
            </w:r>
          </w:p>
        </w:tc>
      </w:tr>
    </w:tbl>
    <w:p w14:paraId="55AE7A92" w14:textId="77777777" w:rsidR="00D01620" w:rsidRPr="00D01620" w:rsidRDefault="00D01620" w:rsidP="00D01620">
      <w:pPr>
        <w:spacing w:after="120" w:line="276" w:lineRule="auto"/>
        <w:ind w:firstLine="709"/>
        <w:outlineLvl w:val="1"/>
        <w:rPr>
          <w:rFonts w:ascii="Times New Roman" w:eastAsia="Segoe UI" w:hAnsi="Times New Roman" w:cs="Times New Roman"/>
          <w:b/>
          <w:bCs/>
          <w:spacing w:val="15"/>
          <w:sz w:val="24"/>
          <w:szCs w:val="24"/>
          <w:lang w:eastAsia="ru-RU"/>
        </w:rPr>
      </w:pPr>
      <w:bookmarkStart w:id="53" w:name="_Toc167439746"/>
    </w:p>
    <w:p w14:paraId="21A11FE9" w14:textId="77777777" w:rsidR="00D01620" w:rsidRPr="00D01620" w:rsidRDefault="00D01620" w:rsidP="00D01620">
      <w:pPr>
        <w:spacing w:after="120" w:line="276" w:lineRule="auto"/>
        <w:ind w:firstLine="709"/>
        <w:outlineLvl w:val="1"/>
        <w:rPr>
          <w:rFonts w:ascii="Times New Roman" w:eastAsia="Segoe UI" w:hAnsi="Times New Roman" w:cs="Times New Roman"/>
          <w:b/>
          <w:bCs/>
          <w:spacing w:val="15"/>
          <w:sz w:val="24"/>
          <w:szCs w:val="24"/>
          <w:lang w:eastAsia="ru-RU"/>
        </w:rPr>
      </w:pPr>
      <w:r w:rsidRPr="00D01620">
        <w:rPr>
          <w:rFonts w:ascii="Times New Roman" w:eastAsia="Segoe UI" w:hAnsi="Times New Roman" w:cs="Times New Roman"/>
          <w:b/>
          <w:bCs/>
          <w:spacing w:val="15"/>
          <w:sz w:val="24"/>
          <w:szCs w:val="24"/>
          <w:lang w:eastAsia="ru-RU"/>
        </w:rPr>
        <w:t>1.3 Обоснование часов вариативной части ОПОП-П</w:t>
      </w:r>
      <w:bookmarkEnd w:id="53"/>
    </w:p>
    <w:tbl>
      <w:tblPr>
        <w:tblStyle w:val="a3"/>
        <w:tblW w:w="9639" w:type="dxa"/>
        <w:tblInd w:w="-5" w:type="dxa"/>
        <w:tblLook w:val="04A0" w:firstRow="1" w:lastRow="0" w:firstColumn="1" w:lastColumn="0" w:noHBand="0" w:noVBand="1"/>
      </w:tblPr>
      <w:tblGrid>
        <w:gridCol w:w="770"/>
        <w:gridCol w:w="3217"/>
        <w:gridCol w:w="1774"/>
        <w:gridCol w:w="1488"/>
        <w:gridCol w:w="2390"/>
      </w:tblGrid>
      <w:tr w:rsidR="00D01620" w:rsidRPr="00D01620" w14:paraId="6A7FC173" w14:textId="77777777" w:rsidTr="006158BE">
        <w:tc>
          <w:tcPr>
            <w:tcW w:w="770" w:type="dxa"/>
          </w:tcPr>
          <w:p w14:paraId="3D520490" w14:textId="77777777" w:rsidR="00D01620" w:rsidRPr="00D01620" w:rsidRDefault="00D01620" w:rsidP="00D01620">
            <w:pPr>
              <w:spacing w:after="120"/>
              <w:contextualSpacing/>
              <w:rPr>
                <w:rFonts w:ascii="Times New Roman" w:eastAsia="Calibri" w:hAnsi="Times New Roman" w:cs="Times New Roman"/>
                <w:b/>
                <w:sz w:val="24"/>
                <w:szCs w:val="24"/>
              </w:rPr>
            </w:pPr>
            <w:bookmarkStart w:id="54" w:name="_Toc167269281"/>
            <w:bookmarkStart w:id="55" w:name="_Toc167439747"/>
            <w:r w:rsidRPr="00D01620">
              <w:rPr>
                <w:rFonts w:ascii="Times New Roman" w:eastAsia="Calibri" w:hAnsi="Times New Roman" w:cs="Times New Roman"/>
                <w:b/>
                <w:sz w:val="24"/>
                <w:szCs w:val="24"/>
              </w:rPr>
              <w:t>№№ п/п</w:t>
            </w:r>
          </w:p>
        </w:tc>
        <w:tc>
          <w:tcPr>
            <w:tcW w:w="3217" w:type="dxa"/>
          </w:tcPr>
          <w:p w14:paraId="0E85D6C4" w14:textId="77777777" w:rsidR="00D01620" w:rsidRPr="00D01620" w:rsidRDefault="00D01620" w:rsidP="00D01620">
            <w:pPr>
              <w:spacing w:after="120"/>
              <w:contextualSpacing/>
              <w:rPr>
                <w:rFonts w:ascii="Times New Roman" w:eastAsia="Calibri" w:hAnsi="Times New Roman" w:cs="Times New Roman"/>
                <w:b/>
                <w:sz w:val="24"/>
                <w:szCs w:val="24"/>
              </w:rPr>
            </w:pPr>
            <w:r w:rsidRPr="00D01620">
              <w:rPr>
                <w:rFonts w:ascii="Times New Roman" w:eastAsia="Calibri" w:hAnsi="Times New Roman" w:cs="Times New Roman"/>
                <w:b/>
                <w:sz w:val="24"/>
                <w:szCs w:val="24"/>
              </w:rPr>
              <w:t>Дополнительные знания, умения</w:t>
            </w:r>
          </w:p>
        </w:tc>
        <w:tc>
          <w:tcPr>
            <w:tcW w:w="1774" w:type="dxa"/>
          </w:tcPr>
          <w:p w14:paraId="3F8CD77F" w14:textId="77777777" w:rsidR="00D01620" w:rsidRPr="00D01620" w:rsidRDefault="00D01620" w:rsidP="00D01620">
            <w:pPr>
              <w:spacing w:after="120"/>
              <w:contextualSpacing/>
              <w:rPr>
                <w:rFonts w:ascii="Times New Roman" w:eastAsia="Calibri" w:hAnsi="Times New Roman" w:cs="Times New Roman"/>
                <w:b/>
                <w:sz w:val="24"/>
                <w:szCs w:val="24"/>
              </w:rPr>
            </w:pPr>
            <w:r w:rsidRPr="00D01620">
              <w:rPr>
                <w:rFonts w:ascii="Times New Roman" w:eastAsia="Calibri" w:hAnsi="Times New Roman" w:cs="Times New Roman"/>
                <w:b/>
                <w:sz w:val="24"/>
                <w:szCs w:val="24"/>
              </w:rPr>
              <w:t>№, наименование темы</w:t>
            </w:r>
          </w:p>
        </w:tc>
        <w:tc>
          <w:tcPr>
            <w:tcW w:w="1488" w:type="dxa"/>
          </w:tcPr>
          <w:p w14:paraId="1934091E" w14:textId="77777777" w:rsidR="00D01620" w:rsidRPr="00D01620" w:rsidRDefault="00D01620" w:rsidP="00D01620">
            <w:pPr>
              <w:spacing w:after="120"/>
              <w:contextualSpacing/>
              <w:rPr>
                <w:rFonts w:ascii="Times New Roman" w:eastAsia="Calibri" w:hAnsi="Times New Roman" w:cs="Times New Roman"/>
                <w:b/>
                <w:sz w:val="24"/>
                <w:szCs w:val="24"/>
              </w:rPr>
            </w:pPr>
            <w:r w:rsidRPr="00D01620">
              <w:rPr>
                <w:rFonts w:ascii="Times New Roman" w:eastAsia="Calibri" w:hAnsi="Times New Roman" w:cs="Times New Roman"/>
                <w:b/>
                <w:sz w:val="24"/>
                <w:szCs w:val="24"/>
              </w:rPr>
              <w:t>Объем часов</w:t>
            </w:r>
          </w:p>
        </w:tc>
        <w:tc>
          <w:tcPr>
            <w:tcW w:w="2390" w:type="dxa"/>
          </w:tcPr>
          <w:p w14:paraId="7C4E7F8A" w14:textId="77777777" w:rsidR="00D01620" w:rsidRPr="00D01620" w:rsidRDefault="00D01620" w:rsidP="00D01620">
            <w:pPr>
              <w:spacing w:after="120"/>
              <w:contextualSpacing/>
              <w:rPr>
                <w:rFonts w:ascii="Times New Roman" w:eastAsia="Calibri" w:hAnsi="Times New Roman" w:cs="Times New Roman"/>
                <w:b/>
                <w:sz w:val="24"/>
                <w:szCs w:val="24"/>
              </w:rPr>
            </w:pPr>
            <w:r w:rsidRPr="00D01620">
              <w:rPr>
                <w:rFonts w:ascii="Times New Roman" w:eastAsia="Calibri" w:hAnsi="Times New Roman" w:cs="Times New Roman"/>
                <w:b/>
                <w:sz w:val="24"/>
                <w:szCs w:val="24"/>
              </w:rPr>
              <w:t>Обоснование включения в рабочую программу</w:t>
            </w:r>
          </w:p>
        </w:tc>
      </w:tr>
      <w:tr w:rsidR="00D01620" w:rsidRPr="00D01620" w14:paraId="4B224FCA" w14:textId="77777777" w:rsidTr="006158BE">
        <w:tc>
          <w:tcPr>
            <w:tcW w:w="770" w:type="dxa"/>
          </w:tcPr>
          <w:p w14:paraId="422D3D68" w14:textId="77777777" w:rsidR="00D01620" w:rsidRPr="00D01620" w:rsidRDefault="00D01620" w:rsidP="00D01620">
            <w:pPr>
              <w:spacing w:after="120"/>
              <w:contextualSpacing/>
              <w:rPr>
                <w:rFonts w:ascii="Times New Roman" w:eastAsia="Calibri" w:hAnsi="Times New Roman" w:cs="Times New Roman"/>
                <w:bCs/>
                <w:sz w:val="24"/>
                <w:szCs w:val="24"/>
              </w:rPr>
            </w:pPr>
            <w:r w:rsidRPr="00D01620">
              <w:rPr>
                <w:rFonts w:ascii="Times New Roman" w:eastAsia="Calibri" w:hAnsi="Times New Roman" w:cs="Times New Roman"/>
                <w:bCs/>
                <w:sz w:val="24"/>
                <w:szCs w:val="24"/>
              </w:rPr>
              <w:t>1</w:t>
            </w:r>
          </w:p>
        </w:tc>
        <w:tc>
          <w:tcPr>
            <w:tcW w:w="3217" w:type="dxa"/>
          </w:tcPr>
          <w:p w14:paraId="5C999672" w14:textId="77777777" w:rsidR="00D01620" w:rsidRPr="00D01620" w:rsidRDefault="00D01620" w:rsidP="00D01620">
            <w:pPr>
              <w:spacing w:after="120"/>
              <w:contextualSpacing/>
              <w:rPr>
                <w:rFonts w:ascii="Times New Roman" w:eastAsia="Calibri" w:hAnsi="Times New Roman" w:cs="Times New Roman"/>
                <w:bCs/>
                <w:sz w:val="24"/>
                <w:szCs w:val="24"/>
              </w:rPr>
            </w:pPr>
            <w:r w:rsidRPr="00D01620">
              <w:rPr>
                <w:rFonts w:ascii="Times New Roman" w:eastAsia="Calibri" w:hAnsi="Times New Roman" w:cs="Times New Roman"/>
                <w:bCs/>
                <w:sz w:val="24"/>
                <w:szCs w:val="24"/>
              </w:rPr>
              <w:t xml:space="preserve">Изготовление простейших средств индивидуальной защиты </w:t>
            </w:r>
          </w:p>
        </w:tc>
        <w:tc>
          <w:tcPr>
            <w:tcW w:w="1774" w:type="dxa"/>
          </w:tcPr>
          <w:p w14:paraId="0B2D8130" w14:textId="77777777" w:rsidR="00D01620" w:rsidRPr="00D01620" w:rsidRDefault="00D01620" w:rsidP="00D01620">
            <w:pPr>
              <w:rPr>
                <w:rFonts w:ascii="Times New Roman" w:eastAsia="Calibri" w:hAnsi="Times New Roman" w:cs="Times New Roman"/>
                <w:b/>
                <w:bCs/>
                <w:sz w:val="24"/>
                <w:szCs w:val="24"/>
              </w:rPr>
            </w:pPr>
            <w:r w:rsidRPr="00D01620">
              <w:rPr>
                <w:rFonts w:ascii="Times New Roman" w:eastAsia="Calibri" w:hAnsi="Times New Roman" w:cs="Times New Roman"/>
                <w:b/>
                <w:bCs/>
                <w:sz w:val="24"/>
                <w:szCs w:val="24"/>
              </w:rPr>
              <w:t xml:space="preserve">Тема 1.3. </w:t>
            </w:r>
          </w:p>
          <w:p w14:paraId="6BC1C5E2" w14:textId="77777777" w:rsidR="00D01620" w:rsidRPr="00D01620" w:rsidRDefault="00D01620" w:rsidP="00D01620">
            <w:pPr>
              <w:spacing w:after="120"/>
              <w:contextualSpacing/>
              <w:rPr>
                <w:rFonts w:ascii="Times New Roman" w:eastAsia="Calibri" w:hAnsi="Times New Roman" w:cs="Times New Roman"/>
                <w:bCs/>
                <w:sz w:val="24"/>
                <w:szCs w:val="24"/>
              </w:rPr>
            </w:pPr>
            <w:r w:rsidRPr="00D01620">
              <w:rPr>
                <w:rFonts w:ascii="Times New Roman" w:eastAsia="Calibri" w:hAnsi="Times New Roman" w:cs="Times New Roman"/>
                <w:sz w:val="24"/>
                <w:szCs w:val="24"/>
              </w:rPr>
              <w:t>Чрезвычайные ситуации природного и техногенного характера и защита от них.</w:t>
            </w:r>
          </w:p>
        </w:tc>
        <w:tc>
          <w:tcPr>
            <w:tcW w:w="1488" w:type="dxa"/>
          </w:tcPr>
          <w:p w14:paraId="03D158D4" w14:textId="77777777" w:rsidR="00D01620" w:rsidRPr="00D01620" w:rsidRDefault="00D01620" w:rsidP="00D01620">
            <w:pPr>
              <w:spacing w:after="120"/>
              <w:contextualSpacing/>
              <w:jc w:val="center"/>
              <w:rPr>
                <w:rFonts w:ascii="Times New Roman" w:eastAsia="Calibri" w:hAnsi="Times New Roman" w:cs="Times New Roman"/>
                <w:b/>
                <w:bCs/>
                <w:sz w:val="24"/>
                <w:szCs w:val="24"/>
              </w:rPr>
            </w:pPr>
            <w:r w:rsidRPr="00D01620">
              <w:rPr>
                <w:rFonts w:ascii="Times New Roman" w:eastAsia="Calibri" w:hAnsi="Times New Roman" w:cs="Times New Roman"/>
                <w:b/>
                <w:bCs/>
                <w:sz w:val="24"/>
                <w:szCs w:val="24"/>
              </w:rPr>
              <w:t>2</w:t>
            </w:r>
          </w:p>
        </w:tc>
        <w:tc>
          <w:tcPr>
            <w:tcW w:w="2390" w:type="dxa"/>
          </w:tcPr>
          <w:p w14:paraId="11497BE2" w14:textId="77777777" w:rsidR="00D01620" w:rsidRPr="00D01620" w:rsidRDefault="00D01620" w:rsidP="00D01620">
            <w:pPr>
              <w:spacing w:after="120"/>
              <w:contextualSpacing/>
              <w:rPr>
                <w:rFonts w:ascii="Times New Roman" w:eastAsia="Calibri" w:hAnsi="Times New Roman" w:cs="Times New Roman"/>
                <w:bCs/>
                <w:sz w:val="24"/>
                <w:szCs w:val="24"/>
              </w:rPr>
            </w:pPr>
            <w:r w:rsidRPr="00D01620">
              <w:rPr>
                <w:rFonts w:ascii="Times New Roman" w:eastAsia="Calibri" w:hAnsi="Times New Roman" w:cs="Times New Roman"/>
                <w:bCs/>
                <w:sz w:val="24"/>
                <w:szCs w:val="24"/>
              </w:rPr>
              <w:t>Совершенствование навыков умений в применении средств индивидуальной защиты</w:t>
            </w:r>
          </w:p>
        </w:tc>
      </w:tr>
      <w:tr w:rsidR="00D01620" w:rsidRPr="00D01620" w14:paraId="6CFBF60D" w14:textId="77777777" w:rsidTr="006158BE">
        <w:tc>
          <w:tcPr>
            <w:tcW w:w="770" w:type="dxa"/>
          </w:tcPr>
          <w:p w14:paraId="7E5BC52E" w14:textId="77777777" w:rsidR="00D01620" w:rsidRPr="00D01620" w:rsidRDefault="00D01620" w:rsidP="00D01620">
            <w:pPr>
              <w:spacing w:after="120"/>
              <w:contextualSpacing/>
              <w:rPr>
                <w:rFonts w:ascii="Times New Roman" w:eastAsia="Calibri" w:hAnsi="Times New Roman" w:cs="Times New Roman"/>
                <w:bCs/>
                <w:sz w:val="24"/>
                <w:szCs w:val="24"/>
              </w:rPr>
            </w:pPr>
            <w:r w:rsidRPr="00D01620">
              <w:rPr>
                <w:rFonts w:ascii="Times New Roman" w:eastAsia="Calibri" w:hAnsi="Times New Roman" w:cs="Times New Roman"/>
                <w:bCs/>
                <w:sz w:val="24"/>
                <w:szCs w:val="24"/>
              </w:rPr>
              <w:t>2</w:t>
            </w:r>
          </w:p>
        </w:tc>
        <w:tc>
          <w:tcPr>
            <w:tcW w:w="3217" w:type="dxa"/>
          </w:tcPr>
          <w:p w14:paraId="21A87CE2" w14:textId="77777777" w:rsidR="00D01620" w:rsidRPr="00D01620" w:rsidRDefault="00D01620" w:rsidP="00D01620">
            <w:pPr>
              <w:spacing w:after="120"/>
              <w:contextualSpacing/>
              <w:rPr>
                <w:rFonts w:ascii="Times New Roman" w:eastAsia="Calibri" w:hAnsi="Times New Roman" w:cs="Times New Roman"/>
                <w:bCs/>
                <w:sz w:val="24"/>
                <w:szCs w:val="24"/>
              </w:rPr>
            </w:pPr>
            <w:r w:rsidRPr="00D01620">
              <w:rPr>
                <w:rFonts w:ascii="Times New Roman" w:eastAsia="Calibri" w:hAnsi="Times New Roman" w:cs="Times New Roman"/>
                <w:bCs/>
                <w:sz w:val="24"/>
                <w:szCs w:val="24"/>
              </w:rPr>
              <w:t>Выполнение нормативов по неполной разборке и сборке автомата</w:t>
            </w:r>
          </w:p>
        </w:tc>
        <w:tc>
          <w:tcPr>
            <w:tcW w:w="1774" w:type="dxa"/>
          </w:tcPr>
          <w:p w14:paraId="57CBB7A7" w14:textId="77777777" w:rsidR="00D01620" w:rsidRPr="00D01620" w:rsidRDefault="00D01620" w:rsidP="00D01620">
            <w:pPr>
              <w:rPr>
                <w:rFonts w:ascii="Times New Roman" w:eastAsia="Calibri" w:hAnsi="Times New Roman" w:cs="Times New Roman"/>
                <w:b/>
                <w:bCs/>
                <w:sz w:val="24"/>
                <w:szCs w:val="24"/>
              </w:rPr>
            </w:pPr>
            <w:r w:rsidRPr="00D01620">
              <w:rPr>
                <w:rFonts w:ascii="Times New Roman" w:eastAsia="Calibri" w:hAnsi="Times New Roman" w:cs="Times New Roman"/>
                <w:b/>
                <w:bCs/>
                <w:sz w:val="24"/>
                <w:szCs w:val="24"/>
              </w:rPr>
              <w:t>Тема 3.2.</w:t>
            </w:r>
            <w:r w:rsidRPr="00D01620">
              <w:rPr>
                <w:rFonts w:ascii="Times New Roman" w:eastAsia="Calibri" w:hAnsi="Times New Roman" w:cs="Times New Roman"/>
                <w:bCs/>
                <w:sz w:val="24"/>
                <w:szCs w:val="24"/>
              </w:rPr>
              <w:t xml:space="preserve"> </w:t>
            </w:r>
            <w:r w:rsidRPr="00D01620">
              <w:rPr>
                <w:rFonts w:ascii="Times New Roman" w:eastAsia="Calibri" w:hAnsi="Times New Roman" w:cs="Times New Roman"/>
                <w:sz w:val="24"/>
                <w:szCs w:val="24"/>
              </w:rPr>
              <w:t xml:space="preserve"> Воинская обязанность в Российской Федерации</w:t>
            </w:r>
          </w:p>
        </w:tc>
        <w:tc>
          <w:tcPr>
            <w:tcW w:w="1488" w:type="dxa"/>
          </w:tcPr>
          <w:p w14:paraId="3D515B6F" w14:textId="77777777" w:rsidR="00D01620" w:rsidRPr="00D01620" w:rsidRDefault="00D01620" w:rsidP="00D01620">
            <w:pPr>
              <w:spacing w:after="120"/>
              <w:contextualSpacing/>
              <w:jc w:val="center"/>
              <w:rPr>
                <w:rFonts w:ascii="Times New Roman" w:eastAsia="Calibri" w:hAnsi="Times New Roman" w:cs="Times New Roman"/>
                <w:b/>
                <w:bCs/>
                <w:sz w:val="24"/>
                <w:szCs w:val="24"/>
              </w:rPr>
            </w:pPr>
            <w:r w:rsidRPr="00D01620">
              <w:rPr>
                <w:rFonts w:ascii="Times New Roman" w:eastAsia="Calibri" w:hAnsi="Times New Roman" w:cs="Times New Roman"/>
                <w:b/>
                <w:bCs/>
                <w:sz w:val="24"/>
                <w:szCs w:val="24"/>
              </w:rPr>
              <w:t>2</w:t>
            </w:r>
          </w:p>
        </w:tc>
        <w:tc>
          <w:tcPr>
            <w:tcW w:w="2390" w:type="dxa"/>
          </w:tcPr>
          <w:p w14:paraId="752D7C06" w14:textId="77777777" w:rsidR="00D01620" w:rsidRPr="00D01620" w:rsidRDefault="00D01620" w:rsidP="00D01620">
            <w:pPr>
              <w:spacing w:after="120"/>
              <w:contextualSpacing/>
              <w:rPr>
                <w:rFonts w:ascii="Times New Roman" w:eastAsia="Calibri" w:hAnsi="Times New Roman" w:cs="Times New Roman"/>
                <w:bCs/>
                <w:sz w:val="24"/>
                <w:szCs w:val="24"/>
              </w:rPr>
            </w:pPr>
            <w:r w:rsidRPr="00D01620">
              <w:rPr>
                <w:rFonts w:ascii="Times New Roman" w:eastAsia="Calibri" w:hAnsi="Times New Roman" w:cs="Times New Roman"/>
                <w:bCs/>
                <w:sz w:val="24"/>
                <w:szCs w:val="24"/>
              </w:rPr>
              <w:t>Совершенствование навыков умений в огневой, строевой и санитарной подготовке</w:t>
            </w:r>
          </w:p>
        </w:tc>
      </w:tr>
    </w:tbl>
    <w:p w14:paraId="4CD9C152" w14:textId="77777777" w:rsidR="00D01620" w:rsidRPr="00D01620" w:rsidRDefault="00D01620" w:rsidP="00D01620">
      <w:pPr>
        <w:keepNext/>
        <w:spacing w:after="120"/>
        <w:ind w:left="360"/>
        <w:jc w:val="center"/>
        <w:outlineLvl w:val="0"/>
        <w:rPr>
          <w:rFonts w:ascii="Times New Roman" w:eastAsia="Segoe UI" w:hAnsi="Times New Roman" w:cs="Times New Roman"/>
          <w:b/>
          <w:bCs/>
          <w:caps/>
          <w:kern w:val="32"/>
          <w:sz w:val="24"/>
          <w:szCs w:val="24"/>
          <w:lang w:eastAsia="x-none"/>
        </w:rPr>
      </w:pPr>
      <w:r w:rsidRPr="00D01620">
        <w:rPr>
          <w:rFonts w:ascii="Times New Roman" w:eastAsia="Segoe UI" w:hAnsi="Times New Roman" w:cs="Times New Roman"/>
          <w:b/>
          <w:bCs/>
          <w:caps/>
          <w:kern w:val="32"/>
          <w:sz w:val="24"/>
          <w:szCs w:val="24"/>
          <w:lang w:eastAsia="x-none"/>
        </w:rPr>
        <w:lastRenderedPageBreak/>
        <w:t xml:space="preserve">2. </w:t>
      </w:r>
      <w:r w:rsidRPr="00D01620">
        <w:rPr>
          <w:rFonts w:ascii="Times New Roman" w:eastAsia="Segoe UI" w:hAnsi="Times New Roman" w:cs="Times New Roman"/>
          <w:b/>
          <w:bCs/>
          <w:caps/>
          <w:kern w:val="32"/>
          <w:sz w:val="24"/>
          <w:szCs w:val="24"/>
          <w:lang w:val="x-none" w:eastAsia="x-none"/>
        </w:rPr>
        <w:t xml:space="preserve">Структура и содержание </w:t>
      </w:r>
      <w:r w:rsidRPr="00D01620">
        <w:rPr>
          <w:rFonts w:ascii="Times New Roman" w:eastAsia="Segoe UI" w:hAnsi="Times New Roman" w:cs="Times New Roman"/>
          <w:b/>
          <w:bCs/>
          <w:caps/>
          <w:kern w:val="32"/>
          <w:sz w:val="24"/>
          <w:szCs w:val="24"/>
          <w:lang w:eastAsia="x-none"/>
        </w:rPr>
        <w:t>ДИСЦИПЛИНЫ</w:t>
      </w:r>
      <w:bookmarkEnd w:id="54"/>
      <w:bookmarkEnd w:id="55"/>
    </w:p>
    <w:p w14:paraId="58DA41AD" w14:textId="77777777" w:rsidR="00D01620" w:rsidRPr="00D01620" w:rsidRDefault="00D01620" w:rsidP="00D01620">
      <w:pPr>
        <w:numPr>
          <w:ilvl w:val="1"/>
          <w:numId w:val="31"/>
        </w:numPr>
        <w:spacing w:after="120" w:line="276" w:lineRule="auto"/>
        <w:outlineLvl w:val="1"/>
        <w:rPr>
          <w:rFonts w:ascii="Times New Roman" w:eastAsia="Segoe UI" w:hAnsi="Times New Roman" w:cs="Times New Roman"/>
          <w:b/>
          <w:bCs/>
          <w:spacing w:val="15"/>
          <w:sz w:val="24"/>
          <w:szCs w:val="24"/>
          <w:lang w:eastAsia="ru-RU"/>
        </w:rPr>
      </w:pPr>
      <w:bookmarkStart w:id="56" w:name="_Toc167439748"/>
      <w:r w:rsidRPr="00D01620">
        <w:rPr>
          <w:rFonts w:ascii="Times New Roman" w:eastAsia="Segoe UI" w:hAnsi="Times New Roman" w:cs="Times New Roman"/>
          <w:b/>
          <w:bCs/>
          <w:spacing w:val="15"/>
          <w:sz w:val="24"/>
          <w:szCs w:val="24"/>
          <w:lang w:eastAsia="ru-RU"/>
        </w:rPr>
        <w:t>Объем учебной дисциплины и виды учебной работы</w:t>
      </w:r>
      <w:bookmarkEnd w:id="56"/>
    </w:p>
    <w:p w14:paraId="48167059" w14:textId="77777777" w:rsidR="00D01620" w:rsidRPr="00D01620" w:rsidRDefault="00D01620" w:rsidP="00D01620">
      <w:pPr>
        <w:tabs>
          <w:tab w:val="left" w:pos="1134"/>
        </w:tabs>
        <w:jc w:val="both"/>
        <w:rPr>
          <w:rFonts w:ascii="Calibri" w:eastAsia="Calibri" w:hAnsi="Calibri" w:cs="Times New Roman"/>
          <w:b/>
          <w:sz w:val="24"/>
          <w:szCs w:val="24"/>
        </w:rPr>
      </w:pPr>
    </w:p>
    <w:p w14:paraId="1FE0F2C1" w14:textId="77777777" w:rsidR="00D01620" w:rsidRPr="00D01620" w:rsidRDefault="00D01620" w:rsidP="00D01620">
      <w:pPr>
        <w:tabs>
          <w:tab w:val="left" w:pos="1134"/>
        </w:tabs>
        <w:ind w:firstLine="709"/>
        <w:contextualSpacing/>
        <w:jc w:val="both"/>
        <w:rPr>
          <w:rFonts w:ascii="Calibri" w:eastAsia="Calibri" w:hAnsi="Calibri" w:cs="Times New Roman"/>
          <w:b/>
          <w:sz w:val="24"/>
          <w:szCs w:val="24"/>
        </w:rPr>
      </w:pP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184"/>
        <w:gridCol w:w="1099"/>
        <w:gridCol w:w="2205"/>
      </w:tblGrid>
      <w:tr w:rsidR="00D01620" w:rsidRPr="00D01620" w14:paraId="486DAA21" w14:textId="77777777" w:rsidTr="006158BE">
        <w:trPr>
          <w:trHeight w:val="23"/>
        </w:trPr>
        <w:tc>
          <w:tcPr>
            <w:tcW w:w="3258" w:type="pct"/>
            <w:vAlign w:val="center"/>
          </w:tcPr>
          <w:p w14:paraId="13CDA996" w14:textId="77777777" w:rsidR="00D01620" w:rsidRPr="00D01620" w:rsidRDefault="00D01620" w:rsidP="00D01620">
            <w:pPr>
              <w:jc w:val="center"/>
              <w:rPr>
                <w:rFonts w:ascii="Times New Roman" w:eastAsia="Calibri" w:hAnsi="Times New Roman" w:cs="Times New Roman"/>
                <w:b/>
                <w:sz w:val="24"/>
              </w:rPr>
            </w:pPr>
            <w:r w:rsidRPr="00D01620">
              <w:rPr>
                <w:rFonts w:ascii="Times New Roman" w:eastAsia="Calibri" w:hAnsi="Times New Roman" w:cs="Times New Roman"/>
                <w:b/>
                <w:sz w:val="24"/>
              </w:rPr>
              <w:t>Наименование составных частей дисциплины</w:t>
            </w:r>
          </w:p>
        </w:tc>
        <w:tc>
          <w:tcPr>
            <w:tcW w:w="579" w:type="pct"/>
            <w:vAlign w:val="center"/>
          </w:tcPr>
          <w:p w14:paraId="53EFA04E" w14:textId="77777777" w:rsidR="00D01620" w:rsidRPr="00D01620" w:rsidRDefault="00D01620" w:rsidP="00D01620">
            <w:pPr>
              <w:jc w:val="center"/>
              <w:rPr>
                <w:rFonts w:ascii="Times New Roman" w:eastAsia="Calibri" w:hAnsi="Times New Roman" w:cs="Times New Roman"/>
                <w:b/>
                <w:iCs/>
                <w:sz w:val="24"/>
              </w:rPr>
            </w:pPr>
            <w:r w:rsidRPr="00D01620">
              <w:rPr>
                <w:rFonts w:ascii="Times New Roman" w:eastAsia="Calibri" w:hAnsi="Times New Roman" w:cs="Times New Roman"/>
                <w:b/>
                <w:iCs/>
                <w:sz w:val="24"/>
              </w:rPr>
              <w:t>Объем в часах</w:t>
            </w:r>
          </w:p>
        </w:tc>
        <w:tc>
          <w:tcPr>
            <w:tcW w:w="1162" w:type="pct"/>
          </w:tcPr>
          <w:p w14:paraId="2AE5AEBF" w14:textId="77777777" w:rsidR="00D01620" w:rsidRPr="00D01620" w:rsidRDefault="00D01620" w:rsidP="00D01620">
            <w:pPr>
              <w:jc w:val="center"/>
              <w:rPr>
                <w:rFonts w:ascii="Times New Roman" w:eastAsia="Calibri" w:hAnsi="Times New Roman" w:cs="Times New Roman"/>
                <w:b/>
                <w:iCs/>
                <w:sz w:val="24"/>
              </w:rPr>
            </w:pPr>
            <w:r w:rsidRPr="00D01620">
              <w:rPr>
                <w:rFonts w:ascii="Times New Roman" w:eastAsia="Calibri" w:hAnsi="Times New Roman" w:cs="Times New Roman"/>
                <w:b/>
                <w:sz w:val="24"/>
              </w:rPr>
              <w:t xml:space="preserve">В </w:t>
            </w:r>
            <w:proofErr w:type="spellStart"/>
            <w:r w:rsidRPr="00D01620">
              <w:rPr>
                <w:rFonts w:ascii="Times New Roman" w:eastAsia="Calibri" w:hAnsi="Times New Roman" w:cs="Times New Roman"/>
                <w:b/>
                <w:sz w:val="24"/>
              </w:rPr>
              <w:t>т.ч</w:t>
            </w:r>
            <w:proofErr w:type="spellEnd"/>
            <w:r w:rsidRPr="00D01620">
              <w:rPr>
                <w:rFonts w:ascii="Times New Roman" w:eastAsia="Calibri" w:hAnsi="Times New Roman" w:cs="Times New Roman"/>
                <w:b/>
                <w:sz w:val="24"/>
              </w:rPr>
              <w:t xml:space="preserve">. в форме </w:t>
            </w:r>
            <w:proofErr w:type="spellStart"/>
            <w:r w:rsidRPr="00D01620">
              <w:rPr>
                <w:rFonts w:ascii="Times New Roman" w:eastAsia="Calibri" w:hAnsi="Times New Roman" w:cs="Times New Roman"/>
                <w:b/>
                <w:sz w:val="24"/>
              </w:rPr>
              <w:t>практ</w:t>
            </w:r>
            <w:proofErr w:type="spellEnd"/>
            <w:r w:rsidRPr="00D01620">
              <w:rPr>
                <w:rFonts w:ascii="Times New Roman" w:eastAsia="Calibri" w:hAnsi="Times New Roman" w:cs="Times New Roman"/>
                <w:b/>
                <w:sz w:val="24"/>
              </w:rPr>
              <w:t>. подготовки</w:t>
            </w:r>
          </w:p>
        </w:tc>
      </w:tr>
      <w:tr w:rsidR="00D01620" w:rsidRPr="00D01620" w14:paraId="14E77DF6" w14:textId="77777777" w:rsidTr="006158BE">
        <w:trPr>
          <w:trHeight w:val="23"/>
        </w:trPr>
        <w:tc>
          <w:tcPr>
            <w:tcW w:w="3258" w:type="pct"/>
            <w:vAlign w:val="center"/>
          </w:tcPr>
          <w:p w14:paraId="32249E8A" w14:textId="77777777" w:rsidR="00D01620" w:rsidRPr="00D01620" w:rsidRDefault="00D01620" w:rsidP="00D01620">
            <w:pPr>
              <w:jc w:val="both"/>
              <w:rPr>
                <w:rFonts w:ascii="Times New Roman" w:eastAsia="Calibri" w:hAnsi="Times New Roman" w:cs="Times New Roman"/>
                <w:bCs/>
                <w:sz w:val="24"/>
                <w:szCs w:val="24"/>
              </w:rPr>
            </w:pPr>
            <w:r w:rsidRPr="00D01620">
              <w:rPr>
                <w:rFonts w:ascii="Times New Roman" w:eastAsia="Calibri" w:hAnsi="Times New Roman" w:cs="Times New Roman"/>
                <w:bCs/>
                <w:sz w:val="24"/>
                <w:szCs w:val="24"/>
              </w:rPr>
              <w:t>Учебные занятия, из них:</w:t>
            </w:r>
          </w:p>
        </w:tc>
        <w:tc>
          <w:tcPr>
            <w:tcW w:w="579" w:type="pct"/>
            <w:vAlign w:val="center"/>
          </w:tcPr>
          <w:p w14:paraId="41E2D2D9" w14:textId="77777777" w:rsidR="00D01620" w:rsidRPr="00D01620" w:rsidRDefault="00D01620" w:rsidP="00D01620">
            <w:pPr>
              <w:jc w:val="center"/>
              <w:rPr>
                <w:rFonts w:ascii="Times New Roman" w:eastAsia="Calibri" w:hAnsi="Times New Roman" w:cs="Times New Roman"/>
                <w:bCs/>
                <w:sz w:val="24"/>
                <w:szCs w:val="24"/>
              </w:rPr>
            </w:pPr>
            <w:r w:rsidRPr="00D01620">
              <w:rPr>
                <w:rFonts w:ascii="Times New Roman" w:eastAsia="Calibri" w:hAnsi="Times New Roman" w:cs="Times New Roman"/>
                <w:bCs/>
                <w:sz w:val="24"/>
                <w:szCs w:val="24"/>
              </w:rPr>
              <w:t>36</w:t>
            </w:r>
          </w:p>
        </w:tc>
        <w:tc>
          <w:tcPr>
            <w:tcW w:w="1162" w:type="pct"/>
            <w:vAlign w:val="center"/>
          </w:tcPr>
          <w:p w14:paraId="35BFA9F2" w14:textId="77777777" w:rsidR="00D01620" w:rsidRPr="00D01620" w:rsidRDefault="00D01620" w:rsidP="00D01620">
            <w:pPr>
              <w:jc w:val="center"/>
              <w:rPr>
                <w:rFonts w:ascii="Times New Roman" w:eastAsia="Calibri" w:hAnsi="Times New Roman" w:cs="Times New Roman"/>
                <w:bCs/>
                <w:sz w:val="24"/>
                <w:szCs w:val="24"/>
              </w:rPr>
            </w:pPr>
            <w:r w:rsidRPr="00D01620">
              <w:rPr>
                <w:rFonts w:ascii="Times New Roman" w:eastAsia="Calibri" w:hAnsi="Times New Roman" w:cs="Times New Roman"/>
                <w:bCs/>
                <w:sz w:val="24"/>
                <w:szCs w:val="24"/>
              </w:rPr>
              <w:t>18</w:t>
            </w:r>
          </w:p>
        </w:tc>
      </w:tr>
      <w:tr w:rsidR="00D01620" w:rsidRPr="00D01620" w14:paraId="7F5BDDA5" w14:textId="77777777" w:rsidTr="006158BE">
        <w:trPr>
          <w:trHeight w:val="23"/>
        </w:trPr>
        <w:tc>
          <w:tcPr>
            <w:tcW w:w="3258" w:type="pct"/>
            <w:vAlign w:val="center"/>
          </w:tcPr>
          <w:p w14:paraId="0FD80011" w14:textId="77777777" w:rsidR="00D01620" w:rsidRPr="00D01620" w:rsidRDefault="00D01620" w:rsidP="00D01620">
            <w:pPr>
              <w:jc w:val="both"/>
              <w:rPr>
                <w:rFonts w:ascii="Times New Roman" w:eastAsia="Calibri" w:hAnsi="Times New Roman" w:cs="Times New Roman"/>
                <w:bCs/>
                <w:sz w:val="24"/>
                <w:szCs w:val="24"/>
              </w:rPr>
            </w:pPr>
            <w:r w:rsidRPr="00D01620">
              <w:rPr>
                <w:rFonts w:ascii="Times New Roman" w:eastAsia="Calibri" w:hAnsi="Times New Roman" w:cs="Times New Roman"/>
                <w:bCs/>
                <w:sz w:val="24"/>
                <w:szCs w:val="24"/>
              </w:rPr>
              <w:t>теоретические</w:t>
            </w:r>
          </w:p>
        </w:tc>
        <w:tc>
          <w:tcPr>
            <w:tcW w:w="579" w:type="pct"/>
            <w:vAlign w:val="center"/>
          </w:tcPr>
          <w:p w14:paraId="6C873A67" w14:textId="77777777" w:rsidR="00D01620" w:rsidRPr="00D01620" w:rsidRDefault="00D01620" w:rsidP="00D01620">
            <w:pPr>
              <w:jc w:val="center"/>
              <w:rPr>
                <w:rFonts w:ascii="Times New Roman" w:eastAsia="Calibri" w:hAnsi="Times New Roman" w:cs="Times New Roman"/>
                <w:bCs/>
                <w:sz w:val="24"/>
                <w:szCs w:val="24"/>
              </w:rPr>
            </w:pPr>
            <w:r w:rsidRPr="00D01620">
              <w:rPr>
                <w:rFonts w:ascii="Times New Roman" w:eastAsia="Calibri" w:hAnsi="Times New Roman" w:cs="Times New Roman"/>
                <w:bCs/>
                <w:sz w:val="24"/>
                <w:szCs w:val="24"/>
              </w:rPr>
              <w:t>18</w:t>
            </w:r>
          </w:p>
        </w:tc>
        <w:tc>
          <w:tcPr>
            <w:tcW w:w="1162" w:type="pct"/>
            <w:vAlign w:val="center"/>
          </w:tcPr>
          <w:p w14:paraId="1AD88465" w14:textId="77777777" w:rsidR="00D01620" w:rsidRPr="00D01620" w:rsidRDefault="00D01620" w:rsidP="00D01620">
            <w:pPr>
              <w:jc w:val="center"/>
              <w:rPr>
                <w:rFonts w:ascii="Times New Roman" w:eastAsia="Calibri" w:hAnsi="Times New Roman" w:cs="Times New Roman"/>
                <w:bCs/>
                <w:sz w:val="24"/>
                <w:szCs w:val="24"/>
              </w:rPr>
            </w:pPr>
            <w:r w:rsidRPr="00D01620">
              <w:rPr>
                <w:rFonts w:ascii="Times New Roman" w:eastAsia="Calibri" w:hAnsi="Times New Roman" w:cs="Times New Roman"/>
                <w:bCs/>
                <w:sz w:val="24"/>
                <w:szCs w:val="24"/>
              </w:rPr>
              <w:t>-</w:t>
            </w:r>
          </w:p>
        </w:tc>
      </w:tr>
      <w:tr w:rsidR="00D01620" w:rsidRPr="00D01620" w14:paraId="03634F88" w14:textId="77777777" w:rsidTr="006158BE">
        <w:trPr>
          <w:trHeight w:val="23"/>
        </w:trPr>
        <w:tc>
          <w:tcPr>
            <w:tcW w:w="3258" w:type="pct"/>
            <w:vAlign w:val="center"/>
          </w:tcPr>
          <w:p w14:paraId="025303AC" w14:textId="77777777" w:rsidR="00D01620" w:rsidRPr="00D01620" w:rsidRDefault="00D01620" w:rsidP="00D01620">
            <w:pPr>
              <w:jc w:val="both"/>
              <w:rPr>
                <w:rFonts w:ascii="Times New Roman" w:eastAsia="Calibri" w:hAnsi="Times New Roman" w:cs="Times New Roman"/>
                <w:bCs/>
                <w:iCs/>
                <w:sz w:val="24"/>
                <w:szCs w:val="24"/>
              </w:rPr>
            </w:pPr>
            <w:r w:rsidRPr="00D01620">
              <w:rPr>
                <w:rFonts w:ascii="Times New Roman" w:eastAsia="Calibri" w:hAnsi="Times New Roman" w:cs="Times New Roman"/>
                <w:bCs/>
                <w:iCs/>
                <w:sz w:val="24"/>
                <w:szCs w:val="24"/>
              </w:rPr>
              <w:t>практические</w:t>
            </w:r>
          </w:p>
        </w:tc>
        <w:tc>
          <w:tcPr>
            <w:tcW w:w="579" w:type="pct"/>
            <w:vAlign w:val="center"/>
          </w:tcPr>
          <w:p w14:paraId="45C0935C" w14:textId="77777777" w:rsidR="00D01620" w:rsidRPr="00D01620" w:rsidRDefault="00D01620" w:rsidP="00D01620">
            <w:pPr>
              <w:jc w:val="center"/>
              <w:rPr>
                <w:rFonts w:ascii="Times New Roman" w:eastAsia="Calibri" w:hAnsi="Times New Roman" w:cs="Times New Roman"/>
                <w:bCs/>
                <w:sz w:val="24"/>
                <w:szCs w:val="24"/>
              </w:rPr>
            </w:pPr>
            <w:r w:rsidRPr="00D01620">
              <w:rPr>
                <w:rFonts w:ascii="Times New Roman" w:eastAsia="Calibri" w:hAnsi="Times New Roman" w:cs="Times New Roman"/>
                <w:bCs/>
                <w:sz w:val="24"/>
                <w:szCs w:val="24"/>
              </w:rPr>
              <w:t>18</w:t>
            </w:r>
          </w:p>
        </w:tc>
        <w:tc>
          <w:tcPr>
            <w:tcW w:w="1162" w:type="pct"/>
            <w:vAlign w:val="center"/>
          </w:tcPr>
          <w:p w14:paraId="07E1FAE8" w14:textId="77777777" w:rsidR="00D01620" w:rsidRPr="00D01620" w:rsidRDefault="00D01620" w:rsidP="00D01620">
            <w:pPr>
              <w:jc w:val="center"/>
              <w:rPr>
                <w:rFonts w:ascii="Times New Roman" w:eastAsia="Calibri" w:hAnsi="Times New Roman" w:cs="Times New Roman"/>
                <w:bCs/>
                <w:sz w:val="24"/>
                <w:szCs w:val="24"/>
              </w:rPr>
            </w:pPr>
            <w:r w:rsidRPr="00D01620">
              <w:rPr>
                <w:rFonts w:ascii="Times New Roman" w:eastAsia="Calibri" w:hAnsi="Times New Roman" w:cs="Times New Roman"/>
                <w:bCs/>
                <w:sz w:val="24"/>
                <w:szCs w:val="24"/>
              </w:rPr>
              <w:t>18</w:t>
            </w:r>
          </w:p>
        </w:tc>
      </w:tr>
      <w:tr w:rsidR="00D01620" w:rsidRPr="00D01620" w14:paraId="1EB15B7F" w14:textId="77777777" w:rsidTr="006158BE">
        <w:trPr>
          <w:trHeight w:val="23"/>
        </w:trPr>
        <w:tc>
          <w:tcPr>
            <w:tcW w:w="3258" w:type="pct"/>
            <w:vAlign w:val="center"/>
          </w:tcPr>
          <w:p w14:paraId="13EEBF31" w14:textId="77777777" w:rsidR="00D01620" w:rsidRPr="00D01620" w:rsidRDefault="00D01620" w:rsidP="00D01620">
            <w:pPr>
              <w:jc w:val="both"/>
              <w:rPr>
                <w:rFonts w:ascii="Times New Roman" w:eastAsia="Calibri" w:hAnsi="Times New Roman" w:cs="Times New Roman"/>
                <w:bCs/>
                <w:sz w:val="24"/>
                <w:szCs w:val="24"/>
              </w:rPr>
            </w:pPr>
            <w:r w:rsidRPr="00D01620">
              <w:rPr>
                <w:rFonts w:ascii="Times New Roman" w:eastAsia="Calibri" w:hAnsi="Times New Roman" w:cs="Times New Roman"/>
                <w:bCs/>
                <w:sz w:val="24"/>
                <w:szCs w:val="24"/>
              </w:rPr>
              <w:t>Самостоятельная работа</w:t>
            </w:r>
          </w:p>
        </w:tc>
        <w:tc>
          <w:tcPr>
            <w:tcW w:w="579" w:type="pct"/>
            <w:vAlign w:val="center"/>
          </w:tcPr>
          <w:p w14:paraId="492989C6" w14:textId="77777777" w:rsidR="00D01620" w:rsidRPr="00D01620" w:rsidRDefault="00D01620" w:rsidP="00D01620">
            <w:pPr>
              <w:jc w:val="center"/>
              <w:rPr>
                <w:rFonts w:ascii="Times New Roman" w:eastAsia="Calibri" w:hAnsi="Times New Roman" w:cs="Times New Roman"/>
                <w:bCs/>
                <w:sz w:val="24"/>
                <w:szCs w:val="24"/>
              </w:rPr>
            </w:pPr>
            <w:r w:rsidRPr="00D01620">
              <w:rPr>
                <w:rFonts w:ascii="Times New Roman" w:eastAsia="Calibri" w:hAnsi="Times New Roman" w:cs="Times New Roman"/>
                <w:bCs/>
                <w:sz w:val="24"/>
                <w:szCs w:val="24"/>
              </w:rPr>
              <w:t>2</w:t>
            </w:r>
          </w:p>
        </w:tc>
        <w:tc>
          <w:tcPr>
            <w:tcW w:w="1162" w:type="pct"/>
            <w:vAlign w:val="center"/>
          </w:tcPr>
          <w:p w14:paraId="59975C00" w14:textId="77777777" w:rsidR="00D01620" w:rsidRPr="00D01620" w:rsidRDefault="00D01620" w:rsidP="00D01620">
            <w:pPr>
              <w:jc w:val="center"/>
              <w:rPr>
                <w:rFonts w:ascii="Times New Roman" w:eastAsia="Calibri" w:hAnsi="Times New Roman" w:cs="Times New Roman"/>
                <w:bCs/>
                <w:sz w:val="24"/>
                <w:szCs w:val="24"/>
              </w:rPr>
            </w:pPr>
            <w:r w:rsidRPr="00D01620">
              <w:rPr>
                <w:rFonts w:ascii="Times New Roman" w:eastAsia="Calibri" w:hAnsi="Times New Roman" w:cs="Times New Roman"/>
                <w:bCs/>
                <w:sz w:val="24"/>
                <w:szCs w:val="24"/>
              </w:rPr>
              <w:t>-</w:t>
            </w:r>
          </w:p>
        </w:tc>
      </w:tr>
      <w:tr w:rsidR="00D01620" w:rsidRPr="00D01620" w14:paraId="4C1AF5DD" w14:textId="77777777" w:rsidTr="006158BE">
        <w:trPr>
          <w:trHeight w:val="23"/>
        </w:trPr>
        <w:tc>
          <w:tcPr>
            <w:tcW w:w="3258" w:type="pct"/>
            <w:vAlign w:val="center"/>
          </w:tcPr>
          <w:p w14:paraId="150FD568" w14:textId="77777777" w:rsidR="00D01620" w:rsidRPr="00D01620" w:rsidRDefault="00D01620" w:rsidP="00D01620">
            <w:pPr>
              <w:jc w:val="both"/>
              <w:rPr>
                <w:rFonts w:ascii="Times New Roman" w:eastAsia="Calibri" w:hAnsi="Times New Roman" w:cs="Times New Roman"/>
                <w:bCs/>
                <w:sz w:val="24"/>
                <w:szCs w:val="24"/>
              </w:rPr>
            </w:pPr>
            <w:r w:rsidRPr="00D01620">
              <w:rPr>
                <w:rFonts w:ascii="Times New Roman" w:eastAsia="Calibri" w:hAnsi="Times New Roman" w:cs="Times New Roman"/>
                <w:bCs/>
                <w:sz w:val="24"/>
                <w:szCs w:val="24"/>
              </w:rPr>
              <w:t xml:space="preserve">Промежуточная аттестация в </w:t>
            </w:r>
            <w:r w:rsidRPr="00D01620">
              <w:rPr>
                <w:rFonts w:ascii="Times New Roman" w:eastAsia="Calibri" w:hAnsi="Times New Roman" w:cs="Times New Roman"/>
                <w:bCs/>
                <w:iCs/>
                <w:sz w:val="24"/>
                <w:szCs w:val="24"/>
              </w:rPr>
              <w:t xml:space="preserve">форме </w:t>
            </w:r>
            <w:proofErr w:type="spellStart"/>
            <w:r w:rsidRPr="00D01620">
              <w:rPr>
                <w:rFonts w:ascii="Times New Roman" w:eastAsia="Calibri" w:hAnsi="Times New Roman" w:cs="Times New Roman"/>
                <w:bCs/>
                <w:iCs/>
                <w:sz w:val="24"/>
                <w:szCs w:val="24"/>
              </w:rPr>
              <w:t>диф.зачета</w:t>
            </w:r>
            <w:proofErr w:type="spellEnd"/>
          </w:p>
        </w:tc>
        <w:tc>
          <w:tcPr>
            <w:tcW w:w="579" w:type="pct"/>
            <w:vAlign w:val="center"/>
          </w:tcPr>
          <w:p w14:paraId="1B7AA816" w14:textId="77777777" w:rsidR="00D01620" w:rsidRPr="00D01620" w:rsidRDefault="00D01620" w:rsidP="00D01620">
            <w:pPr>
              <w:jc w:val="center"/>
              <w:rPr>
                <w:rFonts w:ascii="Times New Roman" w:eastAsia="Calibri" w:hAnsi="Times New Roman" w:cs="Times New Roman"/>
                <w:bCs/>
                <w:sz w:val="24"/>
                <w:szCs w:val="24"/>
              </w:rPr>
            </w:pPr>
            <w:r w:rsidRPr="00D01620">
              <w:rPr>
                <w:rFonts w:ascii="Times New Roman" w:eastAsia="Calibri" w:hAnsi="Times New Roman" w:cs="Times New Roman"/>
                <w:bCs/>
                <w:sz w:val="24"/>
                <w:szCs w:val="24"/>
              </w:rPr>
              <w:t>2</w:t>
            </w:r>
          </w:p>
        </w:tc>
        <w:tc>
          <w:tcPr>
            <w:tcW w:w="1162" w:type="pct"/>
            <w:vAlign w:val="center"/>
          </w:tcPr>
          <w:p w14:paraId="4B8F1B66" w14:textId="77777777" w:rsidR="00D01620" w:rsidRPr="00D01620" w:rsidRDefault="00D01620" w:rsidP="00D01620">
            <w:pPr>
              <w:jc w:val="center"/>
              <w:rPr>
                <w:rFonts w:ascii="Times New Roman" w:eastAsia="Calibri" w:hAnsi="Times New Roman" w:cs="Times New Roman"/>
                <w:bCs/>
                <w:sz w:val="24"/>
                <w:szCs w:val="24"/>
              </w:rPr>
            </w:pPr>
            <w:r w:rsidRPr="00D01620">
              <w:rPr>
                <w:rFonts w:ascii="Times New Roman" w:eastAsia="Calibri" w:hAnsi="Times New Roman" w:cs="Times New Roman"/>
                <w:bCs/>
                <w:sz w:val="24"/>
                <w:szCs w:val="24"/>
              </w:rPr>
              <w:t>-</w:t>
            </w:r>
          </w:p>
        </w:tc>
      </w:tr>
      <w:tr w:rsidR="00D01620" w:rsidRPr="00D01620" w14:paraId="20138437" w14:textId="77777777" w:rsidTr="006158BE">
        <w:trPr>
          <w:trHeight w:val="23"/>
        </w:trPr>
        <w:tc>
          <w:tcPr>
            <w:tcW w:w="3258" w:type="pct"/>
            <w:vAlign w:val="center"/>
          </w:tcPr>
          <w:p w14:paraId="41570902" w14:textId="77777777" w:rsidR="00D01620" w:rsidRPr="00D01620" w:rsidRDefault="00D01620" w:rsidP="00D01620">
            <w:pPr>
              <w:jc w:val="both"/>
              <w:rPr>
                <w:rFonts w:ascii="Times New Roman" w:eastAsia="Calibri" w:hAnsi="Times New Roman" w:cs="Times New Roman"/>
                <w:bCs/>
                <w:sz w:val="24"/>
                <w:szCs w:val="24"/>
              </w:rPr>
            </w:pPr>
            <w:r w:rsidRPr="00D01620">
              <w:rPr>
                <w:rFonts w:ascii="Times New Roman" w:eastAsia="Calibri" w:hAnsi="Times New Roman" w:cs="Times New Roman"/>
                <w:bCs/>
                <w:sz w:val="24"/>
                <w:szCs w:val="24"/>
              </w:rPr>
              <w:t>Всего</w:t>
            </w:r>
          </w:p>
        </w:tc>
        <w:tc>
          <w:tcPr>
            <w:tcW w:w="579" w:type="pct"/>
            <w:vAlign w:val="center"/>
          </w:tcPr>
          <w:p w14:paraId="430176E1" w14:textId="77777777" w:rsidR="00D01620" w:rsidRPr="00D01620" w:rsidRDefault="00D01620" w:rsidP="00D01620">
            <w:pPr>
              <w:jc w:val="center"/>
              <w:rPr>
                <w:rFonts w:ascii="Times New Roman" w:eastAsia="Calibri" w:hAnsi="Times New Roman" w:cs="Times New Roman"/>
                <w:b/>
                <w:sz w:val="24"/>
                <w:szCs w:val="24"/>
              </w:rPr>
            </w:pPr>
            <w:r w:rsidRPr="00D01620">
              <w:rPr>
                <w:rFonts w:ascii="Times New Roman" w:eastAsia="Calibri" w:hAnsi="Times New Roman" w:cs="Times New Roman"/>
                <w:b/>
                <w:sz w:val="24"/>
                <w:szCs w:val="24"/>
              </w:rPr>
              <w:t>40</w:t>
            </w:r>
          </w:p>
        </w:tc>
        <w:tc>
          <w:tcPr>
            <w:tcW w:w="1162" w:type="pct"/>
            <w:vAlign w:val="center"/>
          </w:tcPr>
          <w:p w14:paraId="2A3A77D2" w14:textId="77777777" w:rsidR="00D01620" w:rsidRPr="00D01620" w:rsidRDefault="00D01620" w:rsidP="00D01620">
            <w:pPr>
              <w:jc w:val="center"/>
              <w:rPr>
                <w:rFonts w:ascii="Times New Roman" w:eastAsia="Calibri" w:hAnsi="Times New Roman" w:cs="Times New Roman"/>
                <w:b/>
                <w:sz w:val="24"/>
                <w:szCs w:val="24"/>
              </w:rPr>
            </w:pPr>
            <w:r w:rsidRPr="00D01620">
              <w:rPr>
                <w:rFonts w:ascii="Times New Roman" w:eastAsia="Calibri" w:hAnsi="Times New Roman" w:cs="Times New Roman"/>
                <w:b/>
                <w:sz w:val="24"/>
                <w:szCs w:val="24"/>
              </w:rPr>
              <w:t>18</w:t>
            </w:r>
          </w:p>
        </w:tc>
      </w:tr>
    </w:tbl>
    <w:p w14:paraId="27C3EC0D" w14:textId="77777777" w:rsidR="00D01620" w:rsidRPr="00D01620" w:rsidRDefault="00D01620" w:rsidP="00D01620">
      <w:pPr>
        <w:tabs>
          <w:tab w:val="left" w:pos="1134"/>
        </w:tabs>
        <w:ind w:firstLine="709"/>
        <w:contextualSpacing/>
        <w:jc w:val="both"/>
        <w:rPr>
          <w:rFonts w:ascii="Calibri" w:eastAsia="Calibri" w:hAnsi="Calibri" w:cs="Times New Roman"/>
          <w:b/>
          <w:sz w:val="24"/>
          <w:szCs w:val="24"/>
        </w:rPr>
      </w:pPr>
    </w:p>
    <w:p w14:paraId="22437FCC" w14:textId="77777777" w:rsidR="00D01620" w:rsidRPr="00D01620" w:rsidRDefault="00D01620" w:rsidP="00D01620">
      <w:pPr>
        <w:tabs>
          <w:tab w:val="left" w:pos="1134"/>
        </w:tabs>
        <w:ind w:firstLine="709"/>
        <w:contextualSpacing/>
        <w:jc w:val="both"/>
        <w:rPr>
          <w:rFonts w:ascii="Calibri" w:eastAsia="Calibri" w:hAnsi="Calibri" w:cs="Times New Roman"/>
          <w:b/>
          <w:sz w:val="24"/>
          <w:szCs w:val="24"/>
        </w:rPr>
      </w:pPr>
    </w:p>
    <w:p w14:paraId="128A7D1E" w14:textId="77777777" w:rsidR="00D01620" w:rsidRPr="00D01620" w:rsidRDefault="00D01620" w:rsidP="00D01620">
      <w:pPr>
        <w:tabs>
          <w:tab w:val="left" w:pos="1134"/>
        </w:tabs>
        <w:ind w:firstLine="709"/>
        <w:contextualSpacing/>
        <w:jc w:val="both"/>
        <w:rPr>
          <w:rFonts w:ascii="Calibri" w:eastAsia="Calibri" w:hAnsi="Calibri" w:cs="Times New Roman"/>
          <w:b/>
          <w:sz w:val="24"/>
          <w:szCs w:val="24"/>
        </w:rPr>
      </w:pPr>
    </w:p>
    <w:p w14:paraId="65EEB0BA" w14:textId="77777777" w:rsidR="00D01620" w:rsidRPr="00D01620" w:rsidRDefault="00D01620" w:rsidP="00D01620">
      <w:pPr>
        <w:spacing w:after="120" w:line="276" w:lineRule="auto"/>
        <w:outlineLvl w:val="1"/>
        <w:rPr>
          <w:rFonts w:ascii="Calibri" w:eastAsia="Segoe UI" w:hAnsi="Calibri" w:cs="Times New Roman"/>
          <w:b/>
          <w:bCs/>
          <w:spacing w:val="15"/>
          <w:sz w:val="24"/>
          <w:szCs w:val="24"/>
          <w:lang w:eastAsia="ru-RU"/>
        </w:rPr>
        <w:sectPr w:rsidR="00D01620" w:rsidRPr="00D01620">
          <w:pgSz w:w="11906" w:h="16838"/>
          <w:pgMar w:top="1134" w:right="850" w:bottom="1134" w:left="1701" w:header="708" w:footer="708" w:gutter="0"/>
          <w:cols w:space="708"/>
          <w:docGrid w:linePitch="360"/>
        </w:sectPr>
      </w:pPr>
    </w:p>
    <w:p w14:paraId="10FEBEB1" w14:textId="77777777" w:rsidR="00D01620" w:rsidRPr="00D01620" w:rsidRDefault="00D01620" w:rsidP="00D01620">
      <w:pPr>
        <w:spacing w:line="276" w:lineRule="auto"/>
        <w:ind w:firstLine="709"/>
        <w:outlineLvl w:val="1"/>
        <w:rPr>
          <w:rFonts w:ascii="Calibri" w:eastAsia="Segoe UI" w:hAnsi="Calibri" w:cs="Times New Roman"/>
          <w:b/>
          <w:bCs/>
          <w:spacing w:val="15"/>
          <w:sz w:val="24"/>
          <w:szCs w:val="24"/>
          <w:lang w:eastAsia="ru-RU"/>
        </w:rPr>
      </w:pPr>
      <w:bookmarkStart w:id="57" w:name="_Toc167439749"/>
      <w:r w:rsidRPr="00D01620">
        <w:rPr>
          <w:rFonts w:ascii="Times New Roman Полужирный" w:eastAsia="Segoe UI" w:hAnsi="Times New Roman Полужирный" w:cs="Times New Roman"/>
          <w:b/>
          <w:bCs/>
          <w:spacing w:val="15"/>
          <w:sz w:val="24"/>
          <w:szCs w:val="24"/>
          <w:lang w:eastAsia="ru-RU"/>
        </w:rPr>
        <w:lastRenderedPageBreak/>
        <w:t>2.2. Тематический план и содержание учебной дисциплины</w:t>
      </w:r>
      <w:bookmarkEnd w:id="57"/>
    </w:p>
    <w:tbl>
      <w:tblPr>
        <w:tblpPr w:leftFromText="180" w:rightFromText="180" w:vertAnchor="text" w:tblpY="1"/>
        <w:tblOverlap w:val="neve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1"/>
        <w:gridCol w:w="8948"/>
        <w:gridCol w:w="1953"/>
        <w:gridCol w:w="1812"/>
      </w:tblGrid>
      <w:tr w:rsidR="00D01620" w:rsidRPr="00D01620" w14:paraId="3D5820A4" w14:textId="77777777" w:rsidTr="006158BE">
        <w:trPr>
          <w:trHeight w:val="20"/>
        </w:trPr>
        <w:tc>
          <w:tcPr>
            <w:tcW w:w="755" w:type="pct"/>
            <w:vAlign w:val="center"/>
          </w:tcPr>
          <w:p w14:paraId="17E64E17" w14:textId="77777777" w:rsidR="00D01620" w:rsidRPr="00D01620" w:rsidRDefault="00D01620" w:rsidP="00D01620">
            <w:pPr>
              <w:suppressAutoHyphens/>
              <w:jc w:val="center"/>
              <w:rPr>
                <w:rFonts w:ascii="Times New Roman" w:eastAsia="Calibri" w:hAnsi="Times New Roman" w:cs="Times New Roman"/>
                <w:b/>
                <w:bCs/>
                <w:sz w:val="20"/>
                <w:szCs w:val="20"/>
              </w:rPr>
            </w:pPr>
            <w:r w:rsidRPr="00D01620">
              <w:rPr>
                <w:rFonts w:ascii="Times New Roman" w:eastAsia="Calibri" w:hAnsi="Times New Roman" w:cs="Times New Roman"/>
                <w:b/>
                <w:bCs/>
                <w:sz w:val="20"/>
                <w:szCs w:val="20"/>
              </w:rPr>
              <w:t>Наименование разделов и тем</w:t>
            </w:r>
          </w:p>
        </w:tc>
        <w:tc>
          <w:tcPr>
            <w:tcW w:w="2988" w:type="pct"/>
            <w:vAlign w:val="center"/>
          </w:tcPr>
          <w:p w14:paraId="794E8E43" w14:textId="77777777" w:rsidR="00D01620" w:rsidRPr="00D01620" w:rsidRDefault="00D01620" w:rsidP="00D01620">
            <w:pPr>
              <w:suppressAutoHyphens/>
              <w:jc w:val="center"/>
              <w:rPr>
                <w:rFonts w:ascii="Times New Roman" w:eastAsia="Calibri" w:hAnsi="Times New Roman" w:cs="Times New Roman"/>
                <w:b/>
                <w:bCs/>
                <w:sz w:val="20"/>
                <w:szCs w:val="20"/>
              </w:rPr>
            </w:pPr>
            <w:r w:rsidRPr="00D01620">
              <w:rPr>
                <w:rFonts w:ascii="Times New Roman" w:eastAsia="Calibri" w:hAnsi="Times New Roman" w:cs="Times New Roman"/>
                <w:b/>
                <w:bCs/>
                <w:sz w:val="20"/>
                <w:szCs w:val="20"/>
              </w:rPr>
              <w:t>Содержание учебного материала и формы организации деятельности обучающихся</w:t>
            </w:r>
          </w:p>
        </w:tc>
        <w:tc>
          <w:tcPr>
            <w:tcW w:w="652" w:type="pct"/>
            <w:vAlign w:val="center"/>
          </w:tcPr>
          <w:p w14:paraId="55B48C3C" w14:textId="77777777" w:rsidR="00D01620" w:rsidRPr="00D01620" w:rsidRDefault="00D01620" w:rsidP="00D01620">
            <w:pPr>
              <w:suppressAutoHyphens/>
              <w:jc w:val="center"/>
              <w:rPr>
                <w:rFonts w:ascii="Times New Roman" w:eastAsia="Calibri" w:hAnsi="Times New Roman" w:cs="Times New Roman"/>
                <w:b/>
                <w:bCs/>
                <w:sz w:val="20"/>
                <w:szCs w:val="20"/>
              </w:rPr>
            </w:pPr>
            <w:r w:rsidRPr="00D01620">
              <w:rPr>
                <w:rFonts w:ascii="Times New Roman" w:eastAsia="Calibri" w:hAnsi="Times New Roman" w:cs="Times New Roman"/>
                <w:b/>
                <w:bCs/>
                <w:sz w:val="20"/>
                <w:szCs w:val="20"/>
              </w:rPr>
              <w:t>Объем, акад. ч / в том числе в форме практической подготовки, акад. ч</w:t>
            </w:r>
          </w:p>
        </w:tc>
        <w:tc>
          <w:tcPr>
            <w:tcW w:w="605" w:type="pct"/>
            <w:vAlign w:val="center"/>
          </w:tcPr>
          <w:p w14:paraId="0A74C938" w14:textId="77777777" w:rsidR="00D01620" w:rsidRPr="00D01620" w:rsidRDefault="00D01620" w:rsidP="00D01620">
            <w:pPr>
              <w:suppressAutoHyphens/>
              <w:jc w:val="center"/>
              <w:rPr>
                <w:rFonts w:ascii="Times New Roman" w:eastAsia="Calibri" w:hAnsi="Times New Roman" w:cs="Times New Roman"/>
                <w:b/>
                <w:bCs/>
                <w:sz w:val="20"/>
                <w:szCs w:val="20"/>
              </w:rPr>
            </w:pPr>
            <w:r w:rsidRPr="00D01620">
              <w:rPr>
                <w:rFonts w:ascii="Times New Roman" w:eastAsia="Calibri" w:hAnsi="Times New Roman" w:cs="Times New Roman"/>
                <w:b/>
                <w:bCs/>
                <w:sz w:val="20"/>
                <w:szCs w:val="20"/>
              </w:rPr>
              <w:t>Коды компетенций и личностных результатов, формированию которых способствует элемент программы</w:t>
            </w:r>
          </w:p>
        </w:tc>
      </w:tr>
      <w:tr w:rsidR="00D01620" w:rsidRPr="00D01620" w14:paraId="32342FA6" w14:textId="77777777" w:rsidTr="006158BE">
        <w:trPr>
          <w:trHeight w:val="20"/>
        </w:trPr>
        <w:tc>
          <w:tcPr>
            <w:tcW w:w="755" w:type="pct"/>
          </w:tcPr>
          <w:p w14:paraId="78E90F5D" w14:textId="77777777" w:rsidR="00D01620" w:rsidRPr="00D01620" w:rsidRDefault="00D01620" w:rsidP="00D01620">
            <w:pPr>
              <w:jc w:val="center"/>
              <w:rPr>
                <w:rFonts w:ascii="Times New Roman" w:eastAsia="Calibri" w:hAnsi="Times New Roman" w:cs="Times New Roman"/>
                <w:b/>
                <w:bCs/>
                <w:i/>
                <w:iCs/>
                <w:sz w:val="20"/>
                <w:szCs w:val="20"/>
              </w:rPr>
            </w:pPr>
            <w:r w:rsidRPr="00D01620">
              <w:rPr>
                <w:rFonts w:ascii="Times New Roman" w:eastAsia="Calibri" w:hAnsi="Times New Roman" w:cs="Times New Roman"/>
                <w:b/>
                <w:bCs/>
                <w:i/>
                <w:iCs/>
                <w:sz w:val="20"/>
                <w:szCs w:val="20"/>
              </w:rPr>
              <w:t>1</w:t>
            </w:r>
          </w:p>
        </w:tc>
        <w:tc>
          <w:tcPr>
            <w:tcW w:w="2988" w:type="pct"/>
          </w:tcPr>
          <w:p w14:paraId="1FFF502F" w14:textId="77777777" w:rsidR="00D01620" w:rsidRPr="00D01620" w:rsidRDefault="00D01620" w:rsidP="00D01620">
            <w:pPr>
              <w:jc w:val="center"/>
              <w:rPr>
                <w:rFonts w:ascii="Times New Roman" w:eastAsia="Calibri" w:hAnsi="Times New Roman" w:cs="Times New Roman"/>
                <w:b/>
                <w:bCs/>
                <w:i/>
                <w:iCs/>
                <w:sz w:val="20"/>
                <w:szCs w:val="20"/>
              </w:rPr>
            </w:pPr>
            <w:r w:rsidRPr="00D01620">
              <w:rPr>
                <w:rFonts w:ascii="Times New Roman" w:eastAsia="Calibri" w:hAnsi="Times New Roman" w:cs="Times New Roman"/>
                <w:b/>
                <w:bCs/>
                <w:i/>
                <w:iCs/>
                <w:sz w:val="20"/>
                <w:szCs w:val="20"/>
              </w:rPr>
              <w:t>2</w:t>
            </w:r>
          </w:p>
        </w:tc>
        <w:tc>
          <w:tcPr>
            <w:tcW w:w="652" w:type="pct"/>
          </w:tcPr>
          <w:p w14:paraId="20B3D60C" w14:textId="77777777" w:rsidR="00D01620" w:rsidRPr="00D01620" w:rsidRDefault="00D01620" w:rsidP="00D01620">
            <w:pPr>
              <w:jc w:val="center"/>
              <w:rPr>
                <w:rFonts w:ascii="Times New Roman" w:eastAsia="Calibri" w:hAnsi="Times New Roman" w:cs="Times New Roman"/>
                <w:b/>
                <w:bCs/>
                <w:i/>
                <w:iCs/>
                <w:sz w:val="20"/>
                <w:szCs w:val="20"/>
              </w:rPr>
            </w:pPr>
            <w:r w:rsidRPr="00D01620">
              <w:rPr>
                <w:rFonts w:ascii="Times New Roman" w:eastAsia="Calibri" w:hAnsi="Times New Roman" w:cs="Times New Roman"/>
                <w:b/>
                <w:bCs/>
                <w:i/>
                <w:iCs/>
                <w:sz w:val="20"/>
                <w:szCs w:val="20"/>
              </w:rPr>
              <w:t>3</w:t>
            </w:r>
          </w:p>
        </w:tc>
        <w:tc>
          <w:tcPr>
            <w:tcW w:w="605" w:type="pct"/>
          </w:tcPr>
          <w:p w14:paraId="2E273BF7" w14:textId="77777777" w:rsidR="00D01620" w:rsidRPr="00D01620" w:rsidRDefault="00D01620" w:rsidP="00D01620">
            <w:pPr>
              <w:jc w:val="center"/>
              <w:rPr>
                <w:rFonts w:ascii="Times New Roman" w:eastAsia="Calibri" w:hAnsi="Times New Roman" w:cs="Times New Roman"/>
                <w:b/>
                <w:bCs/>
                <w:i/>
                <w:iCs/>
                <w:sz w:val="20"/>
                <w:szCs w:val="20"/>
              </w:rPr>
            </w:pPr>
            <w:r w:rsidRPr="00D01620">
              <w:rPr>
                <w:rFonts w:ascii="Times New Roman" w:eastAsia="Calibri" w:hAnsi="Times New Roman" w:cs="Times New Roman"/>
                <w:b/>
                <w:bCs/>
                <w:i/>
                <w:iCs/>
                <w:sz w:val="20"/>
                <w:szCs w:val="20"/>
              </w:rPr>
              <w:t>4</w:t>
            </w:r>
          </w:p>
        </w:tc>
      </w:tr>
      <w:tr w:rsidR="00D01620" w:rsidRPr="00D01620" w14:paraId="3490D376" w14:textId="77777777" w:rsidTr="006158BE">
        <w:trPr>
          <w:trHeight w:val="212"/>
        </w:trPr>
        <w:tc>
          <w:tcPr>
            <w:tcW w:w="3743" w:type="pct"/>
            <w:gridSpan w:val="2"/>
          </w:tcPr>
          <w:p w14:paraId="1714C0A2" w14:textId="77777777" w:rsidR="00D01620" w:rsidRPr="00D01620" w:rsidRDefault="00D01620" w:rsidP="00D01620">
            <w:pPr>
              <w:rPr>
                <w:rFonts w:ascii="Times New Roman" w:eastAsia="Calibri" w:hAnsi="Times New Roman" w:cs="Times New Roman"/>
                <w:b/>
                <w:bCs/>
                <w:sz w:val="20"/>
                <w:szCs w:val="20"/>
              </w:rPr>
            </w:pPr>
            <w:r w:rsidRPr="00D01620">
              <w:rPr>
                <w:rFonts w:ascii="Times New Roman" w:eastAsia="Calibri" w:hAnsi="Times New Roman" w:cs="Times New Roman"/>
                <w:b/>
                <w:bCs/>
                <w:sz w:val="20"/>
                <w:szCs w:val="20"/>
              </w:rPr>
              <w:t xml:space="preserve">Раздел 1. </w:t>
            </w:r>
            <w:r w:rsidRPr="00D01620">
              <w:rPr>
                <w:rFonts w:ascii="Times New Roman" w:eastAsia="Calibri" w:hAnsi="Times New Roman" w:cs="Times New Roman"/>
                <w:b/>
                <w:bCs/>
                <w:sz w:val="20"/>
                <w:szCs w:val="24"/>
              </w:rPr>
              <w:t xml:space="preserve"> Безопасность жизнедеятельности в чрезвычайных ситуациях</w:t>
            </w:r>
          </w:p>
        </w:tc>
        <w:tc>
          <w:tcPr>
            <w:tcW w:w="652" w:type="pct"/>
          </w:tcPr>
          <w:p w14:paraId="122ECBB7" w14:textId="77777777" w:rsidR="00D01620" w:rsidRPr="00D01620" w:rsidRDefault="00D01620" w:rsidP="00D01620">
            <w:pPr>
              <w:jc w:val="center"/>
              <w:rPr>
                <w:rFonts w:ascii="Times New Roman" w:eastAsia="Calibri" w:hAnsi="Times New Roman" w:cs="Times New Roman"/>
                <w:b/>
                <w:bCs/>
                <w:i/>
                <w:iCs/>
                <w:sz w:val="20"/>
                <w:szCs w:val="20"/>
              </w:rPr>
            </w:pPr>
            <w:r w:rsidRPr="00D01620">
              <w:rPr>
                <w:rFonts w:ascii="Times New Roman" w:eastAsia="Calibri" w:hAnsi="Times New Roman" w:cs="Times New Roman"/>
                <w:iCs/>
                <w:sz w:val="20"/>
                <w:szCs w:val="20"/>
              </w:rPr>
              <w:t>14/8</w:t>
            </w:r>
          </w:p>
        </w:tc>
        <w:tc>
          <w:tcPr>
            <w:tcW w:w="605" w:type="pct"/>
          </w:tcPr>
          <w:p w14:paraId="2849DC30" w14:textId="77777777" w:rsidR="00D01620" w:rsidRPr="00D01620" w:rsidRDefault="00D01620" w:rsidP="00D01620">
            <w:pPr>
              <w:jc w:val="center"/>
              <w:rPr>
                <w:rFonts w:ascii="Times New Roman" w:eastAsia="Calibri" w:hAnsi="Times New Roman" w:cs="Times New Roman"/>
                <w:b/>
                <w:bCs/>
                <w:i/>
                <w:iCs/>
                <w:sz w:val="20"/>
                <w:szCs w:val="20"/>
              </w:rPr>
            </w:pPr>
          </w:p>
        </w:tc>
      </w:tr>
      <w:tr w:rsidR="00D01620" w:rsidRPr="00D01620" w14:paraId="52091459" w14:textId="77777777" w:rsidTr="006158BE">
        <w:trPr>
          <w:trHeight w:val="20"/>
        </w:trPr>
        <w:tc>
          <w:tcPr>
            <w:tcW w:w="755" w:type="pct"/>
            <w:vMerge w:val="restart"/>
          </w:tcPr>
          <w:p w14:paraId="330D2E49" w14:textId="77777777" w:rsidR="00D01620" w:rsidRPr="00D01620" w:rsidRDefault="00D01620" w:rsidP="00D01620">
            <w:pPr>
              <w:rPr>
                <w:rFonts w:ascii="Times New Roman" w:eastAsia="Calibri" w:hAnsi="Times New Roman" w:cs="Times New Roman"/>
                <w:b/>
                <w:bCs/>
                <w:sz w:val="20"/>
                <w:szCs w:val="20"/>
              </w:rPr>
            </w:pPr>
            <w:r w:rsidRPr="00D01620">
              <w:rPr>
                <w:rFonts w:ascii="Times New Roman" w:eastAsia="Calibri" w:hAnsi="Times New Roman" w:cs="Times New Roman"/>
                <w:b/>
                <w:bCs/>
                <w:sz w:val="20"/>
                <w:szCs w:val="20"/>
              </w:rPr>
              <w:t xml:space="preserve">Тема 1.1. </w:t>
            </w:r>
          </w:p>
          <w:p w14:paraId="1BB566E3" w14:textId="77777777" w:rsidR="00D01620" w:rsidRPr="00D01620" w:rsidRDefault="00D01620" w:rsidP="00D01620">
            <w:pPr>
              <w:rPr>
                <w:rFonts w:ascii="Times New Roman" w:eastAsia="Calibri" w:hAnsi="Times New Roman" w:cs="Times New Roman"/>
                <w:bCs/>
                <w:sz w:val="20"/>
              </w:rPr>
            </w:pPr>
            <w:r w:rsidRPr="00D01620">
              <w:rPr>
                <w:rFonts w:ascii="Times New Roman" w:eastAsia="Calibri" w:hAnsi="Times New Roman" w:cs="Times New Roman"/>
                <w:sz w:val="20"/>
                <w:szCs w:val="24"/>
              </w:rPr>
              <w:t xml:space="preserve">Введение. </w:t>
            </w:r>
            <w:r w:rsidRPr="00D01620">
              <w:rPr>
                <w:rFonts w:ascii="Times New Roman" w:eastAsia="Calibri" w:hAnsi="Times New Roman" w:cs="Times New Roman"/>
                <w:sz w:val="20"/>
              </w:rPr>
              <w:t xml:space="preserve"> Нормативно-правовое регулирование.</w:t>
            </w:r>
          </w:p>
        </w:tc>
        <w:tc>
          <w:tcPr>
            <w:tcW w:w="2988" w:type="pct"/>
          </w:tcPr>
          <w:p w14:paraId="1938C711" w14:textId="068EE5A9" w:rsidR="00D01620" w:rsidRPr="00D01620" w:rsidRDefault="00D01620" w:rsidP="00FE5899">
            <w:pPr>
              <w:rPr>
                <w:rFonts w:ascii="Times New Roman" w:eastAsia="Calibri" w:hAnsi="Times New Roman" w:cs="Times New Roman"/>
                <w:b/>
                <w:bCs/>
                <w:i/>
                <w:sz w:val="20"/>
                <w:szCs w:val="20"/>
              </w:rPr>
            </w:pPr>
            <w:r w:rsidRPr="00D01620">
              <w:rPr>
                <w:rFonts w:ascii="Times New Roman" w:eastAsia="Calibri" w:hAnsi="Times New Roman" w:cs="Times New Roman"/>
                <w:b/>
                <w:bCs/>
                <w:sz w:val="20"/>
                <w:szCs w:val="20"/>
              </w:rPr>
              <w:t xml:space="preserve">Содержание </w:t>
            </w:r>
          </w:p>
        </w:tc>
        <w:tc>
          <w:tcPr>
            <w:tcW w:w="652" w:type="pct"/>
            <w:vAlign w:val="center"/>
          </w:tcPr>
          <w:p w14:paraId="32399E49" w14:textId="77777777" w:rsidR="00D01620" w:rsidRPr="00D01620" w:rsidRDefault="00D01620" w:rsidP="00D01620">
            <w:pPr>
              <w:suppressAutoHyphens/>
              <w:jc w:val="center"/>
              <w:rPr>
                <w:rFonts w:ascii="Times New Roman" w:eastAsia="Calibri" w:hAnsi="Times New Roman" w:cs="Times New Roman"/>
                <w:b/>
                <w:i/>
                <w:iCs/>
                <w:sz w:val="20"/>
                <w:szCs w:val="20"/>
              </w:rPr>
            </w:pPr>
            <w:r w:rsidRPr="00D01620">
              <w:rPr>
                <w:rFonts w:ascii="Times New Roman" w:eastAsia="Calibri" w:hAnsi="Times New Roman" w:cs="Times New Roman"/>
                <w:b/>
                <w:iCs/>
                <w:sz w:val="20"/>
                <w:szCs w:val="20"/>
              </w:rPr>
              <w:t>1</w:t>
            </w:r>
          </w:p>
        </w:tc>
        <w:tc>
          <w:tcPr>
            <w:tcW w:w="605" w:type="pct"/>
            <w:vMerge w:val="restart"/>
          </w:tcPr>
          <w:p w14:paraId="677A1874" w14:textId="77777777" w:rsidR="00D01620" w:rsidRPr="00D01620" w:rsidRDefault="00D01620" w:rsidP="00D01620">
            <w:pPr>
              <w:rPr>
                <w:rFonts w:ascii="Times New Roman" w:eastAsia="Calibri" w:hAnsi="Times New Roman" w:cs="Times New Roman"/>
                <w:sz w:val="20"/>
              </w:rPr>
            </w:pPr>
            <w:r w:rsidRPr="00D01620">
              <w:rPr>
                <w:rFonts w:ascii="Times New Roman" w:eastAsia="Calibri" w:hAnsi="Times New Roman" w:cs="Times New Roman"/>
                <w:sz w:val="20"/>
              </w:rPr>
              <w:t>ОК 5, ОК 6, ОК 7</w:t>
            </w:r>
          </w:p>
        </w:tc>
      </w:tr>
      <w:tr w:rsidR="00D01620" w:rsidRPr="00D01620" w14:paraId="1EFD0FF6" w14:textId="77777777" w:rsidTr="006158BE">
        <w:trPr>
          <w:trHeight w:val="20"/>
        </w:trPr>
        <w:tc>
          <w:tcPr>
            <w:tcW w:w="755" w:type="pct"/>
            <w:vMerge/>
          </w:tcPr>
          <w:p w14:paraId="415E7DFD" w14:textId="77777777" w:rsidR="00D01620" w:rsidRPr="00D01620" w:rsidRDefault="00D01620" w:rsidP="00D01620">
            <w:pPr>
              <w:rPr>
                <w:rFonts w:ascii="Times New Roman" w:eastAsia="Calibri" w:hAnsi="Times New Roman" w:cs="Times New Roman"/>
                <w:b/>
                <w:bCs/>
                <w:i/>
                <w:sz w:val="20"/>
                <w:szCs w:val="20"/>
              </w:rPr>
            </w:pPr>
          </w:p>
        </w:tc>
        <w:tc>
          <w:tcPr>
            <w:tcW w:w="2988" w:type="pct"/>
          </w:tcPr>
          <w:p w14:paraId="61141CB6" w14:textId="77777777" w:rsidR="00D01620" w:rsidRPr="00D01620" w:rsidRDefault="00D01620" w:rsidP="00D01620">
            <w:pPr>
              <w:contextualSpacing/>
              <w:rPr>
                <w:rFonts w:ascii="Times New Roman" w:eastAsia="Calibri" w:hAnsi="Times New Roman" w:cs="Times New Roman"/>
                <w:sz w:val="20"/>
                <w:lang w:eastAsia="ru-RU"/>
              </w:rPr>
            </w:pPr>
            <w:r w:rsidRPr="00D01620">
              <w:rPr>
                <w:rFonts w:ascii="Times New Roman" w:eastAsia="Calibri" w:hAnsi="Times New Roman" w:cs="Times New Roman"/>
                <w:b/>
                <w:bCs/>
                <w:sz w:val="20"/>
                <w:szCs w:val="20"/>
              </w:rPr>
              <w:t xml:space="preserve">1. </w:t>
            </w:r>
            <w:r w:rsidRPr="00D01620">
              <w:rPr>
                <w:rFonts w:ascii="Times New Roman" w:eastAsia="Calibri" w:hAnsi="Times New Roman" w:cs="Times New Roman"/>
                <w:bCs/>
                <w:iCs/>
                <w:sz w:val="20"/>
                <w:szCs w:val="24"/>
              </w:rPr>
              <w:t>Цели и задачи изучения дисциплины. Основные понятия. Понятие и общая классификация чрезвычайных ситуаций. Чрезвычайные ситуации природного и техногенного характера.</w:t>
            </w:r>
          </w:p>
        </w:tc>
        <w:tc>
          <w:tcPr>
            <w:tcW w:w="652" w:type="pct"/>
            <w:vMerge w:val="restart"/>
            <w:vAlign w:val="center"/>
          </w:tcPr>
          <w:p w14:paraId="5B9E6F19" w14:textId="77777777" w:rsidR="00D01620" w:rsidRPr="00D01620" w:rsidRDefault="00D01620" w:rsidP="00D01620">
            <w:pPr>
              <w:suppressAutoHyphens/>
              <w:jc w:val="center"/>
              <w:rPr>
                <w:rFonts w:ascii="Times New Roman" w:eastAsia="Calibri" w:hAnsi="Times New Roman" w:cs="Times New Roman"/>
                <w:b/>
                <w:bCs/>
                <w:i/>
                <w:iCs/>
                <w:sz w:val="20"/>
                <w:szCs w:val="20"/>
              </w:rPr>
            </w:pPr>
            <w:r w:rsidRPr="00D01620">
              <w:rPr>
                <w:rFonts w:ascii="Times New Roman" w:eastAsia="Calibri" w:hAnsi="Times New Roman" w:cs="Times New Roman"/>
                <w:b/>
                <w:iCs/>
                <w:sz w:val="20"/>
                <w:szCs w:val="20"/>
              </w:rPr>
              <w:t>1</w:t>
            </w:r>
          </w:p>
        </w:tc>
        <w:tc>
          <w:tcPr>
            <w:tcW w:w="605" w:type="pct"/>
            <w:vMerge/>
          </w:tcPr>
          <w:p w14:paraId="6818EB05" w14:textId="77777777" w:rsidR="00D01620" w:rsidRPr="00D01620" w:rsidRDefault="00D01620" w:rsidP="00D01620">
            <w:pPr>
              <w:rPr>
                <w:rFonts w:ascii="Times New Roman" w:eastAsia="Calibri" w:hAnsi="Times New Roman" w:cs="Times New Roman"/>
                <w:b/>
                <w:bCs/>
                <w:i/>
                <w:sz w:val="20"/>
                <w:szCs w:val="20"/>
              </w:rPr>
            </w:pPr>
          </w:p>
        </w:tc>
      </w:tr>
      <w:tr w:rsidR="00D01620" w:rsidRPr="00D01620" w14:paraId="7294D070" w14:textId="77777777" w:rsidTr="006158BE">
        <w:trPr>
          <w:trHeight w:val="20"/>
        </w:trPr>
        <w:tc>
          <w:tcPr>
            <w:tcW w:w="755" w:type="pct"/>
            <w:vMerge/>
          </w:tcPr>
          <w:p w14:paraId="6D5A0E7B" w14:textId="77777777" w:rsidR="00D01620" w:rsidRPr="00D01620" w:rsidRDefault="00D01620" w:rsidP="00D01620">
            <w:pPr>
              <w:rPr>
                <w:rFonts w:ascii="Times New Roman" w:eastAsia="Calibri" w:hAnsi="Times New Roman" w:cs="Times New Roman"/>
                <w:b/>
                <w:bCs/>
                <w:i/>
                <w:sz w:val="20"/>
                <w:szCs w:val="20"/>
              </w:rPr>
            </w:pPr>
          </w:p>
        </w:tc>
        <w:tc>
          <w:tcPr>
            <w:tcW w:w="2988" w:type="pct"/>
          </w:tcPr>
          <w:p w14:paraId="32EA74C7" w14:textId="77777777" w:rsidR="00D01620" w:rsidRPr="00D01620" w:rsidRDefault="00D01620" w:rsidP="00D01620">
            <w:pPr>
              <w:contextualSpacing/>
              <w:rPr>
                <w:rFonts w:ascii="Times New Roman" w:eastAsia="Calibri" w:hAnsi="Times New Roman" w:cs="Times New Roman"/>
                <w:b/>
                <w:bCs/>
                <w:sz w:val="20"/>
                <w:szCs w:val="20"/>
              </w:rPr>
            </w:pPr>
            <w:r w:rsidRPr="00D01620">
              <w:rPr>
                <w:rFonts w:ascii="Times New Roman" w:eastAsia="Calibri" w:hAnsi="Times New Roman" w:cs="Times New Roman"/>
                <w:b/>
                <w:bCs/>
                <w:sz w:val="20"/>
              </w:rPr>
              <w:t>2.</w:t>
            </w:r>
            <w:r w:rsidRPr="00D01620">
              <w:rPr>
                <w:rFonts w:ascii="Times New Roman" w:eastAsia="Calibri" w:hAnsi="Times New Roman" w:cs="Times New Roman"/>
                <w:bCs/>
                <w:sz w:val="20"/>
              </w:rPr>
              <w:t xml:space="preserve"> </w:t>
            </w:r>
            <w:r w:rsidRPr="00D01620">
              <w:rPr>
                <w:rFonts w:ascii="Times New Roman" w:eastAsia="Calibri" w:hAnsi="Times New Roman" w:cs="Times New Roman"/>
                <w:sz w:val="20"/>
              </w:rPr>
              <w:t>Нормативно-правовое регулирование и органы обеспечения безопасности в Российской Федерации. Федеральные и региональные программы обеспечения безопасности жизнедеятельности. Международные организации, обеспечивающие безопасность.</w:t>
            </w:r>
          </w:p>
        </w:tc>
        <w:tc>
          <w:tcPr>
            <w:tcW w:w="652" w:type="pct"/>
            <w:vMerge/>
            <w:vAlign w:val="center"/>
          </w:tcPr>
          <w:p w14:paraId="678EC5F1" w14:textId="77777777" w:rsidR="00D01620" w:rsidRPr="00D01620" w:rsidRDefault="00D01620" w:rsidP="00D01620">
            <w:pPr>
              <w:suppressAutoHyphens/>
              <w:jc w:val="center"/>
              <w:rPr>
                <w:rFonts w:ascii="Times New Roman" w:eastAsia="Calibri" w:hAnsi="Times New Roman" w:cs="Times New Roman"/>
                <w:b/>
                <w:iCs/>
                <w:sz w:val="20"/>
                <w:szCs w:val="20"/>
              </w:rPr>
            </w:pPr>
          </w:p>
        </w:tc>
        <w:tc>
          <w:tcPr>
            <w:tcW w:w="605" w:type="pct"/>
            <w:vMerge/>
          </w:tcPr>
          <w:p w14:paraId="6B4C8B9C" w14:textId="77777777" w:rsidR="00D01620" w:rsidRPr="00D01620" w:rsidRDefault="00D01620" w:rsidP="00D01620">
            <w:pPr>
              <w:rPr>
                <w:rFonts w:ascii="Times New Roman" w:eastAsia="Calibri" w:hAnsi="Times New Roman" w:cs="Times New Roman"/>
                <w:b/>
                <w:bCs/>
                <w:i/>
                <w:sz w:val="20"/>
                <w:szCs w:val="20"/>
              </w:rPr>
            </w:pPr>
          </w:p>
        </w:tc>
      </w:tr>
      <w:tr w:rsidR="00D01620" w:rsidRPr="00D01620" w14:paraId="177B083A" w14:textId="77777777" w:rsidTr="006158BE">
        <w:trPr>
          <w:trHeight w:val="20"/>
        </w:trPr>
        <w:tc>
          <w:tcPr>
            <w:tcW w:w="755" w:type="pct"/>
            <w:vMerge/>
          </w:tcPr>
          <w:p w14:paraId="520D40C3" w14:textId="77777777" w:rsidR="00D01620" w:rsidRPr="00D01620" w:rsidRDefault="00D01620" w:rsidP="00D01620">
            <w:pPr>
              <w:rPr>
                <w:rFonts w:ascii="Times New Roman" w:eastAsia="Calibri" w:hAnsi="Times New Roman" w:cs="Times New Roman"/>
                <w:b/>
                <w:bCs/>
                <w:sz w:val="20"/>
                <w:szCs w:val="20"/>
              </w:rPr>
            </w:pPr>
          </w:p>
        </w:tc>
        <w:tc>
          <w:tcPr>
            <w:tcW w:w="2988" w:type="pct"/>
          </w:tcPr>
          <w:p w14:paraId="617A5E37" w14:textId="77777777" w:rsidR="00D01620" w:rsidRPr="00D01620" w:rsidRDefault="00D01620" w:rsidP="00D01620">
            <w:pPr>
              <w:rPr>
                <w:rFonts w:ascii="Times New Roman" w:eastAsia="Calibri" w:hAnsi="Times New Roman" w:cs="Times New Roman"/>
                <w:b/>
                <w:bCs/>
                <w:sz w:val="20"/>
                <w:szCs w:val="20"/>
              </w:rPr>
            </w:pPr>
            <w:r w:rsidRPr="00D01620">
              <w:rPr>
                <w:rFonts w:ascii="Times New Roman" w:eastAsia="Calibri" w:hAnsi="Times New Roman" w:cs="Times New Roman"/>
                <w:b/>
                <w:bCs/>
                <w:sz w:val="20"/>
                <w:szCs w:val="20"/>
              </w:rPr>
              <w:t>Самостоятельная работа обучающихся</w:t>
            </w:r>
          </w:p>
        </w:tc>
        <w:tc>
          <w:tcPr>
            <w:tcW w:w="652" w:type="pct"/>
            <w:vAlign w:val="center"/>
          </w:tcPr>
          <w:p w14:paraId="2E7D5AF8" w14:textId="77777777" w:rsidR="00D01620" w:rsidRPr="00D01620" w:rsidRDefault="00D01620" w:rsidP="00D01620">
            <w:pPr>
              <w:suppressAutoHyphens/>
              <w:jc w:val="center"/>
              <w:rPr>
                <w:rFonts w:ascii="Times New Roman" w:eastAsia="Calibri" w:hAnsi="Times New Roman" w:cs="Times New Roman"/>
                <w:b/>
                <w:bCs/>
                <w:i/>
                <w:iCs/>
                <w:sz w:val="20"/>
                <w:szCs w:val="20"/>
              </w:rPr>
            </w:pPr>
            <w:r w:rsidRPr="00D01620">
              <w:rPr>
                <w:rFonts w:ascii="Times New Roman" w:eastAsia="Calibri" w:hAnsi="Times New Roman" w:cs="Times New Roman"/>
                <w:b/>
                <w:bCs/>
                <w:i/>
                <w:iCs/>
                <w:sz w:val="20"/>
                <w:szCs w:val="20"/>
              </w:rPr>
              <w:t>-</w:t>
            </w:r>
          </w:p>
        </w:tc>
        <w:tc>
          <w:tcPr>
            <w:tcW w:w="605" w:type="pct"/>
            <w:vMerge/>
          </w:tcPr>
          <w:p w14:paraId="1A17A0A8" w14:textId="77777777" w:rsidR="00D01620" w:rsidRPr="00D01620" w:rsidRDefault="00D01620" w:rsidP="00D01620">
            <w:pPr>
              <w:rPr>
                <w:rFonts w:ascii="Times New Roman" w:eastAsia="Calibri" w:hAnsi="Times New Roman" w:cs="Times New Roman"/>
                <w:b/>
                <w:sz w:val="20"/>
                <w:szCs w:val="20"/>
              </w:rPr>
            </w:pPr>
          </w:p>
        </w:tc>
      </w:tr>
      <w:tr w:rsidR="00D01620" w:rsidRPr="00D01620" w14:paraId="482304ED" w14:textId="77777777" w:rsidTr="006158BE">
        <w:trPr>
          <w:trHeight w:val="20"/>
        </w:trPr>
        <w:tc>
          <w:tcPr>
            <w:tcW w:w="755" w:type="pct"/>
            <w:vMerge w:val="restart"/>
          </w:tcPr>
          <w:p w14:paraId="65F75F93" w14:textId="77777777" w:rsidR="00D01620" w:rsidRPr="00D01620" w:rsidRDefault="00D01620" w:rsidP="00D01620">
            <w:pPr>
              <w:rPr>
                <w:rFonts w:ascii="Times New Roman" w:eastAsia="Calibri" w:hAnsi="Times New Roman" w:cs="Times New Roman"/>
                <w:b/>
                <w:bCs/>
                <w:sz w:val="20"/>
                <w:szCs w:val="20"/>
              </w:rPr>
            </w:pPr>
            <w:r w:rsidRPr="00D01620">
              <w:rPr>
                <w:rFonts w:ascii="Times New Roman" w:eastAsia="Calibri" w:hAnsi="Times New Roman" w:cs="Times New Roman"/>
                <w:b/>
                <w:bCs/>
                <w:sz w:val="20"/>
                <w:szCs w:val="20"/>
              </w:rPr>
              <w:t xml:space="preserve">Тема 1.2. </w:t>
            </w:r>
          </w:p>
          <w:p w14:paraId="5E1A87AE" w14:textId="77777777" w:rsidR="00D01620" w:rsidRPr="00D01620" w:rsidRDefault="00D01620" w:rsidP="00D01620">
            <w:pPr>
              <w:rPr>
                <w:rFonts w:ascii="Times New Roman" w:eastAsia="Calibri" w:hAnsi="Times New Roman" w:cs="Times New Roman"/>
                <w:bCs/>
                <w:sz w:val="20"/>
              </w:rPr>
            </w:pPr>
            <w:r w:rsidRPr="00D01620">
              <w:rPr>
                <w:rFonts w:ascii="Times New Roman" w:eastAsia="Calibri" w:hAnsi="Times New Roman" w:cs="Times New Roman"/>
                <w:sz w:val="20"/>
              </w:rPr>
              <w:t>Единая государственная система предупреждения и ликвидации ЧС.</w:t>
            </w:r>
          </w:p>
        </w:tc>
        <w:tc>
          <w:tcPr>
            <w:tcW w:w="2988" w:type="pct"/>
          </w:tcPr>
          <w:p w14:paraId="3AD41306" w14:textId="715A845A" w:rsidR="00D01620" w:rsidRPr="00D01620" w:rsidRDefault="00D01620" w:rsidP="00FE5899">
            <w:pPr>
              <w:rPr>
                <w:rFonts w:ascii="Times New Roman" w:eastAsia="Calibri" w:hAnsi="Times New Roman" w:cs="Times New Roman"/>
                <w:b/>
                <w:bCs/>
                <w:i/>
                <w:sz w:val="20"/>
                <w:szCs w:val="20"/>
              </w:rPr>
            </w:pPr>
            <w:r w:rsidRPr="00D01620">
              <w:rPr>
                <w:rFonts w:ascii="Times New Roman" w:eastAsia="Calibri" w:hAnsi="Times New Roman" w:cs="Times New Roman"/>
                <w:b/>
                <w:bCs/>
                <w:sz w:val="20"/>
                <w:szCs w:val="20"/>
              </w:rPr>
              <w:t xml:space="preserve">Содержание </w:t>
            </w:r>
          </w:p>
        </w:tc>
        <w:tc>
          <w:tcPr>
            <w:tcW w:w="652" w:type="pct"/>
            <w:vAlign w:val="center"/>
          </w:tcPr>
          <w:p w14:paraId="74EAADD6" w14:textId="77777777" w:rsidR="00D01620" w:rsidRPr="00D01620" w:rsidRDefault="00D01620" w:rsidP="00D01620">
            <w:pPr>
              <w:suppressAutoHyphens/>
              <w:jc w:val="center"/>
              <w:rPr>
                <w:rFonts w:ascii="Times New Roman" w:eastAsia="Calibri" w:hAnsi="Times New Roman" w:cs="Times New Roman"/>
                <w:b/>
                <w:i/>
                <w:iCs/>
                <w:sz w:val="20"/>
                <w:szCs w:val="20"/>
              </w:rPr>
            </w:pPr>
            <w:r w:rsidRPr="00D01620">
              <w:rPr>
                <w:rFonts w:ascii="Times New Roman" w:eastAsia="Calibri" w:hAnsi="Times New Roman" w:cs="Times New Roman"/>
                <w:b/>
                <w:iCs/>
                <w:sz w:val="20"/>
                <w:szCs w:val="20"/>
              </w:rPr>
              <w:t>1</w:t>
            </w:r>
          </w:p>
        </w:tc>
        <w:tc>
          <w:tcPr>
            <w:tcW w:w="605" w:type="pct"/>
            <w:vMerge w:val="restart"/>
          </w:tcPr>
          <w:p w14:paraId="6A1BD0B8" w14:textId="77777777" w:rsidR="00D01620" w:rsidRPr="00D01620" w:rsidRDefault="00D01620" w:rsidP="00D01620">
            <w:pPr>
              <w:rPr>
                <w:rFonts w:ascii="Times New Roman" w:eastAsia="Calibri" w:hAnsi="Times New Roman" w:cs="Times New Roman"/>
                <w:sz w:val="20"/>
              </w:rPr>
            </w:pPr>
            <w:r w:rsidRPr="00D01620">
              <w:rPr>
                <w:rFonts w:ascii="Times New Roman" w:eastAsia="Calibri" w:hAnsi="Times New Roman" w:cs="Times New Roman"/>
                <w:sz w:val="20"/>
              </w:rPr>
              <w:t>ОК 5, ОК 6, ОК 7</w:t>
            </w:r>
          </w:p>
        </w:tc>
      </w:tr>
      <w:tr w:rsidR="00D01620" w:rsidRPr="00D01620" w14:paraId="24A59F06" w14:textId="77777777" w:rsidTr="006158BE">
        <w:trPr>
          <w:trHeight w:val="921"/>
        </w:trPr>
        <w:tc>
          <w:tcPr>
            <w:tcW w:w="755" w:type="pct"/>
            <w:vMerge/>
          </w:tcPr>
          <w:p w14:paraId="0280C906" w14:textId="77777777" w:rsidR="00D01620" w:rsidRPr="00D01620" w:rsidRDefault="00D01620" w:rsidP="00D01620">
            <w:pPr>
              <w:rPr>
                <w:rFonts w:ascii="Times New Roman" w:eastAsia="Calibri" w:hAnsi="Times New Roman" w:cs="Times New Roman"/>
                <w:b/>
                <w:bCs/>
                <w:i/>
                <w:sz w:val="20"/>
                <w:szCs w:val="20"/>
              </w:rPr>
            </w:pPr>
          </w:p>
        </w:tc>
        <w:tc>
          <w:tcPr>
            <w:tcW w:w="2988" w:type="pct"/>
          </w:tcPr>
          <w:p w14:paraId="21ACA540" w14:textId="77777777" w:rsidR="00D01620" w:rsidRPr="00D01620" w:rsidRDefault="00D01620" w:rsidP="00D01620">
            <w:pPr>
              <w:contextualSpacing/>
              <w:rPr>
                <w:rFonts w:ascii="Times New Roman" w:eastAsia="Calibri" w:hAnsi="Times New Roman" w:cs="Times New Roman"/>
                <w:sz w:val="20"/>
                <w:lang w:eastAsia="ru-RU"/>
              </w:rPr>
            </w:pPr>
            <w:r w:rsidRPr="00D01620">
              <w:rPr>
                <w:rFonts w:ascii="Times New Roman" w:eastAsia="Calibri" w:hAnsi="Times New Roman" w:cs="Times New Roman"/>
                <w:b/>
                <w:bCs/>
                <w:sz w:val="20"/>
              </w:rPr>
              <w:t>1.</w:t>
            </w:r>
            <w:r w:rsidRPr="00D01620">
              <w:rPr>
                <w:rFonts w:ascii="Times New Roman" w:eastAsia="Calibri" w:hAnsi="Times New Roman" w:cs="Times New Roman"/>
                <w:bCs/>
                <w:sz w:val="20"/>
              </w:rPr>
              <w:t xml:space="preserve"> </w:t>
            </w:r>
            <w:r w:rsidRPr="00D01620">
              <w:rPr>
                <w:rFonts w:ascii="Times New Roman" w:eastAsia="Calibri" w:hAnsi="Times New Roman" w:cs="Times New Roman"/>
                <w:sz w:val="20"/>
              </w:rPr>
              <w:t>Основные задачи, организационная структура, органы управления Единой государственной системы предупреждения и ликвидаций ЧС. Информационное обеспечение и режимы функционирования Единой государственной системы предупреждения и ликвидаций ЧС</w:t>
            </w:r>
          </w:p>
        </w:tc>
        <w:tc>
          <w:tcPr>
            <w:tcW w:w="652" w:type="pct"/>
            <w:vAlign w:val="center"/>
          </w:tcPr>
          <w:p w14:paraId="774C5952" w14:textId="77777777" w:rsidR="00D01620" w:rsidRPr="00D01620" w:rsidRDefault="00D01620" w:rsidP="00D01620">
            <w:pPr>
              <w:suppressAutoHyphens/>
              <w:jc w:val="center"/>
              <w:rPr>
                <w:rFonts w:ascii="Times New Roman" w:eastAsia="Calibri" w:hAnsi="Times New Roman" w:cs="Times New Roman"/>
                <w:b/>
                <w:bCs/>
                <w:i/>
                <w:iCs/>
                <w:sz w:val="20"/>
                <w:szCs w:val="20"/>
              </w:rPr>
            </w:pPr>
            <w:r w:rsidRPr="00D01620">
              <w:rPr>
                <w:rFonts w:ascii="Times New Roman" w:eastAsia="Calibri" w:hAnsi="Times New Roman" w:cs="Times New Roman"/>
                <w:b/>
                <w:iCs/>
                <w:sz w:val="20"/>
                <w:szCs w:val="20"/>
              </w:rPr>
              <w:t>1</w:t>
            </w:r>
          </w:p>
        </w:tc>
        <w:tc>
          <w:tcPr>
            <w:tcW w:w="605" w:type="pct"/>
            <w:vMerge/>
          </w:tcPr>
          <w:p w14:paraId="470BA429" w14:textId="77777777" w:rsidR="00D01620" w:rsidRPr="00D01620" w:rsidRDefault="00D01620" w:rsidP="00D01620">
            <w:pPr>
              <w:rPr>
                <w:rFonts w:ascii="Times New Roman" w:eastAsia="Calibri" w:hAnsi="Times New Roman" w:cs="Times New Roman"/>
                <w:b/>
                <w:bCs/>
                <w:i/>
                <w:sz w:val="20"/>
                <w:szCs w:val="20"/>
              </w:rPr>
            </w:pPr>
          </w:p>
        </w:tc>
      </w:tr>
      <w:tr w:rsidR="00D01620" w:rsidRPr="00D01620" w14:paraId="3D6AF5E5" w14:textId="77777777" w:rsidTr="006158BE">
        <w:trPr>
          <w:trHeight w:val="20"/>
        </w:trPr>
        <w:tc>
          <w:tcPr>
            <w:tcW w:w="755" w:type="pct"/>
            <w:vMerge/>
          </w:tcPr>
          <w:p w14:paraId="00D272C3" w14:textId="77777777" w:rsidR="00D01620" w:rsidRPr="00D01620" w:rsidRDefault="00D01620" w:rsidP="00D01620">
            <w:pPr>
              <w:rPr>
                <w:rFonts w:ascii="Times New Roman" w:eastAsia="Calibri" w:hAnsi="Times New Roman" w:cs="Times New Roman"/>
                <w:b/>
                <w:bCs/>
                <w:sz w:val="20"/>
                <w:szCs w:val="20"/>
              </w:rPr>
            </w:pPr>
          </w:p>
        </w:tc>
        <w:tc>
          <w:tcPr>
            <w:tcW w:w="2988" w:type="pct"/>
          </w:tcPr>
          <w:p w14:paraId="2489648E" w14:textId="77777777" w:rsidR="00D01620" w:rsidRPr="00D01620" w:rsidRDefault="00D01620" w:rsidP="00D01620">
            <w:pPr>
              <w:rPr>
                <w:rFonts w:ascii="Times New Roman" w:eastAsia="Calibri" w:hAnsi="Times New Roman" w:cs="Times New Roman"/>
                <w:b/>
                <w:bCs/>
                <w:sz w:val="20"/>
                <w:szCs w:val="20"/>
              </w:rPr>
            </w:pPr>
            <w:r w:rsidRPr="00D01620">
              <w:rPr>
                <w:rFonts w:ascii="Times New Roman" w:eastAsia="Calibri" w:hAnsi="Times New Roman" w:cs="Times New Roman"/>
                <w:b/>
                <w:bCs/>
                <w:sz w:val="20"/>
                <w:szCs w:val="20"/>
              </w:rPr>
              <w:t>Самостоятельная работа обучающихся</w:t>
            </w:r>
          </w:p>
        </w:tc>
        <w:tc>
          <w:tcPr>
            <w:tcW w:w="652" w:type="pct"/>
            <w:vAlign w:val="center"/>
          </w:tcPr>
          <w:p w14:paraId="45E35A87" w14:textId="77777777" w:rsidR="00D01620" w:rsidRPr="00D01620" w:rsidRDefault="00D01620" w:rsidP="00D01620">
            <w:pPr>
              <w:suppressAutoHyphens/>
              <w:jc w:val="center"/>
              <w:rPr>
                <w:rFonts w:ascii="Times New Roman" w:eastAsia="Calibri" w:hAnsi="Times New Roman" w:cs="Times New Roman"/>
                <w:b/>
                <w:bCs/>
                <w:i/>
                <w:iCs/>
                <w:sz w:val="20"/>
                <w:szCs w:val="20"/>
              </w:rPr>
            </w:pPr>
            <w:r w:rsidRPr="00D01620">
              <w:rPr>
                <w:rFonts w:ascii="Times New Roman" w:eastAsia="Calibri" w:hAnsi="Times New Roman" w:cs="Times New Roman"/>
                <w:b/>
                <w:bCs/>
                <w:i/>
                <w:iCs/>
                <w:sz w:val="20"/>
                <w:szCs w:val="20"/>
              </w:rPr>
              <w:t>-</w:t>
            </w:r>
          </w:p>
        </w:tc>
        <w:tc>
          <w:tcPr>
            <w:tcW w:w="605" w:type="pct"/>
            <w:vMerge/>
          </w:tcPr>
          <w:p w14:paraId="3E14C233" w14:textId="77777777" w:rsidR="00D01620" w:rsidRPr="00D01620" w:rsidRDefault="00D01620" w:rsidP="00D01620">
            <w:pPr>
              <w:rPr>
                <w:rFonts w:ascii="Times New Roman" w:eastAsia="Calibri" w:hAnsi="Times New Roman" w:cs="Times New Roman"/>
                <w:b/>
                <w:sz w:val="20"/>
                <w:szCs w:val="20"/>
              </w:rPr>
            </w:pPr>
          </w:p>
        </w:tc>
      </w:tr>
      <w:tr w:rsidR="00D01620" w:rsidRPr="00D01620" w14:paraId="16814E5F" w14:textId="77777777" w:rsidTr="006158BE">
        <w:trPr>
          <w:trHeight w:val="20"/>
        </w:trPr>
        <w:tc>
          <w:tcPr>
            <w:tcW w:w="755" w:type="pct"/>
            <w:vMerge w:val="restart"/>
          </w:tcPr>
          <w:p w14:paraId="4B682416" w14:textId="77777777" w:rsidR="00D01620" w:rsidRPr="00D01620" w:rsidRDefault="00D01620" w:rsidP="00D01620">
            <w:pPr>
              <w:rPr>
                <w:rFonts w:ascii="Times New Roman" w:eastAsia="Calibri" w:hAnsi="Times New Roman" w:cs="Times New Roman"/>
                <w:b/>
                <w:bCs/>
                <w:sz w:val="20"/>
                <w:szCs w:val="20"/>
              </w:rPr>
            </w:pPr>
            <w:r w:rsidRPr="00D01620">
              <w:rPr>
                <w:rFonts w:ascii="Times New Roman" w:eastAsia="Calibri" w:hAnsi="Times New Roman" w:cs="Times New Roman"/>
                <w:b/>
                <w:bCs/>
                <w:sz w:val="20"/>
                <w:szCs w:val="20"/>
              </w:rPr>
              <w:t xml:space="preserve">Тема 1.3. </w:t>
            </w:r>
          </w:p>
          <w:p w14:paraId="753D4E49" w14:textId="77777777" w:rsidR="00D01620" w:rsidRPr="00D01620" w:rsidRDefault="00D01620" w:rsidP="00D01620">
            <w:pPr>
              <w:rPr>
                <w:rFonts w:ascii="Times New Roman" w:eastAsia="Calibri" w:hAnsi="Times New Roman" w:cs="Times New Roman"/>
                <w:bCs/>
                <w:sz w:val="20"/>
              </w:rPr>
            </w:pPr>
            <w:r w:rsidRPr="00D01620">
              <w:rPr>
                <w:rFonts w:ascii="Times New Roman" w:eastAsia="Calibri" w:hAnsi="Times New Roman" w:cs="Times New Roman"/>
                <w:sz w:val="20"/>
              </w:rPr>
              <w:t>Чрезвычайные ситуации природного и техногенного характера и защита от них.</w:t>
            </w:r>
          </w:p>
        </w:tc>
        <w:tc>
          <w:tcPr>
            <w:tcW w:w="2988" w:type="pct"/>
          </w:tcPr>
          <w:p w14:paraId="4BF12EBF" w14:textId="77E0B09F" w:rsidR="00D01620" w:rsidRPr="00D01620" w:rsidRDefault="00D01620" w:rsidP="00FE5899">
            <w:pPr>
              <w:rPr>
                <w:rFonts w:ascii="Times New Roman" w:eastAsia="Calibri" w:hAnsi="Times New Roman" w:cs="Times New Roman"/>
                <w:b/>
                <w:bCs/>
                <w:i/>
                <w:sz w:val="20"/>
                <w:szCs w:val="20"/>
              </w:rPr>
            </w:pPr>
            <w:r w:rsidRPr="00D01620">
              <w:rPr>
                <w:rFonts w:ascii="Times New Roman" w:eastAsia="Calibri" w:hAnsi="Times New Roman" w:cs="Times New Roman"/>
                <w:b/>
                <w:bCs/>
                <w:sz w:val="20"/>
                <w:szCs w:val="20"/>
              </w:rPr>
              <w:t xml:space="preserve">Содержание </w:t>
            </w:r>
          </w:p>
        </w:tc>
        <w:tc>
          <w:tcPr>
            <w:tcW w:w="652" w:type="pct"/>
            <w:vAlign w:val="center"/>
          </w:tcPr>
          <w:p w14:paraId="7E9B2256" w14:textId="77777777" w:rsidR="00D01620" w:rsidRPr="00D01620" w:rsidRDefault="00D01620" w:rsidP="00D01620">
            <w:pPr>
              <w:suppressAutoHyphens/>
              <w:jc w:val="center"/>
              <w:rPr>
                <w:rFonts w:ascii="Times New Roman" w:eastAsia="Calibri" w:hAnsi="Times New Roman" w:cs="Times New Roman"/>
                <w:b/>
                <w:i/>
                <w:iCs/>
                <w:sz w:val="20"/>
                <w:szCs w:val="20"/>
              </w:rPr>
            </w:pPr>
            <w:r w:rsidRPr="00D01620">
              <w:rPr>
                <w:rFonts w:ascii="Times New Roman" w:eastAsia="Calibri" w:hAnsi="Times New Roman" w:cs="Times New Roman"/>
                <w:b/>
                <w:iCs/>
                <w:sz w:val="20"/>
                <w:szCs w:val="20"/>
              </w:rPr>
              <w:t>12/8</w:t>
            </w:r>
          </w:p>
        </w:tc>
        <w:tc>
          <w:tcPr>
            <w:tcW w:w="605" w:type="pct"/>
            <w:vMerge w:val="restart"/>
          </w:tcPr>
          <w:p w14:paraId="20812BFD" w14:textId="77777777" w:rsidR="00D01620" w:rsidRPr="00D01620" w:rsidRDefault="00D01620" w:rsidP="00D01620">
            <w:pPr>
              <w:rPr>
                <w:rFonts w:ascii="Times New Roman" w:eastAsia="Calibri" w:hAnsi="Times New Roman" w:cs="Times New Roman"/>
                <w:sz w:val="20"/>
              </w:rPr>
            </w:pPr>
            <w:r w:rsidRPr="00D01620">
              <w:rPr>
                <w:rFonts w:ascii="Times New Roman" w:eastAsia="Calibri" w:hAnsi="Times New Roman" w:cs="Times New Roman"/>
                <w:sz w:val="20"/>
              </w:rPr>
              <w:t>ОК 5, ОК 6, ОК 7</w:t>
            </w:r>
          </w:p>
        </w:tc>
      </w:tr>
      <w:tr w:rsidR="00D01620" w:rsidRPr="00D01620" w14:paraId="17C8B419" w14:textId="77777777" w:rsidTr="006158BE">
        <w:trPr>
          <w:trHeight w:val="20"/>
        </w:trPr>
        <w:tc>
          <w:tcPr>
            <w:tcW w:w="755" w:type="pct"/>
            <w:vMerge/>
          </w:tcPr>
          <w:p w14:paraId="79A85498" w14:textId="77777777" w:rsidR="00D01620" w:rsidRPr="00D01620" w:rsidRDefault="00D01620" w:rsidP="00D01620">
            <w:pPr>
              <w:rPr>
                <w:rFonts w:ascii="Times New Roman" w:eastAsia="Calibri" w:hAnsi="Times New Roman" w:cs="Times New Roman"/>
                <w:b/>
                <w:bCs/>
                <w:i/>
                <w:sz w:val="20"/>
                <w:szCs w:val="20"/>
              </w:rPr>
            </w:pPr>
          </w:p>
        </w:tc>
        <w:tc>
          <w:tcPr>
            <w:tcW w:w="2988" w:type="pct"/>
          </w:tcPr>
          <w:p w14:paraId="49C2535D" w14:textId="77777777" w:rsidR="00D01620" w:rsidRPr="00D01620" w:rsidRDefault="00D01620" w:rsidP="00D01620">
            <w:pPr>
              <w:contextualSpacing/>
              <w:rPr>
                <w:rFonts w:ascii="Times New Roman" w:eastAsia="Calibri" w:hAnsi="Times New Roman" w:cs="Times New Roman"/>
                <w:sz w:val="20"/>
                <w:lang w:eastAsia="ru-RU"/>
              </w:rPr>
            </w:pPr>
            <w:r w:rsidRPr="00D01620">
              <w:rPr>
                <w:rFonts w:ascii="Times New Roman" w:eastAsia="Calibri" w:hAnsi="Times New Roman" w:cs="Times New Roman"/>
                <w:b/>
                <w:bCs/>
                <w:sz w:val="20"/>
                <w:szCs w:val="20"/>
              </w:rPr>
              <w:t xml:space="preserve">1. </w:t>
            </w:r>
            <w:r w:rsidRPr="00D01620">
              <w:rPr>
                <w:rFonts w:ascii="Times New Roman" w:eastAsia="Calibri" w:hAnsi="Times New Roman" w:cs="Times New Roman"/>
                <w:sz w:val="20"/>
              </w:rPr>
              <w:t>Чрезвычайные ситуации природного характера. Общие понятия, классификация. Геофизические опасные явления. Геологические опасные явления. Гидрологические опасные явления. Природные пожары. Метеорологические и агрометеорологические опасные явления.</w:t>
            </w:r>
          </w:p>
        </w:tc>
        <w:tc>
          <w:tcPr>
            <w:tcW w:w="652" w:type="pct"/>
            <w:vMerge w:val="restart"/>
            <w:vAlign w:val="center"/>
          </w:tcPr>
          <w:p w14:paraId="3F04F246" w14:textId="77777777" w:rsidR="00D01620" w:rsidRPr="00D01620" w:rsidRDefault="00D01620" w:rsidP="00D01620">
            <w:pPr>
              <w:suppressAutoHyphens/>
              <w:jc w:val="center"/>
              <w:rPr>
                <w:rFonts w:ascii="Times New Roman" w:eastAsia="Calibri" w:hAnsi="Times New Roman" w:cs="Times New Roman"/>
                <w:b/>
                <w:bCs/>
                <w:i/>
                <w:iCs/>
                <w:sz w:val="20"/>
                <w:szCs w:val="20"/>
              </w:rPr>
            </w:pPr>
            <w:r w:rsidRPr="00D01620">
              <w:rPr>
                <w:rFonts w:ascii="Times New Roman" w:eastAsia="Calibri" w:hAnsi="Times New Roman" w:cs="Times New Roman"/>
                <w:b/>
                <w:iCs/>
                <w:sz w:val="20"/>
                <w:szCs w:val="20"/>
              </w:rPr>
              <w:t>2</w:t>
            </w:r>
          </w:p>
        </w:tc>
        <w:tc>
          <w:tcPr>
            <w:tcW w:w="605" w:type="pct"/>
            <w:vMerge/>
          </w:tcPr>
          <w:p w14:paraId="3BCF38F4" w14:textId="77777777" w:rsidR="00D01620" w:rsidRPr="00D01620" w:rsidRDefault="00D01620" w:rsidP="00D01620">
            <w:pPr>
              <w:rPr>
                <w:rFonts w:ascii="Times New Roman" w:eastAsia="Calibri" w:hAnsi="Times New Roman" w:cs="Times New Roman"/>
                <w:b/>
                <w:bCs/>
                <w:i/>
                <w:sz w:val="20"/>
                <w:szCs w:val="20"/>
              </w:rPr>
            </w:pPr>
          </w:p>
        </w:tc>
      </w:tr>
      <w:tr w:rsidR="00D01620" w:rsidRPr="00D01620" w14:paraId="6EF226D6" w14:textId="77777777" w:rsidTr="006158BE">
        <w:trPr>
          <w:trHeight w:val="20"/>
        </w:trPr>
        <w:tc>
          <w:tcPr>
            <w:tcW w:w="755" w:type="pct"/>
            <w:vMerge/>
          </w:tcPr>
          <w:p w14:paraId="09B1D331" w14:textId="77777777" w:rsidR="00D01620" w:rsidRPr="00D01620" w:rsidRDefault="00D01620" w:rsidP="00D01620">
            <w:pPr>
              <w:rPr>
                <w:rFonts w:ascii="Times New Roman" w:eastAsia="Calibri" w:hAnsi="Times New Roman" w:cs="Times New Roman"/>
                <w:b/>
                <w:bCs/>
                <w:i/>
                <w:sz w:val="20"/>
                <w:szCs w:val="20"/>
              </w:rPr>
            </w:pPr>
          </w:p>
        </w:tc>
        <w:tc>
          <w:tcPr>
            <w:tcW w:w="2988" w:type="pct"/>
          </w:tcPr>
          <w:p w14:paraId="05FFA372" w14:textId="77777777" w:rsidR="00D01620" w:rsidRPr="00D01620" w:rsidRDefault="00D01620" w:rsidP="00D01620">
            <w:pPr>
              <w:contextualSpacing/>
              <w:rPr>
                <w:rFonts w:ascii="Times New Roman" w:eastAsia="Calibri" w:hAnsi="Times New Roman" w:cs="Times New Roman"/>
                <w:b/>
                <w:bCs/>
                <w:sz w:val="20"/>
                <w:szCs w:val="20"/>
              </w:rPr>
            </w:pPr>
            <w:r w:rsidRPr="00D01620">
              <w:rPr>
                <w:rFonts w:ascii="Times New Roman" w:eastAsia="Calibri" w:hAnsi="Times New Roman" w:cs="Times New Roman"/>
                <w:b/>
                <w:bCs/>
                <w:sz w:val="20"/>
              </w:rPr>
              <w:t>2.</w:t>
            </w:r>
            <w:r w:rsidRPr="00D01620">
              <w:rPr>
                <w:rFonts w:ascii="Times New Roman" w:eastAsia="Calibri" w:hAnsi="Times New Roman" w:cs="Times New Roman"/>
                <w:bCs/>
                <w:sz w:val="20"/>
              </w:rPr>
              <w:t xml:space="preserve"> </w:t>
            </w:r>
            <w:r w:rsidRPr="00D01620">
              <w:rPr>
                <w:rFonts w:ascii="Times New Roman" w:eastAsia="Calibri" w:hAnsi="Times New Roman" w:cs="Times New Roman"/>
                <w:sz w:val="20"/>
              </w:rPr>
              <w:t xml:space="preserve">Чрезвычайные ситуации техногенного характера. Общие понятия, классификация. Транспортные аварии и катастрофы. Пожары и взрывы. Аварии с выбросом и распространением облака </w:t>
            </w:r>
            <w:proofErr w:type="spellStart"/>
            <w:r w:rsidRPr="00D01620">
              <w:rPr>
                <w:rFonts w:ascii="Times New Roman" w:eastAsia="Calibri" w:hAnsi="Times New Roman" w:cs="Times New Roman"/>
                <w:sz w:val="20"/>
              </w:rPr>
              <w:t>аварийно</w:t>
            </w:r>
            <w:proofErr w:type="spellEnd"/>
            <w:r w:rsidRPr="00D01620">
              <w:rPr>
                <w:rFonts w:ascii="Times New Roman" w:eastAsia="Calibri" w:hAnsi="Times New Roman" w:cs="Times New Roman"/>
                <w:sz w:val="20"/>
              </w:rPr>
              <w:t xml:space="preserve"> химически опасных веществ.  Аварии с выбросом радиоактивных веществ. Обрушение зданий и сооружений. Гидродинамические аварии.</w:t>
            </w:r>
          </w:p>
        </w:tc>
        <w:tc>
          <w:tcPr>
            <w:tcW w:w="652" w:type="pct"/>
            <w:vMerge/>
            <w:vAlign w:val="center"/>
          </w:tcPr>
          <w:p w14:paraId="3B2DF912" w14:textId="77777777" w:rsidR="00D01620" w:rsidRPr="00D01620" w:rsidRDefault="00D01620" w:rsidP="00D01620">
            <w:pPr>
              <w:suppressAutoHyphens/>
              <w:jc w:val="center"/>
              <w:rPr>
                <w:rFonts w:ascii="Times New Roman" w:eastAsia="Calibri" w:hAnsi="Times New Roman" w:cs="Times New Roman"/>
                <w:b/>
                <w:iCs/>
                <w:sz w:val="20"/>
                <w:szCs w:val="20"/>
              </w:rPr>
            </w:pPr>
          </w:p>
        </w:tc>
        <w:tc>
          <w:tcPr>
            <w:tcW w:w="605" w:type="pct"/>
            <w:vMerge/>
          </w:tcPr>
          <w:p w14:paraId="6DB90B44" w14:textId="77777777" w:rsidR="00D01620" w:rsidRPr="00D01620" w:rsidRDefault="00D01620" w:rsidP="00D01620">
            <w:pPr>
              <w:rPr>
                <w:rFonts w:ascii="Times New Roman" w:eastAsia="Calibri" w:hAnsi="Times New Roman" w:cs="Times New Roman"/>
                <w:b/>
                <w:bCs/>
                <w:i/>
                <w:sz w:val="20"/>
                <w:szCs w:val="20"/>
              </w:rPr>
            </w:pPr>
          </w:p>
        </w:tc>
      </w:tr>
      <w:tr w:rsidR="00D01620" w:rsidRPr="00D01620" w14:paraId="3EA90E0C" w14:textId="77777777" w:rsidTr="006158BE">
        <w:trPr>
          <w:trHeight w:val="20"/>
        </w:trPr>
        <w:tc>
          <w:tcPr>
            <w:tcW w:w="755" w:type="pct"/>
            <w:vMerge/>
          </w:tcPr>
          <w:p w14:paraId="5AC8D8C0" w14:textId="77777777" w:rsidR="00D01620" w:rsidRPr="00D01620" w:rsidRDefault="00D01620" w:rsidP="00D01620">
            <w:pPr>
              <w:rPr>
                <w:rFonts w:ascii="Times New Roman" w:eastAsia="Calibri" w:hAnsi="Times New Roman" w:cs="Times New Roman"/>
                <w:b/>
                <w:bCs/>
                <w:i/>
                <w:sz w:val="20"/>
                <w:szCs w:val="20"/>
              </w:rPr>
            </w:pPr>
          </w:p>
        </w:tc>
        <w:tc>
          <w:tcPr>
            <w:tcW w:w="2988" w:type="pct"/>
          </w:tcPr>
          <w:p w14:paraId="66302513" w14:textId="77777777" w:rsidR="00D01620" w:rsidRPr="00D01620" w:rsidRDefault="00D01620" w:rsidP="00D01620">
            <w:pPr>
              <w:contextualSpacing/>
              <w:rPr>
                <w:rFonts w:ascii="Times New Roman" w:eastAsia="Calibri" w:hAnsi="Times New Roman" w:cs="Times New Roman"/>
                <w:b/>
                <w:bCs/>
                <w:sz w:val="20"/>
              </w:rPr>
            </w:pPr>
            <w:r w:rsidRPr="00D01620">
              <w:rPr>
                <w:rFonts w:ascii="Times New Roman" w:eastAsia="Calibri" w:hAnsi="Times New Roman" w:cs="Times New Roman"/>
                <w:b/>
                <w:bCs/>
                <w:sz w:val="20"/>
                <w:szCs w:val="20"/>
              </w:rPr>
              <w:t>В том числе практических и лабораторных занятий</w:t>
            </w:r>
          </w:p>
        </w:tc>
        <w:tc>
          <w:tcPr>
            <w:tcW w:w="652" w:type="pct"/>
            <w:vAlign w:val="center"/>
          </w:tcPr>
          <w:p w14:paraId="600B363F" w14:textId="77777777" w:rsidR="00D01620" w:rsidRPr="00D01620" w:rsidRDefault="00D01620" w:rsidP="00D01620">
            <w:pPr>
              <w:suppressAutoHyphens/>
              <w:jc w:val="center"/>
              <w:rPr>
                <w:rFonts w:ascii="Times New Roman" w:eastAsia="Calibri" w:hAnsi="Times New Roman" w:cs="Times New Roman"/>
                <w:b/>
                <w:iCs/>
                <w:sz w:val="20"/>
                <w:szCs w:val="20"/>
              </w:rPr>
            </w:pPr>
            <w:r w:rsidRPr="00D01620">
              <w:rPr>
                <w:rFonts w:ascii="Times New Roman" w:eastAsia="Calibri" w:hAnsi="Times New Roman" w:cs="Times New Roman"/>
                <w:b/>
                <w:iCs/>
                <w:sz w:val="20"/>
                <w:szCs w:val="20"/>
              </w:rPr>
              <w:t>8/8</w:t>
            </w:r>
          </w:p>
        </w:tc>
        <w:tc>
          <w:tcPr>
            <w:tcW w:w="605" w:type="pct"/>
            <w:vMerge/>
          </w:tcPr>
          <w:p w14:paraId="292D01C1" w14:textId="77777777" w:rsidR="00D01620" w:rsidRPr="00D01620" w:rsidRDefault="00D01620" w:rsidP="00D01620">
            <w:pPr>
              <w:rPr>
                <w:rFonts w:ascii="Times New Roman" w:eastAsia="Calibri" w:hAnsi="Times New Roman" w:cs="Times New Roman"/>
                <w:b/>
                <w:bCs/>
                <w:i/>
                <w:sz w:val="20"/>
                <w:szCs w:val="20"/>
              </w:rPr>
            </w:pPr>
          </w:p>
        </w:tc>
      </w:tr>
      <w:tr w:rsidR="00D01620" w:rsidRPr="00D01620" w14:paraId="408E69C8" w14:textId="77777777" w:rsidTr="006158BE">
        <w:trPr>
          <w:trHeight w:val="20"/>
        </w:trPr>
        <w:tc>
          <w:tcPr>
            <w:tcW w:w="755" w:type="pct"/>
            <w:vMerge/>
          </w:tcPr>
          <w:p w14:paraId="768CC064" w14:textId="77777777" w:rsidR="00D01620" w:rsidRPr="00D01620" w:rsidRDefault="00D01620" w:rsidP="00D01620">
            <w:pPr>
              <w:rPr>
                <w:rFonts w:ascii="Times New Roman" w:eastAsia="Calibri" w:hAnsi="Times New Roman" w:cs="Times New Roman"/>
                <w:b/>
                <w:bCs/>
                <w:i/>
                <w:sz w:val="20"/>
                <w:szCs w:val="20"/>
              </w:rPr>
            </w:pPr>
          </w:p>
        </w:tc>
        <w:tc>
          <w:tcPr>
            <w:tcW w:w="2988" w:type="pct"/>
          </w:tcPr>
          <w:p w14:paraId="10BDBAF6" w14:textId="77777777" w:rsidR="00D01620" w:rsidRPr="00D01620" w:rsidRDefault="00D01620" w:rsidP="00D01620">
            <w:pPr>
              <w:contextualSpacing/>
              <w:rPr>
                <w:rFonts w:ascii="Times New Roman" w:eastAsia="Calibri" w:hAnsi="Times New Roman" w:cs="Times New Roman"/>
                <w:b/>
                <w:bCs/>
                <w:sz w:val="20"/>
                <w:szCs w:val="20"/>
              </w:rPr>
            </w:pPr>
            <w:r w:rsidRPr="00D01620">
              <w:rPr>
                <w:rFonts w:ascii="Times New Roman" w:eastAsia="Calibri" w:hAnsi="Times New Roman" w:cs="Times New Roman"/>
                <w:b/>
                <w:sz w:val="20"/>
                <w:szCs w:val="24"/>
              </w:rPr>
              <w:t>1.</w:t>
            </w:r>
            <w:r w:rsidRPr="00D01620">
              <w:rPr>
                <w:rFonts w:ascii="Times New Roman" w:eastAsia="Calibri" w:hAnsi="Times New Roman" w:cs="Times New Roman"/>
                <w:sz w:val="20"/>
                <w:szCs w:val="24"/>
              </w:rPr>
              <w:t xml:space="preserve"> </w:t>
            </w:r>
            <w:r w:rsidRPr="00D01620">
              <w:rPr>
                <w:rFonts w:ascii="Times New Roman" w:eastAsia="Calibri" w:hAnsi="Times New Roman" w:cs="Times New Roman"/>
                <w:b/>
                <w:sz w:val="20"/>
                <w:szCs w:val="24"/>
              </w:rPr>
              <w:t>Практическое занятие №1.</w:t>
            </w:r>
            <w:r w:rsidRPr="00D01620">
              <w:rPr>
                <w:rFonts w:ascii="Times New Roman" w:eastAsia="Calibri" w:hAnsi="Times New Roman" w:cs="Times New Roman"/>
                <w:sz w:val="20"/>
                <w:szCs w:val="24"/>
              </w:rPr>
              <w:t xml:space="preserve"> К</w:t>
            </w:r>
            <w:r w:rsidRPr="00D01620">
              <w:rPr>
                <w:rFonts w:ascii="Times New Roman" w:eastAsia="Calibri" w:hAnsi="Times New Roman" w:cs="Times New Roman"/>
                <w:sz w:val="20"/>
              </w:rPr>
              <w:t>лассификация ЧС техногенного характера.</w:t>
            </w:r>
          </w:p>
        </w:tc>
        <w:tc>
          <w:tcPr>
            <w:tcW w:w="652" w:type="pct"/>
            <w:vAlign w:val="center"/>
          </w:tcPr>
          <w:p w14:paraId="59BA21F1" w14:textId="77777777" w:rsidR="00D01620" w:rsidRPr="00D01620" w:rsidRDefault="00D01620" w:rsidP="00D01620">
            <w:pPr>
              <w:suppressAutoHyphens/>
              <w:jc w:val="center"/>
              <w:rPr>
                <w:rFonts w:ascii="Times New Roman" w:eastAsia="Calibri" w:hAnsi="Times New Roman" w:cs="Times New Roman"/>
                <w:iCs/>
                <w:sz w:val="20"/>
                <w:szCs w:val="20"/>
              </w:rPr>
            </w:pPr>
            <w:r w:rsidRPr="00D01620">
              <w:rPr>
                <w:rFonts w:ascii="Times New Roman" w:eastAsia="Calibri" w:hAnsi="Times New Roman" w:cs="Times New Roman"/>
                <w:iCs/>
                <w:sz w:val="20"/>
                <w:szCs w:val="20"/>
              </w:rPr>
              <w:t>2</w:t>
            </w:r>
          </w:p>
        </w:tc>
        <w:tc>
          <w:tcPr>
            <w:tcW w:w="605" w:type="pct"/>
            <w:vMerge/>
          </w:tcPr>
          <w:p w14:paraId="54B50BB1" w14:textId="77777777" w:rsidR="00D01620" w:rsidRPr="00D01620" w:rsidRDefault="00D01620" w:rsidP="00D01620">
            <w:pPr>
              <w:rPr>
                <w:rFonts w:ascii="Times New Roman" w:eastAsia="Calibri" w:hAnsi="Times New Roman" w:cs="Times New Roman"/>
                <w:b/>
                <w:bCs/>
                <w:i/>
                <w:sz w:val="20"/>
                <w:szCs w:val="20"/>
              </w:rPr>
            </w:pPr>
          </w:p>
        </w:tc>
      </w:tr>
      <w:tr w:rsidR="00D01620" w:rsidRPr="00D01620" w14:paraId="263F55CA" w14:textId="77777777" w:rsidTr="006158BE">
        <w:trPr>
          <w:trHeight w:val="20"/>
        </w:trPr>
        <w:tc>
          <w:tcPr>
            <w:tcW w:w="755" w:type="pct"/>
            <w:vMerge/>
          </w:tcPr>
          <w:p w14:paraId="327CE763" w14:textId="77777777" w:rsidR="00D01620" w:rsidRPr="00D01620" w:rsidRDefault="00D01620" w:rsidP="00D01620">
            <w:pPr>
              <w:rPr>
                <w:rFonts w:ascii="Times New Roman" w:eastAsia="Calibri" w:hAnsi="Times New Roman" w:cs="Times New Roman"/>
                <w:b/>
                <w:bCs/>
                <w:i/>
                <w:sz w:val="20"/>
                <w:szCs w:val="20"/>
              </w:rPr>
            </w:pPr>
          </w:p>
        </w:tc>
        <w:tc>
          <w:tcPr>
            <w:tcW w:w="2988" w:type="pct"/>
          </w:tcPr>
          <w:p w14:paraId="7CC5909C" w14:textId="77777777" w:rsidR="00D01620" w:rsidRPr="00D01620" w:rsidRDefault="00D01620" w:rsidP="00D01620">
            <w:pPr>
              <w:contextualSpacing/>
              <w:rPr>
                <w:rFonts w:ascii="Times New Roman" w:eastAsia="Calibri" w:hAnsi="Times New Roman" w:cs="Times New Roman"/>
                <w:b/>
                <w:bCs/>
                <w:sz w:val="20"/>
              </w:rPr>
            </w:pPr>
            <w:r w:rsidRPr="00D01620">
              <w:rPr>
                <w:rFonts w:ascii="Times New Roman" w:eastAsia="Calibri" w:hAnsi="Times New Roman" w:cs="Times New Roman"/>
                <w:b/>
                <w:sz w:val="20"/>
                <w:szCs w:val="24"/>
              </w:rPr>
              <w:t>2.</w:t>
            </w:r>
            <w:r w:rsidRPr="00D01620">
              <w:rPr>
                <w:rFonts w:ascii="Times New Roman" w:eastAsia="Calibri" w:hAnsi="Times New Roman" w:cs="Times New Roman"/>
                <w:sz w:val="20"/>
                <w:szCs w:val="24"/>
              </w:rPr>
              <w:t xml:space="preserve"> </w:t>
            </w:r>
            <w:r w:rsidRPr="00D01620">
              <w:rPr>
                <w:rFonts w:ascii="Times New Roman" w:eastAsia="Calibri" w:hAnsi="Times New Roman" w:cs="Times New Roman"/>
                <w:b/>
                <w:sz w:val="20"/>
                <w:szCs w:val="24"/>
              </w:rPr>
              <w:t>Практическое занятие №2.</w:t>
            </w:r>
            <w:r w:rsidRPr="00D01620">
              <w:rPr>
                <w:rFonts w:ascii="Times New Roman" w:eastAsia="Calibri" w:hAnsi="Times New Roman" w:cs="Times New Roman"/>
                <w:sz w:val="20"/>
                <w:szCs w:val="24"/>
              </w:rPr>
              <w:t xml:space="preserve"> </w:t>
            </w:r>
            <w:r w:rsidRPr="00D01620">
              <w:rPr>
                <w:rFonts w:ascii="Times New Roman" w:eastAsia="Calibri" w:hAnsi="Times New Roman" w:cs="Times New Roman"/>
                <w:sz w:val="20"/>
              </w:rPr>
              <w:t>Мероприятия ГО при возникновении ЧС. Оповещение, оценка обстановки определение границ и площадей зон поражения</w:t>
            </w:r>
          </w:p>
        </w:tc>
        <w:tc>
          <w:tcPr>
            <w:tcW w:w="652" w:type="pct"/>
            <w:vAlign w:val="center"/>
          </w:tcPr>
          <w:p w14:paraId="4249B419" w14:textId="77777777" w:rsidR="00D01620" w:rsidRPr="00D01620" w:rsidRDefault="00D01620" w:rsidP="00D01620">
            <w:pPr>
              <w:suppressAutoHyphens/>
              <w:jc w:val="center"/>
              <w:rPr>
                <w:rFonts w:ascii="Times New Roman" w:eastAsia="Calibri" w:hAnsi="Times New Roman" w:cs="Times New Roman"/>
                <w:iCs/>
                <w:sz w:val="20"/>
                <w:szCs w:val="20"/>
              </w:rPr>
            </w:pPr>
            <w:r w:rsidRPr="00D01620">
              <w:rPr>
                <w:rFonts w:ascii="Times New Roman" w:eastAsia="Calibri" w:hAnsi="Times New Roman" w:cs="Times New Roman"/>
                <w:iCs/>
                <w:sz w:val="20"/>
                <w:szCs w:val="20"/>
              </w:rPr>
              <w:t>2</w:t>
            </w:r>
          </w:p>
        </w:tc>
        <w:tc>
          <w:tcPr>
            <w:tcW w:w="605" w:type="pct"/>
            <w:vMerge/>
          </w:tcPr>
          <w:p w14:paraId="208EEDA3" w14:textId="77777777" w:rsidR="00D01620" w:rsidRPr="00D01620" w:rsidRDefault="00D01620" w:rsidP="00D01620">
            <w:pPr>
              <w:rPr>
                <w:rFonts w:ascii="Times New Roman" w:eastAsia="Calibri" w:hAnsi="Times New Roman" w:cs="Times New Roman"/>
                <w:b/>
                <w:bCs/>
                <w:i/>
                <w:sz w:val="20"/>
                <w:szCs w:val="20"/>
              </w:rPr>
            </w:pPr>
          </w:p>
        </w:tc>
      </w:tr>
      <w:tr w:rsidR="00D01620" w:rsidRPr="00D01620" w14:paraId="695C5BC8" w14:textId="77777777" w:rsidTr="006158BE">
        <w:trPr>
          <w:trHeight w:val="20"/>
        </w:trPr>
        <w:tc>
          <w:tcPr>
            <w:tcW w:w="755" w:type="pct"/>
            <w:vMerge/>
          </w:tcPr>
          <w:p w14:paraId="66CAFC79" w14:textId="77777777" w:rsidR="00D01620" w:rsidRPr="00D01620" w:rsidRDefault="00D01620" w:rsidP="00D01620">
            <w:pPr>
              <w:rPr>
                <w:rFonts w:ascii="Times New Roman" w:eastAsia="Calibri" w:hAnsi="Times New Roman" w:cs="Times New Roman"/>
                <w:b/>
                <w:bCs/>
                <w:i/>
                <w:sz w:val="20"/>
                <w:szCs w:val="20"/>
              </w:rPr>
            </w:pPr>
          </w:p>
        </w:tc>
        <w:tc>
          <w:tcPr>
            <w:tcW w:w="2988" w:type="pct"/>
          </w:tcPr>
          <w:p w14:paraId="1444A2D9" w14:textId="77777777" w:rsidR="00D01620" w:rsidRPr="00D01620" w:rsidRDefault="00D01620" w:rsidP="00D01620">
            <w:pPr>
              <w:contextualSpacing/>
              <w:rPr>
                <w:rFonts w:ascii="Times New Roman" w:eastAsia="Calibri" w:hAnsi="Times New Roman" w:cs="Times New Roman"/>
                <w:b/>
                <w:sz w:val="20"/>
                <w:szCs w:val="24"/>
              </w:rPr>
            </w:pPr>
            <w:r w:rsidRPr="00D01620">
              <w:rPr>
                <w:rFonts w:ascii="Times New Roman" w:eastAsia="Calibri" w:hAnsi="Times New Roman" w:cs="Times New Roman"/>
                <w:b/>
                <w:sz w:val="20"/>
                <w:szCs w:val="24"/>
              </w:rPr>
              <w:t>3.</w:t>
            </w:r>
            <w:r w:rsidRPr="00D01620">
              <w:rPr>
                <w:rFonts w:ascii="Times New Roman" w:eastAsia="Calibri" w:hAnsi="Times New Roman" w:cs="Times New Roman"/>
                <w:sz w:val="20"/>
                <w:szCs w:val="24"/>
              </w:rPr>
              <w:t xml:space="preserve"> </w:t>
            </w:r>
            <w:r w:rsidRPr="00D01620">
              <w:rPr>
                <w:rFonts w:ascii="Times New Roman" w:eastAsia="Calibri" w:hAnsi="Times New Roman" w:cs="Times New Roman"/>
                <w:b/>
                <w:sz w:val="20"/>
                <w:szCs w:val="24"/>
              </w:rPr>
              <w:t>Практическое занятие №3.</w:t>
            </w:r>
            <w:r w:rsidRPr="00D01620">
              <w:rPr>
                <w:rFonts w:ascii="Times New Roman" w:eastAsia="Calibri" w:hAnsi="Times New Roman" w:cs="Times New Roman"/>
                <w:sz w:val="20"/>
                <w:szCs w:val="24"/>
              </w:rPr>
              <w:t xml:space="preserve"> </w:t>
            </w:r>
            <w:r w:rsidRPr="00D01620">
              <w:rPr>
                <w:rFonts w:ascii="Times New Roman" w:eastAsia="Calibri" w:hAnsi="Times New Roman" w:cs="Times New Roman"/>
                <w:sz w:val="20"/>
              </w:rPr>
              <w:t>Проведение дезактивации, дегазации, санитарной обработки.</w:t>
            </w:r>
          </w:p>
        </w:tc>
        <w:tc>
          <w:tcPr>
            <w:tcW w:w="652" w:type="pct"/>
            <w:vAlign w:val="center"/>
          </w:tcPr>
          <w:p w14:paraId="28282019" w14:textId="77777777" w:rsidR="00D01620" w:rsidRPr="00D01620" w:rsidRDefault="00D01620" w:rsidP="00D01620">
            <w:pPr>
              <w:suppressAutoHyphens/>
              <w:jc w:val="center"/>
              <w:rPr>
                <w:rFonts w:ascii="Times New Roman" w:eastAsia="Calibri" w:hAnsi="Times New Roman" w:cs="Times New Roman"/>
                <w:iCs/>
                <w:sz w:val="20"/>
                <w:szCs w:val="20"/>
              </w:rPr>
            </w:pPr>
            <w:r w:rsidRPr="00D01620">
              <w:rPr>
                <w:rFonts w:ascii="Times New Roman" w:eastAsia="Calibri" w:hAnsi="Times New Roman" w:cs="Times New Roman"/>
                <w:iCs/>
                <w:sz w:val="20"/>
                <w:szCs w:val="20"/>
              </w:rPr>
              <w:t>2</w:t>
            </w:r>
          </w:p>
        </w:tc>
        <w:tc>
          <w:tcPr>
            <w:tcW w:w="605" w:type="pct"/>
            <w:vMerge/>
          </w:tcPr>
          <w:p w14:paraId="26641A94" w14:textId="77777777" w:rsidR="00D01620" w:rsidRPr="00D01620" w:rsidRDefault="00D01620" w:rsidP="00D01620">
            <w:pPr>
              <w:rPr>
                <w:rFonts w:ascii="Times New Roman" w:eastAsia="Calibri" w:hAnsi="Times New Roman" w:cs="Times New Roman"/>
                <w:b/>
                <w:bCs/>
                <w:i/>
                <w:sz w:val="20"/>
                <w:szCs w:val="20"/>
              </w:rPr>
            </w:pPr>
          </w:p>
        </w:tc>
      </w:tr>
      <w:tr w:rsidR="00D01620" w:rsidRPr="00D01620" w14:paraId="44A458BD" w14:textId="77777777" w:rsidTr="006158BE">
        <w:trPr>
          <w:trHeight w:val="20"/>
        </w:trPr>
        <w:tc>
          <w:tcPr>
            <w:tcW w:w="755" w:type="pct"/>
            <w:vMerge/>
          </w:tcPr>
          <w:p w14:paraId="1739F474" w14:textId="77777777" w:rsidR="00D01620" w:rsidRPr="00D01620" w:rsidRDefault="00D01620" w:rsidP="00D01620">
            <w:pPr>
              <w:rPr>
                <w:rFonts w:ascii="Times New Roman" w:eastAsia="Calibri" w:hAnsi="Times New Roman" w:cs="Times New Roman"/>
                <w:b/>
                <w:bCs/>
                <w:i/>
                <w:sz w:val="20"/>
                <w:szCs w:val="20"/>
              </w:rPr>
            </w:pPr>
          </w:p>
        </w:tc>
        <w:tc>
          <w:tcPr>
            <w:tcW w:w="2988" w:type="pct"/>
          </w:tcPr>
          <w:p w14:paraId="2563D617" w14:textId="77777777" w:rsidR="00D01620" w:rsidRPr="00D01620" w:rsidRDefault="00D01620" w:rsidP="00D01620">
            <w:pPr>
              <w:contextualSpacing/>
              <w:rPr>
                <w:rFonts w:ascii="Times New Roman" w:eastAsia="Calibri" w:hAnsi="Times New Roman" w:cs="Times New Roman"/>
                <w:sz w:val="20"/>
              </w:rPr>
            </w:pPr>
            <w:r w:rsidRPr="00D01620">
              <w:rPr>
                <w:rFonts w:ascii="Times New Roman" w:eastAsia="Calibri" w:hAnsi="Times New Roman" w:cs="Times New Roman"/>
                <w:b/>
                <w:sz w:val="20"/>
                <w:szCs w:val="24"/>
              </w:rPr>
              <w:t>4.</w:t>
            </w:r>
            <w:r w:rsidRPr="00D01620">
              <w:rPr>
                <w:rFonts w:ascii="Times New Roman" w:eastAsia="Calibri" w:hAnsi="Times New Roman" w:cs="Times New Roman"/>
                <w:sz w:val="20"/>
                <w:szCs w:val="24"/>
              </w:rPr>
              <w:t xml:space="preserve"> </w:t>
            </w:r>
            <w:r w:rsidRPr="00D01620">
              <w:rPr>
                <w:rFonts w:ascii="Times New Roman" w:eastAsia="Calibri" w:hAnsi="Times New Roman" w:cs="Times New Roman"/>
                <w:b/>
                <w:sz w:val="20"/>
                <w:szCs w:val="24"/>
              </w:rPr>
              <w:t>Практическое занятие №4.</w:t>
            </w:r>
            <w:r w:rsidRPr="00D01620">
              <w:rPr>
                <w:rFonts w:ascii="Times New Roman" w:eastAsia="Calibri" w:hAnsi="Times New Roman" w:cs="Times New Roman"/>
                <w:sz w:val="20"/>
                <w:szCs w:val="24"/>
              </w:rPr>
              <w:t xml:space="preserve"> </w:t>
            </w:r>
            <w:r w:rsidRPr="00D01620">
              <w:rPr>
                <w:rFonts w:ascii="Times New Roman" w:eastAsia="Calibri" w:hAnsi="Times New Roman" w:cs="Times New Roman"/>
                <w:sz w:val="20"/>
              </w:rPr>
              <w:t xml:space="preserve">Организация снабжения продовольствием, водо-  , </w:t>
            </w:r>
            <w:proofErr w:type="spellStart"/>
            <w:r w:rsidRPr="00D01620">
              <w:rPr>
                <w:rFonts w:ascii="Times New Roman" w:eastAsia="Calibri" w:hAnsi="Times New Roman" w:cs="Times New Roman"/>
                <w:sz w:val="20"/>
              </w:rPr>
              <w:t>газо</w:t>
            </w:r>
            <w:proofErr w:type="spellEnd"/>
            <w:r w:rsidRPr="00D01620">
              <w:rPr>
                <w:rFonts w:ascii="Times New Roman" w:eastAsia="Calibri" w:hAnsi="Times New Roman" w:cs="Times New Roman"/>
                <w:sz w:val="20"/>
              </w:rPr>
              <w:t xml:space="preserve"> -  , и теплоснабжением ,транспорт , связь , энергосбережение. Меры поддержания правопорядка.</w:t>
            </w:r>
          </w:p>
        </w:tc>
        <w:tc>
          <w:tcPr>
            <w:tcW w:w="652" w:type="pct"/>
            <w:vAlign w:val="center"/>
          </w:tcPr>
          <w:p w14:paraId="021902EE" w14:textId="77777777" w:rsidR="00D01620" w:rsidRPr="00D01620" w:rsidRDefault="00D01620" w:rsidP="00D01620">
            <w:pPr>
              <w:suppressAutoHyphens/>
              <w:jc w:val="center"/>
              <w:rPr>
                <w:rFonts w:ascii="Times New Roman" w:eastAsia="Calibri" w:hAnsi="Times New Roman" w:cs="Times New Roman"/>
                <w:iCs/>
                <w:sz w:val="20"/>
                <w:szCs w:val="20"/>
              </w:rPr>
            </w:pPr>
            <w:r w:rsidRPr="00D01620">
              <w:rPr>
                <w:rFonts w:ascii="Times New Roman" w:eastAsia="Calibri" w:hAnsi="Times New Roman" w:cs="Times New Roman"/>
                <w:iCs/>
                <w:sz w:val="20"/>
                <w:szCs w:val="20"/>
              </w:rPr>
              <w:t>2</w:t>
            </w:r>
          </w:p>
        </w:tc>
        <w:tc>
          <w:tcPr>
            <w:tcW w:w="605" w:type="pct"/>
            <w:vMerge/>
          </w:tcPr>
          <w:p w14:paraId="14921E62" w14:textId="77777777" w:rsidR="00D01620" w:rsidRPr="00D01620" w:rsidRDefault="00D01620" w:rsidP="00D01620">
            <w:pPr>
              <w:rPr>
                <w:rFonts w:ascii="Times New Roman" w:eastAsia="Calibri" w:hAnsi="Times New Roman" w:cs="Times New Roman"/>
                <w:b/>
                <w:bCs/>
                <w:i/>
                <w:sz w:val="20"/>
                <w:szCs w:val="20"/>
              </w:rPr>
            </w:pPr>
          </w:p>
        </w:tc>
      </w:tr>
      <w:tr w:rsidR="00D01620" w:rsidRPr="00D01620" w14:paraId="02C841DB" w14:textId="77777777" w:rsidTr="006158BE">
        <w:trPr>
          <w:trHeight w:val="20"/>
        </w:trPr>
        <w:tc>
          <w:tcPr>
            <w:tcW w:w="755" w:type="pct"/>
            <w:vMerge/>
          </w:tcPr>
          <w:p w14:paraId="6FED31E9" w14:textId="77777777" w:rsidR="00D01620" w:rsidRPr="00D01620" w:rsidRDefault="00D01620" w:rsidP="00D01620">
            <w:pPr>
              <w:rPr>
                <w:rFonts w:ascii="Times New Roman" w:eastAsia="Calibri" w:hAnsi="Times New Roman" w:cs="Times New Roman"/>
                <w:b/>
                <w:bCs/>
                <w:sz w:val="20"/>
                <w:szCs w:val="20"/>
              </w:rPr>
            </w:pPr>
          </w:p>
        </w:tc>
        <w:tc>
          <w:tcPr>
            <w:tcW w:w="2988" w:type="pct"/>
          </w:tcPr>
          <w:p w14:paraId="79A09D05" w14:textId="77777777" w:rsidR="00D01620" w:rsidRPr="00D01620" w:rsidRDefault="00D01620" w:rsidP="00D01620">
            <w:pPr>
              <w:rPr>
                <w:rFonts w:ascii="Times New Roman" w:eastAsia="Calibri" w:hAnsi="Times New Roman" w:cs="Times New Roman"/>
                <w:b/>
                <w:bCs/>
                <w:sz w:val="20"/>
                <w:szCs w:val="20"/>
              </w:rPr>
            </w:pPr>
            <w:r w:rsidRPr="00D01620">
              <w:rPr>
                <w:rFonts w:ascii="Times New Roman" w:eastAsia="Calibri" w:hAnsi="Times New Roman" w:cs="Times New Roman"/>
                <w:b/>
                <w:bCs/>
                <w:sz w:val="20"/>
                <w:szCs w:val="20"/>
              </w:rPr>
              <w:t>Самостоятельная работа обучающихся</w:t>
            </w:r>
          </w:p>
          <w:p w14:paraId="21B4BFE1" w14:textId="77777777" w:rsidR="00D01620" w:rsidRPr="00D01620" w:rsidRDefault="00D01620" w:rsidP="00D01620">
            <w:pPr>
              <w:rPr>
                <w:rFonts w:ascii="Times New Roman" w:eastAsia="Calibri" w:hAnsi="Times New Roman" w:cs="Times New Roman"/>
                <w:bCs/>
                <w:sz w:val="20"/>
                <w:szCs w:val="20"/>
              </w:rPr>
            </w:pPr>
            <w:r w:rsidRPr="00D01620">
              <w:rPr>
                <w:rFonts w:ascii="Times New Roman" w:eastAsia="Calibri" w:hAnsi="Times New Roman" w:cs="Times New Roman"/>
                <w:bCs/>
                <w:sz w:val="20"/>
                <w:szCs w:val="20"/>
              </w:rPr>
              <w:t>Изготовление простейших средств индивидуальной защиты (марлевая маска, повязка)</w:t>
            </w:r>
          </w:p>
        </w:tc>
        <w:tc>
          <w:tcPr>
            <w:tcW w:w="652" w:type="pct"/>
            <w:vAlign w:val="center"/>
          </w:tcPr>
          <w:p w14:paraId="2E31E658" w14:textId="77777777" w:rsidR="00D01620" w:rsidRPr="00D01620" w:rsidRDefault="00D01620" w:rsidP="00D01620">
            <w:pPr>
              <w:suppressAutoHyphens/>
              <w:jc w:val="center"/>
              <w:rPr>
                <w:rFonts w:ascii="Times New Roman" w:eastAsia="Calibri" w:hAnsi="Times New Roman" w:cs="Times New Roman"/>
                <w:b/>
                <w:bCs/>
                <w:i/>
                <w:iCs/>
                <w:sz w:val="20"/>
                <w:szCs w:val="20"/>
              </w:rPr>
            </w:pPr>
            <w:r w:rsidRPr="00D01620">
              <w:rPr>
                <w:rFonts w:ascii="Times New Roman" w:eastAsia="Calibri" w:hAnsi="Times New Roman" w:cs="Times New Roman"/>
                <w:b/>
                <w:bCs/>
                <w:i/>
                <w:iCs/>
                <w:sz w:val="20"/>
                <w:szCs w:val="20"/>
              </w:rPr>
              <w:t>2</w:t>
            </w:r>
          </w:p>
        </w:tc>
        <w:tc>
          <w:tcPr>
            <w:tcW w:w="605" w:type="pct"/>
            <w:vMerge/>
          </w:tcPr>
          <w:p w14:paraId="4B5E7C02" w14:textId="77777777" w:rsidR="00D01620" w:rsidRPr="00D01620" w:rsidRDefault="00D01620" w:rsidP="00D01620">
            <w:pPr>
              <w:rPr>
                <w:rFonts w:ascii="Times New Roman" w:eastAsia="Calibri" w:hAnsi="Times New Roman" w:cs="Times New Roman"/>
                <w:b/>
                <w:sz w:val="20"/>
                <w:szCs w:val="20"/>
              </w:rPr>
            </w:pPr>
          </w:p>
        </w:tc>
      </w:tr>
      <w:tr w:rsidR="00D01620" w:rsidRPr="00D01620" w14:paraId="15518E98" w14:textId="77777777" w:rsidTr="006158BE">
        <w:trPr>
          <w:trHeight w:val="20"/>
        </w:trPr>
        <w:tc>
          <w:tcPr>
            <w:tcW w:w="755" w:type="pct"/>
            <w:vMerge w:val="restart"/>
          </w:tcPr>
          <w:p w14:paraId="57931BF7" w14:textId="77777777" w:rsidR="00D01620" w:rsidRPr="00D01620" w:rsidRDefault="00D01620" w:rsidP="00D01620">
            <w:pPr>
              <w:rPr>
                <w:rFonts w:ascii="Times New Roman" w:eastAsia="Calibri" w:hAnsi="Times New Roman" w:cs="Times New Roman"/>
                <w:b/>
                <w:bCs/>
                <w:sz w:val="20"/>
                <w:szCs w:val="20"/>
              </w:rPr>
            </w:pPr>
            <w:r w:rsidRPr="00D01620">
              <w:rPr>
                <w:rFonts w:ascii="Times New Roman" w:eastAsia="Calibri" w:hAnsi="Times New Roman" w:cs="Times New Roman"/>
                <w:b/>
                <w:bCs/>
                <w:sz w:val="20"/>
                <w:szCs w:val="20"/>
              </w:rPr>
              <w:t xml:space="preserve">Тема 1.4. </w:t>
            </w:r>
            <w:r w:rsidRPr="00D01620">
              <w:rPr>
                <w:rFonts w:ascii="Times New Roman" w:eastAsia="Calibri" w:hAnsi="Times New Roman" w:cs="Times New Roman"/>
                <w:sz w:val="20"/>
              </w:rPr>
              <w:t xml:space="preserve"> Чрезвычайные ситуации социального характера и защита от них.</w:t>
            </w:r>
          </w:p>
        </w:tc>
        <w:tc>
          <w:tcPr>
            <w:tcW w:w="2988" w:type="pct"/>
          </w:tcPr>
          <w:p w14:paraId="41A4AF6B" w14:textId="72301059" w:rsidR="00D01620" w:rsidRPr="00D01620" w:rsidRDefault="00D01620" w:rsidP="00FE5899">
            <w:pPr>
              <w:rPr>
                <w:rFonts w:ascii="Times New Roman" w:eastAsia="Calibri" w:hAnsi="Times New Roman" w:cs="Times New Roman"/>
                <w:b/>
                <w:bCs/>
                <w:i/>
                <w:sz w:val="20"/>
                <w:szCs w:val="20"/>
              </w:rPr>
            </w:pPr>
            <w:r w:rsidRPr="00D01620">
              <w:rPr>
                <w:rFonts w:ascii="Times New Roman" w:eastAsia="Calibri" w:hAnsi="Times New Roman" w:cs="Times New Roman"/>
                <w:b/>
                <w:bCs/>
                <w:sz w:val="20"/>
                <w:szCs w:val="20"/>
              </w:rPr>
              <w:t xml:space="preserve">Содержание </w:t>
            </w:r>
          </w:p>
        </w:tc>
        <w:tc>
          <w:tcPr>
            <w:tcW w:w="652" w:type="pct"/>
            <w:vAlign w:val="center"/>
          </w:tcPr>
          <w:p w14:paraId="65EA80CC" w14:textId="77777777" w:rsidR="00D01620" w:rsidRPr="00D01620" w:rsidRDefault="00D01620" w:rsidP="00D01620">
            <w:pPr>
              <w:suppressAutoHyphens/>
              <w:jc w:val="center"/>
              <w:rPr>
                <w:rFonts w:ascii="Times New Roman" w:eastAsia="Calibri" w:hAnsi="Times New Roman" w:cs="Times New Roman"/>
                <w:b/>
                <w:i/>
                <w:iCs/>
                <w:sz w:val="20"/>
                <w:szCs w:val="20"/>
              </w:rPr>
            </w:pPr>
            <w:r w:rsidRPr="00D01620">
              <w:rPr>
                <w:rFonts w:ascii="Times New Roman" w:eastAsia="Calibri" w:hAnsi="Times New Roman" w:cs="Times New Roman"/>
                <w:b/>
                <w:iCs/>
                <w:sz w:val="20"/>
                <w:szCs w:val="20"/>
              </w:rPr>
              <w:t>2</w:t>
            </w:r>
          </w:p>
        </w:tc>
        <w:tc>
          <w:tcPr>
            <w:tcW w:w="605" w:type="pct"/>
            <w:vMerge w:val="restart"/>
          </w:tcPr>
          <w:p w14:paraId="705C05A5" w14:textId="77777777" w:rsidR="00D01620" w:rsidRPr="00D01620" w:rsidRDefault="00D01620" w:rsidP="00D01620">
            <w:pPr>
              <w:rPr>
                <w:rFonts w:ascii="Times New Roman" w:eastAsia="Calibri" w:hAnsi="Times New Roman" w:cs="Times New Roman"/>
                <w:sz w:val="20"/>
              </w:rPr>
            </w:pPr>
            <w:r w:rsidRPr="00D01620">
              <w:rPr>
                <w:rFonts w:ascii="Times New Roman" w:eastAsia="Calibri" w:hAnsi="Times New Roman" w:cs="Times New Roman"/>
                <w:sz w:val="20"/>
              </w:rPr>
              <w:t>ОК 5, ОК 6, ОК 7</w:t>
            </w:r>
          </w:p>
        </w:tc>
      </w:tr>
      <w:tr w:rsidR="00D01620" w:rsidRPr="00D01620" w14:paraId="7D2FCF52" w14:textId="77777777" w:rsidTr="006158BE">
        <w:trPr>
          <w:trHeight w:val="20"/>
        </w:trPr>
        <w:tc>
          <w:tcPr>
            <w:tcW w:w="755" w:type="pct"/>
            <w:vMerge/>
          </w:tcPr>
          <w:p w14:paraId="74D8163C" w14:textId="77777777" w:rsidR="00D01620" w:rsidRPr="00D01620" w:rsidRDefault="00D01620" w:rsidP="00D01620">
            <w:pPr>
              <w:rPr>
                <w:rFonts w:ascii="Times New Roman" w:eastAsia="Calibri" w:hAnsi="Times New Roman" w:cs="Times New Roman"/>
                <w:b/>
                <w:bCs/>
                <w:i/>
                <w:sz w:val="20"/>
                <w:szCs w:val="20"/>
              </w:rPr>
            </w:pPr>
          </w:p>
        </w:tc>
        <w:tc>
          <w:tcPr>
            <w:tcW w:w="2988" w:type="pct"/>
          </w:tcPr>
          <w:p w14:paraId="20DA04C5" w14:textId="77777777" w:rsidR="00D01620" w:rsidRPr="00D01620" w:rsidRDefault="00D01620" w:rsidP="00D01620">
            <w:pPr>
              <w:contextualSpacing/>
              <w:rPr>
                <w:rFonts w:ascii="Times New Roman" w:eastAsia="Calibri" w:hAnsi="Times New Roman" w:cs="Times New Roman"/>
                <w:b/>
                <w:bCs/>
                <w:sz w:val="20"/>
              </w:rPr>
            </w:pPr>
            <w:r w:rsidRPr="00D01620">
              <w:rPr>
                <w:rFonts w:ascii="Times New Roman" w:eastAsia="Calibri" w:hAnsi="Times New Roman" w:cs="Times New Roman"/>
                <w:b/>
                <w:sz w:val="20"/>
                <w:szCs w:val="24"/>
              </w:rPr>
              <w:t>1.</w:t>
            </w:r>
            <w:r w:rsidRPr="00D01620">
              <w:rPr>
                <w:rFonts w:ascii="Times New Roman" w:eastAsia="Calibri" w:hAnsi="Times New Roman" w:cs="Times New Roman"/>
                <w:sz w:val="20"/>
                <w:szCs w:val="24"/>
              </w:rPr>
              <w:t xml:space="preserve"> Социальная безопасность. Классификация ЧС социального характера по различным признакам. Виды ЧС социального характера: терроризм, экстремизм, локальные войны и региональные вооруженные конфликты, массовые беспорядки, криминальные опасности и угрозы.</w:t>
            </w:r>
          </w:p>
        </w:tc>
        <w:tc>
          <w:tcPr>
            <w:tcW w:w="652" w:type="pct"/>
            <w:vAlign w:val="center"/>
          </w:tcPr>
          <w:p w14:paraId="66F5AE8A" w14:textId="77777777" w:rsidR="00D01620" w:rsidRPr="00D01620" w:rsidRDefault="00D01620" w:rsidP="00D01620">
            <w:pPr>
              <w:suppressAutoHyphens/>
              <w:jc w:val="center"/>
              <w:rPr>
                <w:rFonts w:ascii="Times New Roman" w:eastAsia="Calibri" w:hAnsi="Times New Roman" w:cs="Times New Roman"/>
                <w:b/>
                <w:iCs/>
                <w:sz w:val="20"/>
                <w:szCs w:val="20"/>
              </w:rPr>
            </w:pPr>
            <w:r w:rsidRPr="00D01620">
              <w:rPr>
                <w:rFonts w:ascii="Times New Roman" w:eastAsia="Calibri" w:hAnsi="Times New Roman" w:cs="Times New Roman"/>
                <w:b/>
                <w:iCs/>
                <w:sz w:val="20"/>
                <w:szCs w:val="20"/>
              </w:rPr>
              <w:t>2</w:t>
            </w:r>
          </w:p>
        </w:tc>
        <w:tc>
          <w:tcPr>
            <w:tcW w:w="605" w:type="pct"/>
            <w:vMerge/>
          </w:tcPr>
          <w:p w14:paraId="7A35CE14" w14:textId="77777777" w:rsidR="00D01620" w:rsidRPr="00D01620" w:rsidRDefault="00D01620" w:rsidP="00D01620">
            <w:pPr>
              <w:jc w:val="center"/>
              <w:rPr>
                <w:rFonts w:ascii="Times New Roman" w:eastAsia="Calibri" w:hAnsi="Times New Roman" w:cs="Times New Roman"/>
                <w:b/>
                <w:bCs/>
                <w:i/>
                <w:sz w:val="20"/>
                <w:szCs w:val="20"/>
              </w:rPr>
            </w:pPr>
          </w:p>
        </w:tc>
      </w:tr>
      <w:tr w:rsidR="00D01620" w:rsidRPr="00D01620" w14:paraId="4C246E57" w14:textId="77777777" w:rsidTr="006158BE">
        <w:trPr>
          <w:trHeight w:val="54"/>
        </w:trPr>
        <w:tc>
          <w:tcPr>
            <w:tcW w:w="755" w:type="pct"/>
            <w:vMerge/>
          </w:tcPr>
          <w:p w14:paraId="2E3178F2" w14:textId="77777777" w:rsidR="00D01620" w:rsidRPr="00D01620" w:rsidRDefault="00D01620" w:rsidP="00D01620">
            <w:pPr>
              <w:rPr>
                <w:rFonts w:ascii="Times New Roman" w:eastAsia="Calibri" w:hAnsi="Times New Roman" w:cs="Times New Roman"/>
                <w:b/>
                <w:bCs/>
                <w:sz w:val="20"/>
                <w:szCs w:val="20"/>
              </w:rPr>
            </w:pPr>
          </w:p>
        </w:tc>
        <w:tc>
          <w:tcPr>
            <w:tcW w:w="2988" w:type="pct"/>
          </w:tcPr>
          <w:p w14:paraId="3AF9B501" w14:textId="77777777" w:rsidR="00D01620" w:rsidRPr="00D01620" w:rsidRDefault="00D01620" w:rsidP="00D01620">
            <w:pPr>
              <w:rPr>
                <w:rFonts w:ascii="Times New Roman" w:eastAsia="Calibri" w:hAnsi="Times New Roman" w:cs="Times New Roman"/>
                <w:b/>
                <w:bCs/>
                <w:sz w:val="20"/>
                <w:szCs w:val="20"/>
              </w:rPr>
            </w:pPr>
            <w:r w:rsidRPr="00D01620">
              <w:rPr>
                <w:rFonts w:ascii="Times New Roman" w:eastAsia="Calibri" w:hAnsi="Times New Roman" w:cs="Times New Roman"/>
                <w:b/>
                <w:bCs/>
                <w:sz w:val="20"/>
                <w:szCs w:val="20"/>
              </w:rPr>
              <w:t>Самостоятельная работа обучающихся</w:t>
            </w:r>
          </w:p>
        </w:tc>
        <w:tc>
          <w:tcPr>
            <w:tcW w:w="652" w:type="pct"/>
            <w:vAlign w:val="center"/>
          </w:tcPr>
          <w:p w14:paraId="18A1C015" w14:textId="77777777" w:rsidR="00D01620" w:rsidRPr="00D01620" w:rsidRDefault="00D01620" w:rsidP="00D01620">
            <w:pPr>
              <w:suppressAutoHyphens/>
              <w:jc w:val="center"/>
              <w:rPr>
                <w:rFonts w:ascii="Times New Roman" w:eastAsia="Calibri" w:hAnsi="Times New Roman" w:cs="Times New Roman"/>
                <w:b/>
                <w:bCs/>
                <w:i/>
                <w:iCs/>
                <w:sz w:val="20"/>
                <w:szCs w:val="20"/>
              </w:rPr>
            </w:pPr>
            <w:r w:rsidRPr="00D01620">
              <w:rPr>
                <w:rFonts w:ascii="Times New Roman" w:eastAsia="Calibri" w:hAnsi="Times New Roman" w:cs="Times New Roman"/>
                <w:b/>
                <w:bCs/>
                <w:i/>
                <w:iCs/>
                <w:sz w:val="20"/>
                <w:szCs w:val="20"/>
              </w:rPr>
              <w:t>-</w:t>
            </w:r>
          </w:p>
        </w:tc>
        <w:tc>
          <w:tcPr>
            <w:tcW w:w="605" w:type="pct"/>
            <w:vMerge/>
          </w:tcPr>
          <w:p w14:paraId="10529B81" w14:textId="77777777" w:rsidR="00D01620" w:rsidRPr="00D01620" w:rsidRDefault="00D01620" w:rsidP="00D01620">
            <w:pPr>
              <w:jc w:val="center"/>
              <w:rPr>
                <w:rFonts w:ascii="Times New Roman" w:eastAsia="Calibri" w:hAnsi="Times New Roman" w:cs="Times New Roman"/>
                <w:b/>
                <w:sz w:val="20"/>
                <w:szCs w:val="20"/>
              </w:rPr>
            </w:pPr>
          </w:p>
        </w:tc>
      </w:tr>
      <w:tr w:rsidR="00D01620" w:rsidRPr="00D01620" w14:paraId="1A65E402" w14:textId="77777777" w:rsidTr="006158BE">
        <w:trPr>
          <w:trHeight w:val="212"/>
        </w:trPr>
        <w:tc>
          <w:tcPr>
            <w:tcW w:w="3743" w:type="pct"/>
            <w:gridSpan w:val="2"/>
          </w:tcPr>
          <w:p w14:paraId="2CA9EE93" w14:textId="77777777" w:rsidR="00D01620" w:rsidRPr="00D01620" w:rsidRDefault="00D01620" w:rsidP="00D01620">
            <w:pPr>
              <w:rPr>
                <w:rFonts w:ascii="Times New Roman" w:eastAsia="Calibri" w:hAnsi="Times New Roman" w:cs="Times New Roman"/>
                <w:b/>
                <w:bCs/>
                <w:sz w:val="20"/>
                <w:szCs w:val="20"/>
              </w:rPr>
            </w:pPr>
            <w:r w:rsidRPr="00D01620">
              <w:rPr>
                <w:rFonts w:ascii="Times New Roman" w:eastAsia="Calibri" w:hAnsi="Times New Roman" w:cs="Times New Roman"/>
                <w:b/>
                <w:bCs/>
                <w:sz w:val="20"/>
                <w:szCs w:val="20"/>
              </w:rPr>
              <w:t xml:space="preserve">Раздел 2. </w:t>
            </w:r>
            <w:r w:rsidRPr="00D01620">
              <w:rPr>
                <w:rFonts w:ascii="Times New Roman" w:eastAsia="Calibri" w:hAnsi="Times New Roman" w:cs="Times New Roman"/>
                <w:b/>
                <w:sz w:val="20"/>
              </w:rPr>
              <w:t xml:space="preserve"> </w:t>
            </w:r>
            <w:r w:rsidRPr="00D01620">
              <w:rPr>
                <w:rFonts w:ascii="Times New Roman" w:eastAsia="Calibri" w:hAnsi="Times New Roman" w:cs="Times New Roman"/>
                <w:b/>
                <w:bCs/>
                <w:sz w:val="20"/>
                <w:szCs w:val="24"/>
              </w:rPr>
              <w:t xml:space="preserve"> Основы военной службы и медицинской подготовки</w:t>
            </w:r>
          </w:p>
        </w:tc>
        <w:tc>
          <w:tcPr>
            <w:tcW w:w="652" w:type="pct"/>
          </w:tcPr>
          <w:p w14:paraId="0E32579F" w14:textId="77777777" w:rsidR="00D01620" w:rsidRPr="00D01620" w:rsidRDefault="00D01620" w:rsidP="00D01620">
            <w:pPr>
              <w:jc w:val="center"/>
              <w:rPr>
                <w:rFonts w:ascii="Times New Roman" w:eastAsia="Calibri" w:hAnsi="Times New Roman" w:cs="Times New Roman"/>
                <w:b/>
                <w:bCs/>
                <w:i/>
                <w:iCs/>
                <w:sz w:val="20"/>
                <w:szCs w:val="20"/>
              </w:rPr>
            </w:pPr>
            <w:r w:rsidRPr="00D01620">
              <w:rPr>
                <w:rFonts w:ascii="Times New Roman" w:eastAsia="Calibri" w:hAnsi="Times New Roman" w:cs="Times New Roman"/>
                <w:iCs/>
                <w:sz w:val="20"/>
                <w:szCs w:val="20"/>
              </w:rPr>
              <w:t>24/10</w:t>
            </w:r>
          </w:p>
        </w:tc>
        <w:tc>
          <w:tcPr>
            <w:tcW w:w="605" w:type="pct"/>
          </w:tcPr>
          <w:p w14:paraId="3C58168D" w14:textId="77777777" w:rsidR="00D01620" w:rsidRPr="00D01620" w:rsidRDefault="00D01620" w:rsidP="00D01620">
            <w:pPr>
              <w:jc w:val="center"/>
              <w:rPr>
                <w:rFonts w:ascii="Times New Roman" w:eastAsia="Calibri" w:hAnsi="Times New Roman" w:cs="Times New Roman"/>
                <w:b/>
                <w:bCs/>
                <w:i/>
                <w:iCs/>
                <w:sz w:val="20"/>
                <w:szCs w:val="20"/>
              </w:rPr>
            </w:pPr>
          </w:p>
        </w:tc>
      </w:tr>
      <w:tr w:rsidR="00D01620" w:rsidRPr="00D01620" w14:paraId="183DAE26" w14:textId="77777777" w:rsidTr="006158BE">
        <w:trPr>
          <w:trHeight w:val="212"/>
        </w:trPr>
        <w:tc>
          <w:tcPr>
            <w:tcW w:w="3743" w:type="pct"/>
            <w:gridSpan w:val="2"/>
          </w:tcPr>
          <w:p w14:paraId="51E8F0D3" w14:textId="77777777" w:rsidR="00D01620" w:rsidRPr="00D01620" w:rsidRDefault="00D01620" w:rsidP="00D01620">
            <w:pPr>
              <w:rPr>
                <w:rFonts w:ascii="Times New Roman" w:eastAsia="Calibri" w:hAnsi="Times New Roman" w:cs="Times New Roman"/>
                <w:b/>
                <w:bCs/>
                <w:sz w:val="20"/>
                <w:szCs w:val="20"/>
              </w:rPr>
            </w:pPr>
            <w:r w:rsidRPr="00D01620">
              <w:rPr>
                <w:rFonts w:ascii="Times New Roman" w:eastAsia="Calibri" w:hAnsi="Times New Roman" w:cs="Times New Roman"/>
                <w:b/>
                <w:bCs/>
                <w:sz w:val="20"/>
                <w:szCs w:val="24"/>
              </w:rPr>
              <w:t>Модуль «Основы военной службы» (для юношей)</w:t>
            </w:r>
          </w:p>
        </w:tc>
        <w:tc>
          <w:tcPr>
            <w:tcW w:w="652" w:type="pct"/>
          </w:tcPr>
          <w:p w14:paraId="706BAF28" w14:textId="77777777" w:rsidR="00D01620" w:rsidRPr="00D01620" w:rsidRDefault="00D01620" w:rsidP="00D01620">
            <w:pPr>
              <w:jc w:val="center"/>
              <w:rPr>
                <w:rFonts w:ascii="Times New Roman" w:eastAsia="Calibri" w:hAnsi="Times New Roman" w:cs="Times New Roman"/>
                <w:iCs/>
                <w:sz w:val="20"/>
                <w:szCs w:val="20"/>
              </w:rPr>
            </w:pPr>
            <w:r w:rsidRPr="00D01620">
              <w:rPr>
                <w:rFonts w:ascii="Times New Roman" w:eastAsia="Calibri" w:hAnsi="Times New Roman" w:cs="Times New Roman"/>
                <w:iCs/>
                <w:sz w:val="20"/>
                <w:szCs w:val="20"/>
              </w:rPr>
              <w:t>24/10</w:t>
            </w:r>
          </w:p>
        </w:tc>
        <w:tc>
          <w:tcPr>
            <w:tcW w:w="605" w:type="pct"/>
          </w:tcPr>
          <w:p w14:paraId="6E2B8FEF" w14:textId="77777777" w:rsidR="00D01620" w:rsidRPr="00D01620" w:rsidRDefault="00D01620" w:rsidP="00D01620">
            <w:pPr>
              <w:jc w:val="center"/>
              <w:rPr>
                <w:rFonts w:ascii="Times New Roman" w:eastAsia="Calibri" w:hAnsi="Times New Roman" w:cs="Times New Roman"/>
                <w:b/>
                <w:bCs/>
                <w:i/>
                <w:iCs/>
                <w:sz w:val="20"/>
                <w:szCs w:val="20"/>
              </w:rPr>
            </w:pPr>
          </w:p>
        </w:tc>
      </w:tr>
      <w:tr w:rsidR="00D01620" w:rsidRPr="00D01620" w14:paraId="203E1A2D" w14:textId="77777777" w:rsidTr="006158BE">
        <w:trPr>
          <w:trHeight w:val="20"/>
        </w:trPr>
        <w:tc>
          <w:tcPr>
            <w:tcW w:w="755" w:type="pct"/>
            <w:vMerge w:val="restart"/>
          </w:tcPr>
          <w:p w14:paraId="114EB80E" w14:textId="77777777" w:rsidR="00D01620" w:rsidRPr="00D01620" w:rsidRDefault="00D01620" w:rsidP="00D01620">
            <w:pPr>
              <w:rPr>
                <w:rFonts w:ascii="Times New Roman" w:eastAsia="Calibri" w:hAnsi="Times New Roman" w:cs="Times New Roman"/>
                <w:b/>
                <w:bCs/>
                <w:sz w:val="20"/>
                <w:szCs w:val="20"/>
              </w:rPr>
            </w:pPr>
            <w:r w:rsidRPr="00D01620">
              <w:rPr>
                <w:rFonts w:ascii="Times New Roman" w:eastAsia="Calibri" w:hAnsi="Times New Roman" w:cs="Times New Roman"/>
                <w:b/>
                <w:bCs/>
                <w:sz w:val="20"/>
                <w:szCs w:val="20"/>
              </w:rPr>
              <w:t xml:space="preserve">Тема 3.1. </w:t>
            </w:r>
            <w:r w:rsidRPr="00D01620">
              <w:rPr>
                <w:rFonts w:ascii="Times New Roman" w:eastAsia="Calibri" w:hAnsi="Times New Roman" w:cs="Times New Roman"/>
                <w:sz w:val="20"/>
              </w:rPr>
              <w:t>Основы обороны государства</w:t>
            </w:r>
          </w:p>
        </w:tc>
        <w:tc>
          <w:tcPr>
            <w:tcW w:w="2988" w:type="pct"/>
          </w:tcPr>
          <w:p w14:paraId="13F7B92C" w14:textId="2A530229" w:rsidR="00D01620" w:rsidRPr="00D01620" w:rsidRDefault="00D01620" w:rsidP="00FE5899">
            <w:pPr>
              <w:rPr>
                <w:rFonts w:ascii="Times New Roman" w:eastAsia="Calibri" w:hAnsi="Times New Roman" w:cs="Times New Roman"/>
                <w:b/>
                <w:bCs/>
                <w:i/>
                <w:sz w:val="20"/>
                <w:szCs w:val="20"/>
              </w:rPr>
            </w:pPr>
            <w:r w:rsidRPr="00D01620">
              <w:rPr>
                <w:rFonts w:ascii="Times New Roman" w:eastAsia="Calibri" w:hAnsi="Times New Roman" w:cs="Times New Roman"/>
                <w:b/>
                <w:bCs/>
                <w:sz w:val="20"/>
                <w:szCs w:val="20"/>
              </w:rPr>
              <w:t xml:space="preserve">Содержание </w:t>
            </w:r>
          </w:p>
        </w:tc>
        <w:tc>
          <w:tcPr>
            <w:tcW w:w="652" w:type="pct"/>
            <w:vAlign w:val="center"/>
          </w:tcPr>
          <w:p w14:paraId="2187766C" w14:textId="77777777" w:rsidR="00D01620" w:rsidRPr="00D01620" w:rsidRDefault="00D01620" w:rsidP="00D01620">
            <w:pPr>
              <w:suppressAutoHyphens/>
              <w:jc w:val="center"/>
              <w:rPr>
                <w:rFonts w:ascii="Times New Roman" w:eastAsia="Calibri" w:hAnsi="Times New Roman" w:cs="Times New Roman"/>
                <w:b/>
                <w:i/>
                <w:iCs/>
                <w:sz w:val="20"/>
                <w:szCs w:val="20"/>
              </w:rPr>
            </w:pPr>
            <w:r w:rsidRPr="00D01620">
              <w:rPr>
                <w:rFonts w:ascii="Times New Roman" w:eastAsia="Calibri" w:hAnsi="Times New Roman" w:cs="Times New Roman"/>
                <w:b/>
                <w:iCs/>
                <w:sz w:val="20"/>
                <w:szCs w:val="20"/>
              </w:rPr>
              <w:t>4</w:t>
            </w:r>
          </w:p>
        </w:tc>
        <w:tc>
          <w:tcPr>
            <w:tcW w:w="605" w:type="pct"/>
            <w:vMerge w:val="restart"/>
          </w:tcPr>
          <w:p w14:paraId="64D6D1DE" w14:textId="77777777" w:rsidR="00D01620" w:rsidRPr="00D01620" w:rsidRDefault="00D01620" w:rsidP="00D01620">
            <w:pPr>
              <w:rPr>
                <w:rFonts w:ascii="Times New Roman" w:eastAsia="Calibri" w:hAnsi="Times New Roman" w:cs="Times New Roman"/>
                <w:sz w:val="20"/>
              </w:rPr>
            </w:pPr>
            <w:r w:rsidRPr="00D01620">
              <w:rPr>
                <w:rFonts w:ascii="Times New Roman" w:eastAsia="Calibri" w:hAnsi="Times New Roman" w:cs="Times New Roman"/>
                <w:sz w:val="20"/>
              </w:rPr>
              <w:t>ОК 5, ОК 6, ОК 7</w:t>
            </w:r>
          </w:p>
        </w:tc>
      </w:tr>
      <w:tr w:rsidR="00D01620" w:rsidRPr="00D01620" w14:paraId="417D9D64" w14:textId="77777777" w:rsidTr="006158BE">
        <w:trPr>
          <w:trHeight w:val="20"/>
        </w:trPr>
        <w:tc>
          <w:tcPr>
            <w:tcW w:w="755" w:type="pct"/>
            <w:vMerge/>
          </w:tcPr>
          <w:p w14:paraId="097EF2BD" w14:textId="77777777" w:rsidR="00D01620" w:rsidRPr="00D01620" w:rsidRDefault="00D01620" w:rsidP="00D01620">
            <w:pPr>
              <w:rPr>
                <w:rFonts w:ascii="Times New Roman" w:eastAsia="Calibri" w:hAnsi="Times New Roman" w:cs="Times New Roman"/>
                <w:b/>
                <w:bCs/>
                <w:sz w:val="20"/>
                <w:szCs w:val="20"/>
              </w:rPr>
            </w:pPr>
          </w:p>
        </w:tc>
        <w:tc>
          <w:tcPr>
            <w:tcW w:w="2988" w:type="pct"/>
          </w:tcPr>
          <w:p w14:paraId="6632ED96" w14:textId="77777777" w:rsidR="00D01620" w:rsidRPr="00D01620" w:rsidRDefault="00D01620" w:rsidP="00D01620">
            <w:pPr>
              <w:rPr>
                <w:rFonts w:ascii="Times New Roman" w:eastAsia="Calibri" w:hAnsi="Times New Roman" w:cs="Times New Roman"/>
                <w:b/>
                <w:bCs/>
                <w:sz w:val="20"/>
                <w:szCs w:val="20"/>
              </w:rPr>
            </w:pPr>
            <w:r w:rsidRPr="00D01620">
              <w:rPr>
                <w:rFonts w:ascii="Times New Roman" w:eastAsia="Calibri" w:hAnsi="Times New Roman" w:cs="Times New Roman"/>
                <w:b/>
                <w:sz w:val="20"/>
              </w:rPr>
              <w:t>1.</w:t>
            </w:r>
            <w:r w:rsidRPr="00D01620">
              <w:rPr>
                <w:rFonts w:ascii="Times New Roman" w:eastAsia="Calibri" w:hAnsi="Times New Roman" w:cs="Times New Roman"/>
                <w:sz w:val="20"/>
              </w:rPr>
              <w:t xml:space="preserve"> Национальные интересы и национальная безопасность России: </w:t>
            </w:r>
            <w:r w:rsidRPr="00D01620">
              <w:rPr>
                <w:rFonts w:ascii="Times New Roman" w:eastAsia="Calibri" w:hAnsi="Times New Roman" w:cs="Times New Roman"/>
                <w:bCs/>
                <w:iCs/>
                <w:sz w:val="20"/>
                <w:szCs w:val="24"/>
              </w:rPr>
              <w:t>нормативно-правовая база обеспечения военной безопасности Российской Федерации</w:t>
            </w:r>
            <w:r w:rsidRPr="00D01620">
              <w:rPr>
                <w:rFonts w:ascii="Times New Roman" w:eastAsia="Calibri" w:hAnsi="Times New Roman" w:cs="Times New Roman"/>
                <w:sz w:val="20"/>
              </w:rPr>
              <w:t>, Военная организация государства. Руководство военной организацией РФ.</w:t>
            </w:r>
          </w:p>
        </w:tc>
        <w:tc>
          <w:tcPr>
            <w:tcW w:w="652" w:type="pct"/>
            <w:vMerge w:val="restart"/>
            <w:vAlign w:val="center"/>
          </w:tcPr>
          <w:p w14:paraId="4AD184C9" w14:textId="77777777" w:rsidR="00D01620" w:rsidRPr="00D01620" w:rsidRDefault="00D01620" w:rsidP="00D01620">
            <w:pPr>
              <w:suppressAutoHyphens/>
              <w:jc w:val="center"/>
              <w:rPr>
                <w:rFonts w:ascii="Times New Roman" w:eastAsia="Calibri" w:hAnsi="Times New Roman" w:cs="Times New Roman"/>
                <w:b/>
                <w:iCs/>
                <w:sz w:val="20"/>
                <w:szCs w:val="20"/>
              </w:rPr>
            </w:pPr>
            <w:r w:rsidRPr="00D01620">
              <w:rPr>
                <w:rFonts w:ascii="Times New Roman" w:eastAsia="Calibri" w:hAnsi="Times New Roman" w:cs="Times New Roman"/>
                <w:b/>
                <w:iCs/>
                <w:sz w:val="20"/>
                <w:szCs w:val="20"/>
              </w:rPr>
              <w:t>4</w:t>
            </w:r>
          </w:p>
        </w:tc>
        <w:tc>
          <w:tcPr>
            <w:tcW w:w="605" w:type="pct"/>
            <w:vMerge/>
          </w:tcPr>
          <w:p w14:paraId="62DFDF12" w14:textId="77777777" w:rsidR="00D01620" w:rsidRPr="00D01620" w:rsidRDefault="00D01620" w:rsidP="00D01620">
            <w:pPr>
              <w:rPr>
                <w:rFonts w:ascii="Times New Roman" w:eastAsia="Calibri" w:hAnsi="Times New Roman" w:cs="Times New Roman"/>
                <w:sz w:val="20"/>
              </w:rPr>
            </w:pPr>
          </w:p>
        </w:tc>
      </w:tr>
      <w:tr w:rsidR="00D01620" w:rsidRPr="00D01620" w14:paraId="2B85CD50" w14:textId="77777777" w:rsidTr="006158BE">
        <w:trPr>
          <w:trHeight w:val="20"/>
        </w:trPr>
        <w:tc>
          <w:tcPr>
            <w:tcW w:w="755" w:type="pct"/>
            <w:vMerge/>
          </w:tcPr>
          <w:p w14:paraId="0B0BD5BB" w14:textId="77777777" w:rsidR="00D01620" w:rsidRPr="00D01620" w:rsidRDefault="00D01620" w:rsidP="00D01620">
            <w:pPr>
              <w:rPr>
                <w:rFonts w:ascii="Times New Roman" w:eastAsia="Calibri" w:hAnsi="Times New Roman" w:cs="Times New Roman"/>
                <w:b/>
                <w:bCs/>
                <w:sz w:val="20"/>
                <w:szCs w:val="20"/>
              </w:rPr>
            </w:pPr>
          </w:p>
        </w:tc>
        <w:tc>
          <w:tcPr>
            <w:tcW w:w="2988" w:type="pct"/>
          </w:tcPr>
          <w:p w14:paraId="60131696" w14:textId="77777777" w:rsidR="00D01620" w:rsidRPr="00D01620" w:rsidRDefault="00D01620" w:rsidP="00D01620">
            <w:pPr>
              <w:rPr>
                <w:rFonts w:ascii="Times New Roman" w:eastAsia="Calibri" w:hAnsi="Times New Roman" w:cs="Times New Roman"/>
                <w:b/>
                <w:sz w:val="20"/>
              </w:rPr>
            </w:pPr>
            <w:r w:rsidRPr="00D01620">
              <w:rPr>
                <w:rFonts w:ascii="Times New Roman" w:eastAsia="Calibri" w:hAnsi="Times New Roman" w:cs="Times New Roman"/>
                <w:b/>
                <w:bCs/>
                <w:iCs/>
                <w:sz w:val="20"/>
                <w:szCs w:val="24"/>
              </w:rPr>
              <w:t>2.</w:t>
            </w:r>
            <w:r w:rsidRPr="00D01620">
              <w:rPr>
                <w:rFonts w:ascii="Times New Roman" w:eastAsia="Calibri" w:hAnsi="Times New Roman" w:cs="Times New Roman"/>
                <w:bCs/>
                <w:iCs/>
                <w:sz w:val="20"/>
                <w:szCs w:val="24"/>
              </w:rPr>
              <w:t xml:space="preserve"> Виды Вооруженных Сил, рода войск, история их создания, их основные задачи. Оборона Российской Федерации. </w:t>
            </w:r>
          </w:p>
        </w:tc>
        <w:tc>
          <w:tcPr>
            <w:tcW w:w="652" w:type="pct"/>
            <w:vMerge/>
            <w:vAlign w:val="center"/>
          </w:tcPr>
          <w:p w14:paraId="57566669" w14:textId="77777777" w:rsidR="00D01620" w:rsidRPr="00D01620" w:rsidRDefault="00D01620" w:rsidP="00D01620">
            <w:pPr>
              <w:suppressAutoHyphens/>
              <w:jc w:val="center"/>
              <w:rPr>
                <w:rFonts w:ascii="Times New Roman" w:eastAsia="Calibri" w:hAnsi="Times New Roman" w:cs="Times New Roman"/>
                <w:b/>
                <w:iCs/>
                <w:sz w:val="20"/>
                <w:szCs w:val="20"/>
              </w:rPr>
            </w:pPr>
          </w:p>
        </w:tc>
        <w:tc>
          <w:tcPr>
            <w:tcW w:w="605" w:type="pct"/>
            <w:vMerge/>
          </w:tcPr>
          <w:p w14:paraId="28A3B5E5" w14:textId="77777777" w:rsidR="00D01620" w:rsidRPr="00D01620" w:rsidRDefault="00D01620" w:rsidP="00D01620">
            <w:pPr>
              <w:rPr>
                <w:rFonts w:ascii="Times New Roman" w:eastAsia="Calibri" w:hAnsi="Times New Roman" w:cs="Times New Roman"/>
                <w:sz w:val="20"/>
              </w:rPr>
            </w:pPr>
          </w:p>
        </w:tc>
      </w:tr>
      <w:tr w:rsidR="00D01620" w:rsidRPr="00D01620" w14:paraId="035630D9" w14:textId="77777777" w:rsidTr="006158BE">
        <w:trPr>
          <w:trHeight w:val="20"/>
        </w:trPr>
        <w:tc>
          <w:tcPr>
            <w:tcW w:w="755" w:type="pct"/>
            <w:vMerge/>
          </w:tcPr>
          <w:p w14:paraId="4722359A" w14:textId="77777777" w:rsidR="00D01620" w:rsidRPr="00D01620" w:rsidRDefault="00D01620" w:rsidP="00D01620">
            <w:pPr>
              <w:rPr>
                <w:rFonts w:ascii="Times New Roman" w:eastAsia="Calibri" w:hAnsi="Times New Roman" w:cs="Times New Roman"/>
                <w:b/>
                <w:bCs/>
                <w:sz w:val="20"/>
                <w:szCs w:val="20"/>
              </w:rPr>
            </w:pPr>
          </w:p>
        </w:tc>
        <w:tc>
          <w:tcPr>
            <w:tcW w:w="2988" w:type="pct"/>
          </w:tcPr>
          <w:p w14:paraId="066F2FFD" w14:textId="77777777" w:rsidR="00D01620" w:rsidRPr="00D01620" w:rsidRDefault="00D01620" w:rsidP="00D01620">
            <w:pPr>
              <w:rPr>
                <w:rFonts w:ascii="Times New Roman" w:eastAsia="Calibri" w:hAnsi="Times New Roman" w:cs="Times New Roman"/>
                <w:b/>
                <w:bCs/>
                <w:iCs/>
                <w:sz w:val="20"/>
                <w:szCs w:val="24"/>
              </w:rPr>
            </w:pPr>
            <w:r w:rsidRPr="00D01620">
              <w:rPr>
                <w:rFonts w:ascii="Times New Roman" w:eastAsia="Calibri" w:hAnsi="Times New Roman" w:cs="Times New Roman"/>
                <w:b/>
                <w:bCs/>
                <w:iCs/>
                <w:sz w:val="20"/>
                <w:szCs w:val="24"/>
              </w:rPr>
              <w:t xml:space="preserve">3. </w:t>
            </w:r>
            <w:r w:rsidRPr="00D01620">
              <w:rPr>
                <w:rFonts w:ascii="Times New Roman" w:eastAsia="Calibri" w:hAnsi="Times New Roman" w:cs="Times New Roman"/>
                <w:bCs/>
                <w:iCs/>
                <w:sz w:val="20"/>
                <w:szCs w:val="24"/>
              </w:rPr>
              <w:t>Современные виды вооружения, военной техники и специального снаряжения.</w:t>
            </w:r>
          </w:p>
        </w:tc>
        <w:tc>
          <w:tcPr>
            <w:tcW w:w="652" w:type="pct"/>
            <w:vMerge/>
            <w:vAlign w:val="center"/>
          </w:tcPr>
          <w:p w14:paraId="7290A49F" w14:textId="77777777" w:rsidR="00D01620" w:rsidRPr="00D01620" w:rsidRDefault="00D01620" w:rsidP="00D01620">
            <w:pPr>
              <w:suppressAutoHyphens/>
              <w:jc w:val="center"/>
              <w:rPr>
                <w:rFonts w:ascii="Times New Roman" w:eastAsia="Calibri" w:hAnsi="Times New Roman" w:cs="Times New Roman"/>
                <w:b/>
                <w:iCs/>
                <w:sz w:val="20"/>
                <w:szCs w:val="20"/>
              </w:rPr>
            </w:pPr>
          </w:p>
        </w:tc>
        <w:tc>
          <w:tcPr>
            <w:tcW w:w="605" w:type="pct"/>
            <w:vMerge/>
          </w:tcPr>
          <w:p w14:paraId="32084BF1" w14:textId="77777777" w:rsidR="00D01620" w:rsidRPr="00D01620" w:rsidRDefault="00D01620" w:rsidP="00D01620">
            <w:pPr>
              <w:rPr>
                <w:rFonts w:ascii="Times New Roman" w:eastAsia="Calibri" w:hAnsi="Times New Roman" w:cs="Times New Roman"/>
                <w:sz w:val="20"/>
              </w:rPr>
            </w:pPr>
          </w:p>
        </w:tc>
      </w:tr>
      <w:tr w:rsidR="00D01620" w:rsidRPr="00D01620" w14:paraId="32866882" w14:textId="77777777" w:rsidTr="006158BE">
        <w:trPr>
          <w:trHeight w:val="20"/>
        </w:trPr>
        <w:tc>
          <w:tcPr>
            <w:tcW w:w="755" w:type="pct"/>
            <w:vMerge/>
          </w:tcPr>
          <w:p w14:paraId="1C9CB593" w14:textId="77777777" w:rsidR="00D01620" w:rsidRPr="00D01620" w:rsidRDefault="00D01620" w:rsidP="00D01620">
            <w:pPr>
              <w:rPr>
                <w:rFonts w:ascii="Times New Roman" w:eastAsia="Calibri" w:hAnsi="Times New Roman" w:cs="Times New Roman"/>
                <w:b/>
                <w:bCs/>
                <w:sz w:val="20"/>
                <w:szCs w:val="20"/>
              </w:rPr>
            </w:pPr>
          </w:p>
        </w:tc>
        <w:tc>
          <w:tcPr>
            <w:tcW w:w="2988" w:type="pct"/>
          </w:tcPr>
          <w:p w14:paraId="42EE797B" w14:textId="77777777" w:rsidR="00D01620" w:rsidRPr="00D01620" w:rsidRDefault="00D01620" w:rsidP="00D01620">
            <w:pPr>
              <w:rPr>
                <w:rFonts w:ascii="Times New Roman" w:eastAsia="Calibri" w:hAnsi="Times New Roman" w:cs="Times New Roman"/>
                <w:b/>
                <w:bCs/>
                <w:sz w:val="20"/>
                <w:szCs w:val="20"/>
              </w:rPr>
            </w:pPr>
            <w:r w:rsidRPr="00D01620">
              <w:rPr>
                <w:rFonts w:ascii="Times New Roman" w:eastAsia="Calibri" w:hAnsi="Times New Roman" w:cs="Times New Roman"/>
                <w:b/>
                <w:bCs/>
                <w:sz w:val="20"/>
                <w:szCs w:val="20"/>
              </w:rPr>
              <w:t>Самостоятельная работа обучающихся</w:t>
            </w:r>
          </w:p>
        </w:tc>
        <w:tc>
          <w:tcPr>
            <w:tcW w:w="652" w:type="pct"/>
            <w:vAlign w:val="center"/>
          </w:tcPr>
          <w:p w14:paraId="51B73C8C" w14:textId="77777777" w:rsidR="00D01620" w:rsidRPr="00D01620" w:rsidRDefault="00D01620" w:rsidP="00D01620">
            <w:pPr>
              <w:suppressAutoHyphens/>
              <w:jc w:val="center"/>
              <w:rPr>
                <w:rFonts w:ascii="Times New Roman" w:eastAsia="Calibri" w:hAnsi="Times New Roman" w:cs="Times New Roman"/>
                <w:b/>
                <w:bCs/>
                <w:i/>
                <w:iCs/>
                <w:sz w:val="20"/>
                <w:szCs w:val="20"/>
              </w:rPr>
            </w:pPr>
            <w:r w:rsidRPr="00D01620">
              <w:rPr>
                <w:rFonts w:ascii="Times New Roman" w:eastAsia="Calibri" w:hAnsi="Times New Roman" w:cs="Times New Roman"/>
                <w:b/>
                <w:bCs/>
                <w:i/>
                <w:iCs/>
                <w:sz w:val="20"/>
                <w:szCs w:val="20"/>
              </w:rPr>
              <w:t>-</w:t>
            </w:r>
          </w:p>
        </w:tc>
        <w:tc>
          <w:tcPr>
            <w:tcW w:w="605" w:type="pct"/>
            <w:vMerge/>
          </w:tcPr>
          <w:p w14:paraId="7D9AB108" w14:textId="77777777" w:rsidR="00D01620" w:rsidRPr="00D01620" w:rsidRDefault="00D01620" w:rsidP="00D01620">
            <w:pPr>
              <w:jc w:val="center"/>
              <w:rPr>
                <w:rFonts w:ascii="Times New Roman" w:eastAsia="Calibri" w:hAnsi="Times New Roman" w:cs="Times New Roman"/>
                <w:b/>
                <w:sz w:val="20"/>
                <w:szCs w:val="20"/>
              </w:rPr>
            </w:pPr>
          </w:p>
        </w:tc>
      </w:tr>
      <w:tr w:rsidR="00D01620" w:rsidRPr="00D01620" w14:paraId="0328CB67" w14:textId="77777777" w:rsidTr="006158BE">
        <w:trPr>
          <w:trHeight w:val="20"/>
        </w:trPr>
        <w:tc>
          <w:tcPr>
            <w:tcW w:w="755" w:type="pct"/>
            <w:vMerge w:val="restart"/>
          </w:tcPr>
          <w:p w14:paraId="69640C94" w14:textId="77777777" w:rsidR="00D01620" w:rsidRPr="00D01620" w:rsidRDefault="00D01620" w:rsidP="00D01620">
            <w:pPr>
              <w:rPr>
                <w:rFonts w:ascii="Times New Roman" w:eastAsia="Calibri" w:hAnsi="Times New Roman" w:cs="Times New Roman"/>
                <w:b/>
                <w:bCs/>
                <w:sz w:val="20"/>
                <w:szCs w:val="20"/>
              </w:rPr>
            </w:pPr>
            <w:r w:rsidRPr="00D01620">
              <w:rPr>
                <w:rFonts w:ascii="Times New Roman" w:eastAsia="Calibri" w:hAnsi="Times New Roman" w:cs="Times New Roman"/>
                <w:b/>
                <w:bCs/>
                <w:sz w:val="20"/>
                <w:szCs w:val="20"/>
              </w:rPr>
              <w:t>Тема 3.2.</w:t>
            </w:r>
            <w:r w:rsidRPr="00D01620">
              <w:rPr>
                <w:rFonts w:ascii="Times New Roman" w:eastAsia="Calibri" w:hAnsi="Times New Roman" w:cs="Times New Roman"/>
                <w:bCs/>
                <w:sz w:val="20"/>
              </w:rPr>
              <w:t xml:space="preserve"> </w:t>
            </w:r>
            <w:r w:rsidRPr="00D01620">
              <w:rPr>
                <w:rFonts w:ascii="Times New Roman" w:eastAsia="Calibri" w:hAnsi="Times New Roman" w:cs="Times New Roman"/>
                <w:sz w:val="20"/>
                <w:szCs w:val="24"/>
              </w:rPr>
              <w:t xml:space="preserve"> Воинская обязанность в Российской Федерации</w:t>
            </w:r>
          </w:p>
        </w:tc>
        <w:tc>
          <w:tcPr>
            <w:tcW w:w="2988" w:type="pct"/>
          </w:tcPr>
          <w:p w14:paraId="3E43834D" w14:textId="1F134741" w:rsidR="00D01620" w:rsidRPr="00D01620" w:rsidRDefault="00D01620" w:rsidP="00FE5899">
            <w:pPr>
              <w:rPr>
                <w:rFonts w:ascii="Times New Roman" w:eastAsia="Calibri" w:hAnsi="Times New Roman" w:cs="Times New Roman"/>
                <w:b/>
                <w:bCs/>
                <w:i/>
                <w:sz w:val="20"/>
                <w:szCs w:val="20"/>
              </w:rPr>
            </w:pPr>
            <w:r w:rsidRPr="00D01620">
              <w:rPr>
                <w:rFonts w:ascii="Times New Roman" w:eastAsia="Calibri" w:hAnsi="Times New Roman" w:cs="Times New Roman"/>
                <w:b/>
                <w:bCs/>
                <w:sz w:val="20"/>
                <w:szCs w:val="20"/>
              </w:rPr>
              <w:t xml:space="preserve">Содержание </w:t>
            </w:r>
          </w:p>
        </w:tc>
        <w:tc>
          <w:tcPr>
            <w:tcW w:w="652" w:type="pct"/>
            <w:vAlign w:val="center"/>
          </w:tcPr>
          <w:p w14:paraId="3F10EC47" w14:textId="77777777" w:rsidR="00D01620" w:rsidRPr="00D01620" w:rsidRDefault="00D01620" w:rsidP="00D01620">
            <w:pPr>
              <w:suppressAutoHyphens/>
              <w:jc w:val="center"/>
              <w:rPr>
                <w:rFonts w:ascii="Times New Roman" w:eastAsia="Calibri" w:hAnsi="Times New Roman" w:cs="Times New Roman"/>
                <w:b/>
                <w:i/>
                <w:iCs/>
                <w:sz w:val="20"/>
                <w:szCs w:val="20"/>
              </w:rPr>
            </w:pPr>
            <w:r w:rsidRPr="00D01620">
              <w:rPr>
                <w:rFonts w:ascii="Times New Roman" w:eastAsia="Calibri" w:hAnsi="Times New Roman" w:cs="Times New Roman"/>
                <w:b/>
                <w:iCs/>
                <w:sz w:val="20"/>
                <w:szCs w:val="20"/>
              </w:rPr>
              <w:t>12/10</w:t>
            </w:r>
          </w:p>
        </w:tc>
        <w:tc>
          <w:tcPr>
            <w:tcW w:w="605" w:type="pct"/>
            <w:vMerge w:val="restart"/>
          </w:tcPr>
          <w:p w14:paraId="07452854" w14:textId="77777777" w:rsidR="00D01620" w:rsidRPr="00D01620" w:rsidRDefault="00D01620" w:rsidP="00D01620">
            <w:pPr>
              <w:rPr>
                <w:rFonts w:ascii="Times New Roman" w:eastAsia="Calibri" w:hAnsi="Times New Roman" w:cs="Times New Roman"/>
                <w:sz w:val="20"/>
              </w:rPr>
            </w:pPr>
            <w:r w:rsidRPr="00D01620">
              <w:rPr>
                <w:rFonts w:ascii="Times New Roman" w:eastAsia="Calibri" w:hAnsi="Times New Roman" w:cs="Times New Roman"/>
                <w:sz w:val="20"/>
              </w:rPr>
              <w:t>ОК 5, ОК 6, ОК 7</w:t>
            </w:r>
          </w:p>
        </w:tc>
      </w:tr>
      <w:tr w:rsidR="00D01620" w:rsidRPr="00D01620" w14:paraId="584AE1D2" w14:textId="77777777" w:rsidTr="006158BE">
        <w:trPr>
          <w:trHeight w:val="20"/>
        </w:trPr>
        <w:tc>
          <w:tcPr>
            <w:tcW w:w="755" w:type="pct"/>
            <w:vMerge/>
          </w:tcPr>
          <w:p w14:paraId="4F0FDA53" w14:textId="77777777" w:rsidR="00D01620" w:rsidRPr="00D01620" w:rsidRDefault="00D01620" w:rsidP="00D01620">
            <w:pPr>
              <w:rPr>
                <w:rFonts w:ascii="Times New Roman" w:eastAsia="Calibri" w:hAnsi="Times New Roman" w:cs="Times New Roman"/>
                <w:b/>
                <w:bCs/>
                <w:sz w:val="20"/>
                <w:szCs w:val="20"/>
              </w:rPr>
            </w:pPr>
          </w:p>
        </w:tc>
        <w:tc>
          <w:tcPr>
            <w:tcW w:w="2988" w:type="pct"/>
          </w:tcPr>
          <w:p w14:paraId="2E378CEE" w14:textId="77777777" w:rsidR="00D01620" w:rsidRPr="00D01620" w:rsidRDefault="00D01620" w:rsidP="00D01620">
            <w:pPr>
              <w:contextualSpacing/>
              <w:rPr>
                <w:rFonts w:ascii="Times New Roman" w:eastAsia="Calibri" w:hAnsi="Times New Roman" w:cs="Times New Roman"/>
                <w:sz w:val="20"/>
                <w:lang w:eastAsia="ru-RU"/>
              </w:rPr>
            </w:pPr>
            <w:r w:rsidRPr="00D01620">
              <w:rPr>
                <w:rFonts w:ascii="Times New Roman" w:eastAsia="Calibri" w:hAnsi="Times New Roman" w:cs="Times New Roman"/>
                <w:b/>
                <w:sz w:val="20"/>
                <w:szCs w:val="24"/>
              </w:rPr>
              <w:t>1.</w:t>
            </w:r>
            <w:r w:rsidRPr="00D01620">
              <w:rPr>
                <w:rFonts w:ascii="Times New Roman" w:eastAsia="Calibri" w:hAnsi="Times New Roman" w:cs="Times New Roman"/>
                <w:sz w:val="20"/>
                <w:szCs w:val="24"/>
              </w:rPr>
              <w:t xml:space="preserve">  Понятие и сущность воинской обязанности. Воинский учет граждан. Призыв граждан на военную службу, поступление на службу в добровольном порядке.</w:t>
            </w:r>
          </w:p>
        </w:tc>
        <w:tc>
          <w:tcPr>
            <w:tcW w:w="652" w:type="pct"/>
            <w:vAlign w:val="center"/>
          </w:tcPr>
          <w:p w14:paraId="24264AB9" w14:textId="77777777" w:rsidR="00D01620" w:rsidRPr="00D01620" w:rsidRDefault="00D01620" w:rsidP="00D01620">
            <w:pPr>
              <w:suppressAutoHyphens/>
              <w:jc w:val="center"/>
              <w:rPr>
                <w:rFonts w:ascii="Times New Roman" w:eastAsia="Calibri" w:hAnsi="Times New Roman" w:cs="Times New Roman"/>
                <w:b/>
                <w:iCs/>
                <w:sz w:val="20"/>
                <w:szCs w:val="20"/>
              </w:rPr>
            </w:pPr>
            <w:r w:rsidRPr="00D01620">
              <w:rPr>
                <w:rFonts w:ascii="Times New Roman" w:eastAsia="Calibri" w:hAnsi="Times New Roman" w:cs="Times New Roman"/>
                <w:b/>
                <w:iCs/>
                <w:sz w:val="20"/>
                <w:szCs w:val="20"/>
              </w:rPr>
              <w:t>2</w:t>
            </w:r>
          </w:p>
        </w:tc>
        <w:tc>
          <w:tcPr>
            <w:tcW w:w="605" w:type="pct"/>
            <w:vMerge/>
          </w:tcPr>
          <w:p w14:paraId="6C0D60E3" w14:textId="77777777" w:rsidR="00D01620" w:rsidRPr="00D01620" w:rsidRDefault="00D01620" w:rsidP="00D01620">
            <w:pPr>
              <w:rPr>
                <w:rFonts w:ascii="Times New Roman" w:eastAsia="Calibri" w:hAnsi="Times New Roman" w:cs="Times New Roman"/>
                <w:sz w:val="20"/>
              </w:rPr>
            </w:pPr>
          </w:p>
        </w:tc>
      </w:tr>
      <w:tr w:rsidR="00D01620" w:rsidRPr="00D01620" w14:paraId="394C243D" w14:textId="77777777" w:rsidTr="006158BE">
        <w:trPr>
          <w:trHeight w:val="20"/>
        </w:trPr>
        <w:tc>
          <w:tcPr>
            <w:tcW w:w="755" w:type="pct"/>
            <w:vMerge/>
          </w:tcPr>
          <w:p w14:paraId="4BC60AC8" w14:textId="77777777" w:rsidR="00D01620" w:rsidRPr="00D01620" w:rsidRDefault="00D01620" w:rsidP="00D01620">
            <w:pPr>
              <w:rPr>
                <w:rFonts w:ascii="Times New Roman" w:eastAsia="Calibri" w:hAnsi="Times New Roman" w:cs="Times New Roman"/>
                <w:b/>
                <w:bCs/>
                <w:sz w:val="20"/>
                <w:szCs w:val="20"/>
              </w:rPr>
            </w:pPr>
          </w:p>
        </w:tc>
        <w:tc>
          <w:tcPr>
            <w:tcW w:w="2988" w:type="pct"/>
          </w:tcPr>
          <w:p w14:paraId="07987E2A" w14:textId="77777777" w:rsidR="00D01620" w:rsidRPr="00D01620" w:rsidRDefault="00D01620" w:rsidP="00D01620">
            <w:pPr>
              <w:contextualSpacing/>
              <w:rPr>
                <w:rFonts w:ascii="Times New Roman" w:eastAsia="Calibri" w:hAnsi="Times New Roman" w:cs="Times New Roman"/>
                <w:b/>
                <w:bCs/>
                <w:sz w:val="20"/>
              </w:rPr>
            </w:pPr>
            <w:r w:rsidRPr="00D01620">
              <w:rPr>
                <w:rFonts w:ascii="Times New Roman" w:eastAsia="Calibri" w:hAnsi="Times New Roman" w:cs="Times New Roman"/>
                <w:b/>
                <w:bCs/>
                <w:sz w:val="20"/>
                <w:szCs w:val="20"/>
              </w:rPr>
              <w:t>В том числе практических и лабораторных занятий</w:t>
            </w:r>
          </w:p>
        </w:tc>
        <w:tc>
          <w:tcPr>
            <w:tcW w:w="652" w:type="pct"/>
            <w:vAlign w:val="center"/>
          </w:tcPr>
          <w:p w14:paraId="002CCD21" w14:textId="77777777" w:rsidR="00D01620" w:rsidRPr="00D01620" w:rsidRDefault="00D01620" w:rsidP="00D01620">
            <w:pPr>
              <w:suppressAutoHyphens/>
              <w:jc w:val="center"/>
              <w:rPr>
                <w:rFonts w:ascii="Times New Roman" w:eastAsia="Calibri" w:hAnsi="Times New Roman" w:cs="Times New Roman"/>
                <w:b/>
                <w:iCs/>
                <w:sz w:val="20"/>
                <w:szCs w:val="20"/>
              </w:rPr>
            </w:pPr>
            <w:r w:rsidRPr="00D01620">
              <w:rPr>
                <w:rFonts w:ascii="Times New Roman" w:eastAsia="Calibri" w:hAnsi="Times New Roman" w:cs="Times New Roman"/>
                <w:b/>
                <w:iCs/>
                <w:sz w:val="20"/>
                <w:szCs w:val="20"/>
              </w:rPr>
              <w:t>10/10</w:t>
            </w:r>
          </w:p>
        </w:tc>
        <w:tc>
          <w:tcPr>
            <w:tcW w:w="605" w:type="pct"/>
            <w:vMerge/>
          </w:tcPr>
          <w:p w14:paraId="51C6237C" w14:textId="77777777" w:rsidR="00D01620" w:rsidRPr="00D01620" w:rsidRDefault="00D01620" w:rsidP="00D01620">
            <w:pPr>
              <w:rPr>
                <w:rFonts w:ascii="Times New Roman" w:eastAsia="Calibri" w:hAnsi="Times New Roman" w:cs="Times New Roman"/>
                <w:sz w:val="20"/>
              </w:rPr>
            </w:pPr>
          </w:p>
        </w:tc>
      </w:tr>
      <w:tr w:rsidR="00D01620" w:rsidRPr="00D01620" w14:paraId="77CF830F" w14:textId="77777777" w:rsidTr="006158BE">
        <w:trPr>
          <w:trHeight w:val="20"/>
        </w:trPr>
        <w:tc>
          <w:tcPr>
            <w:tcW w:w="755" w:type="pct"/>
            <w:vMerge/>
          </w:tcPr>
          <w:p w14:paraId="3917185E" w14:textId="77777777" w:rsidR="00D01620" w:rsidRPr="00D01620" w:rsidRDefault="00D01620" w:rsidP="00D01620">
            <w:pPr>
              <w:rPr>
                <w:rFonts w:ascii="Times New Roman" w:eastAsia="Calibri" w:hAnsi="Times New Roman" w:cs="Times New Roman"/>
                <w:b/>
                <w:bCs/>
                <w:sz w:val="20"/>
                <w:szCs w:val="20"/>
              </w:rPr>
            </w:pPr>
          </w:p>
        </w:tc>
        <w:tc>
          <w:tcPr>
            <w:tcW w:w="2988" w:type="pct"/>
          </w:tcPr>
          <w:p w14:paraId="460EB0AE" w14:textId="77777777" w:rsidR="00D01620" w:rsidRPr="00D01620" w:rsidRDefault="00D01620" w:rsidP="00D01620">
            <w:pPr>
              <w:contextualSpacing/>
              <w:rPr>
                <w:rFonts w:ascii="Times New Roman" w:eastAsia="Calibri" w:hAnsi="Times New Roman" w:cs="Times New Roman"/>
                <w:b/>
                <w:bCs/>
                <w:sz w:val="20"/>
              </w:rPr>
            </w:pPr>
            <w:r w:rsidRPr="00D01620">
              <w:rPr>
                <w:rFonts w:ascii="Times New Roman" w:eastAsia="Calibri" w:hAnsi="Times New Roman" w:cs="Times New Roman"/>
                <w:b/>
                <w:sz w:val="20"/>
                <w:szCs w:val="24"/>
              </w:rPr>
              <w:t>1.</w:t>
            </w:r>
            <w:r w:rsidRPr="00D01620">
              <w:rPr>
                <w:rFonts w:ascii="Times New Roman" w:eastAsia="Calibri" w:hAnsi="Times New Roman" w:cs="Times New Roman"/>
                <w:sz w:val="20"/>
                <w:szCs w:val="24"/>
              </w:rPr>
              <w:t xml:space="preserve"> </w:t>
            </w:r>
            <w:r w:rsidRPr="00D01620">
              <w:rPr>
                <w:rFonts w:ascii="Times New Roman" w:eastAsia="Calibri" w:hAnsi="Times New Roman" w:cs="Times New Roman"/>
                <w:b/>
                <w:sz w:val="20"/>
                <w:szCs w:val="24"/>
              </w:rPr>
              <w:t>Практическое занятие №5.</w:t>
            </w:r>
            <w:r w:rsidRPr="00D01620">
              <w:rPr>
                <w:rFonts w:ascii="Times New Roman" w:eastAsia="Calibri" w:hAnsi="Times New Roman" w:cs="Times New Roman"/>
                <w:sz w:val="20"/>
              </w:rPr>
              <w:t xml:space="preserve">  Правовые основы военной службы. Основные составляющие военной службы.  Права, обязанности ответственность военнослужащего.</w:t>
            </w:r>
          </w:p>
        </w:tc>
        <w:tc>
          <w:tcPr>
            <w:tcW w:w="652" w:type="pct"/>
            <w:vAlign w:val="center"/>
          </w:tcPr>
          <w:p w14:paraId="3C9CD795" w14:textId="77777777" w:rsidR="00D01620" w:rsidRPr="00D01620" w:rsidRDefault="00D01620" w:rsidP="00D01620">
            <w:pPr>
              <w:suppressAutoHyphens/>
              <w:jc w:val="center"/>
              <w:rPr>
                <w:rFonts w:ascii="Times New Roman" w:eastAsia="Calibri" w:hAnsi="Times New Roman" w:cs="Times New Roman"/>
                <w:iCs/>
                <w:sz w:val="20"/>
                <w:szCs w:val="20"/>
              </w:rPr>
            </w:pPr>
            <w:r w:rsidRPr="00D01620">
              <w:rPr>
                <w:rFonts w:ascii="Times New Roman" w:eastAsia="Calibri" w:hAnsi="Times New Roman" w:cs="Times New Roman"/>
                <w:iCs/>
                <w:sz w:val="20"/>
                <w:szCs w:val="20"/>
              </w:rPr>
              <w:t>2</w:t>
            </w:r>
          </w:p>
        </w:tc>
        <w:tc>
          <w:tcPr>
            <w:tcW w:w="605" w:type="pct"/>
            <w:vMerge/>
          </w:tcPr>
          <w:p w14:paraId="680736D5" w14:textId="77777777" w:rsidR="00D01620" w:rsidRPr="00D01620" w:rsidRDefault="00D01620" w:rsidP="00D01620">
            <w:pPr>
              <w:rPr>
                <w:rFonts w:ascii="Times New Roman" w:eastAsia="Calibri" w:hAnsi="Times New Roman" w:cs="Times New Roman"/>
                <w:sz w:val="20"/>
              </w:rPr>
            </w:pPr>
          </w:p>
        </w:tc>
      </w:tr>
      <w:tr w:rsidR="00D01620" w:rsidRPr="00D01620" w14:paraId="609FBD2D" w14:textId="77777777" w:rsidTr="006158BE">
        <w:trPr>
          <w:trHeight w:val="20"/>
        </w:trPr>
        <w:tc>
          <w:tcPr>
            <w:tcW w:w="755" w:type="pct"/>
            <w:vMerge/>
          </w:tcPr>
          <w:p w14:paraId="6EE3D60D" w14:textId="77777777" w:rsidR="00D01620" w:rsidRPr="00D01620" w:rsidRDefault="00D01620" w:rsidP="00D01620">
            <w:pPr>
              <w:rPr>
                <w:rFonts w:ascii="Times New Roman" w:eastAsia="Calibri" w:hAnsi="Times New Roman" w:cs="Times New Roman"/>
                <w:b/>
                <w:bCs/>
                <w:sz w:val="20"/>
                <w:szCs w:val="20"/>
              </w:rPr>
            </w:pPr>
          </w:p>
        </w:tc>
        <w:tc>
          <w:tcPr>
            <w:tcW w:w="2988" w:type="pct"/>
          </w:tcPr>
          <w:p w14:paraId="35979773" w14:textId="77777777" w:rsidR="00D01620" w:rsidRPr="00D01620" w:rsidRDefault="00D01620" w:rsidP="00D01620">
            <w:pPr>
              <w:contextualSpacing/>
              <w:rPr>
                <w:rFonts w:ascii="Times New Roman" w:eastAsia="Calibri" w:hAnsi="Times New Roman" w:cs="Times New Roman"/>
                <w:b/>
                <w:sz w:val="20"/>
                <w:szCs w:val="24"/>
              </w:rPr>
            </w:pPr>
            <w:r w:rsidRPr="00D01620">
              <w:rPr>
                <w:rFonts w:ascii="Times New Roman" w:eastAsia="Calibri" w:hAnsi="Times New Roman" w:cs="Times New Roman"/>
                <w:b/>
                <w:sz w:val="20"/>
                <w:szCs w:val="24"/>
              </w:rPr>
              <w:t>2.</w:t>
            </w:r>
            <w:r w:rsidRPr="00D01620">
              <w:rPr>
                <w:rFonts w:ascii="Times New Roman" w:eastAsia="Calibri" w:hAnsi="Times New Roman" w:cs="Times New Roman"/>
                <w:sz w:val="20"/>
                <w:szCs w:val="24"/>
              </w:rPr>
              <w:t xml:space="preserve"> </w:t>
            </w:r>
            <w:r w:rsidRPr="00D01620">
              <w:rPr>
                <w:rFonts w:ascii="Times New Roman" w:eastAsia="Calibri" w:hAnsi="Times New Roman" w:cs="Times New Roman"/>
                <w:b/>
                <w:sz w:val="20"/>
                <w:szCs w:val="24"/>
              </w:rPr>
              <w:t xml:space="preserve">Практическое занятие №6. </w:t>
            </w:r>
            <w:r w:rsidRPr="00D01620">
              <w:rPr>
                <w:rFonts w:ascii="Times New Roman" w:eastAsia="Calibri" w:hAnsi="Times New Roman" w:cs="Times New Roman"/>
                <w:sz w:val="20"/>
              </w:rPr>
              <w:t>Распределение времени и внутренний распорядок.  Суточный наряд.</w:t>
            </w:r>
          </w:p>
        </w:tc>
        <w:tc>
          <w:tcPr>
            <w:tcW w:w="652" w:type="pct"/>
            <w:vAlign w:val="center"/>
          </w:tcPr>
          <w:p w14:paraId="1399F1D1" w14:textId="77777777" w:rsidR="00D01620" w:rsidRPr="00D01620" w:rsidRDefault="00D01620" w:rsidP="00D01620">
            <w:pPr>
              <w:suppressAutoHyphens/>
              <w:jc w:val="center"/>
              <w:rPr>
                <w:rFonts w:ascii="Times New Roman" w:eastAsia="Calibri" w:hAnsi="Times New Roman" w:cs="Times New Roman"/>
                <w:iCs/>
                <w:sz w:val="20"/>
                <w:szCs w:val="20"/>
              </w:rPr>
            </w:pPr>
            <w:r w:rsidRPr="00D01620">
              <w:rPr>
                <w:rFonts w:ascii="Times New Roman" w:eastAsia="Calibri" w:hAnsi="Times New Roman" w:cs="Times New Roman"/>
                <w:iCs/>
                <w:sz w:val="20"/>
                <w:szCs w:val="20"/>
              </w:rPr>
              <w:t>2</w:t>
            </w:r>
          </w:p>
        </w:tc>
        <w:tc>
          <w:tcPr>
            <w:tcW w:w="605" w:type="pct"/>
            <w:vMerge/>
          </w:tcPr>
          <w:p w14:paraId="13DEAD01" w14:textId="77777777" w:rsidR="00D01620" w:rsidRPr="00D01620" w:rsidRDefault="00D01620" w:rsidP="00D01620">
            <w:pPr>
              <w:rPr>
                <w:rFonts w:ascii="Times New Roman" w:eastAsia="Calibri" w:hAnsi="Times New Roman" w:cs="Times New Roman"/>
                <w:sz w:val="20"/>
              </w:rPr>
            </w:pPr>
          </w:p>
        </w:tc>
      </w:tr>
      <w:tr w:rsidR="00D01620" w:rsidRPr="00D01620" w14:paraId="3312E507" w14:textId="77777777" w:rsidTr="006158BE">
        <w:trPr>
          <w:trHeight w:val="20"/>
        </w:trPr>
        <w:tc>
          <w:tcPr>
            <w:tcW w:w="755" w:type="pct"/>
            <w:vMerge/>
          </w:tcPr>
          <w:p w14:paraId="6B2961EE" w14:textId="77777777" w:rsidR="00D01620" w:rsidRPr="00D01620" w:rsidRDefault="00D01620" w:rsidP="00D01620">
            <w:pPr>
              <w:rPr>
                <w:rFonts w:ascii="Times New Roman" w:eastAsia="Calibri" w:hAnsi="Times New Roman" w:cs="Times New Roman"/>
                <w:b/>
                <w:bCs/>
                <w:sz w:val="20"/>
                <w:szCs w:val="20"/>
              </w:rPr>
            </w:pPr>
          </w:p>
        </w:tc>
        <w:tc>
          <w:tcPr>
            <w:tcW w:w="2988" w:type="pct"/>
          </w:tcPr>
          <w:p w14:paraId="2D9EC798" w14:textId="77777777" w:rsidR="00D01620" w:rsidRPr="00D01620" w:rsidRDefault="00D01620" w:rsidP="00D01620">
            <w:pPr>
              <w:contextualSpacing/>
              <w:rPr>
                <w:rFonts w:ascii="Times New Roman" w:eastAsia="Calibri" w:hAnsi="Times New Roman" w:cs="Times New Roman"/>
                <w:b/>
                <w:sz w:val="20"/>
                <w:szCs w:val="24"/>
              </w:rPr>
            </w:pPr>
            <w:r w:rsidRPr="00D01620">
              <w:rPr>
                <w:rFonts w:ascii="Times New Roman" w:eastAsia="Calibri" w:hAnsi="Times New Roman" w:cs="Times New Roman"/>
                <w:b/>
                <w:sz w:val="20"/>
                <w:szCs w:val="24"/>
              </w:rPr>
              <w:t>3.</w:t>
            </w:r>
            <w:r w:rsidRPr="00D01620">
              <w:rPr>
                <w:rFonts w:ascii="Times New Roman" w:eastAsia="Calibri" w:hAnsi="Times New Roman" w:cs="Times New Roman"/>
                <w:sz w:val="20"/>
                <w:szCs w:val="24"/>
              </w:rPr>
              <w:t xml:space="preserve"> </w:t>
            </w:r>
            <w:r w:rsidRPr="00D01620">
              <w:rPr>
                <w:rFonts w:ascii="Times New Roman" w:eastAsia="Calibri" w:hAnsi="Times New Roman" w:cs="Times New Roman"/>
                <w:b/>
                <w:sz w:val="20"/>
                <w:szCs w:val="24"/>
              </w:rPr>
              <w:t xml:space="preserve">Практическое занятие №7. </w:t>
            </w:r>
            <w:r w:rsidRPr="00D01620">
              <w:rPr>
                <w:rFonts w:ascii="Times New Roman" w:eastAsia="Calibri" w:hAnsi="Times New Roman" w:cs="Times New Roman"/>
                <w:sz w:val="20"/>
              </w:rPr>
              <w:t xml:space="preserve"> Строи и управление ими.  Строевые приемы.</w:t>
            </w:r>
          </w:p>
        </w:tc>
        <w:tc>
          <w:tcPr>
            <w:tcW w:w="652" w:type="pct"/>
            <w:vAlign w:val="center"/>
          </w:tcPr>
          <w:p w14:paraId="3F5BEDDB" w14:textId="77777777" w:rsidR="00D01620" w:rsidRPr="00D01620" w:rsidRDefault="00D01620" w:rsidP="00D01620">
            <w:pPr>
              <w:suppressAutoHyphens/>
              <w:jc w:val="center"/>
              <w:rPr>
                <w:rFonts w:ascii="Times New Roman" w:eastAsia="Calibri" w:hAnsi="Times New Roman" w:cs="Times New Roman"/>
                <w:iCs/>
                <w:sz w:val="20"/>
                <w:szCs w:val="20"/>
              </w:rPr>
            </w:pPr>
            <w:r w:rsidRPr="00D01620">
              <w:rPr>
                <w:rFonts w:ascii="Times New Roman" w:eastAsia="Calibri" w:hAnsi="Times New Roman" w:cs="Times New Roman"/>
                <w:iCs/>
                <w:sz w:val="20"/>
                <w:szCs w:val="20"/>
              </w:rPr>
              <w:t>2</w:t>
            </w:r>
          </w:p>
        </w:tc>
        <w:tc>
          <w:tcPr>
            <w:tcW w:w="605" w:type="pct"/>
            <w:vMerge/>
          </w:tcPr>
          <w:p w14:paraId="44C0CA04" w14:textId="77777777" w:rsidR="00D01620" w:rsidRPr="00D01620" w:rsidRDefault="00D01620" w:rsidP="00D01620">
            <w:pPr>
              <w:rPr>
                <w:rFonts w:ascii="Times New Roman" w:eastAsia="Calibri" w:hAnsi="Times New Roman" w:cs="Times New Roman"/>
                <w:sz w:val="20"/>
              </w:rPr>
            </w:pPr>
          </w:p>
        </w:tc>
      </w:tr>
      <w:tr w:rsidR="00D01620" w:rsidRPr="00D01620" w14:paraId="5091CBAE" w14:textId="77777777" w:rsidTr="006158BE">
        <w:trPr>
          <w:trHeight w:val="20"/>
        </w:trPr>
        <w:tc>
          <w:tcPr>
            <w:tcW w:w="755" w:type="pct"/>
            <w:vMerge/>
          </w:tcPr>
          <w:p w14:paraId="76E914C2" w14:textId="77777777" w:rsidR="00D01620" w:rsidRPr="00D01620" w:rsidRDefault="00D01620" w:rsidP="00D01620">
            <w:pPr>
              <w:rPr>
                <w:rFonts w:ascii="Times New Roman" w:eastAsia="Calibri" w:hAnsi="Times New Roman" w:cs="Times New Roman"/>
                <w:b/>
                <w:bCs/>
                <w:sz w:val="20"/>
                <w:szCs w:val="20"/>
              </w:rPr>
            </w:pPr>
          </w:p>
        </w:tc>
        <w:tc>
          <w:tcPr>
            <w:tcW w:w="2988" w:type="pct"/>
          </w:tcPr>
          <w:p w14:paraId="66CE40CC" w14:textId="77777777" w:rsidR="00D01620" w:rsidRPr="00D01620" w:rsidRDefault="00D01620" w:rsidP="00D01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
                <w:bCs/>
                <w:sz w:val="20"/>
                <w:szCs w:val="20"/>
              </w:rPr>
            </w:pPr>
            <w:r w:rsidRPr="00D01620">
              <w:rPr>
                <w:rFonts w:ascii="Times New Roman" w:eastAsia="Calibri" w:hAnsi="Times New Roman" w:cs="Times New Roman"/>
                <w:b/>
                <w:bCs/>
                <w:sz w:val="20"/>
                <w:szCs w:val="20"/>
              </w:rPr>
              <w:t xml:space="preserve">4. </w:t>
            </w:r>
            <w:r w:rsidRPr="00D01620">
              <w:rPr>
                <w:rFonts w:ascii="Times New Roman" w:eastAsia="Calibri" w:hAnsi="Times New Roman" w:cs="Times New Roman"/>
                <w:b/>
                <w:sz w:val="20"/>
                <w:szCs w:val="24"/>
              </w:rPr>
              <w:t xml:space="preserve">Практическое занятие №8. </w:t>
            </w:r>
            <w:r w:rsidRPr="00D01620">
              <w:rPr>
                <w:rFonts w:ascii="Times New Roman" w:eastAsia="Calibri" w:hAnsi="Times New Roman" w:cs="Times New Roman"/>
                <w:sz w:val="20"/>
              </w:rPr>
              <w:t xml:space="preserve"> </w:t>
            </w:r>
            <w:r w:rsidRPr="00D01620">
              <w:rPr>
                <w:rFonts w:ascii="Times New Roman" w:eastAsia="Calibri" w:hAnsi="Times New Roman" w:cs="Times New Roman"/>
                <w:bCs/>
                <w:sz w:val="20"/>
                <w:szCs w:val="20"/>
              </w:rPr>
              <w:t>Выполнение нормативов по неполной разборке и сборке автомата</w:t>
            </w:r>
          </w:p>
        </w:tc>
        <w:tc>
          <w:tcPr>
            <w:tcW w:w="652" w:type="pct"/>
            <w:vAlign w:val="center"/>
          </w:tcPr>
          <w:p w14:paraId="1198C8B9" w14:textId="77777777" w:rsidR="00D01620" w:rsidRPr="00D01620" w:rsidRDefault="00D01620" w:rsidP="00D01620">
            <w:pPr>
              <w:suppressAutoHyphens/>
              <w:jc w:val="center"/>
              <w:rPr>
                <w:rFonts w:ascii="Times New Roman" w:eastAsia="Calibri" w:hAnsi="Times New Roman" w:cs="Times New Roman"/>
                <w:iCs/>
                <w:sz w:val="20"/>
                <w:szCs w:val="20"/>
              </w:rPr>
            </w:pPr>
            <w:r w:rsidRPr="00D01620">
              <w:rPr>
                <w:rFonts w:ascii="Times New Roman" w:eastAsia="Calibri" w:hAnsi="Times New Roman" w:cs="Times New Roman"/>
                <w:iCs/>
                <w:sz w:val="20"/>
                <w:szCs w:val="20"/>
              </w:rPr>
              <w:t>4</w:t>
            </w:r>
          </w:p>
        </w:tc>
        <w:tc>
          <w:tcPr>
            <w:tcW w:w="605" w:type="pct"/>
            <w:vMerge/>
          </w:tcPr>
          <w:p w14:paraId="2D59294A" w14:textId="77777777" w:rsidR="00D01620" w:rsidRPr="00D01620" w:rsidRDefault="00D01620" w:rsidP="00D01620">
            <w:pPr>
              <w:rPr>
                <w:rFonts w:ascii="Times New Roman" w:eastAsia="Calibri" w:hAnsi="Times New Roman" w:cs="Times New Roman"/>
                <w:sz w:val="20"/>
              </w:rPr>
            </w:pPr>
          </w:p>
        </w:tc>
      </w:tr>
      <w:tr w:rsidR="00D01620" w:rsidRPr="00D01620" w14:paraId="6489A7E2" w14:textId="77777777" w:rsidTr="006158BE">
        <w:trPr>
          <w:trHeight w:val="20"/>
        </w:trPr>
        <w:tc>
          <w:tcPr>
            <w:tcW w:w="755" w:type="pct"/>
            <w:vMerge/>
          </w:tcPr>
          <w:p w14:paraId="043FBD36" w14:textId="77777777" w:rsidR="00D01620" w:rsidRPr="00D01620" w:rsidRDefault="00D01620" w:rsidP="00D01620">
            <w:pPr>
              <w:rPr>
                <w:rFonts w:ascii="Times New Roman" w:eastAsia="Calibri" w:hAnsi="Times New Roman" w:cs="Times New Roman"/>
                <w:b/>
                <w:bCs/>
                <w:sz w:val="20"/>
                <w:szCs w:val="20"/>
              </w:rPr>
            </w:pPr>
          </w:p>
        </w:tc>
        <w:tc>
          <w:tcPr>
            <w:tcW w:w="2988" w:type="pct"/>
          </w:tcPr>
          <w:p w14:paraId="1C4A82C8" w14:textId="77777777" w:rsidR="00D01620" w:rsidRPr="00D01620" w:rsidRDefault="00D01620" w:rsidP="00D01620">
            <w:pPr>
              <w:rPr>
                <w:rFonts w:ascii="Times New Roman" w:eastAsia="Calibri" w:hAnsi="Times New Roman" w:cs="Times New Roman"/>
                <w:b/>
                <w:bCs/>
                <w:sz w:val="20"/>
                <w:szCs w:val="20"/>
              </w:rPr>
            </w:pPr>
            <w:r w:rsidRPr="00D01620">
              <w:rPr>
                <w:rFonts w:ascii="Times New Roman" w:eastAsia="Calibri" w:hAnsi="Times New Roman" w:cs="Times New Roman"/>
                <w:b/>
                <w:bCs/>
                <w:sz w:val="20"/>
                <w:szCs w:val="20"/>
              </w:rPr>
              <w:t>Самостоятельная работа обучающихся</w:t>
            </w:r>
          </w:p>
        </w:tc>
        <w:tc>
          <w:tcPr>
            <w:tcW w:w="652" w:type="pct"/>
            <w:vAlign w:val="center"/>
          </w:tcPr>
          <w:p w14:paraId="7187F50A" w14:textId="77777777" w:rsidR="00D01620" w:rsidRPr="00D01620" w:rsidRDefault="00D01620" w:rsidP="00D01620">
            <w:pPr>
              <w:suppressAutoHyphens/>
              <w:jc w:val="center"/>
              <w:rPr>
                <w:rFonts w:ascii="Times New Roman" w:eastAsia="Calibri" w:hAnsi="Times New Roman" w:cs="Times New Roman"/>
                <w:b/>
                <w:bCs/>
                <w:i/>
                <w:iCs/>
                <w:sz w:val="20"/>
                <w:szCs w:val="20"/>
              </w:rPr>
            </w:pPr>
            <w:r w:rsidRPr="00D01620">
              <w:rPr>
                <w:rFonts w:ascii="Times New Roman" w:eastAsia="Calibri" w:hAnsi="Times New Roman" w:cs="Times New Roman"/>
                <w:b/>
                <w:bCs/>
                <w:i/>
                <w:iCs/>
                <w:sz w:val="20"/>
                <w:szCs w:val="20"/>
              </w:rPr>
              <w:t>-</w:t>
            </w:r>
          </w:p>
        </w:tc>
        <w:tc>
          <w:tcPr>
            <w:tcW w:w="605" w:type="pct"/>
            <w:vMerge/>
          </w:tcPr>
          <w:p w14:paraId="07D07E4B" w14:textId="77777777" w:rsidR="00D01620" w:rsidRPr="00D01620" w:rsidRDefault="00D01620" w:rsidP="00D01620">
            <w:pPr>
              <w:jc w:val="center"/>
              <w:rPr>
                <w:rFonts w:ascii="Times New Roman" w:eastAsia="Calibri" w:hAnsi="Times New Roman" w:cs="Times New Roman"/>
                <w:b/>
                <w:sz w:val="20"/>
                <w:szCs w:val="20"/>
              </w:rPr>
            </w:pPr>
          </w:p>
        </w:tc>
      </w:tr>
      <w:tr w:rsidR="00D01620" w:rsidRPr="00D01620" w14:paraId="3EB03ACD" w14:textId="77777777" w:rsidTr="006158BE">
        <w:trPr>
          <w:trHeight w:val="20"/>
        </w:trPr>
        <w:tc>
          <w:tcPr>
            <w:tcW w:w="755" w:type="pct"/>
            <w:vMerge w:val="restart"/>
          </w:tcPr>
          <w:p w14:paraId="0FFA827D" w14:textId="77777777" w:rsidR="00D01620" w:rsidRPr="00D01620" w:rsidRDefault="00D01620" w:rsidP="00D01620">
            <w:pPr>
              <w:rPr>
                <w:rFonts w:ascii="Times New Roman" w:eastAsia="Calibri" w:hAnsi="Times New Roman" w:cs="Times New Roman"/>
                <w:b/>
                <w:bCs/>
                <w:sz w:val="20"/>
                <w:szCs w:val="20"/>
              </w:rPr>
            </w:pPr>
            <w:r w:rsidRPr="00D01620">
              <w:rPr>
                <w:rFonts w:ascii="Times New Roman" w:eastAsia="Calibri" w:hAnsi="Times New Roman" w:cs="Times New Roman"/>
                <w:b/>
                <w:bCs/>
                <w:sz w:val="20"/>
                <w:szCs w:val="20"/>
              </w:rPr>
              <w:t>Тема 3.3.</w:t>
            </w:r>
            <w:r w:rsidRPr="00D01620">
              <w:rPr>
                <w:rFonts w:ascii="Times New Roman" w:eastAsia="Calibri" w:hAnsi="Times New Roman" w:cs="Times New Roman"/>
                <w:bCs/>
                <w:sz w:val="20"/>
              </w:rPr>
              <w:t xml:space="preserve"> </w:t>
            </w:r>
            <w:r w:rsidRPr="00D01620">
              <w:rPr>
                <w:rFonts w:ascii="Times New Roman" w:eastAsia="Calibri" w:hAnsi="Times New Roman" w:cs="Times New Roman"/>
                <w:sz w:val="20"/>
                <w:szCs w:val="24"/>
              </w:rPr>
              <w:t xml:space="preserve"> Символы воинской чести. Боевые традиции Вооруженных Сил России</w:t>
            </w:r>
          </w:p>
        </w:tc>
        <w:tc>
          <w:tcPr>
            <w:tcW w:w="2988" w:type="pct"/>
          </w:tcPr>
          <w:p w14:paraId="186CB2C7" w14:textId="1EFD5AF6" w:rsidR="00D01620" w:rsidRPr="00D01620" w:rsidRDefault="00D01620" w:rsidP="00FE5899">
            <w:pPr>
              <w:rPr>
                <w:rFonts w:ascii="Times New Roman" w:eastAsia="Calibri" w:hAnsi="Times New Roman" w:cs="Times New Roman"/>
                <w:b/>
                <w:bCs/>
                <w:i/>
                <w:sz w:val="20"/>
                <w:szCs w:val="20"/>
              </w:rPr>
            </w:pPr>
            <w:r w:rsidRPr="00D01620">
              <w:rPr>
                <w:rFonts w:ascii="Times New Roman" w:eastAsia="Calibri" w:hAnsi="Times New Roman" w:cs="Times New Roman"/>
                <w:b/>
                <w:bCs/>
                <w:sz w:val="20"/>
                <w:szCs w:val="20"/>
              </w:rPr>
              <w:t xml:space="preserve">Содержание </w:t>
            </w:r>
          </w:p>
        </w:tc>
        <w:tc>
          <w:tcPr>
            <w:tcW w:w="652" w:type="pct"/>
            <w:vAlign w:val="center"/>
          </w:tcPr>
          <w:p w14:paraId="1D134D11" w14:textId="77777777" w:rsidR="00D01620" w:rsidRPr="00D01620" w:rsidRDefault="00D01620" w:rsidP="00D01620">
            <w:pPr>
              <w:suppressAutoHyphens/>
              <w:jc w:val="center"/>
              <w:rPr>
                <w:rFonts w:ascii="Times New Roman" w:eastAsia="Calibri" w:hAnsi="Times New Roman" w:cs="Times New Roman"/>
                <w:b/>
                <w:i/>
                <w:iCs/>
                <w:sz w:val="20"/>
                <w:szCs w:val="20"/>
              </w:rPr>
            </w:pPr>
            <w:r w:rsidRPr="00D01620">
              <w:rPr>
                <w:rFonts w:ascii="Times New Roman" w:eastAsia="Calibri" w:hAnsi="Times New Roman" w:cs="Times New Roman"/>
                <w:b/>
                <w:iCs/>
                <w:sz w:val="20"/>
                <w:szCs w:val="20"/>
              </w:rPr>
              <w:t>4</w:t>
            </w:r>
          </w:p>
        </w:tc>
        <w:tc>
          <w:tcPr>
            <w:tcW w:w="605" w:type="pct"/>
            <w:vMerge w:val="restart"/>
          </w:tcPr>
          <w:p w14:paraId="088057AD" w14:textId="77777777" w:rsidR="00D01620" w:rsidRPr="00D01620" w:rsidRDefault="00D01620" w:rsidP="00D01620">
            <w:pPr>
              <w:rPr>
                <w:rFonts w:ascii="Times New Roman" w:eastAsia="Calibri" w:hAnsi="Times New Roman" w:cs="Times New Roman"/>
                <w:sz w:val="20"/>
              </w:rPr>
            </w:pPr>
            <w:r w:rsidRPr="00D01620">
              <w:rPr>
                <w:rFonts w:ascii="Times New Roman" w:eastAsia="Calibri" w:hAnsi="Times New Roman" w:cs="Times New Roman"/>
                <w:sz w:val="20"/>
              </w:rPr>
              <w:t>ОК 5, ОК 6, ОК 7</w:t>
            </w:r>
          </w:p>
        </w:tc>
      </w:tr>
      <w:tr w:rsidR="00D01620" w:rsidRPr="00D01620" w14:paraId="3CB20080" w14:textId="77777777" w:rsidTr="006158BE">
        <w:trPr>
          <w:trHeight w:val="20"/>
        </w:trPr>
        <w:tc>
          <w:tcPr>
            <w:tcW w:w="755" w:type="pct"/>
            <w:vMerge/>
          </w:tcPr>
          <w:p w14:paraId="09CC91BC" w14:textId="77777777" w:rsidR="00D01620" w:rsidRPr="00D01620" w:rsidRDefault="00D01620" w:rsidP="00D01620">
            <w:pPr>
              <w:rPr>
                <w:rFonts w:ascii="Times New Roman" w:eastAsia="Calibri" w:hAnsi="Times New Roman" w:cs="Times New Roman"/>
                <w:b/>
                <w:bCs/>
                <w:sz w:val="20"/>
                <w:szCs w:val="20"/>
              </w:rPr>
            </w:pPr>
          </w:p>
        </w:tc>
        <w:tc>
          <w:tcPr>
            <w:tcW w:w="2988" w:type="pct"/>
          </w:tcPr>
          <w:p w14:paraId="07FF82D0" w14:textId="77777777" w:rsidR="00D01620" w:rsidRPr="00D01620" w:rsidRDefault="00D01620" w:rsidP="00D01620">
            <w:pPr>
              <w:jc w:val="both"/>
              <w:rPr>
                <w:rFonts w:ascii="Times New Roman" w:eastAsia="Calibri" w:hAnsi="Times New Roman" w:cs="Times New Roman"/>
                <w:sz w:val="20"/>
                <w:szCs w:val="24"/>
              </w:rPr>
            </w:pPr>
            <w:r w:rsidRPr="00D01620">
              <w:rPr>
                <w:rFonts w:ascii="Times New Roman" w:eastAsia="Calibri" w:hAnsi="Times New Roman" w:cs="Times New Roman"/>
                <w:b/>
                <w:bCs/>
                <w:sz w:val="20"/>
                <w:szCs w:val="24"/>
              </w:rPr>
              <w:t>1.</w:t>
            </w:r>
            <w:r w:rsidRPr="00D01620">
              <w:rPr>
                <w:rFonts w:ascii="Times New Roman" w:eastAsia="Calibri" w:hAnsi="Times New Roman" w:cs="Times New Roman"/>
                <w:bCs/>
                <w:sz w:val="20"/>
                <w:szCs w:val="24"/>
              </w:rPr>
              <w:t xml:space="preserve"> </w:t>
            </w:r>
            <w:r w:rsidRPr="00D01620">
              <w:rPr>
                <w:rFonts w:ascii="Times New Roman" w:eastAsia="Calibri" w:hAnsi="Times New Roman" w:cs="Times New Roman"/>
                <w:sz w:val="20"/>
                <w:szCs w:val="24"/>
              </w:rPr>
              <w:t>Боевые традиции Вооруженных сил РФ. Военная форма одежды военнослужащих Вооруженных Сил Российской Федерации</w:t>
            </w:r>
          </w:p>
        </w:tc>
        <w:tc>
          <w:tcPr>
            <w:tcW w:w="652" w:type="pct"/>
            <w:vMerge w:val="restart"/>
            <w:vAlign w:val="center"/>
          </w:tcPr>
          <w:p w14:paraId="704A0ACD" w14:textId="77777777" w:rsidR="00D01620" w:rsidRPr="00D01620" w:rsidRDefault="00D01620" w:rsidP="00D01620">
            <w:pPr>
              <w:suppressAutoHyphens/>
              <w:jc w:val="center"/>
              <w:rPr>
                <w:rFonts w:ascii="Times New Roman" w:eastAsia="Calibri" w:hAnsi="Times New Roman" w:cs="Times New Roman"/>
                <w:b/>
                <w:iCs/>
                <w:sz w:val="20"/>
                <w:szCs w:val="20"/>
              </w:rPr>
            </w:pPr>
            <w:r w:rsidRPr="00D01620">
              <w:rPr>
                <w:rFonts w:ascii="Times New Roman" w:eastAsia="Calibri" w:hAnsi="Times New Roman" w:cs="Times New Roman"/>
                <w:b/>
                <w:iCs/>
                <w:sz w:val="20"/>
                <w:szCs w:val="20"/>
              </w:rPr>
              <w:t>4</w:t>
            </w:r>
          </w:p>
        </w:tc>
        <w:tc>
          <w:tcPr>
            <w:tcW w:w="605" w:type="pct"/>
            <w:vMerge/>
          </w:tcPr>
          <w:p w14:paraId="638D3EE0" w14:textId="77777777" w:rsidR="00D01620" w:rsidRPr="00D01620" w:rsidRDefault="00D01620" w:rsidP="00D01620">
            <w:pPr>
              <w:rPr>
                <w:rFonts w:ascii="Times New Roman" w:eastAsia="Calibri" w:hAnsi="Times New Roman" w:cs="Times New Roman"/>
                <w:sz w:val="20"/>
              </w:rPr>
            </w:pPr>
          </w:p>
        </w:tc>
      </w:tr>
      <w:tr w:rsidR="00D01620" w:rsidRPr="00D01620" w14:paraId="571BF9D6" w14:textId="77777777" w:rsidTr="006158BE">
        <w:trPr>
          <w:trHeight w:val="20"/>
        </w:trPr>
        <w:tc>
          <w:tcPr>
            <w:tcW w:w="755" w:type="pct"/>
            <w:vMerge/>
          </w:tcPr>
          <w:p w14:paraId="13CA0246" w14:textId="77777777" w:rsidR="00D01620" w:rsidRPr="00D01620" w:rsidRDefault="00D01620" w:rsidP="00D01620">
            <w:pPr>
              <w:rPr>
                <w:rFonts w:ascii="Times New Roman" w:eastAsia="Calibri" w:hAnsi="Times New Roman" w:cs="Times New Roman"/>
                <w:b/>
                <w:bCs/>
                <w:i/>
                <w:sz w:val="20"/>
                <w:szCs w:val="20"/>
              </w:rPr>
            </w:pPr>
          </w:p>
        </w:tc>
        <w:tc>
          <w:tcPr>
            <w:tcW w:w="2988" w:type="pct"/>
          </w:tcPr>
          <w:p w14:paraId="47C5EDC1" w14:textId="77777777" w:rsidR="00D01620" w:rsidRPr="00D01620" w:rsidRDefault="00D01620" w:rsidP="00D01620">
            <w:pPr>
              <w:jc w:val="both"/>
              <w:rPr>
                <w:rFonts w:ascii="Times New Roman" w:eastAsia="Calibri" w:hAnsi="Times New Roman" w:cs="Times New Roman"/>
                <w:bCs/>
                <w:sz w:val="20"/>
                <w:szCs w:val="24"/>
              </w:rPr>
            </w:pPr>
            <w:r w:rsidRPr="00D01620">
              <w:rPr>
                <w:rFonts w:ascii="Times New Roman" w:eastAsia="Calibri" w:hAnsi="Times New Roman" w:cs="Times New Roman"/>
                <w:b/>
                <w:bCs/>
                <w:sz w:val="20"/>
                <w:szCs w:val="24"/>
              </w:rPr>
              <w:t>2.</w:t>
            </w:r>
            <w:r w:rsidRPr="00D01620">
              <w:rPr>
                <w:rFonts w:ascii="Times New Roman" w:eastAsia="Calibri" w:hAnsi="Times New Roman" w:cs="Times New Roman"/>
                <w:bCs/>
                <w:sz w:val="20"/>
                <w:szCs w:val="24"/>
              </w:rPr>
              <w:t xml:space="preserve"> </w:t>
            </w:r>
            <w:r w:rsidRPr="00D01620">
              <w:rPr>
                <w:rFonts w:ascii="Times New Roman" w:eastAsia="Calibri" w:hAnsi="Times New Roman" w:cs="Times New Roman"/>
                <w:sz w:val="20"/>
                <w:szCs w:val="24"/>
              </w:rPr>
              <w:t>Ордена – почетные награды за воинские отличия в бою и заслуги в военной службе. Ритуалы Вооруженных Сил Российской Федерации</w:t>
            </w:r>
          </w:p>
        </w:tc>
        <w:tc>
          <w:tcPr>
            <w:tcW w:w="652" w:type="pct"/>
            <w:vMerge/>
            <w:vAlign w:val="center"/>
          </w:tcPr>
          <w:p w14:paraId="0F3ED30B" w14:textId="77777777" w:rsidR="00D01620" w:rsidRPr="00D01620" w:rsidRDefault="00D01620" w:rsidP="00D01620">
            <w:pPr>
              <w:suppressAutoHyphens/>
              <w:jc w:val="center"/>
              <w:rPr>
                <w:rFonts w:ascii="Times New Roman" w:eastAsia="Calibri" w:hAnsi="Times New Roman" w:cs="Times New Roman"/>
                <w:iCs/>
                <w:sz w:val="20"/>
                <w:szCs w:val="20"/>
              </w:rPr>
            </w:pPr>
          </w:p>
        </w:tc>
        <w:tc>
          <w:tcPr>
            <w:tcW w:w="605" w:type="pct"/>
            <w:vMerge/>
          </w:tcPr>
          <w:p w14:paraId="7832FCDF" w14:textId="77777777" w:rsidR="00D01620" w:rsidRPr="00D01620" w:rsidRDefault="00D01620" w:rsidP="00D01620">
            <w:pPr>
              <w:jc w:val="center"/>
              <w:rPr>
                <w:rFonts w:ascii="Times New Roman" w:eastAsia="Calibri" w:hAnsi="Times New Roman" w:cs="Times New Roman"/>
                <w:b/>
                <w:bCs/>
                <w:i/>
                <w:sz w:val="20"/>
                <w:szCs w:val="20"/>
              </w:rPr>
            </w:pPr>
          </w:p>
        </w:tc>
      </w:tr>
      <w:tr w:rsidR="00D01620" w:rsidRPr="00D01620" w14:paraId="7D6DEB41" w14:textId="77777777" w:rsidTr="006158BE">
        <w:trPr>
          <w:trHeight w:val="20"/>
        </w:trPr>
        <w:tc>
          <w:tcPr>
            <w:tcW w:w="755" w:type="pct"/>
            <w:vMerge/>
          </w:tcPr>
          <w:p w14:paraId="674C6646" w14:textId="77777777" w:rsidR="00D01620" w:rsidRPr="00D01620" w:rsidRDefault="00D01620" w:rsidP="00D01620">
            <w:pPr>
              <w:rPr>
                <w:rFonts w:ascii="Times New Roman" w:eastAsia="Calibri" w:hAnsi="Times New Roman" w:cs="Times New Roman"/>
                <w:b/>
                <w:bCs/>
                <w:sz w:val="20"/>
                <w:szCs w:val="20"/>
              </w:rPr>
            </w:pPr>
          </w:p>
        </w:tc>
        <w:tc>
          <w:tcPr>
            <w:tcW w:w="2988" w:type="pct"/>
          </w:tcPr>
          <w:p w14:paraId="78FC7BF8" w14:textId="77777777" w:rsidR="00D01620" w:rsidRPr="00D01620" w:rsidRDefault="00D01620" w:rsidP="00D01620">
            <w:pPr>
              <w:rPr>
                <w:rFonts w:ascii="Times New Roman" w:eastAsia="Calibri" w:hAnsi="Times New Roman" w:cs="Times New Roman"/>
                <w:b/>
                <w:bCs/>
                <w:sz w:val="20"/>
                <w:szCs w:val="20"/>
              </w:rPr>
            </w:pPr>
            <w:r w:rsidRPr="00D01620">
              <w:rPr>
                <w:rFonts w:ascii="Times New Roman" w:eastAsia="Calibri" w:hAnsi="Times New Roman" w:cs="Times New Roman"/>
                <w:b/>
                <w:bCs/>
                <w:sz w:val="20"/>
                <w:szCs w:val="20"/>
              </w:rPr>
              <w:t>Самостоятельная работа обучающихся</w:t>
            </w:r>
          </w:p>
        </w:tc>
        <w:tc>
          <w:tcPr>
            <w:tcW w:w="652" w:type="pct"/>
            <w:vAlign w:val="center"/>
          </w:tcPr>
          <w:p w14:paraId="092CD28E" w14:textId="77777777" w:rsidR="00D01620" w:rsidRPr="00D01620" w:rsidRDefault="00D01620" w:rsidP="00D01620">
            <w:pPr>
              <w:suppressAutoHyphens/>
              <w:jc w:val="center"/>
              <w:rPr>
                <w:rFonts w:ascii="Times New Roman" w:eastAsia="Calibri" w:hAnsi="Times New Roman" w:cs="Times New Roman"/>
                <w:b/>
                <w:bCs/>
                <w:i/>
                <w:iCs/>
                <w:sz w:val="20"/>
                <w:szCs w:val="20"/>
              </w:rPr>
            </w:pPr>
            <w:r w:rsidRPr="00D01620">
              <w:rPr>
                <w:rFonts w:ascii="Times New Roman" w:eastAsia="Calibri" w:hAnsi="Times New Roman" w:cs="Times New Roman"/>
                <w:b/>
                <w:bCs/>
                <w:i/>
                <w:iCs/>
                <w:sz w:val="20"/>
                <w:szCs w:val="20"/>
              </w:rPr>
              <w:t>-</w:t>
            </w:r>
          </w:p>
        </w:tc>
        <w:tc>
          <w:tcPr>
            <w:tcW w:w="605" w:type="pct"/>
            <w:vMerge/>
          </w:tcPr>
          <w:p w14:paraId="17965600" w14:textId="77777777" w:rsidR="00D01620" w:rsidRPr="00D01620" w:rsidRDefault="00D01620" w:rsidP="00D01620">
            <w:pPr>
              <w:jc w:val="center"/>
              <w:rPr>
                <w:rFonts w:ascii="Times New Roman" w:eastAsia="Calibri" w:hAnsi="Times New Roman" w:cs="Times New Roman"/>
                <w:b/>
                <w:sz w:val="20"/>
                <w:szCs w:val="20"/>
              </w:rPr>
            </w:pPr>
          </w:p>
        </w:tc>
      </w:tr>
      <w:tr w:rsidR="00D01620" w:rsidRPr="00D01620" w14:paraId="4CD123CF" w14:textId="77777777" w:rsidTr="006158BE">
        <w:trPr>
          <w:trHeight w:val="20"/>
        </w:trPr>
        <w:tc>
          <w:tcPr>
            <w:tcW w:w="755" w:type="pct"/>
            <w:vMerge w:val="restart"/>
          </w:tcPr>
          <w:p w14:paraId="7CE711B9" w14:textId="77777777" w:rsidR="00D01620" w:rsidRPr="00D01620" w:rsidRDefault="00D01620" w:rsidP="00D01620">
            <w:pPr>
              <w:rPr>
                <w:rFonts w:ascii="Times New Roman" w:eastAsia="Calibri" w:hAnsi="Times New Roman" w:cs="Times New Roman"/>
                <w:b/>
                <w:bCs/>
                <w:sz w:val="20"/>
                <w:szCs w:val="20"/>
              </w:rPr>
            </w:pPr>
            <w:r w:rsidRPr="00D01620">
              <w:rPr>
                <w:rFonts w:ascii="Times New Roman" w:eastAsia="Calibri" w:hAnsi="Times New Roman" w:cs="Times New Roman"/>
                <w:b/>
                <w:bCs/>
                <w:sz w:val="20"/>
                <w:szCs w:val="20"/>
              </w:rPr>
              <w:t>Тема 3.4.</w:t>
            </w:r>
            <w:r w:rsidRPr="00D01620">
              <w:rPr>
                <w:rFonts w:ascii="Times New Roman" w:eastAsia="Calibri" w:hAnsi="Times New Roman" w:cs="Times New Roman"/>
                <w:bCs/>
                <w:sz w:val="20"/>
              </w:rPr>
              <w:t xml:space="preserve"> </w:t>
            </w:r>
            <w:r w:rsidRPr="00D01620">
              <w:rPr>
                <w:rFonts w:ascii="Times New Roman" w:eastAsia="Calibri" w:hAnsi="Times New Roman" w:cs="Times New Roman"/>
                <w:sz w:val="20"/>
                <w:szCs w:val="24"/>
              </w:rPr>
              <w:t xml:space="preserve">  Организационные и правовые основы </w:t>
            </w:r>
            <w:r w:rsidRPr="00D01620">
              <w:rPr>
                <w:rFonts w:ascii="Times New Roman" w:eastAsia="Calibri" w:hAnsi="Times New Roman" w:cs="Times New Roman"/>
                <w:sz w:val="20"/>
                <w:szCs w:val="24"/>
              </w:rPr>
              <w:lastRenderedPageBreak/>
              <w:t>военной службы в Российской Федерации.</w:t>
            </w:r>
          </w:p>
        </w:tc>
        <w:tc>
          <w:tcPr>
            <w:tcW w:w="2988" w:type="pct"/>
          </w:tcPr>
          <w:p w14:paraId="479FE2D0" w14:textId="4993EEB0" w:rsidR="00D01620" w:rsidRPr="00D01620" w:rsidRDefault="00D01620" w:rsidP="00FE5899">
            <w:pPr>
              <w:rPr>
                <w:rFonts w:ascii="Times New Roman" w:eastAsia="Calibri" w:hAnsi="Times New Roman" w:cs="Times New Roman"/>
                <w:b/>
                <w:bCs/>
                <w:i/>
                <w:sz w:val="20"/>
                <w:szCs w:val="20"/>
              </w:rPr>
            </w:pPr>
            <w:r w:rsidRPr="00D01620">
              <w:rPr>
                <w:rFonts w:ascii="Times New Roman" w:eastAsia="Calibri" w:hAnsi="Times New Roman" w:cs="Times New Roman"/>
                <w:b/>
                <w:bCs/>
                <w:sz w:val="20"/>
                <w:szCs w:val="20"/>
              </w:rPr>
              <w:lastRenderedPageBreak/>
              <w:t xml:space="preserve">Содержание </w:t>
            </w:r>
          </w:p>
        </w:tc>
        <w:tc>
          <w:tcPr>
            <w:tcW w:w="652" w:type="pct"/>
            <w:vAlign w:val="center"/>
          </w:tcPr>
          <w:p w14:paraId="5BCD2219" w14:textId="77777777" w:rsidR="00D01620" w:rsidRPr="00D01620" w:rsidRDefault="00D01620" w:rsidP="00D01620">
            <w:pPr>
              <w:suppressAutoHyphens/>
              <w:jc w:val="center"/>
              <w:rPr>
                <w:rFonts w:ascii="Times New Roman" w:eastAsia="Calibri" w:hAnsi="Times New Roman" w:cs="Times New Roman"/>
                <w:b/>
                <w:i/>
                <w:iCs/>
                <w:sz w:val="20"/>
                <w:szCs w:val="20"/>
              </w:rPr>
            </w:pPr>
            <w:r w:rsidRPr="00D01620">
              <w:rPr>
                <w:rFonts w:ascii="Times New Roman" w:eastAsia="Calibri" w:hAnsi="Times New Roman" w:cs="Times New Roman"/>
                <w:b/>
                <w:iCs/>
                <w:sz w:val="20"/>
                <w:szCs w:val="20"/>
              </w:rPr>
              <w:t>4</w:t>
            </w:r>
          </w:p>
        </w:tc>
        <w:tc>
          <w:tcPr>
            <w:tcW w:w="605" w:type="pct"/>
            <w:vMerge w:val="restart"/>
          </w:tcPr>
          <w:p w14:paraId="67A1FF6F" w14:textId="77777777" w:rsidR="00D01620" w:rsidRPr="00D01620" w:rsidRDefault="00D01620" w:rsidP="00D01620">
            <w:pPr>
              <w:rPr>
                <w:rFonts w:ascii="Times New Roman" w:eastAsia="Calibri" w:hAnsi="Times New Roman" w:cs="Times New Roman"/>
                <w:sz w:val="20"/>
              </w:rPr>
            </w:pPr>
            <w:r w:rsidRPr="00D01620">
              <w:rPr>
                <w:rFonts w:ascii="Times New Roman" w:eastAsia="Calibri" w:hAnsi="Times New Roman" w:cs="Times New Roman"/>
                <w:sz w:val="20"/>
              </w:rPr>
              <w:t>ОК 5, ОК 6, ОК 7</w:t>
            </w:r>
          </w:p>
        </w:tc>
      </w:tr>
      <w:tr w:rsidR="00D01620" w:rsidRPr="00D01620" w14:paraId="6F28DB16" w14:textId="77777777" w:rsidTr="006158BE">
        <w:trPr>
          <w:trHeight w:val="20"/>
        </w:trPr>
        <w:tc>
          <w:tcPr>
            <w:tcW w:w="755" w:type="pct"/>
            <w:vMerge/>
          </w:tcPr>
          <w:p w14:paraId="0E5797EA" w14:textId="77777777" w:rsidR="00D01620" w:rsidRPr="00D01620" w:rsidRDefault="00D01620" w:rsidP="00D01620">
            <w:pPr>
              <w:rPr>
                <w:rFonts w:ascii="Times New Roman" w:eastAsia="Calibri" w:hAnsi="Times New Roman" w:cs="Times New Roman"/>
                <w:b/>
                <w:bCs/>
                <w:sz w:val="20"/>
                <w:szCs w:val="20"/>
              </w:rPr>
            </w:pPr>
          </w:p>
        </w:tc>
        <w:tc>
          <w:tcPr>
            <w:tcW w:w="2988" w:type="pct"/>
          </w:tcPr>
          <w:p w14:paraId="516BAC12" w14:textId="77777777" w:rsidR="00D01620" w:rsidRPr="00D01620" w:rsidRDefault="00D01620" w:rsidP="00D01620">
            <w:pPr>
              <w:rPr>
                <w:rFonts w:ascii="Times New Roman" w:eastAsia="Calibri" w:hAnsi="Times New Roman" w:cs="Times New Roman"/>
                <w:bCs/>
                <w:sz w:val="20"/>
                <w:szCs w:val="24"/>
              </w:rPr>
            </w:pPr>
            <w:r w:rsidRPr="00D01620">
              <w:rPr>
                <w:rFonts w:ascii="Times New Roman" w:eastAsia="Calibri" w:hAnsi="Times New Roman" w:cs="Times New Roman"/>
                <w:b/>
                <w:bCs/>
                <w:sz w:val="20"/>
                <w:szCs w:val="24"/>
              </w:rPr>
              <w:t>1.</w:t>
            </w:r>
            <w:r w:rsidRPr="00D01620">
              <w:rPr>
                <w:rFonts w:ascii="Times New Roman" w:eastAsia="Calibri" w:hAnsi="Times New Roman" w:cs="Times New Roman"/>
                <w:bCs/>
                <w:sz w:val="20"/>
                <w:szCs w:val="24"/>
              </w:rPr>
              <w:t xml:space="preserve"> </w:t>
            </w:r>
            <w:r w:rsidRPr="00D01620">
              <w:rPr>
                <w:rFonts w:ascii="Times New Roman" w:eastAsia="Calibri" w:hAnsi="Times New Roman" w:cs="Times New Roman"/>
                <w:sz w:val="20"/>
                <w:szCs w:val="24"/>
              </w:rPr>
              <w:t>Воинские должности и звания военнослужащих. Правовой статус военнослужащих. Ответственность военнослужащих. Общевоинские уставы Вооруженных Сил Российской Федерации</w:t>
            </w:r>
          </w:p>
        </w:tc>
        <w:tc>
          <w:tcPr>
            <w:tcW w:w="652" w:type="pct"/>
            <w:vMerge w:val="restart"/>
            <w:vAlign w:val="center"/>
          </w:tcPr>
          <w:p w14:paraId="2AB513FE" w14:textId="77777777" w:rsidR="00D01620" w:rsidRPr="00D01620" w:rsidRDefault="00D01620" w:rsidP="00D01620">
            <w:pPr>
              <w:suppressAutoHyphens/>
              <w:jc w:val="center"/>
              <w:rPr>
                <w:rFonts w:ascii="Times New Roman" w:eastAsia="Calibri" w:hAnsi="Times New Roman" w:cs="Times New Roman"/>
                <w:b/>
                <w:iCs/>
                <w:sz w:val="20"/>
                <w:szCs w:val="20"/>
              </w:rPr>
            </w:pPr>
            <w:r w:rsidRPr="00D01620">
              <w:rPr>
                <w:rFonts w:ascii="Times New Roman" w:eastAsia="Calibri" w:hAnsi="Times New Roman" w:cs="Times New Roman"/>
                <w:b/>
                <w:iCs/>
                <w:sz w:val="20"/>
                <w:szCs w:val="20"/>
              </w:rPr>
              <w:t>4</w:t>
            </w:r>
          </w:p>
        </w:tc>
        <w:tc>
          <w:tcPr>
            <w:tcW w:w="605" w:type="pct"/>
            <w:vMerge/>
          </w:tcPr>
          <w:p w14:paraId="7FCCCEDC" w14:textId="77777777" w:rsidR="00D01620" w:rsidRPr="00D01620" w:rsidRDefault="00D01620" w:rsidP="00D01620">
            <w:pPr>
              <w:rPr>
                <w:rFonts w:ascii="Times New Roman" w:eastAsia="Calibri" w:hAnsi="Times New Roman" w:cs="Times New Roman"/>
                <w:sz w:val="20"/>
              </w:rPr>
            </w:pPr>
          </w:p>
        </w:tc>
      </w:tr>
      <w:tr w:rsidR="00D01620" w:rsidRPr="00D01620" w14:paraId="67A9CFA6" w14:textId="77777777" w:rsidTr="006158BE">
        <w:trPr>
          <w:trHeight w:val="20"/>
        </w:trPr>
        <w:tc>
          <w:tcPr>
            <w:tcW w:w="755" w:type="pct"/>
            <w:vMerge/>
          </w:tcPr>
          <w:p w14:paraId="0D69BCED" w14:textId="77777777" w:rsidR="00D01620" w:rsidRPr="00D01620" w:rsidRDefault="00D01620" w:rsidP="00D01620">
            <w:pPr>
              <w:rPr>
                <w:rFonts w:ascii="Times New Roman" w:eastAsia="Calibri" w:hAnsi="Times New Roman" w:cs="Times New Roman"/>
                <w:b/>
                <w:bCs/>
                <w:i/>
                <w:sz w:val="20"/>
                <w:szCs w:val="20"/>
              </w:rPr>
            </w:pPr>
          </w:p>
        </w:tc>
        <w:tc>
          <w:tcPr>
            <w:tcW w:w="2988" w:type="pct"/>
          </w:tcPr>
          <w:p w14:paraId="2C819329" w14:textId="77777777" w:rsidR="00D01620" w:rsidRPr="00D01620" w:rsidRDefault="00D01620" w:rsidP="00D01620">
            <w:pPr>
              <w:rPr>
                <w:rFonts w:ascii="Times New Roman" w:eastAsia="Calibri" w:hAnsi="Times New Roman" w:cs="Times New Roman"/>
                <w:bCs/>
                <w:sz w:val="20"/>
                <w:szCs w:val="24"/>
              </w:rPr>
            </w:pPr>
            <w:r w:rsidRPr="00D01620">
              <w:rPr>
                <w:rFonts w:ascii="Times New Roman" w:eastAsia="Calibri" w:hAnsi="Times New Roman" w:cs="Times New Roman"/>
                <w:b/>
                <w:bCs/>
                <w:sz w:val="20"/>
                <w:szCs w:val="24"/>
              </w:rPr>
              <w:t>2.</w:t>
            </w:r>
            <w:r w:rsidRPr="00D01620">
              <w:rPr>
                <w:rFonts w:ascii="Times New Roman" w:eastAsia="Calibri" w:hAnsi="Times New Roman" w:cs="Times New Roman"/>
                <w:bCs/>
                <w:sz w:val="20"/>
                <w:szCs w:val="24"/>
              </w:rPr>
              <w:t xml:space="preserve"> </w:t>
            </w:r>
            <w:r w:rsidRPr="00D01620">
              <w:rPr>
                <w:rFonts w:ascii="Times New Roman" w:eastAsia="Calibri" w:hAnsi="Times New Roman" w:cs="Times New Roman"/>
                <w:sz w:val="20"/>
                <w:szCs w:val="24"/>
              </w:rPr>
              <w:t>Права и обязанности военнослужащих. Социальное обеспечение военнослужащих. Начало, срок и окончание военной службы. Увольнение с военной службы. Прохождение военной службы по призыву.</w:t>
            </w:r>
          </w:p>
        </w:tc>
        <w:tc>
          <w:tcPr>
            <w:tcW w:w="652" w:type="pct"/>
            <w:vMerge/>
            <w:vAlign w:val="center"/>
          </w:tcPr>
          <w:p w14:paraId="01F7552E" w14:textId="77777777" w:rsidR="00D01620" w:rsidRPr="00D01620" w:rsidRDefault="00D01620" w:rsidP="00D01620">
            <w:pPr>
              <w:suppressAutoHyphens/>
              <w:jc w:val="center"/>
              <w:rPr>
                <w:rFonts w:ascii="Times New Roman" w:eastAsia="Calibri" w:hAnsi="Times New Roman" w:cs="Times New Roman"/>
                <w:iCs/>
                <w:sz w:val="20"/>
                <w:szCs w:val="20"/>
              </w:rPr>
            </w:pPr>
          </w:p>
        </w:tc>
        <w:tc>
          <w:tcPr>
            <w:tcW w:w="605" w:type="pct"/>
            <w:vMerge/>
          </w:tcPr>
          <w:p w14:paraId="088B6B8E" w14:textId="77777777" w:rsidR="00D01620" w:rsidRPr="00D01620" w:rsidRDefault="00D01620" w:rsidP="00D01620">
            <w:pPr>
              <w:jc w:val="center"/>
              <w:rPr>
                <w:rFonts w:ascii="Times New Roman" w:eastAsia="Calibri" w:hAnsi="Times New Roman" w:cs="Times New Roman"/>
                <w:b/>
                <w:bCs/>
                <w:i/>
                <w:sz w:val="20"/>
                <w:szCs w:val="20"/>
              </w:rPr>
            </w:pPr>
          </w:p>
        </w:tc>
      </w:tr>
      <w:tr w:rsidR="00D01620" w:rsidRPr="00D01620" w14:paraId="18303900" w14:textId="77777777" w:rsidTr="006158BE">
        <w:trPr>
          <w:trHeight w:val="20"/>
        </w:trPr>
        <w:tc>
          <w:tcPr>
            <w:tcW w:w="755" w:type="pct"/>
            <w:vMerge/>
          </w:tcPr>
          <w:p w14:paraId="788FF273" w14:textId="77777777" w:rsidR="00D01620" w:rsidRPr="00D01620" w:rsidRDefault="00D01620" w:rsidP="00D01620">
            <w:pPr>
              <w:rPr>
                <w:rFonts w:ascii="Times New Roman" w:eastAsia="Calibri" w:hAnsi="Times New Roman" w:cs="Times New Roman"/>
                <w:b/>
                <w:bCs/>
                <w:sz w:val="20"/>
                <w:szCs w:val="20"/>
              </w:rPr>
            </w:pPr>
          </w:p>
        </w:tc>
        <w:tc>
          <w:tcPr>
            <w:tcW w:w="2988" w:type="pct"/>
          </w:tcPr>
          <w:p w14:paraId="455530EB" w14:textId="77777777" w:rsidR="00D01620" w:rsidRPr="00D01620" w:rsidRDefault="00D01620" w:rsidP="00D01620">
            <w:pPr>
              <w:rPr>
                <w:rFonts w:ascii="Times New Roman" w:eastAsia="Calibri" w:hAnsi="Times New Roman" w:cs="Times New Roman"/>
                <w:b/>
                <w:bCs/>
                <w:sz w:val="20"/>
                <w:szCs w:val="20"/>
              </w:rPr>
            </w:pPr>
            <w:r w:rsidRPr="00D01620">
              <w:rPr>
                <w:rFonts w:ascii="Times New Roman" w:eastAsia="Calibri" w:hAnsi="Times New Roman" w:cs="Times New Roman"/>
                <w:b/>
                <w:bCs/>
                <w:sz w:val="20"/>
                <w:szCs w:val="20"/>
              </w:rPr>
              <w:t>Самостоятельная работа обучающихся</w:t>
            </w:r>
          </w:p>
        </w:tc>
        <w:tc>
          <w:tcPr>
            <w:tcW w:w="652" w:type="pct"/>
            <w:vAlign w:val="center"/>
          </w:tcPr>
          <w:p w14:paraId="70428D0C" w14:textId="77777777" w:rsidR="00D01620" w:rsidRPr="00D01620" w:rsidRDefault="00D01620" w:rsidP="00D01620">
            <w:pPr>
              <w:suppressAutoHyphens/>
              <w:jc w:val="center"/>
              <w:rPr>
                <w:rFonts w:ascii="Times New Roman" w:eastAsia="Calibri" w:hAnsi="Times New Roman" w:cs="Times New Roman"/>
                <w:b/>
                <w:bCs/>
                <w:i/>
                <w:iCs/>
                <w:sz w:val="20"/>
                <w:szCs w:val="20"/>
              </w:rPr>
            </w:pPr>
            <w:r w:rsidRPr="00D01620">
              <w:rPr>
                <w:rFonts w:ascii="Times New Roman" w:eastAsia="Calibri" w:hAnsi="Times New Roman" w:cs="Times New Roman"/>
                <w:b/>
                <w:bCs/>
                <w:i/>
                <w:iCs/>
                <w:sz w:val="20"/>
                <w:szCs w:val="20"/>
              </w:rPr>
              <w:t>-</w:t>
            </w:r>
          </w:p>
        </w:tc>
        <w:tc>
          <w:tcPr>
            <w:tcW w:w="605" w:type="pct"/>
            <w:vMerge/>
          </w:tcPr>
          <w:p w14:paraId="4429F1DB" w14:textId="77777777" w:rsidR="00D01620" w:rsidRPr="00D01620" w:rsidRDefault="00D01620" w:rsidP="00D01620">
            <w:pPr>
              <w:jc w:val="center"/>
              <w:rPr>
                <w:rFonts w:ascii="Times New Roman" w:eastAsia="Calibri" w:hAnsi="Times New Roman" w:cs="Times New Roman"/>
                <w:b/>
                <w:sz w:val="20"/>
                <w:szCs w:val="20"/>
              </w:rPr>
            </w:pPr>
          </w:p>
        </w:tc>
      </w:tr>
      <w:tr w:rsidR="00D01620" w:rsidRPr="00D01620" w14:paraId="4B2A1EEC" w14:textId="77777777" w:rsidTr="006158BE">
        <w:trPr>
          <w:trHeight w:val="20"/>
        </w:trPr>
        <w:tc>
          <w:tcPr>
            <w:tcW w:w="3743" w:type="pct"/>
            <w:gridSpan w:val="2"/>
          </w:tcPr>
          <w:p w14:paraId="0D0771B2" w14:textId="77777777" w:rsidR="00D01620" w:rsidRPr="00D01620" w:rsidRDefault="00D01620" w:rsidP="00D01620">
            <w:pPr>
              <w:suppressAutoHyphens/>
              <w:rPr>
                <w:rFonts w:ascii="Times New Roman" w:eastAsia="Calibri" w:hAnsi="Times New Roman" w:cs="Times New Roman"/>
                <w:b/>
                <w:sz w:val="20"/>
                <w:szCs w:val="20"/>
              </w:rPr>
            </w:pPr>
            <w:r w:rsidRPr="00D01620">
              <w:rPr>
                <w:rFonts w:ascii="Times New Roman" w:eastAsia="Calibri" w:hAnsi="Times New Roman" w:cs="Times New Roman"/>
                <w:b/>
                <w:sz w:val="20"/>
                <w:szCs w:val="20"/>
              </w:rPr>
              <w:t>Промежуточная аттестация</w:t>
            </w:r>
          </w:p>
        </w:tc>
        <w:tc>
          <w:tcPr>
            <w:tcW w:w="652" w:type="pct"/>
            <w:vAlign w:val="center"/>
          </w:tcPr>
          <w:p w14:paraId="71A17215" w14:textId="77777777" w:rsidR="00D01620" w:rsidRPr="00D01620" w:rsidRDefault="00D01620" w:rsidP="00D01620">
            <w:pPr>
              <w:jc w:val="center"/>
              <w:rPr>
                <w:rFonts w:ascii="Times New Roman" w:eastAsia="Calibri" w:hAnsi="Times New Roman" w:cs="Times New Roman"/>
                <w:b/>
                <w:i/>
                <w:sz w:val="20"/>
                <w:szCs w:val="20"/>
              </w:rPr>
            </w:pPr>
            <w:r w:rsidRPr="00D01620">
              <w:rPr>
                <w:rFonts w:ascii="Times New Roman" w:eastAsia="Calibri" w:hAnsi="Times New Roman" w:cs="Times New Roman"/>
                <w:b/>
                <w:i/>
                <w:sz w:val="20"/>
                <w:szCs w:val="20"/>
              </w:rPr>
              <w:t>2</w:t>
            </w:r>
          </w:p>
        </w:tc>
        <w:tc>
          <w:tcPr>
            <w:tcW w:w="605" w:type="pct"/>
          </w:tcPr>
          <w:p w14:paraId="59A28737" w14:textId="77777777" w:rsidR="00D01620" w:rsidRPr="00D01620" w:rsidRDefault="00D01620" w:rsidP="00D01620">
            <w:pPr>
              <w:rPr>
                <w:rFonts w:ascii="Times New Roman" w:eastAsia="Calibri" w:hAnsi="Times New Roman" w:cs="Times New Roman"/>
                <w:b/>
                <w:i/>
                <w:sz w:val="20"/>
                <w:szCs w:val="20"/>
              </w:rPr>
            </w:pPr>
          </w:p>
        </w:tc>
      </w:tr>
      <w:tr w:rsidR="00D01620" w:rsidRPr="00D01620" w14:paraId="0C517AF5" w14:textId="77777777" w:rsidTr="006158BE">
        <w:trPr>
          <w:trHeight w:val="20"/>
        </w:trPr>
        <w:tc>
          <w:tcPr>
            <w:tcW w:w="3743" w:type="pct"/>
            <w:gridSpan w:val="2"/>
          </w:tcPr>
          <w:p w14:paraId="29F12AB0" w14:textId="77777777" w:rsidR="00D01620" w:rsidRPr="00D01620" w:rsidRDefault="00D01620" w:rsidP="00D01620">
            <w:pPr>
              <w:rPr>
                <w:rFonts w:ascii="Times New Roman" w:eastAsia="Calibri" w:hAnsi="Times New Roman" w:cs="Times New Roman"/>
                <w:b/>
                <w:bCs/>
                <w:sz w:val="20"/>
                <w:szCs w:val="20"/>
              </w:rPr>
            </w:pPr>
            <w:r w:rsidRPr="00D01620">
              <w:rPr>
                <w:rFonts w:ascii="Times New Roman" w:eastAsia="Calibri" w:hAnsi="Times New Roman" w:cs="Times New Roman"/>
                <w:b/>
                <w:bCs/>
                <w:sz w:val="20"/>
                <w:szCs w:val="20"/>
              </w:rPr>
              <w:t>Всего:</w:t>
            </w:r>
          </w:p>
        </w:tc>
        <w:tc>
          <w:tcPr>
            <w:tcW w:w="652" w:type="pct"/>
            <w:vAlign w:val="center"/>
          </w:tcPr>
          <w:p w14:paraId="23FF6B72" w14:textId="77777777" w:rsidR="00D01620" w:rsidRPr="00D01620" w:rsidRDefault="00D01620" w:rsidP="00D01620">
            <w:pPr>
              <w:jc w:val="center"/>
              <w:rPr>
                <w:rFonts w:ascii="Times New Roman" w:eastAsia="Calibri" w:hAnsi="Times New Roman" w:cs="Times New Roman"/>
                <w:b/>
                <w:bCs/>
                <w:i/>
                <w:sz w:val="20"/>
                <w:szCs w:val="20"/>
              </w:rPr>
            </w:pPr>
            <w:r w:rsidRPr="00D01620">
              <w:rPr>
                <w:rFonts w:ascii="Times New Roman" w:eastAsia="Calibri" w:hAnsi="Times New Roman" w:cs="Times New Roman"/>
                <w:b/>
                <w:bCs/>
                <w:i/>
                <w:sz w:val="20"/>
                <w:szCs w:val="20"/>
              </w:rPr>
              <w:t>40</w:t>
            </w:r>
          </w:p>
        </w:tc>
        <w:tc>
          <w:tcPr>
            <w:tcW w:w="605" w:type="pct"/>
          </w:tcPr>
          <w:p w14:paraId="18C9AF29" w14:textId="77777777" w:rsidR="00D01620" w:rsidRPr="00D01620" w:rsidRDefault="00D01620" w:rsidP="00D01620">
            <w:pPr>
              <w:rPr>
                <w:rFonts w:ascii="Times New Roman" w:eastAsia="Calibri" w:hAnsi="Times New Roman" w:cs="Times New Roman"/>
                <w:b/>
                <w:bCs/>
                <w:i/>
                <w:sz w:val="20"/>
                <w:szCs w:val="20"/>
              </w:rPr>
            </w:pPr>
          </w:p>
        </w:tc>
      </w:tr>
    </w:tbl>
    <w:p w14:paraId="2CE6D249" w14:textId="77777777" w:rsidR="00D01620" w:rsidRPr="00D01620" w:rsidRDefault="00D01620" w:rsidP="00D01620">
      <w:pPr>
        <w:spacing w:line="276" w:lineRule="auto"/>
        <w:ind w:firstLine="709"/>
        <w:outlineLvl w:val="1"/>
        <w:rPr>
          <w:rFonts w:ascii="Calibri" w:eastAsia="Segoe UI" w:hAnsi="Calibri" w:cs="Times New Roman"/>
          <w:b/>
          <w:bCs/>
          <w:spacing w:val="15"/>
          <w:sz w:val="24"/>
          <w:szCs w:val="24"/>
          <w:lang w:eastAsia="ru-RU"/>
        </w:rPr>
      </w:pPr>
    </w:p>
    <w:p w14:paraId="2E1E06B9" w14:textId="77777777" w:rsidR="00D01620" w:rsidRPr="00D01620" w:rsidRDefault="00D01620" w:rsidP="00D01620">
      <w:pPr>
        <w:spacing w:line="276" w:lineRule="auto"/>
        <w:ind w:firstLine="709"/>
        <w:outlineLvl w:val="1"/>
        <w:rPr>
          <w:rFonts w:ascii="Calibri" w:eastAsia="Segoe UI" w:hAnsi="Calibri" w:cs="Times New Roman"/>
          <w:b/>
          <w:bCs/>
          <w:spacing w:val="15"/>
          <w:sz w:val="24"/>
          <w:szCs w:val="24"/>
          <w:lang w:eastAsia="ru-RU"/>
        </w:rPr>
      </w:pPr>
    </w:p>
    <w:p w14:paraId="50F4B6A1" w14:textId="77777777" w:rsidR="00D01620" w:rsidRPr="00D01620" w:rsidRDefault="00D01620" w:rsidP="00D01620">
      <w:pPr>
        <w:spacing w:after="120" w:line="276" w:lineRule="auto"/>
        <w:ind w:firstLine="709"/>
        <w:outlineLvl w:val="1"/>
        <w:rPr>
          <w:rFonts w:ascii="Calibri" w:eastAsia="Segoe UI" w:hAnsi="Calibri" w:cs="Times New Roman"/>
          <w:b/>
          <w:bCs/>
          <w:spacing w:val="15"/>
          <w:sz w:val="24"/>
          <w:szCs w:val="24"/>
          <w:lang w:eastAsia="ru-RU"/>
        </w:rPr>
      </w:pPr>
    </w:p>
    <w:p w14:paraId="570F2D02" w14:textId="77777777" w:rsidR="00D01620" w:rsidRPr="00D01620" w:rsidRDefault="00D01620" w:rsidP="00D01620">
      <w:pPr>
        <w:tabs>
          <w:tab w:val="left" w:pos="1134"/>
        </w:tabs>
        <w:ind w:firstLine="709"/>
        <w:contextualSpacing/>
        <w:jc w:val="both"/>
        <w:rPr>
          <w:rFonts w:ascii="Calibri" w:eastAsia="Calibri" w:hAnsi="Calibri" w:cs="Times New Roman"/>
          <w:b/>
          <w:sz w:val="24"/>
          <w:szCs w:val="24"/>
        </w:rPr>
      </w:pPr>
    </w:p>
    <w:p w14:paraId="7C3E7C7D" w14:textId="77777777" w:rsidR="00D01620" w:rsidRPr="00D01620" w:rsidRDefault="00D01620" w:rsidP="00D01620">
      <w:pPr>
        <w:tabs>
          <w:tab w:val="left" w:pos="1134"/>
        </w:tabs>
        <w:ind w:firstLine="709"/>
        <w:contextualSpacing/>
        <w:jc w:val="both"/>
        <w:rPr>
          <w:rFonts w:ascii="Calibri" w:eastAsia="Calibri" w:hAnsi="Calibri" w:cs="Times New Roman"/>
          <w:b/>
          <w:sz w:val="24"/>
          <w:szCs w:val="24"/>
        </w:rPr>
        <w:sectPr w:rsidR="00D01620" w:rsidRPr="00D01620" w:rsidSect="006158BE">
          <w:pgSz w:w="16838" w:h="11906" w:orient="landscape"/>
          <w:pgMar w:top="1701" w:right="1134" w:bottom="851" w:left="1134" w:header="709" w:footer="709" w:gutter="0"/>
          <w:cols w:space="708"/>
          <w:docGrid w:linePitch="360"/>
        </w:sectPr>
      </w:pPr>
    </w:p>
    <w:p w14:paraId="043AD4A7" w14:textId="77777777" w:rsidR="00D01620" w:rsidRPr="00D01620" w:rsidRDefault="00D01620" w:rsidP="00D01620">
      <w:pPr>
        <w:keepNext/>
        <w:spacing w:after="120"/>
        <w:jc w:val="center"/>
        <w:outlineLvl w:val="0"/>
        <w:rPr>
          <w:rFonts w:ascii="Times New Roman" w:eastAsia="Segoe UI" w:hAnsi="Times New Roman" w:cs="Times New Roman"/>
          <w:b/>
          <w:bCs/>
          <w:caps/>
          <w:kern w:val="32"/>
          <w:sz w:val="24"/>
          <w:szCs w:val="24"/>
          <w:lang w:eastAsia="x-none"/>
        </w:rPr>
      </w:pPr>
      <w:bookmarkStart w:id="58" w:name="_Toc167264866"/>
      <w:bookmarkStart w:id="59" w:name="_Toc167439750"/>
      <w:r w:rsidRPr="00D01620">
        <w:rPr>
          <w:rFonts w:ascii="Times New Roman" w:eastAsia="Segoe UI" w:hAnsi="Times New Roman" w:cs="Times New Roman"/>
          <w:b/>
          <w:bCs/>
          <w:caps/>
          <w:kern w:val="32"/>
          <w:sz w:val="24"/>
          <w:szCs w:val="24"/>
          <w:lang w:val="x-none" w:eastAsia="x-none"/>
        </w:rPr>
        <w:lastRenderedPageBreak/>
        <w:t xml:space="preserve">3. Условия реализации </w:t>
      </w:r>
      <w:r w:rsidRPr="00D01620">
        <w:rPr>
          <w:rFonts w:ascii="Times New Roman" w:eastAsia="Segoe UI" w:hAnsi="Times New Roman" w:cs="Times New Roman"/>
          <w:b/>
          <w:bCs/>
          <w:caps/>
          <w:kern w:val="32"/>
          <w:sz w:val="24"/>
          <w:szCs w:val="24"/>
          <w:lang w:eastAsia="x-none"/>
        </w:rPr>
        <w:t>ДИСЦИПЛИНЫ</w:t>
      </w:r>
      <w:bookmarkEnd w:id="58"/>
      <w:bookmarkEnd w:id="59"/>
    </w:p>
    <w:p w14:paraId="5FFCCD47" w14:textId="77777777" w:rsidR="00D01620" w:rsidRPr="00D01620" w:rsidRDefault="00D01620" w:rsidP="00B04090">
      <w:pPr>
        <w:spacing w:after="120" w:line="276" w:lineRule="auto"/>
        <w:ind w:firstLine="709"/>
        <w:outlineLvl w:val="1"/>
        <w:rPr>
          <w:rFonts w:ascii="Times New Roman" w:eastAsia="Segoe UI" w:hAnsi="Times New Roman" w:cs="Times New Roman"/>
          <w:b/>
          <w:bCs/>
          <w:spacing w:val="15"/>
          <w:sz w:val="24"/>
          <w:szCs w:val="24"/>
          <w:lang w:eastAsia="ru-RU"/>
        </w:rPr>
      </w:pPr>
      <w:bookmarkStart w:id="60" w:name="_Toc167264867"/>
      <w:bookmarkStart w:id="61" w:name="_Toc167439751"/>
      <w:r w:rsidRPr="00D01620">
        <w:rPr>
          <w:rFonts w:ascii="Times New Roman" w:eastAsia="Segoe UI" w:hAnsi="Times New Roman" w:cs="Times New Roman"/>
          <w:b/>
          <w:bCs/>
          <w:spacing w:val="15"/>
          <w:sz w:val="24"/>
          <w:szCs w:val="24"/>
          <w:lang w:eastAsia="ru-RU"/>
        </w:rPr>
        <w:t>3.1. Материально-техническое обеспечение</w:t>
      </w:r>
      <w:bookmarkEnd w:id="60"/>
      <w:bookmarkEnd w:id="61"/>
    </w:p>
    <w:p w14:paraId="005C08FE" w14:textId="77777777" w:rsidR="00D01620" w:rsidRPr="00D01620" w:rsidRDefault="00D01620" w:rsidP="00B04090">
      <w:pPr>
        <w:keepNext/>
        <w:keepLines/>
        <w:spacing w:before="40" w:line="276" w:lineRule="auto"/>
        <w:ind w:firstLine="709"/>
        <w:jc w:val="both"/>
        <w:outlineLvl w:val="2"/>
        <w:rPr>
          <w:rFonts w:ascii="Times New Roman" w:eastAsia="Times New Roman" w:hAnsi="Times New Roman" w:cs="Times New Roman"/>
          <w:b/>
          <w:sz w:val="24"/>
          <w:szCs w:val="24"/>
        </w:rPr>
      </w:pPr>
      <w:r w:rsidRPr="00D01620">
        <w:rPr>
          <w:rFonts w:ascii="Times New Roman" w:eastAsia="Times New Roman" w:hAnsi="Times New Roman" w:cs="Times New Roman"/>
          <w:sz w:val="24"/>
          <w:szCs w:val="24"/>
        </w:rPr>
        <w:t>Кабинет «Безопасности жизнедеятельности»</w:t>
      </w:r>
      <w:r w:rsidRPr="00D01620">
        <w:rPr>
          <w:rFonts w:ascii="Times New Roman" w:eastAsia="Times New Roman" w:hAnsi="Times New Roman" w:cs="Times New Roman"/>
          <w:i/>
          <w:sz w:val="24"/>
          <w:szCs w:val="24"/>
        </w:rPr>
        <w:t xml:space="preserve">, </w:t>
      </w:r>
      <w:r w:rsidRPr="00D01620">
        <w:rPr>
          <w:rFonts w:ascii="Times New Roman" w:eastAsia="Times New Roman" w:hAnsi="Times New Roman" w:cs="Times New Roman"/>
          <w:sz w:val="24"/>
          <w:szCs w:val="24"/>
        </w:rPr>
        <w:t xml:space="preserve">оснащенный </w:t>
      </w:r>
      <w:r w:rsidRPr="00D01620">
        <w:rPr>
          <w:rFonts w:ascii="Times New Roman" w:eastAsia="Times New Roman" w:hAnsi="Times New Roman" w:cs="Times New Roman"/>
          <w:iCs/>
          <w:sz w:val="24"/>
          <w:szCs w:val="24"/>
        </w:rPr>
        <w:t>в соответствии с приложением 3 ОПОП-П</w:t>
      </w:r>
      <w:r w:rsidRPr="00D01620">
        <w:rPr>
          <w:rFonts w:ascii="Times New Roman" w:eastAsia="Times New Roman" w:hAnsi="Times New Roman" w:cs="Times New Roman"/>
          <w:sz w:val="24"/>
          <w:szCs w:val="24"/>
        </w:rPr>
        <w:t>:</w:t>
      </w:r>
    </w:p>
    <w:p w14:paraId="65D1B6D6" w14:textId="77777777" w:rsidR="00D01620" w:rsidRPr="00D01620" w:rsidRDefault="00D01620" w:rsidP="00B04090">
      <w:pPr>
        <w:spacing w:line="276" w:lineRule="auto"/>
        <w:ind w:left="567" w:firstLine="426"/>
        <w:rPr>
          <w:rFonts w:ascii="Times New Roman" w:eastAsia="Times New Roman" w:hAnsi="Times New Roman" w:cs="Times New Roman"/>
          <w:sz w:val="24"/>
          <w:szCs w:val="24"/>
          <w:lang w:eastAsia="ru-RU"/>
        </w:rPr>
      </w:pPr>
      <w:r w:rsidRPr="00D01620">
        <w:rPr>
          <w:rFonts w:ascii="Times New Roman" w:eastAsia="Times New Roman" w:hAnsi="Times New Roman" w:cs="Times New Roman"/>
          <w:sz w:val="24"/>
          <w:szCs w:val="24"/>
          <w:lang w:eastAsia="ru-RU"/>
        </w:rPr>
        <w:t>- посадочные места – 30;</w:t>
      </w:r>
    </w:p>
    <w:p w14:paraId="39602349" w14:textId="77777777" w:rsidR="00D01620" w:rsidRPr="00D01620" w:rsidRDefault="00D01620" w:rsidP="00B04090">
      <w:pPr>
        <w:spacing w:line="276" w:lineRule="auto"/>
        <w:ind w:left="567" w:firstLine="426"/>
        <w:rPr>
          <w:rFonts w:ascii="Times New Roman" w:eastAsia="Times New Roman" w:hAnsi="Times New Roman" w:cs="Times New Roman"/>
          <w:sz w:val="24"/>
          <w:szCs w:val="24"/>
          <w:lang w:eastAsia="ru-RU"/>
        </w:rPr>
      </w:pPr>
      <w:r w:rsidRPr="00D01620">
        <w:rPr>
          <w:rFonts w:ascii="Times New Roman" w:eastAsia="Times New Roman" w:hAnsi="Times New Roman" w:cs="Times New Roman"/>
          <w:sz w:val="24"/>
          <w:szCs w:val="24"/>
          <w:lang w:eastAsia="ru-RU"/>
        </w:rPr>
        <w:t>- рабочее место преподавателя;</w:t>
      </w:r>
    </w:p>
    <w:p w14:paraId="38366CD4" w14:textId="77777777" w:rsidR="00D01620" w:rsidRPr="00D01620" w:rsidRDefault="00D01620" w:rsidP="00B04090">
      <w:pPr>
        <w:spacing w:line="276" w:lineRule="auto"/>
        <w:ind w:left="567" w:firstLine="426"/>
        <w:rPr>
          <w:rFonts w:ascii="Times New Roman" w:eastAsia="Times New Roman" w:hAnsi="Times New Roman" w:cs="Times New Roman"/>
          <w:sz w:val="24"/>
          <w:szCs w:val="24"/>
          <w:lang w:eastAsia="ru-RU"/>
        </w:rPr>
      </w:pPr>
      <w:r w:rsidRPr="00D01620">
        <w:rPr>
          <w:rFonts w:ascii="Times New Roman" w:eastAsia="Times New Roman" w:hAnsi="Times New Roman" w:cs="Times New Roman"/>
          <w:sz w:val="24"/>
          <w:szCs w:val="24"/>
          <w:lang w:eastAsia="ru-RU"/>
        </w:rPr>
        <w:t>- комплекты учебно-наглядных пособий:</w:t>
      </w:r>
    </w:p>
    <w:p w14:paraId="1AF9DB88" w14:textId="77777777" w:rsidR="00D01620" w:rsidRPr="00D01620" w:rsidRDefault="00D01620" w:rsidP="00B04090">
      <w:pPr>
        <w:spacing w:line="276" w:lineRule="auto"/>
        <w:ind w:left="567" w:firstLine="426"/>
        <w:rPr>
          <w:rFonts w:ascii="Times New Roman" w:eastAsia="Times New Roman" w:hAnsi="Times New Roman" w:cs="Times New Roman"/>
          <w:sz w:val="24"/>
          <w:szCs w:val="24"/>
          <w:lang w:eastAsia="ru-RU"/>
        </w:rPr>
      </w:pPr>
      <w:r w:rsidRPr="00D01620">
        <w:rPr>
          <w:rFonts w:ascii="Times New Roman" w:eastAsia="Times New Roman" w:hAnsi="Times New Roman" w:cs="Times New Roman"/>
          <w:sz w:val="24"/>
          <w:szCs w:val="24"/>
          <w:lang w:eastAsia="ru-RU"/>
        </w:rPr>
        <w:t>- ЧС техногенного характера;</w:t>
      </w:r>
    </w:p>
    <w:p w14:paraId="7E67B410" w14:textId="77777777" w:rsidR="00D01620" w:rsidRPr="00D01620" w:rsidRDefault="00D01620" w:rsidP="00B04090">
      <w:pPr>
        <w:spacing w:line="276" w:lineRule="auto"/>
        <w:ind w:left="567" w:firstLine="426"/>
        <w:rPr>
          <w:rFonts w:ascii="Times New Roman" w:eastAsia="Times New Roman" w:hAnsi="Times New Roman" w:cs="Times New Roman"/>
          <w:sz w:val="24"/>
          <w:szCs w:val="24"/>
          <w:lang w:eastAsia="ru-RU"/>
        </w:rPr>
      </w:pPr>
      <w:r w:rsidRPr="00D01620">
        <w:rPr>
          <w:rFonts w:ascii="Times New Roman" w:eastAsia="Times New Roman" w:hAnsi="Times New Roman" w:cs="Times New Roman"/>
          <w:sz w:val="24"/>
          <w:szCs w:val="24"/>
          <w:lang w:eastAsia="ru-RU"/>
        </w:rPr>
        <w:t>- медицинские средства защиты;</w:t>
      </w:r>
    </w:p>
    <w:p w14:paraId="6B73CAD6" w14:textId="77777777" w:rsidR="00D01620" w:rsidRPr="00D01620" w:rsidRDefault="00D01620" w:rsidP="00B04090">
      <w:pPr>
        <w:spacing w:line="276" w:lineRule="auto"/>
        <w:ind w:left="567" w:firstLine="426"/>
        <w:rPr>
          <w:rFonts w:ascii="Times New Roman" w:eastAsia="Times New Roman" w:hAnsi="Times New Roman" w:cs="Times New Roman"/>
          <w:sz w:val="24"/>
          <w:szCs w:val="24"/>
          <w:lang w:eastAsia="ru-RU"/>
        </w:rPr>
      </w:pPr>
      <w:r w:rsidRPr="00D01620">
        <w:rPr>
          <w:rFonts w:ascii="Times New Roman" w:eastAsia="Times New Roman" w:hAnsi="Times New Roman" w:cs="Times New Roman"/>
          <w:sz w:val="24"/>
          <w:szCs w:val="24"/>
          <w:lang w:eastAsia="ru-RU"/>
        </w:rPr>
        <w:t>- первая медицинская помощь при ранениях и травмах;</w:t>
      </w:r>
    </w:p>
    <w:p w14:paraId="54396BDA" w14:textId="77777777" w:rsidR="00D01620" w:rsidRPr="00D01620" w:rsidRDefault="00D01620" w:rsidP="00B04090">
      <w:pPr>
        <w:spacing w:line="276" w:lineRule="auto"/>
        <w:ind w:left="567" w:firstLine="426"/>
        <w:rPr>
          <w:rFonts w:ascii="Times New Roman" w:eastAsia="Times New Roman" w:hAnsi="Times New Roman" w:cs="Times New Roman"/>
          <w:sz w:val="24"/>
          <w:szCs w:val="24"/>
          <w:lang w:eastAsia="ru-RU"/>
        </w:rPr>
      </w:pPr>
      <w:r w:rsidRPr="00D01620">
        <w:rPr>
          <w:rFonts w:ascii="Times New Roman" w:eastAsia="Times New Roman" w:hAnsi="Times New Roman" w:cs="Times New Roman"/>
          <w:sz w:val="24"/>
          <w:szCs w:val="24"/>
          <w:lang w:eastAsia="ru-RU"/>
        </w:rPr>
        <w:t>- РСЧС и ГО;</w:t>
      </w:r>
    </w:p>
    <w:p w14:paraId="39EB6AA1" w14:textId="77777777" w:rsidR="00D01620" w:rsidRPr="00D01620" w:rsidRDefault="00D01620" w:rsidP="00B04090">
      <w:pPr>
        <w:spacing w:line="276" w:lineRule="auto"/>
        <w:ind w:left="567" w:firstLine="426"/>
        <w:rPr>
          <w:rFonts w:ascii="Times New Roman" w:eastAsia="Times New Roman" w:hAnsi="Times New Roman" w:cs="Times New Roman"/>
          <w:sz w:val="24"/>
          <w:szCs w:val="24"/>
          <w:lang w:eastAsia="ru-RU"/>
        </w:rPr>
      </w:pPr>
      <w:r w:rsidRPr="00D01620">
        <w:rPr>
          <w:rFonts w:ascii="Times New Roman" w:eastAsia="Times New Roman" w:hAnsi="Times New Roman" w:cs="Times New Roman"/>
          <w:sz w:val="24"/>
          <w:szCs w:val="24"/>
          <w:lang w:eastAsia="ru-RU"/>
        </w:rPr>
        <w:t>- средства индивидуальной и коллективной защиты;</w:t>
      </w:r>
    </w:p>
    <w:p w14:paraId="17667390" w14:textId="77777777" w:rsidR="00D01620" w:rsidRPr="00D01620" w:rsidRDefault="00D01620" w:rsidP="00B04090">
      <w:pPr>
        <w:spacing w:line="276" w:lineRule="auto"/>
        <w:ind w:left="567" w:firstLine="426"/>
        <w:rPr>
          <w:rFonts w:ascii="Times New Roman" w:eastAsia="Times New Roman" w:hAnsi="Times New Roman" w:cs="Times New Roman"/>
          <w:sz w:val="24"/>
          <w:szCs w:val="24"/>
          <w:lang w:eastAsia="ru-RU"/>
        </w:rPr>
      </w:pPr>
      <w:r w:rsidRPr="00D01620">
        <w:rPr>
          <w:rFonts w:ascii="Times New Roman" w:eastAsia="Times New Roman" w:hAnsi="Times New Roman" w:cs="Times New Roman"/>
          <w:sz w:val="24"/>
          <w:szCs w:val="24"/>
          <w:lang w:eastAsia="ru-RU"/>
        </w:rPr>
        <w:t>- массогабаритные макеты АКМ;</w:t>
      </w:r>
    </w:p>
    <w:p w14:paraId="506C2351" w14:textId="77777777" w:rsidR="00D01620" w:rsidRPr="00D01620" w:rsidRDefault="00D01620" w:rsidP="00B04090">
      <w:pPr>
        <w:spacing w:line="276" w:lineRule="auto"/>
        <w:ind w:left="567" w:firstLine="426"/>
        <w:rPr>
          <w:rFonts w:ascii="Times New Roman" w:eastAsia="Times New Roman" w:hAnsi="Times New Roman" w:cs="Times New Roman"/>
          <w:sz w:val="24"/>
          <w:szCs w:val="24"/>
          <w:lang w:eastAsia="ru-RU"/>
        </w:rPr>
      </w:pPr>
      <w:r w:rsidRPr="00D01620">
        <w:rPr>
          <w:rFonts w:ascii="Times New Roman" w:eastAsia="Times New Roman" w:hAnsi="Times New Roman" w:cs="Times New Roman"/>
          <w:sz w:val="24"/>
          <w:szCs w:val="24"/>
          <w:lang w:eastAsia="ru-RU"/>
        </w:rPr>
        <w:t>- винтовки пневматические.</w:t>
      </w:r>
    </w:p>
    <w:p w14:paraId="5F93C99E" w14:textId="77777777" w:rsidR="00D01620" w:rsidRPr="00D01620" w:rsidRDefault="00D01620" w:rsidP="00B04090">
      <w:pPr>
        <w:spacing w:line="276" w:lineRule="auto"/>
        <w:ind w:left="567" w:firstLine="426"/>
        <w:rPr>
          <w:rFonts w:ascii="Times New Roman" w:eastAsia="Times New Roman" w:hAnsi="Times New Roman" w:cs="Times New Roman"/>
          <w:sz w:val="24"/>
          <w:szCs w:val="24"/>
          <w:lang w:eastAsia="ru-RU"/>
        </w:rPr>
      </w:pPr>
      <w:r w:rsidRPr="00D01620">
        <w:rPr>
          <w:rFonts w:ascii="Times New Roman" w:eastAsia="Times New Roman" w:hAnsi="Times New Roman" w:cs="Times New Roman"/>
          <w:sz w:val="24"/>
          <w:szCs w:val="24"/>
          <w:lang w:eastAsia="ru-RU"/>
        </w:rPr>
        <w:t xml:space="preserve">Технические средства обучения: </w:t>
      </w:r>
    </w:p>
    <w:p w14:paraId="43AAA184" w14:textId="77777777" w:rsidR="00D01620" w:rsidRPr="00D01620" w:rsidRDefault="00D01620" w:rsidP="00B04090">
      <w:pPr>
        <w:spacing w:line="276" w:lineRule="auto"/>
        <w:ind w:left="567" w:firstLine="426"/>
        <w:rPr>
          <w:rFonts w:ascii="Times New Roman" w:eastAsia="Times New Roman" w:hAnsi="Times New Roman" w:cs="Times New Roman"/>
          <w:sz w:val="24"/>
          <w:szCs w:val="24"/>
          <w:lang w:eastAsia="ru-RU"/>
        </w:rPr>
      </w:pPr>
      <w:r w:rsidRPr="00D01620">
        <w:rPr>
          <w:rFonts w:ascii="Times New Roman" w:eastAsia="Times New Roman" w:hAnsi="Times New Roman" w:cs="Times New Roman"/>
          <w:sz w:val="24"/>
          <w:szCs w:val="24"/>
          <w:lang w:eastAsia="ru-RU"/>
        </w:rPr>
        <w:t>- компьютер;</w:t>
      </w:r>
    </w:p>
    <w:p w14:paraId="04032D1C" w14:textId="77777777" w:rsidR="00D01620" w:rsidRPr="00D01620" w:rsidRDefault="00D01620" w:rsidP="00B04090">
      <w:pPr>
        <w:spacing w:line="276" w:lineRule="auto"/>
        <w:ind w:left="567" w:firstLine="426"/>
        <w:rPr>
          <w:rFonts w:ascii="Times New Roman" w:eastAsia="Times New Roman" w:hAnsi="Times New Roman" w:cs="Times New Roman"/>
          <w:sz w:val="24"/>
          <w:szCs w:val="24"/>
          <w:lang w:eastAsia="ru-RU"/>
        </w:rPr>
      </w:pPr>
      <w:r w:rsidRPr="00D01620">
        <w:rPr>
          <w:rFonts w:ascii="Times New Roman" w:eastAsia="Times New Roman" w:hAnsi="Times New Roman" w:cs="Times New Roman"/>
          <w:sz w:val="24"/>
          <w:szCs w:val="24"/>
          <w:lang w:eastAsia="ru-RU"/>
        </w:rPr>
        <w:t xml:space="preserve">- </w:t>
      </w:r>
      <w:proofErr w:type="spellStart"/>
      <w:r w:rsidRPr="00D01620">
        <w:rPr>
          <w:rFonts w:ascii="Times New Roman" w:eastAsia="Times New Roman" w:hAnsi="Times New Roman" w:cs="Times New Roman"/>
          <w:sz w:val="24"/>
          <w:szCs w:val="24"/>
          <w:lang w:eastAsia="ru-RU"/>
        </w:rPr>
        <w:t>мультимедиапроектор</w:t>
      </w:r>
      <w:proofErr w:type="spellEnd"/>
      <w:r w:rsidRPr="00D01620">
        <w:rPr>
          <w:rFonts w:ascii="Times New Roman" w:eastAsia="Times New Roman" w:hAnsi="Times New Roman" w:cs="Times New Roman"/>
          <w:sz w:val="24"/>
          <w:szCs w:val="24"/>
          <w:lang w:eastAsia="ru-RU"/>
        </w:rPr>
        <w:t xml:space="preserve"> или интерактивная доска;</w:t>
      </w:r>
    </w:p>
    <w:p w14:paraId="08E62AB8" w14:textId="77777777" w:rsidR="00D01620" w:rsidRPr="00D01620" w:rsidRDefault="00D01620" w:rsidP="00B04090">
      <w:pPr>
        <w:spacing w:line="276" w:lineRule="auto"/>
        <w:ind w:left="567" w:firstLine="426"/>
        <w:rPr>
          <w:rFonts w:ascii="Times New Roman" w:eastAsia="Times New Roman" w:hAnsi="Times New Roman" w:cs="Times New Roman"/>
          <w:sz w:val="24"/>
          <w:szCs w:val="24"/>
          <w:lang w:eastAsia="ru-RU"/>
        </w:rPr>
      </w:pPr>
      <w:r w:rsidRPr="00D01620">
        <w:rPr>
          <w:rFonts w:ascii="Times New Roman" w:eastAsia="Times New Roman" w:hAnsi="Times New Roman" w:cs="Times New Roman"/>
          <w:sz w:val="24"/>
          <w:szCs w:val="24"/>
          <w:lang w:eastAsia="ru-RU"/>
        </w:rPr>
        <w:t>- радиометр-рентгенметр;</w:t>
      </w:r>
    </w:p>
    <w:p w14:paraId="01019A62" w14:textId="77777777" w:rsidR="00D01620" w:rsidRPr="00D01620" w:rsidRDefault="00D01620" w:rsidP="00B04090">
      <w:pPr>
        <w:spacing w:line="276" w:lineRule="auto"/>
        <w:ind w:left="567" w:firstLine="426"/>
        <w:rPr>
          <w:rFonts w:ascii="Times New Roman" w:eastAsia="Times New Roman" w:hAnsi="Times New Roman" w:cs="Times New Roman"/>
          <w:sz w:val="24"/>
          <w:szCs w:val="24"/>
          <w:lang w:eastAsia="ru-RU"/>
        </w:rPr>
      </w:pPr>
      <w:r w:rsidRPr="00D01620">
        <w:rPr>
          <w:rFonts w:ascii="Times New Roman" w:eastAsia="Times New Roman" w:hAnsi="Times New Roman" w:cs="Times New Roman"/>
          <w:sz w:val="24"/>
          <w:szCs w:val="24"/>
          <w:lang w:eastAsia="ru-RU"/>
        </w:rPr>
        <w:t>- ВПХР;</w:t>
      </w:r>
    </w:p>
    <w:p w14:paraId="358C444B" w14:textId="77777777" w:rsidR="00D01620" w:rsidRPr="00D01620" w:rsidRDefault="00D01620" w:rsidP="00B04090">
      <w:pPr>
        <w:spacing w:line="276" w:lineRule="auto"/>
        <w:ind w:left="567" w:firstLine="426"/>
        <w:rPr>
          <w:rFonts w:ascii="Times New Roman" w:eastAsia="Times New Roman" w:hAnsi="Times New Roman" w:cs="Times New Roman"/>
          <w:sz w:val="24"/>
          <w:szCs w:val="24"/>
          <w:lang w:eastAsia="ru-RU"/>
        </w:rPr>
      </w:pPr>
      <w:r w:rsidRPr="00D01620">
        <w:rPr>
          <w:rFonts w:ascii="Times New Roman" w:eastAsia="Times New Roman" w:hAnsi="Times New Roman" w:cs="Times New Roman"/>
          <w:sz w:val="24"/>
          <w:szCs w:val="24"/>
          <w:lang w:eastAsia="ru-RU"/>
        </w:rPr>
        <w:t>- медицинские средства защиты (комплект);</w:t>
      </w:r>
    </w:p>
    <w:p w14:paraId="6124CEE8" w14:textId="77777777" w:rsidR="00D01620" w:rsidRPr="00D01620" w:rsidRDefault="00D01620" w:rsidP="00B04090">
      <w:pPr>
        <w:spacing w:line="276" w:lineRule="auto"/>
        <w:ind w:left="567" w:firstLine="426"/>
        <w:rPr>
          <w:rFonts w:ascii="Times New Roman" w:eastAsia="Times New Roman" w:hAnsi="Times New Roman" w:cs="Times New Roman"/>
          <w:sz w:val="24"/>
          <w:szCs w:val="24"/>
          <w:lang w:eastAsia="ru-RU"/>
        </w:rPr>
      </w:pPr>
      <w:r w:rsidRPr="00D01620">
        <w:rPr>
          <w:rFonts w:ascii="Times New Roman" w:eastAsia="Times New Roman" w:hAnsi="Times New Roman" w:cs="Times New Roman"/>
          <w:sz w:val="24"/>
          <w:szCs w:val="24"/>
          <w:lang w:eastAsia="ru-RU"/>
        </w:rPr>
        <w:t>- средства индивидуальной защиты – 30;</w:t>
      </w:r>
    </w:p>
    <w:p w14:paraId="5C228188" w14:textId="77777777" w:rsidR="00D01620" w:rsidRPr="00D01620" w:rsidRDefault="00D01620" w:rsidP="00B04090">
      <w:pPr>
        <w:spacing w:line="276" w:lineRule="auto"/>
        <w:ind w:left="567" w:firstLine="426"/>
        <w:rPr>
          <w:rFonts w:ascii="Times New Roman" w:eastAsia="Times New Roman" w:hAnsi="Times New Roman" w:cs="Times New Roman"/>
          <w:sz w:val="24"/>
          <w:szCs w:val="24"/>
          <w:lang w:eastAsia="ru-RU"/>
        </w:rPr>
      </w:pPr>
      <w:r w:rsidRPr="00D01620">
        <w:rPr>
          <w:rFonts w:ascii="Times New Roman" w:eastAsia="Times New Roman" w:hAnsi="Times New Roman" w:cs="Times New Roman"/>
          <w:sz w:val="24"/>
          <w:szCs w:val="24"/>
          <w:lang w:eastAsia="ru-RU"/>
        </w:rPr>
        <w:t>- тир.</w:t>
      </w:r>
    </w:p>
    <w:p w14:paraId="32D023C9" w14:textId="77777777" w:rsidR="00D01620" w:rsidRPr="00D01620" w:rsidRDefault="00D01620" w:rsidP="00B04090">
      <w:pPr>
        <w:spacing w:line="276" w:lineRule="auto"/>
        <w:ind w:left="567" w:firstLine="426"/>
        <w:rPr>
          <w:rFonts w:ascii="Times New Roman" w:eastAsia="Times New Roman" w:hAnsi="Times New Roman" w:cs="Times New Roman"/>
          <w:sz w:val="24"/>
          <w:szCs w:val="24"/>
          <w:lang w:eastAsia="ru-RU"/>
        </w:rPr>
      </w:pPr>
    </w:p>
    <w:p w14:paraId="75F9A6A4" w14:textId="77777777" w:rsidR="00D01620" w:rsidRPr="00D01620" w:rsidRDefault="00D01620" w:rsidP="00D01620">
      <w:pPr>
        <w:spacing w:after="120" w:line="276" w:lineRule="auto"/>
        <w:ind w:firstLine="709"/>
        <w:outlineLvl w:val="1"/>
        <w:rPr>
          <w:rFonts w:ascii="Times New Roman" w:eastAsia="Times New Roman" w:hAnsi="Times New Roman" w:cs="Times New Roman"/>
          <w:b/>
          <w:bCs/>
          <w:spacing w:val="15"/>
          <w:sz w:val="24"/>
          <w:szCs w:val="24"/>
          <w:lang w:eastAsia="ru-RU"/>
        </w:rPr>
      </w:pPr>
      <w:bookmarkStart w:id="62" w:name="_Toc167439752"/>
      <w:r w:rsidRPr="00D01620">
        <w:rPr>
          <w:rFonts w:ascii="Times New Roman" w:eastAsia="Segoe UI" w:hAnsi="Times New Roman" w:cs="Times New Roman"/>
          <w:b/>
          <w:bCs/>
          <w:spacing w:val="15"/>
          <w:sz w:val="24"/>
          <w:szCs w:val="24"/>
          <w:lang w:eastAsia="ru-RU"/>
        </w:rPr>
        <w:t>3.2. Учебно-методическое обеспечение</w:t>
      </w:r>
      <w:bookmarkEnd w:id="62"/>
    </w:p>
    <w:p w14:paraId="057ACC81" w14:textId="77777777" w:rsidR="00D01620" w:rsidRPr="00D01620" w:rsidRDefault="00D01620" w:rsidP="00D01620">
      <w:pPr>
        <w:spacing w:after="120" w:line="276" w:lineRule="auto"/>
        <w:ind w:firstLine="709"/>
        <w:outlineLvl w:val="1"/>
        <w:rPr>
          <w:rFonts w:ascii="Times New Roman Полужирный" w:eastAsia="Segoe UI" w:hAnsi="Times New Roman Полужирный" w:cs="Times New Roman"/>
          <w:b/>
          <w:bCs/>
          <w:spacing w:val="15"/>
          <w:sz w:val="24"/>
          <w:szCs w:val="24"/>
          <w:lang w:eastAsia="ru-RU"/>
        </w:rPr>
      </w:pPr>
      <w:bookmarkStart w:id="63" w:name="_Toc167439753"/>
      <w:r w:rsidRPr="00D01620">
        <w:rPr>
          <w:rFonts w:ascii="Times New Roman Полужирный" w:eastAsia="Segoe UI" w:hAnsi="Times New Roman Полужирный" w:cs="Times New Roman"/>
          <w:b/>
          <w:bCs/>
          <w:spacing w:val="15"/>
          <w:sz w:val="24"/>
          <w:szCs w:val="24"/>
          <w:lang w:eastAsia="ru-RU"/>
        </w:rPr>
        <w:t>3.2.1. Основные печатные и/или электронные издания</w:t>
      </w:r>
      <w:bookmarkEnd w:id="63"/>
    </w:p>
    <w:p w14:paraId="53042C21" w14:textId="77777777" w:rsidR="00D01620" w:rsidRPr="00D01620" w:rsidRDefault="00D01620" w:rsidP="00D01620">
      <w:pPr>
        <w:shd w:val="clear" w:color="auto" w:fill="FFFFFF"/>
        <w:tabs>
          <w:tab w:val="left" w:pos="418"/>
        </w:tabs>
        <w:ind w:left="567"/>
        <w:rPr>
          <w:rFonts w:ascii="Times New Roman" w:eastAsia="Calibri" w:hAnsi="Times New Roman" w:cs="Times New Roman"/>
          <w:bCs/>
          <w:iCs/>
          <w:sz w:val="24"/>
          <w:szCs w:val="24"/>
        </w:rPr>
      </w:pPr>
    </w:p>
    <w:p w14:paraId="621DE1D3" w14:textId="77777777" w:rsidR="00D01620" w:rsidRPr="00D01620" w:rsidRDefault="00D01620" w:rsidP="00D01620">
      <w:pPr>
        <w:numPr>
          <w:ilvl w:val="0"/>
          <w:numId w:val="32"/>
        </w:numPr>
        <w:tabs>
          <w:tab w:val="left" w:pos="1134"/>
        </w:tabs>
        <w:spacing w:after="200" w:line="276" w:lineRule="auto"/>
        <w:ind w:left="0" w:firstLine="709"/>
        <w:contextualSpacing/>
        <w:jc w:val="both"/>
        <w:rPr>
          <w:rFonts w:ascii="Times New Roman" w:eastAsia="Times New Roman" w:hAnsi="Times New Roman" w:cs="Times New Roman"/>
          <w:noProof/>
          <w:sz w:val="24"/>
          <w:szCs w:val="24"/>
          <w:lang w:eastAsia="ru-RU"/>
        </w:rPr>
      </w:pPr>
      <w:r w:rsidRPr="00D01620">
        <w:rPr>
          <w:rFonts w:ascii="Times New Roman" w:eastAsia="Times New Roman" w:hAnsi="Times New Roman" w:cs="Times New Roman"/>
          <w:noProof/>
          <w:sz w:val="24"/>
          <w:szCs w:val="24"/>
          <w:lang w:eastAsia="ru-RU"/>
        </w:rPr>
        <w:t>Безопасность жизнедеятельности : учебник и практикум для среднего профессионального образования / С. В. Абрамова [и др.] ; под общей редакцией В. П. Соломина. — Москва : Издательство Юрайт, 2022. — 399 с. — (Профессиональное образование). — ISBN 978-5-534-02041-0. — Текст : электронный // Образовательная платформа Юрайт [сайт]. — URL: https://urait.ru/bcode/489702</w:t>
      </w:r>
    </w:p>
    <w:p w14:paraId="2F6D54D0" w14:textId="77777777" w:rsidR="00D01620" w:rsidRPr="00D01620" w:rsidRDefault="00D01620" w:rsidP="00D01620">
      <w:pPr>
        <w:numPr>
          <w:ilvl w:val="0"/>
          <w:numId w:val="32"/>
        </w:numPr>
        <w:tabs>
          <w:tab w:val="left" w:pos="1134"/>
        </w:tabs>
        <w:spacing w:after="200" w:line="276" w:lineRule="auto"/>
        <w:ind w:left="0" w:firstLine="709"/>
        <w:contextualSpacing/>
        <w:jc w:val="both"/>
        <w:rPr>
          <w:rFonts w:ascii="Times New Roman" w:eastAsia="Times New Roman" w:hAnsi="Times New Roman" w:cs="Times New Roman"/>
          <w:noProof/>
          <w:sz w:val="24"/>
          <w:szCs w:val="24"/>
          <w:lang w:eastAsia="ru-RU"/>
        </w:rPr>
      </w:pPr>
      <w:r w:rsidRPr="00D01620">
        <w:rPr>
          <w:rFonts w:ascii="Times New Roman" w:eastAsia="Times New Roman" w:hAnsi="Times New Roman" w:cs="Times New Roman"/>
          <w:noProof/>
          <w:sz w:val="24"/>
          <w:szCs w:val="24"/>
          <w:lang w:eastAsia="ru-RU"/>
        </w:rPr>
        <w:t>Белов, С. В.  Безопасность жизнедеятельности и защита окружающей среды (техносферная безопасность) в 2 ч. Часть 1 : учебник для среднего профессионального образования / С. В. Белов. — 5-е изд., перераб. и доп. — Москва : Издательство Юрайт, 2022. — 350 с. — (Профессиональное образование). — ISBN 978-5-9916-9962-4. — Текст : электронный // Образовательная платформа Юрайт [сайт]. — URL: https://urait.ru/bcode/472009</w:t>
      </w:r>
    </w:p>
    <w:p w14:paraId="105B7E64" w14:textId="77777777" w:rsidR="00D01620" w:rsidRPr="00D01620" w:rsidRDefault="00D01620" w:rsidP="00D01620">
      <w:pPr>
        <w:numPr>
          <w:ilvl w:val="0"/>
          <w:numId w:val="32"/>
        </w:numPr>
        <w:tabs>
          <w:tab w:val="left" w:pos="1134"/>
        </w:tabs>
        <w:spacing w:after="200" w:line="276" w:lineRule="auto"/>
        <w:ind w:left="0" w:firstLine="709"/>
        <w:contextualSpacing/>
        <w:jc w:val="both"/>
        <w:rPr>
          <w:rFonts w:ascii="Times New Roman" w:eastAsia="Times New Roman" w:hAnsi="Times New Roman" w:cs="Times New Roman"/>
          <w:noProof/>
          <w:sz w:val="24"/>
          <w:szCs w:val="24"/>
          <w:lang w:eastAsia="ru-RU"/>
        </w:rPr>
      </w:pPr>
      <w:r w:rsidRPr="00D01620">
        <w:rPr>
          <w:rFonts w:ascii="Times New Roman" w:eastAsia="Times New Roman" w:hAnsi="Times New Roman" w:cs="Times New Roman"/>
          <w:noProof/>
          <w:sz w:val="24"/>
          <w:szCs w:val="24"/>
          <w:lang w:eastAsia="ru-RU"/>
        </w:rPr>
        <w:t>Белов, С. В.  Безопасность жизнедеятельности и защита окружающей среды (техносферная безопасность) в 2 ч. Часть 2 : учебник для среднего профессионального образования / С. В. Белов. — 5-е изд., перераб. и доп. — Москва : Издательство Юрайт, 2022. — 362 с. — (Профессиональное образование). — ISBN 978-5-9916-9964-8. — Текст : электронный // Образовательная платформа Юрайт [сайт]. — URL: https://urait.ru/bcode/492045</w:t>
      </w:r>
    </w:p>
    <w:p w14:paraId="210C791A" w14:textId="77777777" w:rsidR="00D01620" w:rsidRPr="00D01620" w:rsidRDefault="00D01620" w:rsidP="00D01620">
      <w:pPr>
        <w:numPr>
          <w:ilvl w:val="0"/>
          <w:numId w:val="32"/>
        </w:numPr>
        <w:tabs>
          <w:tab w:val="left" w:pos="1134"/>
        </w:tabs>
        <w:spacing w:after="200" w:line="276" w:lineRule="auto"/>
        <w:ind w:left="0" w:firstLine="709"/>
        <w:contextualSpacing/>
        <w:jc w:val="both"/>
        <w:rPr>
          <w:rFonts w:ascii="Times New Roman" w:eastAsia="Times New Roman" w:hAnsi="Times New Roman" w:cs="Times New Roman"/>
          <w:noProof/>
          <w:sz w:val="24"/>
          <w:szCs w:val="24"/>
          <w:lang w:eastAsia="ru-RU"/>
        </w:rPr>
      </w:pPr>
      <w:r w:rsidRPr="00D01620">
        <w:rPr>
          <w:rFonts w:ascii="Times New Roman" w:eastAsia="Times New Roman" w:hAnsi="Times New Roman" w:cs="Times New Roman"/>
          <w:noProof/>
          <w:sz w:val="24"/>
          <w:szCs w:val="24"/>
          <w:lang w:eastAsia="ru-RU"/>
        </w:rPr>
        <w:lastRenderedPageBreak/>
        <w:t>Каракеян, В. И.  Безопасность жизнедеятельности : учебник и практикум для среднего профессионального образования / В. И. Каракеян, И. М. Никулина. — 3-е изд., перераб. и доп. — Москва : Издательство Юрайт, 2022. — 313 с. — (Профессиональное образование). — ISBN 978-5-534-04629-8. — Текст : электронный // Образовательная платформа Юрайт [сайт]. — URL: https://urait.ru/bcode/489671</w:t>
      </w:r>
    </w:p>
    <w:p w14:paraId="768EABD0" w14:textId="77777777" w:rsidR="00D01620" w:rsidRPr="00D01620" w:rsidRDefault="00D01620" w:rsidP="00D01620">
      <w:pPr>
        <w:numPr>
          <w:ilvl w:val="0"/>
          <w:numId w:val="32"/>
        </w:numPr>
        <w:tabs>
          <w:tab w:val="left" w:pos="1134"/>
        </w:tabs>
        <w:spacing w:after="200" w:line="276" w:lineRule="auto"/>
        <w:ind w:left="0" w:firstLine="709"/>
        <w:contextualSpacing/>
        <w:jc w:val="both"/>
        <w:rPr>
          <w:rFonts w:ascii="Times New Roman" w:eastAsia="Times New Roman" w:hAnsi="Times New Roman" w:cs="Times New Roman"/>
          <w:bCs/>
          <w:i/>
          <w:iCs/>
          <w:sz w:val="24"/>
          <w:szCs w:val="24"/>
          <w:lang w:eastAsia="ru-RU"/>
        </w:rPr>
      </w:pPr>
      <w:r w:rsidRPr="00D01620">
        <w:rPr>
          <w:rFonts w:ascii="Times New Roman" w:eastAsia="Times New Roman" w:hAnsi="Times New Roman" w:cs="Times New Roman"/>
          <w:noProof/>
          <w:sz w:val="24"/>
          <w:szCs w:val="24"/>
          <w:lang w:eastAsia="ru-RU"/>
        </w:rPr>
        <w:t>Резчиков, Е. А.  Безопасность жизнедеятельности : учебник для среднего профессионального образования / Е. А. Резчиков, А. В. Рязанцева. — 2-е изд., перераб. и доп. — Москва : Издательство Юрайт, 2022. — 639 с. — (Профессиональное образование). — ISBN 978-5-534-13550-3. — Текст : электронный // Образовательная платформа Юрайт [сайт]. — URL: https://urait.ru/bcode/49588</w:t>
      </w:r>
      <w:r w:rsidRPr="00D01620">
        <w:rPr>
          <w:rFonts w:ascii="Times New Roman" w:eastAsia="Times New Roman" w:hAnsi="Times New Roman" w:cs="Times New Roman"/>
          <w:b/>
          <w:sz w:val="24"/>
          <w:szCs w:val="24"/>
          <w:lang w:eastAsia="ru-RU"/>
        </w:rPr>
        <w:t xml:space="preserve"> </w:t>
      </w:r>
    </w:p>
    <w:p w14:paraId="5A6254CE" w14:textId="77777777" w:rsidR="00D01620" w:rsidRPr="00D01620" w:rsidRDefault="00D01620" w:rsidP="00D01620">
      <w:pPr>
        <w:numPr>
          <w:ilvl w:val="0"/>
          <w:numId w:val="32"/>
        </w:numPr>
        <w:tabs>
          <w:tab w:val="left" w:pos="1134"/>
        </w:tabs>
        <w:spacing w:after="200" w:line="276" w:lineRule="auto"/>
        <w:ind w:left="0" w:firstLine="709"/>
        <w:contextualSpacing/>
        <w:jc w:val="both"/>
        <w:rPr>
          <w:rFonts w:ascii="Times New Roman" w:eastAsia="Times New Roman" w:hAnsi="Times New Roman" w:cs="Times New Roman"/>
          <w:bCs/>
          <w:i/>
          <w:iCs/>
          <w:sz w:val="24"/>
          <w:szCs w:val="24"/>
          <w:lang w:eastAsia="ru-RU"/>
        </w:rPr>
      </w:pPr>
      <w:r w:rsidRPr="00D01620">
        <w:rPr>
          <w:rFonts w:ascii="Times New Roman" w:eastAsia="Times New Roman" w:hAnsi="Times New Roman" w:cs="Times New Roman"/>
          <w:noProof/>
          <w:sz w:val="24"/>
          <w:szCs w:val="24"/>
          <w:lang w:eastAsia="ru-RU"/>
        </w:rPr>
        <w:t xml:space="preserve">Сапронов Ю.Г., Занина И. А. Безопасность жизнедеятельности: ЭУМК — URL: </w:t>
      </w:r>
      <w:hyperlink r:id="rId21" w:history="1">
        <w:r w:rsidRPr="00D01620">
          <w:rPr>
            <w:rFonts w:ascii="Times New Roman" w:eastAsia="Times New Roman" w:hAnsi="Times New Roman" w:cs="Times New Roman"/>
            <w:noProof/>
            <w:color w:val="0563C1"/>
            <w:sz w:val="24"/>
            <w:szCs w:val="24"/>
            <w:u w:val="single"/>
            <w:lang w:eastAsia="ru-RU"/>
          </w:rPr>
          <w:t>https://academia-moscow.ru/catalogue/5411/413492/</w:t>
        </w:r>
      </w:hyperlink>
    </w:p>
    <w:p w14:paraId="095C41A0" w14:textId="77777777" w:rsidR="00D01620" w:rsidRPr="00D01620" w:rsidRDefault="00D01620" w:rsidP="00D01620">
      <w:pPr>
        <w:spacing w:line="276" w:lineRule="auto"/>
        <w:ind w:firstLine="709"/>
        <w:contextualSpacing/>
        <w:rPr>
          <w:rFonts w:ascii="Times New Roman" w:eastAsia="Times New Roman" w:hAnsi="Times New Roman" w:cs="Times New Roman"/>
          <w:b/>
          <w:sz w:val="24"/>
          <w:szCs w:val="24"/>
          <w:lang w:eastAsia="ru-RU"/>
        </w:rPr>
      </w:pPr>
    </w:p>
    <w:p w14:paraId="334E41FC" w14:textId="77777777" w:rsidR="00D01620" w:rsidRPr="00D01620" w:rsidRDefault="00D01620" w:rsidP="00D01620">
      <w:pPr>
        <w:spacing w:after="120" w:line="276" w:lineRule="auto"/>
        <w:ind w:firstLine="709"/>
        <w:outlineLvl w:val="1"/>
        <w:rPr>
          <w:rFonts w:ascii="Times New Roman Полужирный" w:eastAsia="Segoe UI" w:hAnsi="Times New Roman Полужирный" w:cs="Times New Roman"/>
          <w:b/>
          <w:bCs/>
          <w:spacing w:val="15"/>
          <w:sz w:val="24"/>
          <w:szCs w:val="24"/>
          <w:lang w:eastAsia="ru-RU"/>
        </w:rPr>
      </w:pPr>
      <w:bookmarkStart w:id="64" w:name="_Toc167439754"/>
      <w:r w:rsidRPr="00D01620">
        <w:rPr>
          <w:rFonts w:ascii="Times New Roman Полужирный" w:eastAsia="Segoe UI" w:hAnsi="Times New Roman Полужирный" w:cs="Times New Roman"/>
          <w:b/>
          <w:bCs/>
          <w:spacing w:val="15"/>
          <w:sz w:val="24"/>
          <w:szCs w:val="24"/>
          <w:lang w:eastAsia="ru-RU"/>
        </w:rPr>
        <w:t>3.2.3. Дополнительные источники</w:t>
      </w:r>
      <w:bookmarkEnd w:id="64"/>
    </w:p>
    <w:p w14:paraId="5C46367D" w14:textId="77777777" w:rsidR="00D01620" w:rsidRPr="00D01620" w:rsidRDefault="00D01620" w:rsidP="00D01620">
      <w:pPr>
        <w:numPr>
          <w:ilvl w:val="0"/>
          <w:numId w:val="33"/>
        </w:numPr>
        <w:tabs>
          <w:tab w:val="left" w:pos="1134"/>
        </w:tabs>
        <w:spacing w:after="200" w:line="276" w:lineRule="auto"/>
        <w:ind w:left="142" w:firstLine="567"/>
        <w:contextualSpacing/>
        <w:jc w:val="both"/>
        <w:rPr>
          <w:rFonts w:ascii="Times New Roman" w:eastAsia="Times New Roman" w:hAnsi="Times New Roman" w:cs="Times New Roman"/>
          <w:noProof/>
          <w:sz w:val="24"/>
          <w:szCs w:val="24"/>
          <w:lang w:eastAsia="ru-RU"/>
        </w:rPr>
      </w:pPr>
      <w:r w:rsidRPr="00D01620">
        <w:rPr>
          <w:rFonts w:ascii="Times New Roman" w:eastAsia="Times New Roman" w:hAnsi="Times New Roman" w:cs="Times New Roman"/>
          <w:noProof/>
          <w:sz w:val="24"/>
          <w:szCs w:val="24"/>
          <w:lang w:eastAsia="ru-RU"/>
        </w:rPr>
        <w:t xml:space="preserve"> Портал ГАРАНТ.РУ (Garant.ru): информационно-правовой портал [Электронный ресурс]. — Режим доступа: </w:t>
      </w:r>
      <w:hyperlink r:id="rId22" w:history="1">
        <w:r w:rsidRPr="00D01620">
          <w:rPr>
            <w:rFonts w:ascii="Times New Roman" w:eastAsia="Times New Roman" w:hAnsi="Times New Roman" w:cs="Times New Roman"/>
            <w:noProof/>
            <w:color w:val="0563C1"/>
            <w:sz w:val="24"/>
            <w:szCs w:val="24"/>
            <w:u w:val="single"/>
            <w:lang w:eastAsia="ru-RU"/>
          </w:rPr>
          <w:t>https://www.garant.ru/</w:t>
        </w:r>
      </w:hyperlink>
    </w:p>
    <w:p w14:paraId="0CA5405D" w14:textId="77777777" w:rsidR="00D01620" w:rsidRPr="00D01620" w:rsidRDefault="00D01620" w:rsidP="00D01620">
      <w:pPr>
        <w:spacing w:after="160" w:line="259" w:lineRule="auto"/>
        <w:rPr>
          <w:rFonts w:ascii="Times New Roman" w:eastAsia="Times New Roman" w:hAnsi="Times New Roman" w:cs="Times New Roman"/>
          <w:noProof/>
          <w:sz w:val="24"/>
          <w:szCs w:val="24"/>
          <w:lang w:eastAsia="ru-RU"/>
        </w:rPr>
      </w:pPr>
      <w:r w:rsidRPr="00D01620">
        <w:rPr>
          <w:rFonts w:ascii="Times New Roman" w:eastAsia="Times New Roman" w:hAnsi="Times New Roman" w:cs="Times New Roman"/>
          <w:noProof/>
          <w:sz w:val="24"/>
          <w:szCs w:val="24"/>
          <w:lang w:eastAsia="ru-RU"/>
        </w:rPr>
        <w:br w:type="page"/>
      </w:r>
    </w:p>
    <w:p w14:paraId="3AA2F94A" w14:textId="77777777" w:rsidR="00D01620" w:rsidRPr="00D01620" w:rsidRDefault="00D01620" w:rsidP="00D01620">
      <w:pPr>
        <w:keepNext/>
        <w:spacing w:after="120"/>
        <w:jc w:val="center"/>
        <w:outlineLvl w:val="0"/>
        <w:rPr>
          <w:rFonts w:ascii="Times New Roman" w:eastAsia="Segoe UI" w:hAnsi="Times New Roman" w:cs="Times New Roman"/>
          <w:caps/>
          <w:kern w:val="32"/>
          <w:sz w:val="24"/>
          <w:szCs w:val="24"/>
          <w:lang w:eastAsia="x-none"/>
        </w:rPr>
      </w:pPr>
      <w:bookmarkStart w:id="65" w:name="_Toc167439755"/>
      <w:r w:rsidRPr="00D01620">
        <w:rPr>
          <w:rFonts w:ascii="Times New Roman" w:eastAsia="Segoe UI" w:hAnsi="Times New Roman" w:cs="Times New Roman"/>
          <w:b/>
          <w:bCs/>
          <w:caps/>
          <w:kern w:val="32"/>
          <w:sz w:val="24"/>
          <w:szCs w:val="24"/>
          <w:lang w:val="x-none" w:eastAsia="x-none"/>
        </w:rPr>
        <w:lastRenderedPageBreak/>
        <w:t xml:space="preserve">4. Контроль и оценка результатов </w:t>
      </w:r>
      <w:r w:rsidRPr="00D01620">
        <w:rPr>
          <w:rFonts w:ascii="Times New Roman" w:eastAsia="Segoe UI" w:hAnsi="Times New Roman" w:cs="Times New Roman"/>
          <w:b/>
          <w:bCs/>
          <w:caps/>
          <w:kern w:val="32"/>
          <w:sz w:val="24"/>
          <w:szCs w:val="24"/>
          <w:lang w:val="x-none" w:eastAsia="x-none"/>
        </w:rPr>
        <w:br/>
        <w:t xml:space="preserve">освоения </w:t>
      </w:r>
      <w:r w:rsidRPr="00D01620">
        <w:rPr>
          <w:rFonts w:ascii="Times New Roman" w:eastAsia="Segoe UI" w:hAnsi="Times New Roman" w:cs="Times New Roman"/>
          <w:b/>
          <w:bCs/>
          <w:caps/>
          <w:kern w:val="32"/>
          <w:sz w:val="24"/>
          <w:szCs w:val="24"/>
          <w:lang w:eastAsia="x-none"/>
        </w:rPr>
        <w:t>ДИСЦИПЛИНЫ</w:t>
      </w:r>
      <w:bookmarkEnd w:id="65"/>
    </w:p>
    <w:p w14:paraId="19426CFE" w14:textId="77777777" w:rsidR="00D01620" w:rsidRPr="00D01620" w:rsidRDefault="00D01620" w:rsidP="00B04090">
      <w:pPr>
        <w:spacing w:line="276" w:lineRule="auto"/>
        <w:ind w:left="284" w:firstLine="567"/>
        <w:jc w:val="both"/>
        <w:rPr>
          <w:rFonts w:ascii="Times New Roman" w:eastAsia="Times New Roman" w:hAnsi="Times New Roman" w:cs="Times New Roman"/>
          <w:sz w:val="24"/>
          <w:szCs w:val="24"/>
          <w:lang w:eastAsia="ru-RU"/>
        </w:rPr>
      </w:pPr>
      <w:r w:rsidRPr="00D01620">
        <w:rPr>
          <w:rFonts w:ascii="Times New Roman" w:eastAsia="Times New Roman" w:hAnsi="Times New Roman" w:cs="Times New Roman"/>
          <w:b/>
          <w:sz w:val="24"/>
          <w:szCs w:val="24"/>
          <w:lang w:eastAsia="ru-RU"/>
        </w:rPr>
        <w:t>Контроль</w:t>
      </w:r>
      <w:r w:rsidRPr="00D01620">
        <w:rPr>
          <w:rFonts w:ascii="Times New Roman" w:eastAsia="Times New Roman" w:hAnsi="Times New Roman" w:cs="Times New Roman"/>
          <w:sz w:val="24"/>
          <w:szCs w:val="24"/>
          <w:lang w:eastAsia="ru-RU"/>
        </w:rPr>
        <w:t xml:space="preserve"> </w:t>
      </w:r>
      <w:r w:rsidRPr="00D01620">
        <w:rPr>
          <w:rFonts w:ascii="Times New Roman" w:eastAsia="Times New Roman" w:hAnsi="Times New Roman" w:cs="Times New Roman"/>
          <w:b/>
          <w:sz w:val="24"/>
          <w:szCs w:val="24"/>
          <w:lang w:eastAsia="ru-RU"/>
        </w:rPr>
        <w:t>и оценка</w:t>
      </w:r>
      <w:r w:rsidRPr="00D01620">
        <w:rPr>
          <w:rFonts w:ascii="Times New Roman" w:eastAsia="Times New Roman" w:hAnsi="Times New Roman" w:cs="Times New Roman"/>
          <w:sz w:val="24"/>
          <w:szCs w:val="24"/>
          <w:lang w:eastAsia="ru-RU"/>
        </w:rPr>
        <w:t xml:space="preserve"> результатов освоения учебной дисциплины осуществляется преподавателем в процессе проведения практических занятий тестирования, а также выполнения обучающимися индивидуальных заданий, проектов, исследований.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4"/>
        <w:gridCol w:w="3112"/>
      </w:tblGrid>
      <w:tr w:rsidR="00D01620" w:rsidRPr="00D01620" w14:paraId="65086499" w14:textId="77777777" w:rsidTr="006158BE">
        <w:trPr>
          <w:trHeight w:val="519"/>
        </w:trPr>
        <w:tc>
          <w:tcPr>
            <w:tcW w:w="1543" w:type="pct"/>
            <w:vAlign w:val="center"/>
          </w:tcPr>
          <w:p w14:paraId="245C0F56" w14:textId="77777777" w:rsidR="00D01620" w:rsidRPr="00D01620" w:rsidRDefault="00D01620" w:rsidP="00D01620">
            <w:pPr>
              <w:suppressAutoHyphens/>
              <w:spacing w:line="276" w:lineRule="auto"/>
              <w:contextualSpacing/>
              <w:jc w:val="center"/>
              <w:rPr>
                <w:rFonts w:ascii="Times New Roman" w:eastAsia="Calibri" w:hAnsi="Times New Roman" w:cs="Times New Roman"/>
                <w:b/>
                <w:iCs/>
                <w:sz w:val="24"/>
                <w:szCs w:val="24"/>
              </w:rPr>
            </w:pPr>
            <w:r w:rsidRPr="00D01620">
              <w:rPr>
                <w:rFonts w:ascii="Times New Roman" w:eastAsia="Calibri" w:hAnsi="Times New Roman" w:cs="Times New Roman"/>
                <w:b/>
                <w:iCs/>
                <w:sz w:val="24"/>
                <w:szCs w:val="24"/>
              </w:rPr>
              <w:t>Результаты обучения</w:t>
            </w:r>
          </w:p>
        </w:tc>
        <w:tc>
          <w:tcPr>
            <w:tcW w:w="1840" w:type="pct"/>
            <w:vAlign w:val="center"/>
          </w:tcPr>
          <w:p w14:paraId="7AC51F85" w14:textId="77777777" w:rsidR="00D01620" w:rsidRPr="00D01620" w:rsidRDefault="00D01620" w:rsidP="00D01620">
            <w:pPr>
              <w:suppressAutoHyphens/>
              <w:spacing w:line="276" w:lineRule="auto"/>
              <w:contextualSpacing/>
              <w:jc w:val="center"/>
              <w:rPr>
                <w:rFonts w:ascii="Times New Roman" w:eastAsia="Calibri" w:hAnsi="Times New Roman" w:cs="Times New Roman"/>
                <w:b/>
                <w:sz w:val="24"/>
                <w:szCs w:val="24"/>
              </w:rPr>
            </w:pPr>
            <w:r w:rsidRPr="00D01620">
              <w:rPr>
                <w:rFonts w:ascii="Times New Roman" w:eastAsia="Calibri" w:hAnsi="Times New Roman" w:cs="Times New Roman"/>
                <w:b/>
                <w:iCs/>
                <w:sz w:val="24"/>
                <w:szCs w:val="24"/>
              </w:rPr>
              <w:t>Показатели освоенности компетенций</w:t>
            </w:r>
          </w:p>
        </w:tc>
        <w:tc>
          <w:tcPr>
            <w:tcW w:w="1616" w:type="pct"/>
            <w:vAlign w:val="center"/>
          </w:tcPr>
          <w:p w14:paraId="775723E1" w14:textId="77777777" w:rsidR="00D01620" w:rsidRPr="00D01620" w:rsidRDefault="00D01620" w:rsidP="00D01620">
            <w:pPr>
              <w:suppressAutoHyphens/>
              <w:spacing w:line="276" w:lineRule="auto"/>
              <w:contextualSpacing/>
              <w:jc w:val="center"/>
              <w:rPr>
                <w:rFonts w:ascii="Times New Roman" w:eastAsia="Calibri" w:hAnsi="Times New Roman" w:cs="Times New Roman"/>
                <w:b/>
                <w:sz w:val="24"/>
                <w:szCs w:val="24"/>
              </w:rPr>
            </w:pPr>
            <w:r w:rsidRPr="00D01620">
              <w:rPr>
                <w:rFonts w:ascii="Times New Roman" w:eastAsia="Calibri" w:hAnsi="Times New Roman" w:cs="Times New Roman"/>
                <w:b/>
                <w:sz w:val="24"/>
                <w:szCs w:val="24"/>
              </w:rPr>
              <w:t>Методы оценки</w:t>
            </w:r>
          </w:p>
        </w:tc>
      </w:tr>
      <w:tr w:rsidR="00D01620" w:rsidRPr="00D01620" w14:paraId="078AFF4D" w14:textId="77777777" w:rsidTr="006158BE">
        <w:trPr>
          <w:trHeight w:val="698"/>
        </w:trPr>
        <w:tc>
          <w:tcPr>
            <w:tcW w:w="1543" w:type="pct"/>
          </w:tcPr>
          <w:p w14:paraId="0E083726" w14:textId="77777777" w:rsidR="00D01620" w:rsidRPr="00D01620" w:rsidRDefault="00D01620" w:rsidP="00D01620">
            <w:pPr>
              <w:suppressAutoHyphens/>
              <w:contextualSpacing/>
              <w:rPr>
                <w:rFonts w:ascii="Times New Roman" w:eastAsia="Calibri" w:hAnsi="Times New Roman" w:cs="Times New Roman"/>
                <w:b/>
                <w:noProof/>
              </w:rPr>
            </w:pPr>
            <w:r w:rsidRPr="00D01620">
              <w:rPr>
                <w:rFonts w:ascii="Times New Roman" w:eastAsia="Calibri" w:hAnsi="Times New Roman" w:cs="Times New Roman"/>
                <w:b/>
                <w:noProof/>
              </w:rPr>
              <w:t>Уметь:</w:t>
            </w:r>
          </w:p>
          <w:p w14:paraId="6C38600E" w14:textId="77777777" w:rsidR="00D01620" w:rsidRPr="00D01620" w:rsidRDefault="00D01620" w:rsidP="00D01620">
            <w:pPr>
              <w:rPr>
                <w:rFonts w:ascii="Times New Roman" w:eastAsia="Calibri" w:hAnsi="Times New Roman" w:cs="Times New Roman"/>
                <w:bCs/>
              </w:rPr>
            </w:pPr>
            <w:r w:rsidRPr="00D01620">
              <w:rPr>
                <w:rFonts w:ascii="Times New Roman" w:eastAsia="Calibri" w:hAnsi="Times New Roman" w:cs="Times New Roman"/>
              </w:rPr>
              <w:t>грамотно излагать свои мысли и оформлять документы по профессиональной тематике на государственном языке</w:t>
            </w:r>
            <w:r w:rsidRPr="00D01620">
              <w:rPr>
                <w:rFonts w:ascii="Times New Roman" w:eastAsia="Calibri" w:hAnsi="Times New Roman" w:cs="Times New Roman"/>
                <w:bCs/>
              </w:rPr>
              <w:t>;</w:t>
            </w:r>
          </w:p>
          <w:p w14:paraId="49C9DC37" w14:textId="77777777" w:rsidR="00D01620" w:rsidRPr="00D01620" w:rsidRDefault="00D01620" w:rsidP="00D01620">
            <w:pPr>
              <w:suppressAutoHyphens/>
              <w:contextualSpacing/>
              <w:rPr>
                <w:rFonts w:ascii="Times New Roman" w:eastAsia="Calibri" w:hAnsi="Times New Roman" w:cs="Times New Roman"/>
                <w:i/>
              </w:rPr>
            </w:pPr>
            <w:r w:rsidRPr="00D01620">
              <w:rPr>
                <w:rFonts w:ascii="Times New Roman" w:eastAsia="Calibri" w:hAnsi="Times New Roman" w:cs="Times New Roman"/>
              </w:rPr>
              <w:t>проявлять толерантность в рабочем коллективе</w:t>
            </w:r>
            <w:r w:rsidRPr="00D01620">
              <w:rPr>
                <w:rFonts w:ascii="Times New Roman" w:eastAsia="Calibri" w:hAnsi="Times New Roman" w:cs="Times New Roman"/>
                <w:noProof/>
              </w:rPr>
              <w:t xml:space="preserve"> </w:t>
            </w:r>
          </w:p>
          <w:p w14:paraId="60120FCE" w14:textId="77777777" w:rsidR="00D01620" w:rsidRPr="00D01620" w:rsidRDefault="00D01620" w:rsidP="00D01620">
            <w:pPr>
              <w:suppressAutoHyphens/>
              <w:contextualSpacing/>
              <w:rPr>
                <w:rFonts w:ascii="Calibri" w:eastAsia="Calibri" w:hAnsi="Calibri" w:cs="Times New Roman"/>
                <w:noProof/>
              </w:rPr>
            </w:pPr>
            <w:r w:rsidRPr="00D01620">
              <w:rPr>
                <w:rFonts w:ascii="Times New Roman" w:eastAsia="Calibri" w:hAnsi="Times New Roman" w:cs="Times New Roman"/>
              </w:rPr>
              <w:t>проявлять гражданско-патриотическую позицию</w:t>
            </w:r>
            <w:r w:rsidRPr="00D01620">
              <w:rPr>
                <w:rFonts w:ascii="Calibri" w:eastAsia="Calibri" w:hAnsi="Calibri" w:cs="Times New Roman"/>
                <w:noProof/>
              </w:rPr>
              <w:t>;</w:t>
            </w:r>
          </w:p>
          <w:p w14:paraId="2FF54C45" w14:textId="77777777" w:rsidR="00D01620" w:rsidRPr="00D01620" w:rsidRDefault="00D01620" w:rsidP="00D01620">
            <w:pPr>
              <w:suppressAutoHyphens/>
              <w:contextualSpacing/>
              <w:rPr>
                <w:rFonts w:ascii="Times New Roman" w:eastAsia="Calibri" w:hAnsi="Times New Roman" w:cs="Times New Roman"/>
              </w:rPr>
            </w:pPr>
            <w:r w:rsidRPr="00D01620">
              <w:rPr>
                <w:rFonts w:ascii="Times New Roman" w:eastAsia="Calibri" w:hAnsi="Times New Roman" w:cs="Times New Roman"/>
              </w:rPr>
              <w:t>демонстрировать осознанное поведение;</w:t>
            </w:r>
          </w:p>
          <w:p w14:paraId="707BC543" w14:textId="77777777" w:rsidR="00D01620" w:rsidRPr="00D01620" w:rsidRDefault="00D01620" w:rsidP="00D01620">
            <w:pPr>
              <w:suppressAutoHyphens/>
              <w:contextualSpacing/>
              <w:rPr>
                <w:rFonts w:ascii="Times New Roman" w:eastAsia="Calibri" w:hAnsi="Times New Roman" w:cs="Times New Roman"/>
              </w:rPr>
            </w:pPr>
            <w:r w:rsidRPr="00D01620">
              <w:rPr>
                <w:rFonts w:ascii="Times New Roman" w:eastAsia="Calibri" w:hAnsi="Times New Roman" w:cs="Times New Roman"/>
              </w:rPr>
              <w:t>описывать значимость своей специальности;</w:t>
            </w:r>
          </w:p>
          <w:p w14:paraId="574B7F25" w14:textId="77777777" w:rsidR="00D01620" w:rsidRPr="00D01620" w:rsidRDefault="00D01620" w:rsidP="00D01620">
            <w:pPr>
              <w:rPr>
                <w:rFonts w:ascii="Times New Roman" w:eastAsia="Calibri" w:hAnsi="Times New Roman" w:cs="Times New Roman"/>
              </w:rPr>
            </w:pPr>
            <w:r w:rsidRPr="00D01620">
              <w:rPr>
                <w:rFonts w:ascii="Times New Roman" w:eastAsia="Calibri" w:hAnsi="Times New Roman" w:cs="Times New Roman"/>
              </w:rPr>
              <w:t>соблюдать нормы экологической безопасности;</w:t>
            </w:r>
          </w:p>
          <w:p w14:paraId="06598630" w14:textId="77777777" w:rsidR="00D01620" w:rsidRPr="00D01620" w:rsidRDefault="00D01620" w:rsidP="00D01620">
            <w:pPr>
              <w:rPr>
                <w:rFonts w:ascii="Times New Roman" w:eastAsia="Calibri" w:hAnsi="Times New Roman" w:cs="Times New Roman"/>
              </w:rPr>
            </w:pPr>
            <w:r w:rsidRPr="00D01620">
              <w:rPr>
                <w:rFonts w:ascii="Times New Roman" w:eastAsia="Calibri" w:hAnsi="Times New Roman" w:cs="Times New Roman"/>
              </w:rPr>
              <w:t>эффективно действовать в чрезвычайных ситуациях;</w:t>
            </w:r>
          </w:p>
          <w:p w14:paraId="337D8773" w14:textId="77777777" w:rsidR="00D01620" w:rsidRPr="00D01620" w:rsidRDefault="00D01620" w:rsidP="00D01620">
            <w:pPr>
              <w:rPr>
                <w:rFonts w:ascii="Times New Roman" w:eastAsia="Calibri" w:hAnsi="Times New Roman" w:cs="Times New Roman"/>
              </w:rPr>
            </w:pPr>
            <w:r w:rsidRPr="00D01620">
              <w:rPr>
                <w:rFonts w:ascii="Times New Roman" w:eastAsia="Calibri" w:hAnsi="Times New Roman" w:cs="Times New Roman"/>
              </w:rPr>
              <w:t>использовать физкультурно-оздоровительную деятельность для укрепления здоровья, достижения жизненных и профессиональных целей;</w:t>
            </w:r>
          </w:p>
          <w:p w14:paraId="71C22077" w14:textId="77777777" w:rsidR="00D01620" w:rsidRPr="00D01620" w:rsidRDefault="00D01620" w:rsidP="00D01620">
            <w:pPr>
              <w:rPr>
                <w:rFonts w:ascii="Times New Roman" w:eastAsia="Calibri" w:hAnsi="Times New Roman" w:cs="Times New Roman"/>
                <w:i/>
              </w:rPr>
            </w:pPr>
            <w:r w:rsidRPr="00D01620">
              <w:rPr>
                <w:rFonts w:ascii="Times New Roman" w:eastAsia="Calibri" w:hAnsi="Times New Roman" w:cs="Times New Roman"/>
              </w:rPr>
              <w:t>пользоваться средствами профилактики перенапряжения, характерными для данной специальности</w:t>
            </w:r>
          </w:p>
        </w:tc>
        <w:tc>
          <w:tcPr>
            <w:tcW w:w="1840" w:type="pct"/>
          </w:tcPr>
          <w:p w14:paraId="3F645F54" w14:textId="77777777" w:rsidR="00D01620" w:rsidRPr="00D01620" w:rsidRDefault="00D01620" w:rsidP="00D01620">
            <w:pPr>
              <w:rPr>
                <w:rFonts w:ascii="Times New Roman" w:eastAsia="Calibri" w:hAnsi="Times New Roman" w:cs="Times New Roman"/>
                <w:bCs/>
              </w:rPr>
            </w:pPr>
            <w:r w:rsidRPr="00D01620">
              <w:rPr>
                <w:rFonts w:ascii="Times New Roman" w:eastAsia="Calibri" w:hAnsi="Times New Roman" w:cs="Times New Roman"/>
              </w:rPr>
              <w:t>грамотно излагает свои мысли и оформлять документы по профессиональной тематике на государственном языке</w:t>
            </w:r>
            <w:r w:rsidRPr="00D01620">
              <w:rPr>
                <w:rFonts w:ascii="Times New Roman" w:eastAsia="Calibri" w:hAnsi="Times New Roman" w:cs="Times New Roman"/>
                <w:bCs/>
              </w:rPr>
              <w:t>;</w:t>
            </w:r>
          </w:p>
          <w:p w14:paraId="08A9FB27" w14:textId="77777777" w:rsidR="00D01620" w:rsidRPr="00D01620" w:rsidRDefault="00D01620" w:rsidP="00D01620">
            <w:pPr>
              <w:suppressAutoHyphens/>
              <w:contextualSpacing/>
              <w:rPr>
                <w:rFonts w:ascii="Times New Roman" w:eastAsia="Calibri" w:hAnsi="Times New Roman" w:cs="Times New Roman"/>
                <w:i/>
              </w:rPr>
            </w:pPr>
            <w:r w:rsidRPr="00D01620">
              <w:rPr>
                <w:rFonts w:ascii="Times New Roman" w:eastAsia="Calibri" w:hAnsi="Times New Roman" w:cs="Times New Roman"/>
              </w:rPr>
              <w:t>проявляет толерантность в рабочем коллективе</w:t>
            </w:r>
            <w:r w:rsidRPr="00D01620">
              <w:rPr>
                <w:rFonts w:ascii="Times New Roman" w:eastAsia="Calibri" w:hAnsi="Times New Roman" w:cs="Times New Roman"/>
                <w:noProof/>
              </w:rPr>
              <w:t xml:space="preserve"> </w:t>
            </w:r>
          </w:p>
          <w:p w14:paraId="7C14AE47" w14:textId="77777777" w:rsidR="00D01620" w:rsidRPr="00D01620" w:rsidRDefault="00D01620" w:rsidP="00D01620">
            <w:pPr>
              <w:suppressAutoHyphens/>
              <w:contextualSpacing/>
              <w:rPr>
                <w:rFonts w:ascii="Calibri" w:eastAsia="Calibri" w:hAnsi="Calibri" w:cs="Times New Roman"/>
                <w:noProof/>
              </w:rPr>
            </w:pPr>
            <w:r w:rsidRPr="00D01620">
              <w:rPr>
                <w:rFonts w:ascii="Times New Roman" w:eastAsia="Calibri" w:hAnsi="Times New Roman" w:cs="Times New Roman"/>
              </w:rPr>
              <w:t>проявлять гражданско-патриотическую позицию</w:t>
            </w:r>
            <w:r w:rsidRPr="00D01620">
              <w:rPr>
                <w:rFonts w:ascii="Calibri" w:eastAsia="Calibri" w:hAnsi="Calibri" w:cs="Times New Roman"/>
                <w:noProof/>
              </w:rPr>
              <w:t>;</w:t>
            </w:r>
          </w:p>
          <w:p w14:paraId="406ED2F4" w14:textId="77777777" w:rsidR="00D01620" w:rsidRPr="00D01620" w:rsidRDefault="00D01620" w:rsidP="00D01620">
            <w:pPr>
              <w:suppressAutoHyphens/>
              <w:contextualSpacing/>
              <w:rPr>
                <w:rFonts w:ascii="Times New Roman" w:eastAsia="Calibri" w:hAnsi="Times New Roman" w:cs="Times New Roman"/>
              </w:rPr>
            </w:pPr>
            <w:r w:rsidRPr="00D01620">
              <w:rPr>
                <w:rFonts w:ascii="Times New Roman" w:eastAsia="Calibri" w:hAnsi="Times New Roman" w:cs="Times New Roman"/>
              </w:rPr>
              <w:t>демонстрирует осознанное поведение;</w:t>
            </w:r>
          </w:p>
          <w:p w14:paraId="769FA98A" w14:textId="77777777" w:rsidR="00D01620" w:rsidRPr="00D01620" w:rsidRDefault="00D01620" w:rsidP="00D01620">
            <w:pPr>
              <w:suppressAutoHyphens/>
              <w:contextualSpacing/>
              <w:rPr>
                <w:rFonts w:ascii="Times New Roman" w:eastAsia="Calibri" w:hAnsi="Times New Roman" w:cs="Times New Roman"/>
              </w:rPr>
            </w:pPr>
            <w:r w:rsidRPr="00D01620">
              <w:rPr>
                <w:rFonts w:ascii="Times New Roman" w:eastAsia="Calibri" w:hAnsi="Times New Roman" w:cs="Times New Roman"/>
              </w:rPr>
              <w:t>описывает значимость своей специальности;</w:t>
            </w:r>
          </w:p>
          <w:p w14:paraId="6637F73C" w14:textId="77777777" w:rsidR="00D01620" w:rsidRPr="00D01620" w:rsidRDefault="00D01620" w:rsidP="00D01620">
            <w:pPr>
              <w:rPr>
                <w:rFonts w:ascii="Times New Roman" w:eastAsia="Calibri" w:hAnsi="Times New Roman" w:cs="Times New Roman"/>
              </w:rPr>
            </w:pPr>
            <w:r w:rsidRPr="00D01620">
              <w:rPr>
                <w:rFonts w:ascii="Times New Roman" w:eastAsia="Calibri" w:hAnsi="Times New Roman" w:cs="Times New Roman"/>
              </w:rPr>
              <w:t>соблюдает нормы экологической безопасности;</w:t>
            </w:r>
          </w:p>
          <w:p w14:paraId="0C14AC6A" w14:textId="77777777" w:rsidR="00D01620" w:rsidRPr="00D01620" w:rsidRDefault="00D01620" w:rsidP="00D01620">
            <w:pPr>
              <w:rPr>
                <w:rFonts w:ascii="Times New Roman" w:eastAsia="Calibri" w:hAnsi="Times New Roman" w:cs="Times New Roman"/>
              </w:rPr>
            </w:pPr>
            <w:r w:rsidRPr="00D01620">
              <w:rPr>
                <w:rFonts w:ascii="Times New Roman" w:eastAsia="Calibri" w:hAnsi="Times New Roman" w:cs="Times New Roman"/>
              </w:rPr>
              <w:t>эффективно действует в чрезвычайных ситуациях;</w:t>
            </w:r>
          </w:p>
          <w:p w14:paraId="10271C67" w14:textId="77777777" w:rsidR="00D01620" w:rsidRPr="00D01620" w:rsidRDefault="00D01620" w:rsidP="00D01620">
            <w:pPr>
              <w:rPr>
                <w:rFonts w:ascii="Times New Roman" w:eastAsia="Calibri" w:hAnsi="Times New Roman" w:cs="Times New Roman"/>
              </w:rPr>
            </w:pPr>
            <w:r w:rsidRPr="00D01620">
              <w:rPr>
                <w:rFonts w:ascii="Times New Roman" w:eastAsia="Calibri" w:hAnsi="Times New Roman" w:cs="Times New Roman"/>
              </w:rPr>
              <w:t>использует физкультурно-оздоровительную деятельность для укрепления здоровья, достижения жизненных и профессиональных целей;</w:t>
            </w:r>
          </w:p>
          <w:p w14:paraId="4779503E" w14:textId="77777777" w:rsidR="00D01620" w:rsidRPr="00D01620" w:rsidRDefault="00D01620" w:rsidP="00D01620">
            <w:pPr>
              <w:suppressAutoHyphens/>
              <w:spacing w:line="276" w:lineRule="auto"/>
              <w:contextualSpacing/>
              <w:rPr>
                <w:rFonts w:ascii="Times New Roman" w:eastAsia="Calibri" w:hAnsi="Times New Roman" w:cs="Times New Roman"/>
                <w:i/>
              </w:rPr>
            </w:pPr>
            <w:r w:rsidRPr="00D01620">
              <w:rPr>
                <w:rFonts w:ascii="Times New Roman" w:eastAsia="Calibri" w:hAnsi="Times New Roman" w:cs="Times New Roman"/>
              </w:rPr>
              <w:t>пользуется средствами профилактики перенапряжения, характерными для данной специальности</w:t>
            </w:r>
          </w:p>
        </w:tc>
        <w:tc>
          <w:tcPr>
            <w:tcW w:w="1616" w:type="pct"/>
          </w:tcPr>
          <w:p w14:paraId="1408368A" w14:textId="77777777" w:rsidR="00D01620" w:rsidRPr="00D01620" w:rsidRDefault="00D01620" w:rsidP="00D01620">
            <w:pPr>
              <w:suppressAutoHyphens/>
              <w:contextualSpacing/>
              <w:rPr>
                <w:rFonts w:ascii="Times New Roman" w:eastAsia="Calibri" w:hAnsi="Times New Roman" w:cs="Times New Roman"/>
              </w:rPr>
            </w:pPr>
            <w:r w:rsidRPr="00D01620">
              <w:rPr>
                <w:rFonts w:ascii="Times New Roman" w:eastAsia="Calibri" w:hAnsi="Times New Roman" w:cs="Times New Roman"/>
              </w:rPr>
              <w:t>Экспертное наблюдение выполнения практических работ и видов работ по практике</w:t>
            </w:r>
          </w:p>
          <w:p w14:paraId="1A2101B6" w14:textId="77777777" w:rsidR="00D01620" w:rsidRPr="00D01620" w:rsidRDefault="00D01620" w:rsidP="00D01620">
            <w:pPr>
              <w:suppressAutoHyphens/>
              <w:contextualSpacing/>
              <w:rPr>
                <w:rFonts w:ascii="Times New Roman" w:eastAsia="Calibri" w:hAnsi="Times New Roman" w:cs="Times New Roman"/>
              </w:rPr>
            </w:pPr>
            <w:r w:rsidRPr="00D01620">
              <w:rPr>
                <w:rFonts w:ascii="Times New Roman" w:eastAsia="Calibri" w:hAnsi="Times New Roman" w:cs="Times New Roman"/>
              </w:rPr>
              <w:t xml:space="preserve"> тестирование, контрольные работы</w:t>
            </w:r>
          </w:p>
          <w:p w14:paraId="7F4B51B8" w14:textId="77777777" w:rsidR="00D01620" w:rsidRPr="00D01620" w:rsidRDefault="00D01620" w:rsidP="00D01620">
            <w:pPr>
              <w:suppressAutoHyphens/>
              <w:contextualSpacing/>
              <w:rPr>
                <w:rFonts w:ascii="Times New Roman" w:eastAsia="Calibri" w:hAnsi="Times New Roman" w:cs="Times New Roman"/>
                <w:i/>
              </w:rPr>
            </w:pPr>
            <w:r w:rsidRPr="00D01620">
              <w:rPr>
                <w:rFonts w:ascii="Times New Roman" w:eastAsia="Calibri" w:hAnsi="Times New Roman" w:cs="Times New Roman"/>
              </w:rPr>
              <w:t>Промежуточная аттестация</w:t>
            </w:r>
          </w:p>
        </w:tc>
      </w:tr>
      <w:tr w:rsidR="00D01620" w:rsidRPr="00D01620" w14:paraId="771CBC11" w14:textId="77777777" w:rsidTr="006158BE">
        <w:trPr>
          <w:trHeight w:val="698"/>
        </w:trPr>
        <w:tc>
          <w:tcPr>
            <w:tcW w:w="1543" w:type="pct"/>
          </w:tcPr>
          <w:p w14:paraId="7A70DF65" w14:textId="77777777" w:rsidR="00D01620" w:rsidRPr="00D01620" w:rsidRDefault="00D01620" w:rsidP="00D01620">
            <w:pPr>
              <w:rPr>
                <w:rFonts w:ascii="Times New Roman" w:eastAsia="Calibri" w:hAnsi="Times New Roman" w:cs="Times New Roman"/>
                <w:b/>
              </w:rPr>
            </w:pPr>
            <w:r w:rsidRPr="00D01620">
              <w:rPr>
                <w:rFonts w:ascii="Times New Roman" w:eastAsia="Calibri" w:hAnsi="Times New Roman" w:cs="Times New Roman"/>
                <w:b/>
              </w:rPr>
              <w:t>Знать:</w:t>
            </w:r>
          </w:p>
          <w:p w14:paraId="57372F42" w14:textId="77777777" w:rsidR="00D01620" w:rsidRPr="00D01620" w:rsidRDefault="00D01620" w:rsidP="00D01620">
            <w:pPr>
              <w:rPr>
                <w:rFonts w:ascii="Times New Roman" w:eastAsia="Calibri" w:hAnsi="Times New Roman" w:cs="Times New Roman"/>
              </w:rPr>
            </w:pPr>
            <w:r w:rsidRPr="00D01620">
              <w:rPr>
                <w:rFonts w:ascii="Times New Roman" w:eastAsia="Calibri" w:hAnsi="Times New Roman" w:cs="Times New Roman"/>
              </w:rPr>
              <w:t xml:space="preserve">правила оформления документов; </w:t>
            </w:r>
          </w:p>
          <w:p w14:paraId="7B1CE3B2" w14:textId="77777777" w:rsidR="00D01620" w:rsidRPr="00D01620" w:rsidRDefault="00D01620" w:rsidP="00D01620">
            <w:pPr>
              <w:rPr>
                <w:rFonts w:ascii="Times New Roman" w:eastAsia="Calibri" w:hAnsi="Times New Roman" w:cs="Times New Roman"/>
              </w:rPr>
            </w:pPr>
            <w:r w:rsidRPr="00D01620">
              <w:rPr>
                <w:rFonts w:ascii="Times New Roman" w:eastAsia="Calibri" w:hAnsi="Times New Roman" w:cs="Times New Roman"/>
              </w:rPr>
              <w:t>правила построения устных сообщений;</w:t>
            </w:r>
          </w:p>
          <w:p w14:paraId="1E581303" w14:textId="77777777" w:rsidR="00D01620" w:rsidRPr="00D01620" w:rsidRDefault="00D01620" w:rsidP="00D01620">
            <w:pPr>
              <w:rPr>
                <w:rFonts w:ascii="Times New Roman" w:eastAsia="Calibri" w:hAnsi="Times New Roman" w:cs="Times New Roman"/>
              </w:rPr>
            </w:pPr>
            <w:r w:rsidRPr="00D01620">
              <w:rPr>
                <w:rFonts w:ascii="Times New Roman" w:eastAsia="Calibri" w:hAnsi="Times New Roman" w:cs="Times New Roman"/>
              </w:rPr>
              <w:t>особенности социального и культурного контекста;</w:t>
            </w:r>
          </w:p>
          <w:p w14:paraId="33DE0A92" w14:textId="77777777" w:rsidR="00D01620" w:rsidRPr="00D01620" w:rsidRDefault="00D01620" w:rsidP="00D01620">
            <w:pPr>
              <w:suppressAutoHyphens/>
              <w:contextualSpacing/>
              <w:rPr>
                <w:rFonts w:ascii="Times New Roman" w:eastAsia="Calibri" w:hAnsi="Times New Roman" w:cs="Times New Roman"/>
              </w:rPr>
            </w:pPr>
            <w:r w:rsidRPr="00D01620">
              <w:rPr>
                <w:rFonts w:ascii="Times New Roman" w:eastAsia="Calibri" w:hAnsi="Times New Roman" w:cs="Times New Roman"/>
              </w:rPr>
              <w:t>сущность гражданско-патриотической позиции;</w:t>
            </w:r>
          </w:p>
          <w:p w14:paraId="68484A85" w14:textId="77777777" w:rsidR="00D01620" w:rsidRPr="00D01620" w:rsidRDefault="00D01620" w:rsidP="00D01620">
            <w:pPr>
              <w:suppressAutoHyphens/>
              <w:contextualSpacing/>
              <w:rPr>
                <w:rFonts w:ascii="Times New Roman" w:eastAsia="Calibri" w:hAnsi="Times New Roman" w:cs="Times New Roman"/>
              </w:rPr>
            </w:pPr>
            <w:r w:rsidRPr="00D01620">
              <w:rPr>
                <w:rFonts w:ascii="Times New Roman" w:eastAsia="Calibri" w:hAnsi="Times New Roman" w:cs="Times New Roman"/>
              </w:rPr>
              <w:t>традиционных общечеловеческих ценностей, в том числе с учетом гармонизации межнациональных и межрелигиозных отношений;</w:t>
            </w:r>
          </w:p>
          <w:p w14:paraId="385FB519" w14:textId="77777777" w:rsidR="00D01620" w:rsidRPr="00D01620" w:rsidRDefault="00D01620" w:rsidP="00D01620">
            <w:pPr>
              <w:suppressAutoHyphens/>
              <w:contextualSpacing/>
              <w:rPr>
                <w:rFonts w:ascii="Times New Roman" w:eastAsia="Calibri" w:hAnsi="Times New Roman" w:cs="Times New Roman"/>
              </w:rPr>
            </w:pPr>
            <w:r w:rsidRPr="00D01620">
              <w:rPr>
                <w:rFonts w:ascii="Times New Roman" w:eastAsia="Calibri" w:hAnsi="Times New Roman" w:cs="Times New Roman"/>
              </w:rPr>
              <w:t xml:space="preserve">значимость профессиональной </w:t>
            </w:r>
            <w:r w:rsidRPr="00D01620">
              <w:rPr>
                <w:rFonts w:ascii="Times New Roman" w:eastAsia="Calibri" w:hAnsi="Times New Roman" w:cs="Times New Roman"/>
              </w:rPr>
              <w:lastRenderedPageBreak/>
              <w:t>деятельности по специальности;</w:t>
            </w:r>
          </w:p>
          <w:p w14:paraId="4AB33F52" w14:textId="77777777" w:rsidR="00D01620" w:rsidRPr="00D01620" w:rsidRDefault="00D01620" w:rsidP="00D01620">
            <w:pPr>
              <w:suppressAutoHyphens/>
              <w:contextualSpacing/>
              <w:rPr>
                <w:rFonts w:ascii="Times New Roman" w:eastAsia="Calibri" w:hAnsi="Times New Roman" w:cs="Times New Roman"/>
              </w:rPr>
            </w:pPr>
            <w:r w:rsidRPr="00D01620">
              <w:rPr>
                <w:rFonts w:ascii="Times New Roman" w:eastAsia="Calibri" w:hAnsi="Times New Roman" w:cs="Times New Roman"/>
              </w:rPr>
              <w:t>правила экологической безопасности при ведении профессиональной деятельности;</w:t>
            </w:r>
          </w:p>
          <w:p w14:paraId="59911251" w14:textId="77777777" w:rsidR="00D01620" w:rsidRPr="00D01620" w:rsidRDefault="00D01620" w:rsidP="00D01620">
            <w:pPr>
              <w:rPr>
                <w:rFonts w:ascii="Times New Roman" w:eastAsia="Calibri" w:hAnsi="Times New Roman" w:cs="Times New Roman"/>
              </w:rPr>
            </w:pPr>
            <w:r w:rsidRPr="00D01620">
              <w:rPr>
                <w:rFonts w:ascii="Times New Roman" w:eastAsia="Calibri" w:hAnsi="Times New Roman" w:cs="Times New Roman"/>
              </w:rPr>
              <w:t>правила поведения в чрезвычайных ситуациях;</w:t>
            </w:r>
          </w:p>
          <w:p w14:paraId="2D788BFD" w14:textId="77777777" w:rsidR="00D01620" w:rsidRPr="00D01620" w:rsidRDefault="00D01620" w:rsidP="00D01620">
            <w:pPr>
              <w:rPr>
                <w:rFonts w:ascii="Times New Roman" w:eastAsia="Calibri" w:hAnsi="Times New Roman" w:cs="Times New Roman"/>
              </w:rPr>
            </w:pPr>
            <w:r w:rsidRPr="00D01620">
              <w:rPr>
                <w:rFonts w:ascii="Times New Roman" w:eastAsia="Calibri" w:hAnsi="Times New Roman" w:cs="Times New Roman"/>
              </w:rPr>
              <w:t>роль физической культуры в общекультурном, профессиональном и социальном развитии человека;</w:t>
            </w:r>
          </w:p>
          <w:p w14:paraId="049F253B" w14:textId="77777777" w:rsidR="00D01620" w:rsidRPr="00D01620" w:rsidRDefault="00D01620" w:rsidP="00D01620">
            <w:pPr>
              <w:rPr>
                <w:rFonts w:ascii="Times New Roman" w:eastAsia="Calibri" w:hAnsi="Times New Roman" w:cs="Times New Roman"/>
              </w:rPr>
            </w:pPr>
            <w:r w:rsidRPr="00D01620">
              <w:rPr>
                <w:rFonts w:ascii="Times New Roman" w:eastAsia="Calibri" w:hAnsi="Times New Roman" w:cs="Times New Roman"/>
              </w:rPr>
              <w:t>основы здорового образа жизни;</w:t>
            </w:r>
          </w:p>
          <w:p w14:paraId="68640460" w14:textId="77777777" w:rsidR="00D01620" w:rsidRPr="00D01620" w:rsidRDefault="00D01620" w:rsidP="00D01620">
            <w:pPr>
              <w:rPr>
                <w:rFonts w:ascii="Times New Roman" w:eastAsia="Calibri" w:hAnsi="Times New Roman" w:cs="Times New Roman"/>
              </w:rPr>
            </w:pPr>
            <w:r w:rsidRPr="00D01620">
              <w:rPr>
                <w:rFonts w:ascii="Times New Roman" w:eastAsia="Calibri" w:hAnsi="Times New Roman" w:cs="Times New Roman"/>
              </w:rPr>
              <w:t>условия профессиональной деятельности и зоны риска физического здоровья для специальности;</w:t>
            </w:r>
          </w:p>
          <w:p w14:paraId="6008BCB3" w14:textId="77777777" w:rsidR="00D01620" w:rsidRPr="00D01620" w:rsidRDefault="00D01620" w:rsidP="00D01620">
            <w:pPr>
              <w:rPr>
                <w:rFonts w:ascii="Times New Roman" w:eastAsia="Calibri" w:hAnsi="Times New Roman" w:cs="Times New Roman"/>
              </w:rPr>
            </w:pPr>
            <w:r w:rsidRPr="00D01620">
              <w:rPr>
                <w:rFonts w:ascii="Times New Roman" w:eastAsia="Calibri" w:hAnsi="Times New Roman" w:cs="Times New Roman"/>
              </w:rPr>
              <w:t>средства профилактики перенапряжения</w:t>
            </w:r>
          </w:p>
        </w:tc>
        <w:tc>
          <w:tcPr>
            <w:tcW w:w="1840" w:type="pct"/>
          </w:tcPr>
          <w:p w14:paraId="4A3C1976" w14:textId="77777777" w:rsidR="00D01620" w:rsidRPr="00D01620" w:rsidRDefault="00D01620" w:rsidP="00D01620">
            <w:pPr>
              <w:rPr>
                <w:rFonts w:ascii="Times New Roman" w:eastAsia="Calibri" w:hAnsi="Times New Roman" w:cs="Times New Roman"/>
              </w:rPr>
            </w:pPr>
            <w:r w:rsidRPr="00D01620">
              <w:rPr>
                <w:rFonts w:ascii="Times New Roman" w:eastAsia="Calibri" w:hAnsi="Times New Roman" w:cs="Times New Roman"/>
              </w:rPr>
              <w:lastRenderedPageBreak/>
              <w:t xml:space="preserve">знает правила оформления документов; </w:t>
            </w:r>
          </w:p>
          <w:p w14:paraId="7EA9960F" w14:textId="77777777" w:rsidR="00D01620" w:rsidRPr="00D01620" w:rsidRDefault="00D01620" w:rsidP="00D01620">
            <w:pPr>
              <w:rPr>
                <w:rFonts w:ascii="Times New Roman" w:eastAsia="Calibri" w:hAnsi="Times New Roman" w:cs="Times New Roman"/>
              </w:rPr>
            </w:pPr>
            <w:r w:rsidRPr="00D01620">
              <w:rPr>
                <w:rFonts w:ascii="Times New Roman" w:eastAsia="Calibri" w:hAnsi="Times New Roman" w:cs="Times New Roman"/>
              </w:rPr>
              <w:t>знает правила построения устных сообщений;</w:t>
            </w:r>
          </w:p>
          <w:p w14:paraId="4AEEC79E" w14:textId="77777777" w:rsidR="00D01620" w:rsidRPr="00D01620" w:rsidRDefault="00D01620" w:rsidP="00D01620">
            <w:pPr>
              <w:rPr>
                <w:rFonts w:ascii="Times New Roman" w:eastAsia="Calibri" w:hAnsi="Times New Roman" w:cs="Times New Roman"/>
              </w:rPr>
            </w:pPr>
            <w:r w:rsidRPr="00D01620">
              <w:rPr>
                <w:rFonts w:ascii="Times New Roman" w:eastAsia="Calibri" w:hAnsi="Times New Roman" w:cs="Times New Roman"/>
              </w:rPr>
              <w:t>использует особенности социального и культурного контекста;</w:t>
            </w:r>
          </w:p>
          <w:p w14:paraId="456CD024" w14:textId="77777777" w:rsidR="00D01620" w:rsidRPr="00D01620" w:rsidRDefault="00D01620" w:rsidP="00D01620">
            <w:pPr>
              <w:suppressAutoHyphens/>
              <w:contextualSpacing/>
              <w:rPr>
                <w:rFonts w:ascii="Times New Roman" w:eastAsia="Calibri" w:hAnsi="Times New Roman" w:cs="Times New Roman"/>
              </w:rPr>
            </w:pPr>
            <w:r w:rsidRPr="00D01620">
              <w:rPr>
                <w:rFonts w:ascii="Times New Roman" w:eastAsia="Calibri" w:hAnsi="Times New Roman" w:cs="Times New Roman"/>
              </w:rPr>
              <w:t>знает сущность гражданско-патриотической позиции,</w:t>
            </w:r>
          </w:p>
          <w:p w14:paraId="7A79C373" w14:textId="77777777" w:rsidR="00D01620" w:rsidRPr="00D01620" w:rsidRDefault="00D01620" w:rsidP="00D01620">
            <w:pPr>
              <w:suppressAutoHyphens/>
              <w:contextualSpacing/>
              <w:rPr>
                <w:rFonts w:ascii="Times New Roman" w:eastAsia="Calibri" w:hAnsi="Times New Roman" w:cs="Times New Roman"/>
              </w:rPr>
            </w:pPr>
            <w:r w:rsidRPr="00D01620">
              <w:rPr>
                <w:rFonts w:ascii="Times New Roman" w:eastAsia="Calibri" w:hAnsi="Times New Roman" w:cs="Times New Roman"/>
              </w:rPr>
              <w:t>традиционных общечеловеческих ценностей, в том числе с учетом гармонизации межнациональных и межрелигиозных отношений;</w:t>
            </w:r>
          </w:p>
          <w:p w14:paraId="2C4C12D5" w14:textId="77777777" w:rsidR="00D01620" w:rsidRPr="00D01620" w:rsidRDefault="00D01620" w:rsidP="00D01620">
            <w:pPr>
              <w:suppressAutoHyphens/>
              <w:contextualSpacing/>
              <w:rPr>
                <w:rFonts w:ascii="Times New Roman" w:eastAsia="Calibri" w:hAnsi="Times New Roman" w:cs="Times New Roman"/>
              </w:rPr>
            </w:pPr>
            <w:r w:rsidRPr="00D01620">
              <w:rPr>
                <w:rFonts w:ascii="Times New Roman" w:eastAsia="Calibri" w:hAnsi="Times New Roman" w:cs="Times New Roman"/>
              </w:rPr>
              <w:t>применяет значимость профессиональной деятельности по специальности;</w:t>
            </w:r>
          </w:p>
          <w:p w14:paraId="7D7B3930" w14:textId="77777777" w:rsidR="00D01620" w:rsidRPr="00D01620" w:rsidRDefault="00D01620" w:rsidP="00D01620">
            <w:pPr>
              <w:suppressAutoHyphens/>
              <w:contextualSpacing/>
              <w:rPr>
                <w:rFonts w:ascii="Times New Roman" w:eastAsia="Calibri" w:hAnsi="Times New Roman" w:cs="Times New Roman"/>
              </w:rPr>
            </w:pPr>
            <w:r w:rsidRPr="00D01620">
              <w:rPr>
                <w:rFonts w:ascii="Times New Roman" w:eastAsia="Calibri" w:hAnsi="Times New Roman" w:cs="Times New Roman"/>
              </w:rPr>
              <w:t>использует правила экологической безопасности при ведении профессиональной деятельности;</w:t>
            </w:r>
          </w:p>
          <w:p w14:paraId="7B4DCF09" w14:textId="77777777" w:rsidR="00D01620" w:rsidRPr="00D01620" w:rsidRDefault="00D01620" w:rsidP="00D01620">
            <w:pPr>
              <w:rPr>
                <w:rFonts w:ascii="Times New Roman" w:eastAsia="Calibri" w:hAnsi="Times New Roman" w:cs="Times New Roman"/>
              </w:rPr>
            </w:pPr>
            <w:r w:rsidRPr="00D01620">
              <w:rPr>
                <w:rFonts w:ascii="Times New Roman" w:eastAsia="Calibri" w:hAnsi="Times New Roman" w:cs="Times New Roman"/>
              </w:rPr>
              <w:lastRenderedPageBreak/>
              <w:t>знает правила поведения в чрезвычайных ситуациях;</w:t>
            </w:r>
          </w:p>
          <w:p w14:paraId="730C7BFC" w14:textId="77777777" w:rsidR="00D01620" w:rsidRPr="00D01620" w:rsidRDefault="00D01620" w:rsidP="00D01620">
            <w:pPr>
              <w:rPr>
                <w:rFonts w:ascii="Times New Roman" w:eastAsia="Calibri" w:hAnsi="Times New Roman" w:cs="Times New Roman"/>
              </w:rPr>
            </w:pPr>
            <w:r w:rsidRPr="00D01620">
              <w:rPr>
                <w:rFonts w:ascii="Times New Roman" w:eastAsia="Calibri" w:hAnsi="Times New Roman" w:cs="Times New Roman"/>
              </w:rPr>
              <w:t>знает роль физической культуры в общекультурном, профессиональном и социальном развитии человека;</w:t>
            </w:r>
          </w:p>
          <w:p w14:paraId="40FD6C28" w14:textId="77777777" w:rsidR="00D01620" w:rsidRPr="00D01620" w:rsidRDefault="00D01620" w:rsidP="00D01620">
            <w:pPr>
              <w:rPr>
                <w:rFonts w:ascii="Times New Roman" w:eastAsia="Calibri" w:hAnsi="Times New Roman" w:cs="Times New Roman"/>
              </w:rPr>
            </w:pPr>
            <w:r w:rsidRPr="00D01620">
              <w:rPr>
                <w:rFonts w:ascii="Times New Roman" w:eastAsia="Calibri" w:hAnsi="Times New Roman" w:cs="Times New Roman"/>
              </w:rPr>
              <w:t>умеет формировать основы здорового образа жизни;</w:t>
            </w:r>
          </w:p>
          <w:p w14:paraId="552B0CE0" w14:textId="77777777" w:rsidR="00D01620" w:rsidRPr="00D01620" w:rsidRDefault="00D01620" w:rsidP="00D01620">
            <w:pPr>
              <w:rPr>
                <w:rFonts w:ascii="Times New Roman" w:eastAsia="Calibri" w:hAnsi="Times New Roman" w:cs="Times New Roman"/>
              </w:rPr>
            </w:pPr>
            <w:r w:rsidRPr="00D01620">
              <w:rPr>
                <w:rFonts w:ascii="Times New Roman" w:eastAsia="Calibri" w:hAnsi="Times New Roman" w:cs="Times New Roman"/>
              </w:rPr>
              <w:t>условия профессиональной деятельности и зоны риска физического здоровья для специальности;</w:t>
            </w:r>
          </w:p>
          <w:p w14:paraId="6F99DF1D" w14:textId="77777777" w:rsidR="00D01620" w:rsidRPr="00D01620" w:rsidRDefault="00D01620" w:rsidP="00D01620">
            <w:pPr>
              <w:suppressAutoHyphens/>
              <w:spacing w:line="276" w:lineRule="auto"/>
              <w:contextualSpacing/>
              <w:rPr>
                <w:rFonts w:ascii="Times New Roman" w:eastAsia="Calibri" w:hAnsi="Times New Roman" w:cs="Times New Roman"/>
                <w:bCs/>
                <w:i/>
              </w:rPr>
            </w:pPr>
            <w:r w:rsidRPr="00D01620">
              <w:rPr>
                <w:rFonts w:ascii="Times New Roman" w:eastAsia="Calibri" w:hAnsi="Times New Roman" w:cs="Times New Roman"/>
              </w:rPr>
              <w:t>применяет средства профилактики перенапряжения</w:t>
            </w:r>
          </w:p>
        </w:tc>
        <w:tc>
          <w:tcPr>
            <w:tcW w:w="1616" w:type="pct"/>
          </w:tcPr>
          <w:p w14:paraId="7D115165" w14:textId="77777777" w:rsidR="00D01620" w:rsidRPr="00D01620" w:rsidRDefault="00D01620" w:rsidP="00D01620">
            <w:pPr>
              <w:suppressAutoHyphens/>
              <w:contextualSpacing/>
              <w:rPr>
                <w:rFonts w:ascii="Times New Roman" w:eastAsia="Calibri" w:hAnsi="Times New Roman" w:cs="Times New Roman"/>
              </w:rPr>
            </w:pPr>
            <w:r w:rsidRPr="00D01620">
              <w:rPr>
                <w:rFonts w:ascii="Times New Roman" w:eastAsia="Calibri" w:hAnsi="Times New Roman" w:cs="Times New Roman"/>
              </w:rPr>
              <w:lastRenderedPageBreak/>
              <w:t>Экспертное наблюдение выполнения практических работ и видов работ по практике</w:t>
            </w:r>
          </w:p>
          <w:p w14:paraId="1C6C8542" w14:textId="77777777" w:rsidR="00D01620" w:rsidRPr="00D01620" w:rsidRDefault="00D01620" w:rsidP="00D01620">
            <w:pPr>
              <w:suppressAutoHyphens/>
              <w:contextualSpacing/>
              <w:rPr>
                <w:rFonts w:ascii="Times New Roman" w:eastAsia="Calibri" w:hAnsi="Times New Roman" w:cs="Times New Roman"/>
              </w:rPr>
            </w:pPr>
            <w:r w:rsidRPr="00D01620">
              <w:rPr>
                <w:rFonts w:ascii="Times New Roman" w:eastAsia="Calibri" w:hAnsi="Times New Roman" w:cs="Times New Roman"/>
              </w:rPr>
              <w:t xml:space="preserve"> тестирование, контрольные работы</w:t>
            </w:r>
          </w:p>
          <w:p w14:paraId="0A40E84E" w14:textId="77777777" w:rsidR="00D01620" w:rsidRPr="00D01620" w:rsidRDefault="00D01620" w:rsidP="00D01620">
            <w:pPr>
              <w:suppressAutoHyphens/>
              <w:spacing w:line="276" w:lineRule="auto"/>
              <w:contextualSpacing/>
              <w:rPr>
                <w:rFonts w:ascii="Times New Roman" w:eastAsia="Calibri" w:hAnsi="Times New Roman" w:cs="Times New Roman"/>
                <w:i/>
              </w:rPr>
            </w:pPr>
            <w:r w:rsidRPr="00D01620">
              <w:rPr>
                <w:rFonts w:ascii="Times New Roman" w:eastAsia="Calibri" w:hAnsi="Times New Roman" w:cs="Times New Roman"/>
              </w:rPr>
              <w:t>Промежуточная аттестация</w:t>
            </w:r>
          </w:p>
        </w:tc>
      </w:tr>
    </w:tbl>
    <w:p w14:paraId="2467E02C" w14:textId="77777777" w:rsidR="00D01620" w:rsidRPr="00D01620" w:rsidRDefault="00D01620" w:rsidP="00D01620">
      <w:pPr>
        <w:ind w:left="284" w:firstLine="567"/>
        <w:jc w:val="both"/>
        <w:rPr>
          <w:rFonts w:ascii="Times New Roman" w:eastAsia="Times New Roman" w:hAnsi="Times New Roman" w:cs="Times New Roman"/>
          <w:lang w:eastAsia="ru-RU"/>
        </w:rPr>
      </w:pPr>
    </w:p>
    <w:p w14:paraId="400FC589" w14:textId="77777777" w:rsidR="00D01620" w:rsidRPr="00D01620" w:rsidRDefault="00D01620" w:rsidP="00D01620">
      <w:pPr>
        <w:tabs>
          <w:tab w:val="left" w:pos="1134"/>
        </w:tabs>
        <w:spacing w:after="200" w:line="276" w:lineRule="auto"/>
        <w:ind w:left="709"/>
        <w:contextualSpacing/>
        <w:jc w:val="both"/>
        <w:rPr>
          <w:rFonts w:ascii="Times New Roman" w:eastAsia="Times New Roman" w:hAnsi="Times New Roman" w:cs="Times New Roman"/>
          <w:noProof/>
          <w:sz w:val="24"/>
          <w:szCs w:val="24"/>
          <w:lang w:eastAsia="ru-RU"/>
        </w:rPr>
      </w:pPr>
    </w:p>
    <w:p w14:paraId="3819F289" w14:textId="77777777" w:rsidR="00D01620" w:rsidRPr="00D01620" w:rsidRDefault="00D01620" w:rsidP="00D01620">
      <w:pPr>
        <w:tabs>
          <w:tab w:val="left" w:pos="1134"/>
        </w:tabs>
        <w:ind w:firstLine="709"/>
        <w:contextualSpacing/>
        <w:jc w:val="both"/>
        <w:rPr>
          <w:rFonts w:ascii="Calibri" w:eastAsia="Calibri" w:hAnsi="Calibri" w:cs="Times New Roman"/>
          <w:b/>
          <w:sz w:val="24"/>
          <w:szCs w:val="24"/>
        </w:rPr>
      </w:pPr>
    </w:p>
    <w:p w14:paraId="1E176F20" w14:textId="77777777" w:rsidR="00D01620" w:rsidRDefault="00D01620">
      <w:pPr>
        <w:rPr>
          <w:rFonts w:ascii="Times New Roman" w:hAnsi="Times New Roman" w:cs="Times New Roman"/>
          <w:b/>
          <w:bCs/>
          <w:sz w:val="24"/>
          <w:szCs w:val="24"/>
        </w:rPr>
      </w:pPr>
      <w:r>
        <w:rPr>
          <w:rFonts w:ascii="Times New Roman" w:hAnsi="Times New Roman" w:cs="Times New Roman"/>
          <w:b/>
          <w:bCs/>
          <w:sz w:val="24"/>
          <w:szCs w:val="24"/>
        </w:rPr>
        <w:br w:type="page"/>
      </w:r>
    </w:p>
    <w:p w14:paraId="376CD2D2" w14:textId="2B881196" w:rsidR="00502D9B" w:rsidRDefault="00502D9B" w:rsidP="00502D9B">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2.4</w:t>
      </w:r>
    </w:p>
    <w:p w14:paraId="64E0A21F" w14:textId="77777777" w:rsidR="00502D9B" w:rsidRDefault="00502D9B" w:rsidP="00502D9B">
      <w:pPr>
        <w:jc w:val="right"/>
        <w:rPr>
          <w:rFonts w:ascii="Times New Roman" w:eastAsia="Times New Roman" w:hAnsi="Times New Roman" w:cs="Times New Roman"/>
          <w:sz w:val="24"/>
          <w:szCs w:val="24"/>
        </w:rPr>
      </w:pPr>
      <w:r>
        <w:rPr>
          <w:rFonts w:ascii="Times New Roman" w:hAnsi="Times New Roman" w:cs="Times New Roman"/>
          <w:b/>
          <w:bCs/>
          <w:sz w:val="24"/>
          <w:szCs w:val="24"/>
        </w:rPr>
        <w:t xml:space="preserve">к ОПОП-П по </w:t>
      </w:r>
      <w:r w:rsidRPr="00741FD0">
        <w:rPr>
          <w:rFonts w:ascii="Times New Roman" w:eastAsia="Times New Roman" w:hAnsi="Times New Roman" w:cs="Times New Roman"/>
          <w:b/>
          <w:sz w:val="24"/>
          <w:szCs w:val="24"/>
        </w:rPr>
        <w:t>профессии</w:t>
      </w:r>
      <w:r w:rsidRPr="00741FD0">
        <w:rPr>
          <w:rFonts w:ascii="Times New Roman" w:eastAsia="Times New Roman" w:hAnsi="Times New Roman" w:cs="Times New Roman"/>
          <w:sz w:val="24"/>
          <w:szCs w:val="24"/>
        </w:rPr>
        <w:t xml:space="preserve"> </w:t>
      </w:r>
    </w:p>
    <w:p w14:paraId="18B86551" w14:textId="77777777" w:rsidR="00502D9B" w:rsidRDefault="00502D9B" w:rsidP="00502D9B">
      <w:pPr>
        <w:jc w:val="right"/>
        <w:rPr>
          <w:rFonts w:ascii="Times New Roman" w:eastAsia="Times New Roman" w:hAnsi="Times New Roman" w:cs="Times New Roman"/>
          <w:bCs/>
          <w:sz w:val="24"/>
          <w:szCs w:val="24"/>
        </w:rPr>
      </w:pPr>
      <w:r w:rsidRPr="00741FD0">
        <w:rPr>
          <w:rFonts w:ascii="Times New Roman" w:eastAsia="Times New Roman" w:hAnsi="Times New Roman" w:cs="Times New Roman"/>
          <w:bCs/>
          <w:sz w:val="24"/>
          <w:szCs w:val="24"/>
        </w:rPr>
        <w:t xml:space="preserve">15.01.05 Сварщик ручной и частично </w:t>
      </w:r>
    </w:p>
    <w:p w14:paraId="75139709" w14:textId="77777777" w:rsidR="00502D9B" w:rsidRPr="00B04090" w:rsidRDefault="00502D9B" w:rsidP="00502D9B">
      <w:pPr>
        <w:jc w:val="right"/>
        <w:rPr>
          <w:rFonts w:ascii="Times New Roman" w:hAnsi="Times New Roman" w:cs="Times New Roman"/>
          <w:b/>
          <w:bCs/>
          <w:sz w:val="24"/>
          <w:szCs w:val="24"/>
        </w:rPr>
      </w:pPr>
      <w:r w:rsidRPr="00741FD0">
        <w:rPr>
          <w:rFonts w:ascii="Times New Roman" w:eastAsia="Times New Roman" w:hAnsi="Times New Roman" w:cs="Times New Roman"/>
          <w:bCs/>
          <w:sz w:val="24"/>
          <w:szCs w:val="24"/>
        </w:rPr>
        <w:t>механизированной сварки (наплавки)</w:t>
      </w:r>
    </w:p>
    <w:p w14:paraId="0B962078" w14:textId="77777777" w:rsidR="00502D9B" w:rsidRPr="00B04090" w:rsidRDefault="00502D9B" w:rsidP="00502D9B">
      <w:pPr>
        <w:jc w:val="right"/>
        <w:rPr>
          <w:rFonts w:ascii="Times New Roman" w:hAnsi="Times New Roman" w:cs="Times New Roman"/>
          <w:b/>
          <w:bCs/>
          <w:sz w:val="24"/>
          <w:szCs w:val="24"/>
        </w:rPr>
      </w:pPr>
    </w:p>
    <w:p w14:paraId="19685A29" w14:textId="77777777" w:rsidR="00502D9B" w:rsidRPr="00B04090" w:rsidRDefault="00502D9B" w:rsidP="00502D9B">
      <w:pPr>
        <w:jc w:val="right"/>
        <w:rPr>
          <w:rFonts w:ascii="Times New Roman" w:hAnsi="Times New Roman" w:cs="Times New Roman"/>
          <w:b/>
          <w:bCs/>
          <w:sz w:val="24"/>
          <w:szCs w:val="24"/>
        </w:rPr>
      </w:pPr>
    </w:p>
    <w:p w14:paraId="5357A412" w14:textId="77777777" w:rsidR="00502D9B" w:rsidRPr="00B04090" w:rsidRDefault="00502D9B" w:rsidP="00502D9B">
      <w:pPr>
        <w:jc w:val="right"/>
        <w:rPr>
          <w:rFonts w:ascii="Times New Roman" w:hAnsi="Times New Roman" w:cs="Times New Roman"/>
          <w:b/>
          <w:bCs/>
          <w:sz w:val="24"/>
          <w:szCs w:val="24"/>
        </w:rPr>
      </w:pPr>
    </w:p>
    <w:p w14:paraId="643E23D3" w14:textId="77777777" w:rsidR="00502D9B" w:rsidRPr="00B04090" w:rsidRDefault="00502D9B" w:rsidP="00502D9B">
      <w:pPr>
        <w:jc w:val="right"/>
        <w:rPr>
          <w:rFonts w:ascii="Times New Roman" w:hAnsi="Times New Roman" w:cs="Times New Roman"/>
          <w:b/>
          <w:bCs/>
          <w:sz w:val="24"/>
          <w:szCs w:val="24"/>
        </w:rPr>
      </w:pPr>
    </w:p>
    <w:p w14:paraId="3EF134F6" w14:textId="77777777" w:rsidR="00502D9B" w:rsidRPr="00B04090" w:rsidRDefault="00502D9B" w:rsidP="00502D9B">
      <w:pPr>
        <w:jc w:val="right"/>
        <w:rPr>
          <w:rFonts w:ascii="Times New Roman" w:hAnsi="Times New Roman" w:cs="Times New Roman"/>
          <w:b/>
          <w:bCs/>
          <w:sz w:val="24"/>
          <w:szCs w:val="24"/>
        </w:rPr>
      </w:pPr>
    </w:p>
    <w:p w14:paraId="46899D01" w14:textId="77777777" w:rsidR="00502D9B" w:rsidRPr="00B04090" w:rsidRDefault="00502D9B" w:rsidP="00502D9B">
      <w:pPr>
        <w:jc w:val="right"/>
        <w:rPr>
          <w:rFonts w:ascii="Times New Roman" w:hAnsi="Times New Roman" w:cs="Times New Roman"/>
          <w:b/>
          <w:bCs/>
          <w:sz w:val="24"/>
          <w:szCs w:val="24"/>
        </w:rPr>
      </w:pPr>
    </w:p>
    <w:p w14:paraId="28590ED3" w14:textId="77777777" w:rsidR="00502D9B" w:rsidRPr="00B04090" w:rsidRDefault="00502D9B" w:rsidP="00502D9B">
      <w:pPr>
        <w:jc w:val="right"/>
        <w:rPr>
          <w:rFonts w:ascii="Times New Roman" w:hAnsi="Times New Roman" w:cs="Times New Roman"/>
          <w:b/>
          <w:bCs/>
          <w:sz w:val="24"/>
          <w:szCs w:val="24"/>
        </w:rPr>
      </w:pPr>
    </w:p>
    <w:p w14:paraId="7B9A77DC" w14:textId="77777777" w:rsidR="00502D9B" w:rsidRPr="00B04090" w:rsidRDefault="00502D9B" w:rsidP="00502D9B">
      <w:pPr>
        <w:jc w:val="right"/>
        <w:rPr>
          <w:rFonts w:ascii="Times New Roman" w:hAnsi="Times New Roman" w:cs="Times New Roman"/>
          <w:b/>
          <w:bCs/>
          <w:sz w:val="24"/>
          <w:szCs w:val="24"/>
        </w:rPr>
      </w:pPr>
    </w:p>
    <w:p w14:paraId="6FF53080" w14:textId="77777777" w:rsidR="00502D9B" w:rsidRPr="00B04090" w:rsidRDefault="00502D9B" w:rsidP="00502D9B">
      <w:pPr>
        <w:jc w:val="right"/>
        <w:rPr>
          <w:rFonts w:ascii="Times New Roman" w:hAnsi="Times New Roman" w:cs="Times New Roman"/>
          <w:b/>
          <w:bCs/>
          <w:sz w:val="24"/>
          <w:szCs w:val="24"/>
        </w:rPr>
      </w:pPr>
    </w:p>
    <w:p w14:paraId="2C5288D3" w14:textId="77777777" w:rsidR="00502D9B" w:rsidRPr="008F578C" w:rsidRDefault="00502D9B" w:rsidP="00502D9B">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 xml:space="preserve">абочая программа </w:t>
      </w:r>
      <w:r>
        <w:rPr>
          <w:rFonts w:ascii="Times New Roman" w:hAnsi="Times New Roman" w:cs="Times New Roman"/>
          <w:b/>
          <w:bCs/>
          <w:sz w:val="24"/>
          <w:szCs w:val="24"/>
        </w:rPr>
        <w:t>дисциплины</w:t>
      </w:r>
    </w:p>
    <w:p w14:paraId="7557D6E6" w14:textId="77777777" w:rsidR="00502D9B" w:rsidRDefault="00502D9B" w:rsidP="00502D9B">
      <w:pPr>
        <w:pStyle w:val="1"/>
      </w:pPr>
      <w:r w:rsidRPr="006E7FF4">
        <w:t>«</w:t>
      </w:r>
      <w:r>
        <w:t>СГ.04 Физическая культура</w:t>
      </w:r>
      <w:r w:rsidRPr="006E7FF4">
        <w:t>»</w:t>
      </w:r>
    </w:p>
    <w:p w14:paraId="45DC2400" w14:textId="77777777" w:rsidR="00502D9B" w:rsidRDefault="00502D9B" w:rsidP="00502D9B">
      <w:pPr>
        <w:pStyle w:val="1"/>
      </w:pPr>
    </w:p>
    <w:p w14:paraId="295DE3F3" w14:textId="77777777" w:rsidR="00502D9B" w:rsidRDefault="00502D9B" w:rsidP="00502D9B">
      <w:pPr>
        <w:pStyle w:val="1"/>
      </w:pPr>
    </w:p>
    <w:p w14:paraId="11FEB3DA" w14:textId="77777777" w:rsidR="00502D9B" w:rsidRDefault="00502D9B" w:rsidP="00502D9B">
      <w:pPr>
        <w:pStyle w:val="1"/>
      </w:pPr>
    </w:p>
    <w:p w14:paraId="73466C1D" w14:textId="77777777" w:rsidR="00502D9B" w:rsidRDefault="00502D9B" w:rsidP="00502D9B">
      <w:pPr>
        <w:pStyle w:val="1"/>
      </w:pPr>
    </w:p>
    <w:p w14:paraId="6FAE7E08" w14:textId="77777777" w:rsidR="00502D9B" w:rsidRDefault="00502D9B" w:rsidP="00502D9B">
      <w:pPr>
        <w:pStyle w:val="1"/>
      </w:pPr>
    </w:p>
    <w:p w14:paraId="1425EF85" w14:textId="77777777" w:rsidR="00502D9B" w:rsidRDefault="00502D9B" w:rsidP="00502D9B">
      <w:pPr>
        <w:pStyle w:val="1"/>
      </w:pPr>
    </w:p>
    <w:p w14:paraId="0E62897A" w14:textId="77777777" w:rsidR="00502D9B" w:rsidRDefault="00502D9B" w:rsidP="00502D9B">
      <w:pPr>
        <w:pStyle w:val="1"/>
      </w:pPr>
    </w:p>
    <w:p w14:paraId="7540BDB9" w14:textId="77777777" w:rsidR="00502D9B" w:rsidRDefault="00502D9B" w:rsidP="00502D9B">
      <w:pPr>
        <w:pStyle w:val="1"/>
      </w:pPr>
    </w:p>
    <w:p w14:paraId="4FBB4915" w14:textId="77777777" w:rsidR="00502D9B" w:rsidRDefault="00502D9B" w:rsidP="00502D9B">
      <w:pPr>
        <w:pStyle w:val="1"/>
      </w:pPr>
    </w:p>
    <w:p w14:paraId="5EEF939A" w14:textId="77777777" w:rsidR="00502D9B" w:rsidRDefault="00502D9B" w:rsidP="00502D9B">
      <w:pPr>
        <w:pStyle w:val="1"/>
      </w:pPr>
    </w:p>
    <w:p w14:paraId="27FE6725" w14:textId="77777777" w:rsidR="00502D9B" w:rsidRDefault="00502D9B" w:rsidP="00502D9B">
      <w:pPr>
        <w:pStyle w:val="1"/>
      </w:pPr>
    </w:p>
    <w:p w14:paraId="65C7B501" w14:textId="77777777" w:rsidR="00502D9B" w:rsidRDefault="00502D9B" w:rsidP="00502D9B">
      <w:pPr>
        <w:pStyle w:val="1"/>
      </w:pPr>
    </w:p>
    <w:p w14:paraId="3977DAE7" w14:textId="77777777" w:rsidR="00502D9B" w:rsidRDefault="00502D9B" w:rsidP="00502D9B">
      <w:pPr>
        <w:pStyle w:val="1"/>
      </w:pPr>
    </w:p>
    <w:p w14:paraId="4615AD34" w14:textId="77777777" w:rsidR="00502D9B" w:rsidRDefault="00502D9B" w:rsidP="00502D9B">
      <w:pPr>
        <w:pStyle w:val="1"/>
      </w:pPr>
    </w:p>
    <w:p w14:paraId="48A28333" w14:textId="77777777" w:rsidR="00502D9B" w:rsidRPr="00A0276D" w:rsidRDefault="00502D9B" w:rsidP="00502D9B">
      <w:pPr>
        <w:pStyle w:val="1d"/>
        <w:jc w:val="center"/>
        <w:rPr>
          <w:b/>
          <w:bCs/>
          <w:lang w:val="ru-RU"/>
        </w:rPr>
      </w:pPr>
      <w:r>
        <w:rPr>
          <w:b/>
          <w:bCs/>
          <w:lang w:val="ru-RU"/>
        </w:rPr>
        <w:t>2024г.</w:t>
      </w:r>
    </w:p>
    <w:p w14:paraId="1D90172B" w14:textId="77777777" w:rsidR="00502D9B" w:rsidRDefault="00502D9B" w:rsidP="00502D9B">
      <w:pPr>
        <w:rPr>
          <w:rFonts w:ascii="Times New Roman Полужирный" w:eastAsia="Segoe UI" w:hAnsi="Times New Roman Полужирный" w:cs="Times New Roman"/>
          <w:b/>
          <w:bCs/>
          <w:caps/>
          <w:kern w:val="32"/>
          <w:sz w:val="24"/>
          <w:szCs w:val="24"/>
          <w:lang w:val="x-none" w:eastAsia="x-none"/>
        </w:rPr>
      </w:pPr>
      <w:r>
        <w:br w:type="page"/>
      </w:r>
    </w:p>
    <w:p w14:paraId="3BD585B8" w14:textId="77777777" w:rsidR="00502D9B" w:rsidRPr="00DF068E" w:rsidRDefault="00502D9B" w:rsidP="00502D9B">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0977A70F" w14:textId="216D53C2" w:rsidR="00502D9B" w:rsidRPr="00C34FE7" w:rsidRDefault="00502D9B" w:rsidP="00502D9B">
      <w:pPr>
        <w:pStyle w:val="14"/>
        <w:rPr>
          <w:rFonts w:asciiTheme="minorHAnsi" w:eastAsiaTheme="minorEastAsia" w:hAnsiTheme="minorHAnsi" w:cstheme="minorBidi"/>
          <w:b w:val="0"/>
          <w:bCs w:val="0"/>
          <w:lang w:eastAsia="ru-RU"/>
        </w:rPr>
      </w:pPr>
      <w:r w:rsidRPr="00C34FE7">
        <w:rPr>
          <w:b w:val="0"/>
          <w:bCs w:val="0"/>
        </w:rPr>
        <w:fldChar w:fldCharType="begin"/>
      </w:r>
      <w:r w:rsidRPr="00C34FE7">
        <w:rPr>
          <w:b w:val="0"/>
          <w:bCs w:val="0"/>
        </w:rPr>
        <w:instrText xml:space="preserve"> TOC \h \z \t "Раздел 1;1;Раздел 1.1;2" </w:instrText>
      </w:r>
      <w:r w:rsidRPr="00C34FE7">
        <w:rPr>
          <w:b w:val="0"/>
          <w:bCs w:val="0"/>
        </w:rPr>
        <w:fldChar w:fldCharType="separate"/>
      </w:r>
      <w:hyperlink w:anchor="_Toc156825287" w:history="1">
        <w:r w:rsidRPr="00C34FE7">
          <w:rPr>
            <w:rStyle w:val="af0"/>
          </w:rPr>
          <w:t>СОДЕРЖАНИЕ ПРОГРАММЫ</w:t>
        </w:r>
        <w:r w:rsidRPr="00C34FE7">
          <w:rPr>
            <w:webHidden/>
          </w:rPr>
          <w:tab/>
        </w:r>
        <w:r w:rsidRPr="00C34FE7">
          <w:rPr>
            <w:webHidden/>
          </w:rPr>
          <w:fldChar w:fldCharType="begin"/>
        </w:r>
        <w:r w:rsidRPr="00C34FE7">
          <w:rPr>
            <w:webHidden/>
          </w:rPr>
          <w:instrText xml:space="preserve"> PAGEREF _Toc156825287 \h </w:instrText>
        </w:r>
        <w:r w:rsidRPr="00C34FE7">
          <w:rPr>
            <w:webHidden/>
          </w:rPr>
        </w:r>
        <w:r w:rsidRPr="00C34FE7">
          <w:rPr>
            <w:webHidden/>
          </w:rPr>
          <w:fldChar w:fldCharType="separate"/>
        </w:r>
        <w:r w:rsidR="007C53AB">
          <w:rPr>
            <w:webHidden/>
          </w:rPr>
          <w:t>3</w:t>
        </w:r>
        <w:r w:rsidRPr="00C34FE7">
          <w:rPr>
            <w:webHidden/>
          </w:rPr>
          <w:fldChar w:fldCharType="end"/>
        </w:r>
      </w:hyperlink>
    </w:p>
    <w:p w14:paraId="4E509B4D" w14:textId="0FC4724A" w:rsidR="00502D9B" w:rsidRPr="00C34FE7" w:rsidRDefault="006158BE" w:rsidP="00502D9B">
      <w:pPr>
        <w:pStyle w:val="14"/>
        <w:rPr>
          <w:rFonts w:asciiTheme="minorHAnsi" w:eastAsiaTheme="minorEastAsia" w:hAnsiTheme="minorHAnsi" w:cstheme="minorBidi"/>
          <w:b w:val="0"/>
          <w:bCs w:val="0"/>
          <w:lang w:eastAsia="ru-RU"/>
        </w:rPr>
      </w:pPr>
      <w:hyperlink w:anchor="_Toc156825288" w:history="1">
        <w:r w:rsidR="00502D9B" w:rsidRPr="00C34FE7">
          <w:rPr>
            <w:rStyle w:val="af0"/>
          </w:rPr>
          <w:t>1. Общая характеристика</w:t>
        </w:r>
        <w:r w:rsidR="00502D9B" w:rsidRPr="00C34FE7">
          <w:rPr>
            <w:webHidden/>
          </w:rPr>
          <w:tab/>
        </w:r>
        <w:r w:rsidR="00502D9B" w:rsidRPr="00C34FE7">
          <w:rPr>
            <w:webHidden/>
          </w:rPr>
          <w:fldChar w:fldCharType="begin"/>
        </w:r>
        <w:r w:rsidR="00502D9B" w:rsidRPr="00C34FE7">
          <w:rPr>
            <w:webHidden/>
          </w:rPr>
          <w:instrText xml:space="preserve"> PAGEREF _Toc156825288 \h </w:instrText>
        </w:r>
        <w:r w:rsidR="00502D9B" w:rsidRPr="00C34FE7">
          <w:rPr>
            <w:webHidden/>
          </w:rPr>
        </w:r>
        <w:r w:rsidR="00502D9B" w:rsidRPr="00C34FE7">
          <w:rPr>
            <w:webHidden/>
          </w:rPr>
          <w:fldChar w:fldCharType="separate"/>
        </w:r>
        <w:r w:rsidR="007C53AB">
          <w:rPr>
            <w:webHidden/>
          </w:rPr>
          <w:t>4</w:t>
        </w:r>
        <w:r w:rsidR="00502D9B" w:rsidRPr="00C34FE7">
          <w:rPr>
            <w:webHidden/>
          </w:rPr>
          <w:fldChar w:fldCharType="end"/>
        </w:r>
      </w:hyperlink>
    </w:p>
    <w:p w14:paraId="0562C34D" w14:textId="72227F17" w:rsidR="00502D9B" w:rsidRPr="00C34FE7" w:rsidRDefault="006158BE" w:rsidP="00502D9B">
      <w:pPr>
        <w:pStyle w:val="21"/>
        <w:rPr>
          <w:rFonts w:asciiTheme="minorHAnsi" w:eastAsiaTheme="minorEastAsia" w:hAnsiTheme="minorHAnsi" w:cstheme="minorBidi"/>
          <w:i w:val="0"/>
          <w:iCs w:val="0"/>
          <w:sz w:val="22"/>
          <w:szCs w:val="22"/>
        </w:rPr>
      </w:pPr>
      <w:hyperlink w:anchor="_Toc156825289" w:history="1">
        <w:r w:rsidR="00502D9B" w:rsidRPr="00C34FE7">
          <w:rPr>
            <w:rStyle w:val="af0"/>
            <w:i w:val="0"/>
            <w:iCs w:val="0"/>
          </w:rPr>
          <w:t>1.1. Цель и место дисциплины в структуре образовательной программы</w:t>
        </w:r>
        <w:r w:rsidR="00502D9B" w:rsidRPr="00C34FE7">
          <w:rPr>
            <w:i w:val="0"/>
            <w:iCs w:val="0"/>
            <w:webHidden/>
          </w:rPr>
          <w:tab/>
        </w:r>
        <w:r w:rsidR="00502D9B" w:rsidRPr="00C34FE7">
          <w:rPr>
            <w:i w:val="0"/>
            <w:iCs w:val="0"/>
            <w:webHidden/>
          </w:rPr>
          <w:fldChar w:fldCharType="begin"/>
        </w:r>
        <w:r w:rsidR="00502D9B" w:rsidRPr="00C34FE7">
          <w:rPr>
            <w:i w:val="0"/>
            <w:iCs w:val="0"/>
            <w:webHidden/>
          </w:rPr>
          <w:instrText xml:space="preserve"> PAGEREF _Toc156825289 \h </w:instrText>
        </w:r>
        <w:r w:rsidR="00502D9B" w:rsidRPr="00C34FE7">
          <w:rPr>
            <w:i w:val="0"/>
            <w:iCs w:val="0"/>
            <w:webHidden/>
          </w:rPr>
        </w:r>
        <w:r w:rsidR="00502D9B" w:rsidRPr="00C34FE7">
          <w:rPr>
            <w:i w:val="0"/>
            <w:iCs w:val="0"/>
            <w:webHidden/>
          </w:rPr>
          <w:fldChar w:fldCharType="separate"/>
        </w:r>
        <w:r w:rsidR="007C53AB">
          <w:rPr>
            <w:i w:val="0"/>
            <w:iCs w:val="0"/>
            <w:webHidden/>
          </w:rPr>
          <w:t>4</w:t>
        </w:r>
        <w:r w:rsidR="00502D9B" w:rsidRPr="00C34FE7">
          <w:rPr>
            <w:i w:val="0"/>
            <w:iCs w:val="0"/>
            <w:webHidden/>
          </w:rPr>
          <w:fldChar w:fldCharType="end"/>
        </w:r>
      </w:hyperlink>
    </w:p>
    <w:p w14:paraId="38EB0AC9" w14:textId="36D4E137" w:rsidR="00502D9B" w:rsidRDefault="006158BE" w:rsidP="00502D9B">
      <w:pPr>
        <w:pStyle w:val="21"/>
        <w:rPr>
          <w:i w:val="0"/>
          <w:iCs w:val="0"/>
        </w:rPr>
      </w:pPr>
      <w:hyperlink w:anchor="_Toc156825290" w:history="1">
        <w:r w:rsidR="00502D9B" w:rsidRPr="00C34FE7">
          <w:rPr>
            <w:rStyle w:val="af0"/>
            <w:i w:val="0"/>
            <w:iCs w:val="0"/>
          </w:rPr>
          <w:t>1.2. Планируемые результаты освоения дисциплины</w:t>
        </w:r>
        <w:r w:rsidR="00502D9B" w:rsidRPr="00C34FE7">
          <w:rPr>
            <w:i w:val="0"/>
            <w:iCs w:val="0"/>
            <w:webHidden/>
          </w:rPr>
          <w:tab/>
        </w:r>
        <w:r w:rsidR="00502D9B" w:rsidRPr="00C34FE7">
          <w:rPr>
            <w:i w:val="0"/>
            <w:iCs w:val="0"/>
            <w:webHidden/>
          </w:rPr>
          <w:fldChar w:fldCharType="begin"/>
        </w:r>
        <w:r w:rsidR="00502D9B" w:rsidRPr="00C34FE7">
          <w:rPr>
            <w:i w:val="0"/>
            <w:iCs w:val="0"/>
            <w:webHidden/>
          </w:rPr>
          <w:instrText xml:space="preserve"> PAGEREF _Toc156825290 \h </w:instrText>
        </w:r>
        <w:r w:rsidR="00502D9B" w:rsidRPr="00C34FE7">
          <w:rPr>
            <w:i w:val="0"/>
            <w:iCs w:val="0"/>
            <w:webHidden/>
          </w:rPr>
        </w:r>
        <w:r w:rsidR="00502D9B" w:rsidRPr="00C34FE7">
          <w:rPr>
            <w:i w:val="0"/>
            <w:iCs w:val="0"/>
            <w:webHidden/>
          </w:rPr>
          <w:fldChar w:fldCharType="separate"/>
        </w:r>
        <w:r w:rsidR="007C53AB">
          <w:rPr>
            <w:i w:val="0"/>
            <w:iCs w:val="0"/>
            <w:webHidden/>
          </w:rPr>
          <w:t>4</w:t>
        </w:r>
        <w:r w:rsidR="00502D9B" w:rsidRPr="00C34FE7">
          <w:rPr>
            <w:i w:val="0"/>
            <w:iCs w:val="0"/>
            <w:webHidden/>
          </w:rPr>
          <w:fldChar w:fldCharType="end"/>
        </w:r>
      </w:hyperlink>
    </w:p>
    <w:p w14:paraId="2C098222" w14:textId="209A9E89" w:rsidR="00502D9B" w:rsidRPr="005720B3" w:rsidRDefault="00502D9B" w:rsidP="00502D9B">
      <w:pPr>
        <w:pStyle w:val="a4"/>
        <w:numPr>
          <w:ilvl w:val="1"/>
          <w:numId w:val="14"/>
        </w:numPr>
        <w:spacing w:before="120" w:after="120"/>
        <w:ind w:left="709" w:hanging="425"/>
        <w:rPr>
          <w:rFonts w:ascii="Times New Roman" w:hAnsi="Times New Roman" w:cs="Times New Roman"/>
          <w:sz w:val="24"/>
          <w:szCs w:val="24"/>
        </w:rPr>
      </w:pPr>
      <w:r w:rsidRPr="005720B3">
        <w:rPr>
          <w:rFonts w:ascii="Times New Roman" w:hAnsi="Times New Roman" w:cs="Times New Roman"/>
          <w:sz w:val="24"/>
          <w:szCs w:val="24"/>
        </w:rPr>
        <w:t>Обоснование часов вариативной части ОПОП-П</w:t>
      </w:r>
      <w:r>
        <w:rPr>
          <w:rFonts w:ascii="Times New Roman" w:hAnsi="Times New Roman" w:cs="Times New Roman"/>
          <w:sz w:val="24"/>
          <w:szCs w:val="24"/>
        </w:rPr>
        <w:t>………………………………………...</w:t>
      </w:r>
      <w:r w:rsidR="00B04090">
        <w:rPr>
          <w:rFonts w:ascii="Times New Roman" w:hAnsi="Times New Roman" w:cs="Times New Roman"/>
          <w:sz w:val="24"/>
          <w:szCs w:val="24"/>
        </w:rPr>
        <w:t>5</w:t>
      </w:r>
    </w:p>
    <w:p w14:paraId="03D22646" w14:textId="77777777" w:rsidR="00502D9B" w:rsidRPr="00C34FE7" w:rsidRDefault="006158BE" w:rsidP="00502D9B">
      <w:pPr>
        <w:pStyle w:val="14"/>
        <w:rPr>
          <w:rFonts w:asciiTheme="minorHAnsi" w:eastAsiaTheme="minorEastAsia" w:hAnsiTheme="minorHAnsi" w:cstheme="minorBidi"/>
          <w:b w:val="0"/>
          <w:bCs w:val="0"/>
          <w:lang w:eastAsia="ru-RU"/>
        </w:rPr>
      </w:pPr>
      <w:hyperlink w:anchor="_Toc156825291" w:history="1">
        <w:r w:rsidR="00502D9B" w:rsidRPr="00C34FE7">
          <w:rPr>
            <w:rStyle w:val="af0"/>
          </w:rPr>
          <w:t>2. Структура и содержание ДИСЦИПЛИНЫ</w:t>
        </w:r>
        <w:r w:rsidR="00502D9B" w:rsidRPr="00C34FE7">
          <w:rPr>
            <w:webHidden/>
          </w:rPr>
          <w:tab/>
        </w:r>
        <w:r w:rsidR="00502D9B">
          <w:rPr>
            <w:webHidden/>
          </w:rPr>
          <w:t>5</w:t>
        </w:r>
      </w:hyperlink>
    </w:p>
    <w:p w14:paraId="30130FB1" w14:textId="77777777" w:rsidR="00502D9B" w:rsidRPr="00C34FE7" w:rsidRDefault="006158BE" w:rsidP="00502D9B">
      <w:pPr>
        <w:pStyle w:val="21"/>
        <w:rPr>
          <w:rFonts w:asciiTheme="minorHAnsi" w:eastAsiaTheme="minorEastAsia" w:hAnsiTheme="minorHAnsi" w:cstheme="minorBidi"/>
          <w:i w:val="0"/>
          <w:iCs w:val="0"/>
          <w:sz w:val="22"/>
          <w:szCs w:val="22"/>
        </w:rPr>
      </w:pPr>
      <w:hyperlink w:anchor="_Toc156825292" w:history="1">
        <w:r w:rsidR="00502D9B" w:rsidRPr="00C34FE7">
          <w:rPr>
            <w:rStyle w:val="af0"/>
            <w:i w:val="0"/>
            <w:iCs w:val="0"/>
          </w:rPr>
          <w:t>2.1. Трудоемкость освоения дисциплины</w:t>
        </w:r>
        <w:r w:rsidR="00502D9B" w:rsidRPr="00C34FE7">
          <w:rPr>
            <w:i w:val="0"/>
            <w:iCs w:val="0"/>
            <w:webHidden/>
          </w:rPr>
          <w:tab/>
        </w:r>
        <w:r w:rsidR="00502D9B">
          <w:rPr>
            <w:i w:val="0"/>
            <w:iCs w:val="0"/>
            <w:webHidden/>
          </w:rPr>
          <w:t>5</w:t>
        </w:r>
      </w:hyperlink>
    </w:p>
    <w:p w14:paraId="664DBEFB" w14:textId="77777777" w:rsidR="00502D9B" w:rsidRPr="00C34FE7" w:rsidRDefault="006158BE" w:rsidP="00502D9B">
      <w:pPr>
        <w:pStyle w:val="21"/>
        <w:rPr>
          <w:rFonts w:asciiTheme="minorHAnsi" w:eastAsiaTheme="minorEastAsia" w:hAnsiTheme="minorHAnsi" w:cstheme="minorBidi"/>
          <w:i w:val="0"/>
          <w:iCs w:val="0"/>
          <w:sz w:val="22"/>
          <w:szCs w:val="22"/>
        </w:rPr>
      </w:pPr>
      <w:hyperlink w:anchor="_Toc156825293" w:history="1">
        <w:r w:rsidR="00502D9B" w:rsidRPr="00C34FE7">
          <w:rPr>
            <w:rStyle w:val="af0"/>
            <w:i w:val="0"/>
            <w:iCs w:val="0"/>
          </w:rPr>
          <w:t>2.2. Содержание дисциплины</w:t>
        </w:r>
        <w:r w:rsidR="00502D9B" w:rsidRPr="00C34FE7">
          <w:rPr>
            <w:i w:val="0"/>
            <w:iCs w:val="0"/>
            <w:webHidden/>
          </w:rPr>
          <w:tab/>
        </w:r>
        <w:r w:rsidR="00502D9B">
          <w:rPr>
            <w:i w:val="0"/>
            <w:iCs w:val="0"/>
            <w:webHidden/>
          </w:rPr>
          <w:t>6</w:t>
        </w:r>
      </w:hyperlink>
    </w:p>
    <w:p w14:paraId="4FA4A08A" w14:textId="77777777" w:rsidR="00502D9B" w:rsidRPr="00C34FE7" w:rsidRDefault="006158BE" w:rsidP="00502D9B">
      <w:pPr>
        <w:pStyle w:val="14"/>
        <w:rPr>
          <w:rFonts w:asciiTheme="minorHAnsi" w:eastAsiaTheme="minorEastAsia" w:hAnsiTheme="minorHAnsi" w:cstheme="minorBidi"/>
          <w:b w:val="0"/>
          <w:bCs w:val="0"/>
          <w:lang w:eastAsia="ru-RU"/>
        </w:rPr>
      </w:pPr>
      <w:hyperlink w:anchor="_Toc156825296" w:history="1">
        <w:r w:rsidR="00502D9B" w:rsidRPr="00C34FE7">
          <w:rPr>
            <w:rStyle w:val="af0"/>
          </w:rPr>
          <w:t>3. Условия реализации ДИСЦИПЛИНЫ</w:t>
        </w:r>
        <w:r w:rsidR="00502D9B" w:rsidRPr="00C34FE7">
          <w:rPr>
            <w:webHidden/>
          </w:rPr>
          <w:tab/>
        </w:r>
        <w:r w:rsidR="00502D9B">
          <w:rPr>
            <w:webHidden/>
          </w:rPr>
          <w:t>9</w:t>
        </w:r>
      </w:hyperlink>
    </w:p>
    <w:p w14:paraId="79AFA38C" w14:textId="77777777" w:rsidR="00502D9B" w:rsidRPr="00C34FE7" w:rsidRDefault="006158BE" w:rsidP="00502D9B">
      <w:pPr>
        <w:pStyle w:val="21"/>
        <w:rPr>
          <w:rFonts w:asciiTheme="minorHAnsi" w:eastAsiaTheme="minorEastAsia" w:hAnsiTheme="minorHAnsi" w:cstheme="minorBidi"/>
          <w:i w:val="0"/>
          <w:iCs w:val="0"/>
          <w:sz w:val="22"/>
          <w:szCs w:val="22"/>
        </w:rPr>
      </w:pPr>
      <w:hyperlink w:anchor="_Toc156825297" w:history="1">
        <w:r w:rsidR="00502D9B" w:rsidRPr="00C34FE7">
          <w:rPr>
            <w:rStyle w:val="af0"/>
            <w:i w:val="0"/>
            <w:iCs w:val="0"/>
          </w:rPr>
          <w:t>3.1. Материально-техническое обеспечение</w:t>
        </w:r>
        <w:r w:rsidR="00502D9B" w:rsidRPr="00C34FE7">
          <w:rPr>
            <w:i w:val="0"/>
            <w:iCs w:val="0"/>
            <w:webHidden/>
          </w:rPr>
          <w:tab/>
        </w:r>
        <w:r w:rsidR="00502D9B">
          <w:rPr>
            <w:i w:val="0"/>
            <w:iCs w:val="0"/>
            <w:webHidden/>
          </w:rPr>
          <w:t>9</w:t>
        </w:r>
      </w:hyperlink>
    </w:p>
    <w:p w14:paraId="622234C2" w14:textId="77777777" w:rsidR="00502D9B" w:rsidRPr="00C34FE7" w:rsidRDefault="006158BE" w:rsidP="00502D9B">
      <w:pPr>
        <w:pStyle w:val="21"/>
        <w:rPr>
          <w:rFonts w:asciiTheme="minorHAnsi" w:eastAsiaTheme="minorEastAsia" w:hAnsiTheme="minorHAnsi" w:cstheme="minorBidi"/>
          <w:i w:val="0"/>
          <w:iCs w:val="0"/>
          <w:sz w:val="22"/>
          <w:szCs w:val="22"/>
        </w:rPr>
      </w:pPr>
      <w:hyperlink w:anchor="_Toc156825298" w:history="1">
        <w:r w:rsidR="00502D9B" w:rsidRPr="00C34FE7">
          <w:rPr>
            <w:rStyle w:val="af0"/>
            <w:i w:val="0"/>
            <w:iCs w:val="0"/>
          </w:rPr>
          <w:t>3.2. Учебно-методическое обеспечение</w:t>
        </w:r>
        <w:r w:rsidR="00502D9B" w:rsidRPr="00C34FE7">
          <w:rPr>
            <w:i w:val="0"/>
            <w:iCs w:val="0"/>
            <w:webHidden/>
          </w:rPr>
          <w:tab/>
        </w:r>
        <w:r w:rsidR="00502D9B">
          <w:rPr>
            <w:i w:val="0"/>
            <w:iCs w:val="0"/>
            <w:webHidden/>
          </w:rPr>
          <w:t>9</w:t>
        </w:r>
      </w:hyperlink>
    </w:p>
    <w:p w14:paraId="554EDCE7" w14:textId="77777777" w:rsidR="00502D9B" w:rsidRPr="00C34FE7" w:rsidRDefault="006158BE" w:rsidP="00502D9B">
      <w:pPr>
        <w:pStyle w:val="14"/>
        <w:rPr>
          <w:rFonts w:asciiTheme="minorHAnsi" w:eastAsiaTheme="minorEastAsia" w:hAnsiTheme="minorHAnsi" w:cstheme="minorBidi"/>
          <w:b w:val="0"/>
          <w:bCs w:val="0"/>
          <w:lang w:eastAsia="ru-RU"/>
        </w:rPr>
      </w:pPr>
      <w:hyperlink w:anchor="_Toc156825299" w:history="1">
        <w:r w:rsidR="00502D9B" w:rsidRPr="00C34FE7">
          <w:rPr>
            <w:rStyle w:val="af0"/>
          </w:rPr>
          <w:t>4. Контроль и оценка результатов  освоения ДИСЦИПЛИНЫ</w:t>
        </w:r>
        <w:r w:rsidR="00502D9B" w:rsidRPr="00C34FE7">
          <w:rPr>
            <w:webHidden/>
          </w:rPr>
          <w:tab/>
        </w:r>
        <w:r w:rsidR="00502D9B">
          <w:rPr>
            <w:webHidden/>
          </w:rPr>
          <w:t>10</w:t>
        </w:r>
      </w:hyperlink>
    </w:p>
    <w:p w14:paraId="4D7D6F5F" w14:textId="77777777" w:rsidR="00502D9B" w:rsidRPr="00C34FE7" w:rsidRDefault="00502D9B" w:rsidP="00502D9B">
      <w:pPr>
        <w:pStyle w:val="1f"/>
        <w:jc w:val="left"/>
        <w:rPr>
          <w:rFonts w:ascii="Times New Roman" w:hAnsi="Times New Roman"/>
          <w:b w:val="0"/>
          <w:bCs w:val="0"/>
          <w:lang w:val="ru-RU"/>
        </w:rPr>
      </w:pPr>
      <w:r w:rsidRPr="00C34FE7">
        <w:rPr>
          <w:rFonts w:ascii="Times New Roman" w:hAnsi="Times New Roman"/>
          <w:b w:val="0"/>
          <w:bCs w:val="0"/>
          <w:lang w:val="ru-RU"/>
        </w:rPr>
        <w:fldChar w:fldCharType="end"/>
      </w:r>
    </w:p>
    <w:p w14:paraId="6026671A" w14:textId="77777777" w:rsidR="00502D9B" w:rsidRPr="00DF068E" w:rsidRDefault="00502D9B" w:rsidP="00502D9B">
      <w:pPr>
        <w:pStyle w:val="1f"/>
        <w:jc w:val="left"/>
        <w:rPr>
          <w:rFonts w:ascii="Times New Roman" w:hAnsi="Times New Roman"/>
          <w:lang w:val="ru-RU"/>
        </w:rPr>
        <w:sectPr w:rsidR="00502D9B" w:rsidRPr="00DF068E" w:rsidSect="00502F97">
          <w:headerReference w:type="even" r:id="rId23"/>
          <w:headerReference w:type="default" r:id="rId24"/>
          <w:pgSz w:w="11906" w:h="16838"/>
          <w:pgMar w:top="1134" w:right="567" w:bottom="1134" w:left="1701" w:header="709" w:footer="709" w:gutter="0"/>
          <w:cols w:space="708"/>
          <w:docGrid w:linePitch="360"/>
        </w:sectPr>
      </w:pPr>
    </w:p>
    <w:p w14:paraId="3C4E373F" w14:textId="77777777" w:rsidR="00502D9B" w:rsidRPr="00900FFA" w:rsidRDefault="00502D9B" w:rsidP="00502D9B">
      <w:pPr>
        <w:pStyle w:val="1f"/>
        <w:numPr>
          <w:ilvl w:val="0"/>
          <w:numId w:val="14"/>
        </w:numPr>
        <w:rPr>
          <w:rStyle w:val="afb"/>
          <w:i w:val="0"/>
          <w:iCs/>
        </w:rPr>
      </w:pPr>
      <w:r w:rsidRPr="00A07404">
        <w:rPr>
          <w:rStyle w:val="afb"/>
          <w:i w:val="0"/>
          <w:iCs/>
        </w:rPr>
        <w:lastRenderedPageBreak/>
        <w:t xml:space="preserve">Общая характеристика </w:t>
      </w:r>
      <w:r w:rsidRPr="00900FFA">
        <w:rPr>
          <w:rStyle w:val="afb"/>
          <w:i w:val="0"/>
          <w:iCs/>
        </w:rPr>
        <w:t>РАБОЧЕЙ ПРОГРАММЫ УЧЕБНОЙ ДИСЦИПЛИНЫ</w:t>
      </w:r>
    </w:p>
    <w:p w14:paraId="1FAA4DD2" w14:textId="77777777" w:rsidR="00502D9B" w:rsidRPr="0089414D" w:rsidRDefault="00502D9B" w:rsidP="00502D9B">
      <w:pPr>
        <w:pStyle w:val="1d"/>
        <w:ind w:left="720"/>
        <w:jc w:val="center"/>
        <w:rPr>
          <w:rFonts w:eastAsia="Segoe UI"/>
          <w:b/>
          <w:lang w:val="ru-RU"/>
        </w:rPr>
      </w:pPr>
      <w:r w:rsidRPr="0089414D">
        <w:rPr>
          <w:rFonts w:eastAsia="Segoe UI"/>
          <w:b/>
          <w:lang w:val="ru-RU"/>
        </w:rPr>
        <w:t>«</w:t>
      </w:r>
      <w:r w:rsidRPr="0089414D">
        <w:rPr>
          <w:b/>
          <w:lang w:val="ru-RU"/>
        </w:rPr>
        <w:t>СГ.04 Физическая культура</w:t>
      </w:r>
      <w:r w:rsidRPr="0089414D">
        <w:rPr>
          <w:rFonts w:eastAsia="Segoe UI"/>
          <w:b/>
          <w:lang w:val="ru-RU"/>
        </w:rPr>
        <w:t>»</w:t>
      </w:r>
    </w:p>
    <w:p w14:paraId="63783446" w14:textId="77777777" w:rsidR="00502D9B" w:rsidRPr="0089414D" w:rsidRDefault="00502D9B" w:rsidP="00502D9B">
      <w:pPr>
        <w:pStyle w:val="afc"/>
        <w:rPr>
          <w:rFonts w:eastAsia="Segoe UI"/>
          <w:lang w:eastAsia="nl-NL"/>
        </w:rPr>
      </w:pPr>
    </w:p>
    <w:p w14:paraId="157A4A1C" w14:textId="77777777" w:rsidR="00502D9B" w:rsidRPr="00EA6E1D" w:rsidRDefault="00502D9B" w:rsidP="00502D9B">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0F79BE23" w14:textId="77777777" w:rsidR="00502D9B" w:rsidRDefault="00502D9B" w:rsidP="00B04090">
      <w:pPr>
        <w:shd w:val="clear" w:color="auto" w:fill="FFFFFF"/>
        <w:spacing w:line="276" w:lineRule="auto"/>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w:t>
      </w:r>
      <w:r>
        <w:rPr>
          <w:rFonts w:ascii="Times New Roman" w:eastAsia="Times New Roman" w:hAnsi="Times New Roman" w:cs="Times New Roman"/>
          <w:sz w:val="24"/>
          <w:szCs w:val="24"/>
          <w:lang w:eastAsia="ru-RU"/>
        </w:rPr>
        <w:t xml:space="preserve">дисциплины </w:t>
      </w:r>
      <w:r w:rsidRPr="007D73CE">
        <w:rPr>
          <w:rFonts w:ascii="Times New Roman" w:hAnsi="Times New Roman"/>
          <w:sz w:val="24"/>
          <w:szCs w:val="24"/>
        </w:rPr>
        <w:t>«</w:t>
      </w:r>
      <w:r w:rsidRPr="007D73CE">
        <w:rPr>
          <w:rFonts w:ascii="Times New Roman" w:hAnsi="Times New Roman" w:cs="Times New Roman"/>
          <w:sz w:val="24"/>
          <w:szCs w:val="24"/>
        </w:rPr>
        <w:t>СГ.04 Физическая культура</w:t>
      </w:r>
      <w:r w:rsidRPr="007D73CE">
        <w:rPr>
          <w:rFonts w:ascii="Times New Roman" w:hAnsi="Times New Roman"/>
          <w:sz w:val="24"/>
          <w:szCs w:val="24"/>
        </w:rPr>
        <w:t>»</w:t>
      </w:r>
      <w:r w:rsidRPr="007D73CE">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 xml:space="preserve"> </w:t>
      </w:r>
    </w:p>
    <w:p w14:paraId="4C7FED67" w14:textId="77777777" w:rsidR="00502D9B" w:rsidRPr="008D0C84" w:rsidRDefault="00502D9B" w:rsidP="00B04090">
      <w:pPr>
        <w:shd w:val="clear" w:color="auto" w:fill="FFFFFF"/>
        <w:spacing w:line="276"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Pr="008D0C84">
        <w:rPr>
          <w:rFonts w:ascii="Times New Roman" w:eastAsia="Times New Roman" w:hAnsi="Times New Roman" w:cs="Times New Roman"/>
          <w:color w:val="000000" w:themeColor="text1"/>
          <w:sz w:val="24"/>
          <w:szCs w:val="24"/>
          <w:lang w:eastAsia="ru-RU"/>
        </w:rPr>
        <w:t>формирование теоретических п</w:t>
      </w:r>
      <w:r>
        <w:rPr>
          <w:rFonts w:ascii="Times New Roman" w:eastAsia="Times New Roman" w:hAnsi="Times New Roman" w:cs="Times New Roman"/>
          <w:color w:val="000000" w:themeColor="text1"/>
          <w:sz w:val="24"/>
          <w:szCs w:val="24"/>
          <w:lang w:eastAsia="ru-RU"/>
        </w:rPr>
        <w:t xml:space="preserve">редставлений о роли физического </w:t>
      </w:r>
      <w:r w:rsidRPr="008D0C84">
        <w:rPr>
          <w:rFonts w:ascii="Times New Roman" w:eastAsia="Times New Roman" w:hAnsi="Times New Roman" w:cs="Times New Roman"/>
          <w:color w:val="000000" w:themeColor="text1"/>
          <w:sz w:val="24"/>
          <w:szCs w:val="24"/>
          <w:lang w:eastAsia="ru-RU"/>
        </w:rPr>
        <w:t>воспитания в развитии личности и п</w:t>
      </w:r>
      <w:r>
        <w:rPr>
          <w:rFonts w:ascii="Times New Roman" w:eastAsia="Times New Roman" w:hAnsi="Times New Roman" w:cs="Times New Roman"/>
          <w:color w:val="000000" w:themeColor="text1"/>
          <w:sz w:val="24"/>
          <w:szCs w:val="24"/>
          <w:lang w:eastAsia="ru-RU"/>
        </w:rPr>
        <w:t xml:space="preserve">одготовке её к профессиональной </w:t>
      </w:r>
      <w:r w:rsidRPr="008D0C84">
        <w:rPr>
          <w:rFonts w:ascii="Times New Roman" w:eastAsia="Times New Roman" w:hAnsi="Times New Roman" w:cs="Times New Roman"/>
          <w:color w:val="000000" w:themeColor="text1"/>
          <w:sz w:val="24"/>
          <w:szCs w:val="24"/>
          <w:lang w:eastAsia="ru-RU"/>
        </w:rPr>
        <w:t>деятельности;</w:t>
      </w:r>
    </w:p>
    <w:p w14:paraId="62C35418" w14:textId="77777777" w:rsidR="00502D9B" w:rsidRPr="008D0C84" w:rsidRDefault="00502D9B" w:rsidP="00B04090">
      <w:pPr>
        <w:shd w:val="clear" w:color="auto" w:fill="FFFFFF"/>
        <w:spacing w:line="276"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w:t>
      </w:r>
      <w:r w:rsidRPr="008D0C84">
        <w:rPr>
          <w:rFonts w:ascii="Times New Roman" w:eastAsia="Times New Roman" w:hAnsi="Times New Roman" w:cs="Times New Roman"/>
          <w:color w:val="000000" w:themeColor="text1"/>
          <w:sz w:val="24"/>
          <w:szCs w:val="24"/>
          <w:lang w:eastAsia="ru-RU"/>
        </w:rPr>
        <w:t xml:space="preserve"> формирование мотивационно-цен</w:t>
      </w:r>
      <w:r>
        <w:rPr>
          <w:rFonts w:ascii="Times New Roman" w:eastAsia="Times New Roman" w:hAnsi="Times New Roman" w:cs="Times New Roman"/>
          <w:color w:val="000000" w:themeColor="text1"/>
          <w:sz w:val="24"/>
          <w:szCs w:val="24"/>
          <w:lang w:eastAsia="ru-RU"/>
        </w:rPr>
        <w:t xml:space="preserve">ностного отношения к физической </w:t>
      </w:r>
      <w:r w:rsidRPr="008D0C84">
        <w:rPr>
          <w:rFonts w:ascii="Times New Roman" w:eastAsia="Times New Roman" w:hAnsi="Times New Roman" w:cs="Times New Roman"/>
          <w:color w:val="000000" w:themeColor="text1"/>
          <w:sz w:val="24"/>
          <w:szCs w:val="24"/>
          <w:lang w:eastAsia="ru-RU"/>
        </w:rPr>
        <w:t>культуре, установке на здоровый образ жизни, самосовершенствования;</w:t>
      </w:r>
    </w:p>
    <w:p w14:paraId="7A7E0816" w14:textId="77777777" w:rsidR="00502D9B" w:rsidRPr="00900FFA" w:rsidRDefault="00502D9B" w:rsidP="00B04090">
      <w:pPr>
        <w:suppressAutoHyphens/>
        <w:spacing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sz w:val="24"/>
          <w:szCs w:val="24"/>
          <w:lang w:eastAsia="ru-RU"/>
        </w:rPr>
        <w:t>-</w:t>
      </w:r>
      <w:r w:rsidRPr="008D0C84">
        <w:rPr>
          <w:rFonts w:ascii="Times New Roman" w:eastAsia="Times New Roman" w:hAnsi="Times New Roman" w:cs="Times New Roman"/>
          <w:color w:val="000000" w:themeColor="text1"/>
          <w:sz w:val="24"/>
          <w:szCs w:val="24"/>
          <w:lang w:eastAsia="ru-RU"/>
        </w:rPr>
        <w:t xml:space="preserve"> формирование практических представлений о роли физи</w:t>
      </w:r>
      <w:r>
        <w:rPr>
          <w:rFonts w:ascii="Times New Roman" w:eastAsia="Times New Roman" w:hAnsi="Times New Roman" w:cs="Times New Roman"/>
          <w:color w:val="000000" w:themeColor="text1"/>
          <w:sz w:val="24"/>
          <w:szCs w:val="24"/>
          <w:lang w:eastAsia="ru-RU"/>
        </w:rPr>
        <w:t xml:space="preserve">ческой культуры в владении </w:t>
      </w:r>
      <w:r w:rsidRPr="008D0C84">
        <w:rPr>
          <w:rFonts w:ascii="Times New Roman" w:eastAsia="Times New Roman" w:hAnsi="Times New Roman" w:cs="Times New Roman"/>
          <w:color w:val="000000" w:themeColor="text1"/>
          <w:sz w:val="24"/>
          <w:szCs w:val="24"/>
          <w:lang w:eastAsia="ru-RU"/>
        </w:rPr>
        <w:t>системой практических у</w:t>
      </w:r>
      <w:r>
        <w:rPr>
          <w:rFonts w:ascii="Times New Roman" w:eastAsia="Times New Roman" w:hAnsi="Times New Roman" w:cs="Times New Roman"/>
          <w:color w:val="000000" w:themeColor="text1"/>
          <w:sz w:val="24"/>
          <w:szCs w:val="24"/>
          <w:lang w:eastAsia="ru-RU"/>
        </w:rPr>
        <w:t>мений и навыков, обеспечивающих качественное выполнение.</w:t>
      </w:r>
    </w:p>
    <w:p w14:paraId="50093F5C" w14:textId="77777777" w:rsidR="00502D9B" w:rsidRPr="0089414D" w:rsidRDefault="00502D9B" w:rsidP="00B04090">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Дисциплина </w:t>
      </w:r>
      <w:r w:rsidRPr="007D73CE">
        <w:rPr>
          <w:rFonts w:ascii="Times New Roman" w:hAnsi="Times New Roman" w:cs="Times New Roman"/>
          <w:sz w:val="24"/>
          <w:szCs w:val="24"/>
        </w:rPr>
        <w:t>«СГ.04 Физическая культура»</w:t>
      </w:r>
      <w:r>
        <w:rPr>
          <w:rFonts w:ascii="Times New Roman" w:hAnsi="Times New Roman" w:cs="Times New Roman"/>
          <w:sz w:val="24"/>
          <w:szCs w:val="24"/>
        </w:rPr>
        <w:t xml:space="preserve"> </w:t>
      </w:r>
      <w:r w:rsidRPr="00E11160">
        <w:rPr>
          <w:rFonts w:ascii="Times New Roman" w:hAnsi="Times New Roman" w:cs="Times New Roman"/>
          <w:sz w:val="24"/>
          <w:szCs w:val="24"/>
        </w:rPr>
        <w:t>включен</w:t>
      </w:r>
      <w:r>
        <w:rPr>
          <w:rFonts w:ascii="Times New Roman" w:hAnsi="Times New Roman" w:cs="Times New Roman"/>
          <w:sz w:val="24"/>
          <w:szCs w:val="24"/>
        </w:rPr>
        <w:t>а</w:t>
      </w:r>
      <w:r w:rsidRPr="00E11160">
        <w:rPr>
          <w:rFonts w:ascii="Times New Roman" w:hAnsi="Times New Roman" w:cs="Times New Roman"/>
          <w:sz w:val="24"/>
          <w:szCs w:val="24"/>
        </w:rPr>
        <w:t xml:space="preserve"> в </w:t>
      </w:r>
      <w:r w:rsidRPr="0089414D">
        <w:rPr>
          <w:rFonts w:ascii="Times New Roman" w:hAnsi="Times New Roman" w:cs="Times New Roman"/>
          <w:sz w:val="24"/>
          <w:szCs w:val="24"/>
        </w:rPr>
        <w:t>обязательную часть социально-гуманитарного цикла образовательной программы</w:t>
      </w:r>
      <w:r>
        <w:rPr>
          <w:rFonts w:ascii="Times New Roman" w:hAnsi="Times New Roman" w:cs="Times New Roman"/>
          <w:sz w:val="24"/>
          <w:szCs w:val="24"/>
        </w:rPr>
        <w:t>.</w:t>
      </w:r>
    </w:p>
    <w:p w14:paraId="0DD08092" w14:textId="77777777" w:rsidR="00502D9B" w:rsidRPr="00EA6E1D" w:rsidRDefault="00502D9B" w:rsidP="00B04090">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12E113D8" w14:textId="77777777" w:rsidR="00502D9B" w:rsidRDefault="00502D9B" w:rsidP="00B04090">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ОПОП-П)</w:t>
      </w:r>
      <w:r w:rsidRPr="00FA680C">
        <w:rPr>
          <w:rFonts w:ascii="Times New Roman" w:eastAsia="Times New Roman" w:hAnsi="Times New Roman" w:cs="Times New Roman"/>
          <w:sz w:val="24"/>
          <w:szCs w:val="24"/>
          <w:lang w:eastAsia="ru-RU"/>
        </w:rPr>
        <w:t>.</w:t>
      </w:r>
    </w:p>
    <w:p w14:paraId="5FC2FECA" w14:textId="77777777" w:rsidR="00502D9B" w:rsidRDefault="00502D9B" w:rsidP="00B04090">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5"/>
        <w:gridCol w:w="2608"/>
        <w:gridCol w:w="2561"/>
        <w:gridCol w:w="2454"/>
      </w:tblGrid>
      <w:tr w:rsidR="00502D9B" w:rsidRPr="00900FFA" w14:paraId="695287BE" w14:textId="77777777" w:rsidTr="006158BE">
        <w:tc>
          <w:tcPr>
            <w:tcW w:w="2005" w:type="dxa"/>
            <w:tcBorders>
              <w:top w:val="single" w:sz="4" w:space="0" w:color="auto"/>
              <w:left w:val="single" w:sz="4" w:space="0" w:color="auto"/>
              <w:right w:val="single" w:sz="4" w:space="0" w:color="auto"/>
            </w:tcBorders>
          </w:tcPr>
          <w:p w14:paraId="56B5637F" w14:textId="77777777" w:rsidR="00502D9B" w:rsidRPr="00F210F9" w:rsidRDefault="00502D9B" w:rsidP="006158BE">
            <w:pPr>
              <w:rPr>
                <w:rStyle w:val="afb"/>
                <w:b/>
                <w:i w:val="0"/>
                <w:sz w:val="24"/>
                <w:szCs w:val="24"/>
              </w:rPr>
            </w:pPr>
            <w:r>
              <w:rPr>
                <w:rStyle w:val="afb"/>
                <w:b/>
                <w:i w:val="0"/>
                <w:sz w:val="24"/>
                <w:szCs w:val="24"/>
              </w:rPr>
              <w:t xml:space="preserve">Код ОК, </w:t>
            </w:r>
          </w:p>
        </w:tc>
        <w:tc>
          <w:tcPr>
            <w:tcW w:w="2608" w:type="dxa"/>
            <w:tcBorders>
              <w:top w:val="single" w:sz="4" w:space="0" w:color="auto"/>
              <w:left w:val="single" w:sz="4" w:space="0" w:color="auto"/>
              <w:right w:val="single" w:sz="4" w:space="0" w:color="auto"/>
            </w:tcBorders>
          </w:tcPr>
          <w:p w14:paraId="07B6F05B" w14:textId="77777777" w:rsidR="00502D9B" w:rsidRPr="00900FFA" w:rsidRDefault="00502D9B" w:rsidP="006158BE">
            <w:pPr>
              <w:jc w:val="center"/>
              <w:rPr>
                <w:rFonts w:ascii="Times New Roman" w:hAnsi="Times New Roman" w:cs="Times New Roman"/>
                <w:b/>
                <w:sz w:val="24"/>
                <w:szCs w:val="24"/>
              </w:rPr>
            </w:pPr>
            <w:r w:rsidRPr="00900FFA">
              <w:rPr>
                <w:rFonts w:ascii="Times New Roman" w:hAnsi="Times New Roman" w:cs="Times New Roman"/>
                <w:b/>
                <w:sz w:val="24"/>
                <w:szCs w:val="24"/>
              </w:rPr>
              <w:t>Уметь</w:t>
            </w:r>
          </w:p>
        </w:tc>
        <w:tc>
          <w:tcPr>
            <w:tcW w:w="2561" w:type="dxa"/>
            <w:tcBorders>
              <w:top w:val="single" w:sz="4" w:space="0" w:color="auto"/>
              <w:left w:val="single" w:sz="4" w:space="0" w:color="auto"/>
              <w:bottom w:val="single" w:sz="4" w:space="0" w:color="auto"/>
              <w:right w:val="single" w:sz="4" w:space="0" w:color="auto"/>
            </w:tcBorders>
            <w:shd w:val="clear" w:color="auto" w:fill="auto"/>
          </w:tcPr>
          <w:p w14:paraId="102F9825" w14:textId="77777777" w:rsidR="00502D9B" w:rsidRPr="00900FFA" w:rsidRDefault="00502D9B" w:rsidP="006158BE">
            <w:pPr>
              <w:jc w:val="center"/>
              <w:rPr>
                <w:rFonts w:ascii="Times New Roman" w:hAnsi="Times New Roman" w:cs="Times New Roman"/>
                <w:b/>
                <w:i/>
                <w:sz w:val="24"/>
                <w:szCs w:val="24"/>
              </w:rPr>
            </w:pPr>
            <w:r w:rsidRPr="00900FFA">
              <w:rPr>
                <w:rFonts w:ascii="Times New Roman" w:hAnsi="Times New Roman" w:cs="Times New Roman"/>
                <w:b/>
                <w:sz w:val="24"/>
                <w:szCs w:val="24"/>
              </w:rPr>
              <w:t>Знать</w:t>
            </w:r>
          </w:p>
        </w:tc>
        <w:tc>
          <w:tcPr>
            <w:tcW w:w="2454" w:type="dxa"/>
            <w:tcBorders>
              <w:top w:val="single" w:sz="4" w:space="0" w:color="auto"/>
              <w:left w:val="single" w:sz="4" w:space="0" w:color="auto"/>
              <w:bottom w:val="single" w:sz="4" w:space="0" w:color="auto"/>
              <w:right w:val="single" w:sz="4" w:space="0" w:color="auto"/>
            </w:tcBorders>
          </w:tcPr>
          <w:p w14:paraId="0CEC890E" w14:textId="77777777" w:rsidR="00502D9B" w:rsidRPr="00900FFA" w:rsidRDefault="00502D9B" w:rsidP="006158BE">
            <w:pPr>
              <w:jc w:val="center"/>
              <w:rPr>
                <w:rFonts w:ascii="Times New Roman" w:hAnsi="Times New Roman" w:cs="Times New Roman"/>
                <w:b/>
                <w:i/>
                <w:sz w:val="24"/>
                <w:szCs w:val="24"/>
              </w:rPr>
            </w:pPr>
            <w:r w:rsidRPr="00F210F9">
              <w:rPr>
                <w:rFonts w:ascii="Times New Roman" w:hAnsi="Times New Roman" w:cs="Times New Roman"/>
                <w:b/>
                <w:sz w:val="24"/>
                <w:szCs w:val="24"/>
              </w:rPr>
              <w:t xml:space="preserve">Владеть навыками </w:t>
            </w:r>
          </w:p>
        </w:tc>
      </w:tr>
      <w:tr w:rsidR="00502D9B" w:rsidRPr="00900FFA" w14:paraId="5931AB54" w14:textId="77777777" w:rsidTr="006158BE">
        <w:tc>
          <w:tcPr>
            <w:tcW w:w="2005" w:type="dxa"/>
            <w:tcBorders>
              <w:top w:val="single" w:sz="4" w:space="0" w:color="auto"/>
              <w:left w:val="single" w:sz="4" w:space="0" w:color="auto"/>
              <w:right w:val="single" w:sz="4" w:space="0" w:color="auto"/>
            </w:tcBorders>
          </w:tcPr>
          <w:p w14:paraId="1E2E83EE" w14:textId="77777777" w:rsidR="00502D9B" w:rsidRPr="00900FFA" w:rsidRDefault="00502D9B" w:rsidP="006158BE">
            <w:pPr>
              <w:rPr>
                <w:rFonts w:ascii="Times New Roman" w:hAnsi="Times New Roman" w:cs="Times New Roman"/>
                <w:bCs/>
                <w:sz w:val="24"/>
                <w:szCs w:val="24"/>
              </w:rPr>
            </w:pPr>
            <w:r w:rsidRPr="00900FFA">
              <w:rPr>
                <w:rFonts w:ascii="Times New Roman" w:hAnsi="Times New Roman" w:cs="Times New Roman"/>
                <w:bCs/>
                <w:sz w:val="24"/>
                <w:szCs w:val="24"/>
              </w:rPr>
              <w:t>ОК.0</w:t>
            </w:r>
            <w:r>
              <w:rPr>
                <w:rFonts w:ascii="Times New Roman" w:hAnsi="Times New Roman" w:cs="Times New Roman"/>
                <w:bCs/>
                <w:sz w:val="24"/>
                <w:szCs w:val="24"/>
              </w:rPr>
              <w:t>4</w:t>
            </w:r>
            <w:r w:rsidRPr="001846BF">
              <w:rPr>
                <w:rFonts w:ascii="Times New Roman" w:eastAsia="Times New Roman" w:hAnsi="Times New Roman" w:cs="Times New Roman"/>
                <w:color w:val="000000"/>
                <w:szCs w:val="20"/>
                <w:lang w:eastAsia="ru-RU"/>
              </w:rPr>
              <w:t xml:space="preserve"> Эффективно взаимодействовать и работать в коллективе и команде</w:t>
            </w:r>
          </w:p>
        </w:tc>
        <w:tc>
          <w:tcPr>
            <w:tcW w:w="2608" w:type="dxa"/>
            <w:tcBorders>
              <w:top w:val="single" w:sz="4" w:space="0" w:color="auto"/>
              <w:left w:val="single" w:sz="4" w:space="0" w:color="auto"/>
              <w:right w:val="single" w:sz="4" w:space="0" w:color="auto"/>
            </w:tcBorders>
            <w:hideMark/>
          </w:tcPr>
          <w:p w14:paraId="7987F742" w14:textId="77777777" w:rsidR="00502D9B" w:rsidRDefault="00502D9B" w:rsidP="006158BE">
            <w:pPr>
              <w:rPr>
                <w:rFonts w:ascii="Times New Roman" w:hAnsi="Times New Roman"/>
                <w:spacing w:val="-4"/>
              </w:rPr>
            </w:pPr>
            <w:r>
              <w:rPr>
                <w:rFonts w:ascii="Times New Roman" w:hAnsi="Times New Roman"/>
                <w:spacing w:val="-4"/>
              </w:rPr>
              <w:t>организовывать работу коллектива и команды;</w:t>
            </w:r>
          </w:p>
          <w:p w14:paraId="702588D9" w14:textId="77777777" w:rsidR="00502D9B" w:rsidRPr="00900FFA" w:rsidRDefault="00502D9B" w:rsidP="006158BE">
            <w:pPr>
              <w:rPr>
                <w:rFonts w:ascii="Times New Roman" w:hAnsi="Times New Roman" w:cs="Times New Roman"/>
                <w:bCs/>
                <w:sz w:val="24"/>
                <w:szCs w:val="24"/>
              </w:rPr>
            </w:pPr>
            <w:r>
              <w:rPr>
                <w:rFonts w:ascii="Times New Roman" w:hAnsi="Times New Roman"/>
                <w:spacing w:val="-4"/>
              </w:rPr>
              <w:t>взаимодействовать с коллегами</w:t>
            </w:r>
          </w:p>
        </w:tc>
        <w:tc>
          <w:tcPr>
            <w:tcW w:w="2561" w:type="dxa"/>
            <w:tcBorders>
              <w:top w:val="single" w:sz="4" w:space="0" w:color="auto"/>
              <w:left w:val="single" w:sz="4" w:space="0" w:color="auto"/>
              <w:bottom w:val="single" w:sz="4" w:space="0" w:color="auto"/>
              <w:right w:val="single" w:sz="4" w:space="0" w:color="auto"/>
            </w:tcBorders>
            <w:shd w:val="clear" w:color="auto" w:fill="auto"/>
          </w:tcPr>
          <w:p w14:paraId="6AFFDFFF" w14:textId="77777777" w:rsidR="00502D9B" w:rsidRDefault="00502D9B" w:rsidP="006158BE">
            <w:pPr>
              <w:rPr>
                <w:rFonts w:ascii="Times New Roman" w:hAnsi="Times New Roman"/>
              </w:rPr>
            </w:pPr>
            <w:r>
              <w:rPr>
                <w:rFonts w:ascii="Times New Roman" w:hAnsi="Times New Roman"/>
              </w:rPr>
              <w:t>психологические основы деятельности коллектива;</w:t>
            </w:r>
          </w:p>
          <w:p w14:paraId="75411A84" w14:textId="77777777" w:rsidR="00502D9B" w:rsidRPr="00900FFA" w:rsidRDefault="00502D9B" w:rsidP="006158BE">
            <w:pPr>
              <w:rPr>
                <w:rFonts w:ascii="Times New Roman" w:hAnsi="Times New Roman" w:cs="Times New Roman"/>
                <w:bCs/>
                <w:i/>
                <w:sz w:val="24"/>
                <w:szCs w:val="24"/>
              </w:rPr>
            </w:pPr>
            <w:r>
              <w:rPr>
                <w:rFonts w:ascii="Times New Roman" w:hAnsi="Times New Roman"/>
              </w:rPr>
              <w:t>психологические особенности личности</w:t>
            </w:r>
          </w:p>
        </w:tc>
        <w:tc>
          <w:tcPr>
            <w:tcW w:w="2454" w:type="dxa"/>
            <w:tcBorders>
              <w:top w:val="single" w:sz="4" w:space="0" w:color="auto"/>
              <w:left w:val="single" w:sz="4" w:space="0" w:color="auto"/>
              <w:bottom w:val="single" w:sz="4" w:space="0" w:color="auto"/>
              <w:right w:val="single" w:sz="4" w:space="0" w:color="auto"/>
            </w:tcBorders>
          </w:tcPr>
          <w:p w14:paraId="5DA334E9" w14:textId="77777777" w:rsidR="00502D9B" w:rsidRPr="00900FFA" w:rsidRDefault="00502D9B" w:rsidP="006158BE">
            <w:pPr>
              <w:jc w:val="center"/>
              <w:rPr>
                <w:rFonts w:ascii="Times New Roman" w:hAnsi="Times New Roman" w:cs="Times New Roman"/>
                <w:bCs/>
                <w:i/>
                <w:sz w:val="24"/>
                <w:szCs w:val="24"/>
              </w:rPr>
            </w:pPr>
            <w:r w:rsidRPr="00900FFA">
              <w:rPr>
                <w:rFonts w:ascii="Times New Roman" w:hAnsi="Times New Roman" w:cs="Times New Roman"/>
                <w:bCs/>
                <w:i/>
                <w:sz w:val="24"/>
                <w:szCs w:val="24"/>
              </w:rPr>
              <w:t>-</w:t>
            </w:r>
          </w:p>
        </w:tc>
      </w:tr>
      <w:tr w:rsidR="00502D9B" w:rsidRPr="00900FFA" w14:paraId="142E4FEF" w14:textId="77777777" w:rsidTr="006158BE">
        <w:tc>
          <w:tcPr>
            <w:tcW w:w="2005" w:type="dxa"/>
            <w:tcBorders>
              <w:top w:val="single" w:sz="4" w:space="0" w:color="auto"/>
              <w:left w:val="single" w:sz="4" w:space="0" w:color="auto"/>
              <w:right w:val="single" w:sz="4" w:space="0" w:color="auto"/>
            </w:tcBorders>
          </w:tcPr>
          <w:p w14:paraId="6186A9CD" w14:textId="77777777" w:rsidR="00502D9B" w:rsidRPr="00900FFA" w:rsidRDefault="00502D9B" w:rsidP="006158BE">
            <w:pPr>
              <w:rPr>
                <w:rFonts w:ascii="Times New Roman" w:hAnsi="Times New Roman" w:cs="Times New Roman"/>
                <w:bCs/>
                <w:sz w:val="24"/>
                <w:szCs w:val="24"/>
              </w:rPr>
            </w:pPr>
            <w:r>
              <w:rPr>
                <w:rFonts w:ascii="Times New Roman" w:hAnsi="Times New Roman" w:cs="Times New Roman"/>
                <w:bCs/>
                <w:sz w:val="24"/>
                <w:szCs w:val="24"/>
              </w:rPr>
              <w:t>ОК.08</w:t>
            </w:r>
            <w:r>
              <w:rPr>
                <w:rFonts w:ascii="Times New Roman" w:hAnsi="Times New Roman"/>
              </w:rPr>
              <w:t xml:space="preserve">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608" w:type="dxa"/>
            <w:tcBorders>
              <w:top w:val="single" w:sz="4" w:space="0" w:color="auto"/>
              <w:left w:val="single" w:sz="4" w:space="0" w:color="auto"/>
              <w:right w:val="single" w:sz="4" w:space="0" w:color="auto"/>
            </w:tcBorders>
            <w:hideMark/>
          </w:tcPr>
          <w:p w14:paraId="062D1A15" w14:textId="77777777" w:rsidR="00502D9B" w:rsidRDefault="00502D9B" w:rsidP="006158BE">
            <w:pPr>
              <w:rPr>
                <w:rFonts w:ascii="Times New Roman" w:hAnsi="Times New Roman"/>
              </w:rPr>
            </w:pPr>
            <w:r>
              <w:rPr>
                <w:rFonts w:ascii="Times New Roman" w:hAnsi="Times New Roman"/>
              </w:rPr>
              <w:t>использовать физкультурно-оздоровительную деятельность для укрепления здоровья, достижения жизненных и профессиональных целей;</w:t>
            </w:r>
          </w:p>
          <w:p w14:paraId="0B4E4DBB" w14:textId="77777777" w:rsidR="00502D9B" w:rsidRDefault="00502D9B" w:rsidP="006158BE">
            <w:pPr>
              <w:rPr>
                <w:rFonts w:ascii="Times New Roman" w:hAnsi="Times New Roman"/>
              </w:rPr>
            </w:pPr>
            <w:r w:rsidRPr="001846BF">
              <w:rPr>
                <w:rFonts w:ascii="Times New Roman" w:hAnsi="Times New Roman"/>
              </w:rPr>
              <w:t>применять рациональные приемы двигательных функций в профессиональной деятельности</w:t>
            </w:r>
            <w:r>
              <w:rPr>
                <w:rFonts w:ascii="Times New Roman" w:hAnsi="Times New Roman"/>
              </w:rPr>
              <w:t>;</w:t>
            </w:r>
          </w:p>
          <w:p w14:paraId="5608B7F4" w14:textId="77777777" w:rsidR="00502D9B" w:rsidRPr="001846BF" w:rsidRDefault="00502D9B" w:rsidP="006158BE">
            <w:pPr>
              <w:rPr>
                <w:rFonts w:ascii="Times New Roman" w:hAnsi="Times New Roman"/>
              </w:rPr>
            </w:pPr>
            <w:r>
              <w:rPr>
                <w:rFonts w:ascii="Times New Roman" w:hAnsi="Times New Roman"/>
              </w:rPr>
              <w:t xml:space="preserve">пользоваться средствами профилактики перенапряжения, характерными для данной </w:t>
            </w:r>
            <w:r w:rsidRPr="00340CEB">
              <w:rPr>
                <w:rFonts w:ascii="Times New Roman" w:hAnsi="Times New Roman"/>
              </w:rPr>
              <w:t>специальности</w:t>
            </w:r>
          </w:p>
        </w:tc>
        <w:tc>
          <w:tcPr>
            <w:tcW w:w="2561" w:type="dxa"/>
            <w:tcBorders>
              <w:top w:val="single" w:sz="4" w:space="0" w:color="000000"/>
              <w:left w:val="single" w:sz="4" w:space="0" w:color="000000"/>
              <w:bottom w:val="single" w:sz="4" w:space="0" w:color="000000"/>
              <w:right w:val="single" w:sz="4" w:space="0" w:color="000000"/>
            </w:tcBorders>
            <w:shd w:val="clear" w:color="auto" w:fill="auto"/>
          </w:tcPr>
          <w:p w14:paraId="2785EE40" w14:textId="77777777" w:rsidR="00502D9B" w:rsidRDefault="00502D9B" w:rsidP="006158BE">
            <w:pPr>
              <w:rPr>
                <w:rFonts w:ascii="Times New Roman" w:hAnsi="Times New Roman"/>
              </w:rPr>
            </w:pPr>
            <w:r>
              <w:rPr>
                <w:rFonts w:ascii="Times New Roman" w:hAnsi="Times New Roman"/>
              </w:rPr>
              <w:t>роль физической культуры в общекультурном, профессиональном и социальном развитии человека;</w:t>
            </w:r>
          </w:p>
          <w:p w14:paraId="5811C239" w14:textId="77777777" w:rsidR="00502D9B" w:rsidRDefault="00502D9B" w:rsidP="006158BE">
            <w:pPr>
              <w:rPr>
                <w:rFonts w:ascii="Times New Roman" w:hAnsi="Times New Roman"/>
              </w:rPr>
            </w:pPr>
            <w:r>
              <w:rPr>
                <w:rFonts w:ascii="Times New Roman" w:hAnsi="Times New Roman"/>
              </w:rPr>
              <w:t>основы здорового образа жизни;</w:t>
            </w:r>
          </w:p>
          <w:p w14:paraId="3C54EEA8" w14:textId="77777777" w:rsidR="00502D9B" w:rsidRDefault="00502D9B" w:rsidP="006158BE">
            <w:pPr>
              <w:rPr>
                <w:rFonts w:ascii="Times New Roman" w:hAnsi="Times New Roman"/>
              </w:rPr>
            </w:pPr>
            <w:r>
              <w:rPr>
                <w:rFonts w:ascii="Times New Roman" w:hAnsi="Times New Roman"/>
              </w:rPr>
              <w:t xml:space="preserve">условия профессиональной деятельности и зоны риска физического здоровья для </w:t>
            </w:r>
            <w:r w:rsidRPr="00340CEB">
              <w:rPr>
                <w:rFonts w:ascii="Times New Roman" w:hAnsi="Times New Roman"/>
              </w:rPr>
              <w:t>специальности</w:t>
            </w:r>
            <w:r>
              <w:rPr>
                <w:rFonts w:ascii="Times New Roman" w:hAnsi="Times New Roman"/>
              </w:rPr>
              <w:t>;</w:t>
            </w:r>
          </w:p>
          <w:p w14:paraId="215476BA" w14:textId="77777777" w:rsidR="00502D9B" w:rsidRPr="00900FFA" w:rsidRDefault="00502D9B" w:rsidP="006158BE">
            <w:pPr>
              <w:rPr>
                <w:rFonts w:ascii="Times New Roman" w:hAnsi="Times New Roman" w:cs="Times New Roman"/>
                <w:bCs/>
                <w:i/>
                <w:sz w:val="24"/>
                <w:szCs w:val="24"/>
              </w:rPr>
            </w:pPr>
            <w:r>
              <w:rPr>
                <w:rFonts w:ascii="Times New Roman" w:hAnsi="Times New Roman"/>
              </w:rPr>
              <w:t>средства профилактики перенапряжения.</w:t>
            </w:r>
          </w:p>
        </w:tc>
        <w:tc>
          <w:tcPr>
            <w:tcW w:w="2454" w:type="dxa"/>
            <w:tcBorders>
              <w:top w:val="single" w:sz="4" w:space="0" w:color="auto"/>
              <w:left w:val="single" w:sz="4" w:space="0" w:color="auto"/>
              <w:bottom w:val="single" w:sz="4" w:space="0" w:color="auto"/>
              <w:right w:val="single" w:sz="4" w:space="0" w:color="auto"/>
            </w:tcBorders>
            <w:hideMark/>
          </w:tcPr>
          <w:p w14:paraId="405B934A" w14:textId="77777777" w:rsidR="00502D9B" w:rsidRPr="00900FFA" w:rsidRDefault="00502D9B" w:rsidP="006158BE">
            <w:pPr>
              <w:jc w:val="center"/>
              <w:rPr>
                <w:rFonts w:ascii="Times New Roman" w:hAnsi="Times New Roman" w:cs="Times New Roman"/>
                <w:bCs/>
                <w:sz w:val="24"/>
                <w:szCs w:val="24"/>
              </w:rPr>
            </w:pPr>
            <w:r>
              <w:rPr>
                <w:rFonts w:ascii="Times New Roman" w:hAnsi="Times New Roman" w:cs="Times New Roman"/>
                <w:bCs/>
                <w:i/>
                <w:sz w:val="24"/>
                <w:szCs w:val="24"/>
              </w:rPr>
              <w:t>-</w:t>
            </w:r>
          </w:p>
        </w:tc>
      </w:tr>
    </w:tbl>
    <w:p w14:paraId="4FBD3354" w14:textId="27AE13EA" w:rsidR="00502D9B" w:rsidRDefault="00502D9B" w:rsidP="00502D9B">
      <w:pPr>
        <w:spacing w:after="120"/>
        <w:ind w:firstLine="709"/>
        <w:rPr>
          <w:rFonts w:ascii="Times New Roman" w:hAnsi="Times New Roman" w:cs="Times New Roman"/>
          <w:bCs/>
          <w:sz w:val="24"/>
          <w:szCs w:val="24"/>
        </w:rPr>
      </w:pPr>
    </w:p>
    <w:p w14:paraId="5C3EC3E9" w14:textId="33F0DA7F" w:rsidR="00B04090" w:rsidRDefault="00B04090" w:rsidP="00502D9B">
      <w:pPr>
        <w:spacing w:after="120"/>
        <w:ind w:firstLine="709"/>
        <w:rPr>
          <w:rFonts w:ascii="Times New Roman" w:hAnsi="Times New Roman" w:cs="Times New Roman"/>
          <w:bCs/>
          <w:sz w:val="24"/>
          <w:szCs w:val="24"/>
        </w:rPr>
      </w:pPr>
    </w:p>
    <w:p w14:paraId="39FAFBED" w14:textId="77777777" w:rsidR="00B04090" w:rsidRDefault="00B04090" w:rsidP="00502D9B">
      <w:pPr>
        <w:spacing w:after="120"/>
        <w:ind w:firstLine="709"/>
        <w:rPr>
          <w:rFonts w:ascii="Times New Roman" w:hAnsi="Times New Roman" w:cs="Times New Roman"/>
          <w:bCs/>
          <w:sz w:val="24"/>
          <w:szCs w:val="24"/>
        </w:rPr>
      </w:pPr>
    </w:p>
    <w:p w14:paraId="2866FD80" w14:textId="77777777" w:rsidR="00502D9B" w:rsidRPr="005720B3" w:rsidRDefault="00502D9B" w:rsidP="00502D9B">
      <w:pPr>
        <w:spacing w:after="120"/>
        <w:ind w:left="360"/>
        <w:rPr>
          <w:rFonts w:ascii="Times New Roman" w:hAnsi="Times New Roman" w:cs="Times New Roman"/>
          <w:b/>
          <w:sz w:val="24"/>
          <w:szCs w:val="24"/>
        </w:rPr>
      </w:pPr>
      <w:r>
        <w:rPr>
          <w:rFonts w:ascii="Times New Roman" w:hAnsi="Times New Roman" w:cs="Times New Roman"/>
          <w:b/>
          <w:sz w:val="24"/>
          <w:szCs w:val="24"/>
        </w:rPr>
        <w:lastRenderedPageBreak/>
        <w:t xml:space="preserve">1.3 </w:t>
      </w:r>
      <w:r w:rsidRPr="005720B3">
        <w:rPr>
          <w:rFonts w:ascii="Times New Roman" w:hAnsi="Times New Roman" w:cs="Times New Roman"/>
          <w:b/>
          <w:sz w:val="24"/>
          <w:szCs w:val="24"/>
        </w:rPr>
        <w:t>Обоснование часов вариативной части ОПОП-П</w:t>
      </w:r>
    </w:p>
    <w:p w14:paraId="1217E521" w14:textId="77777777" w:rsidR="00502D9B" w:rsidRPr="00B9365F" w:rsidRDefault="00502D9B" w:rsidP="00502D9B">
      <w:pPr>
        <w:pStyle w:val="a4"/>
        <w:spacing w:after="120"/>
        <w:rPr>
          <w:rFonts w:ascii="Times New Roman" w:hAnsi="Times New Roman" w:cs="Times New Roman"/>
          <w:b/>
          <w:sz w:val="24"/>
          <w:szCs w:val="24"/>
        </w:rPr>
      </w:pPr>
    </w:p>
    <w:tbl>
      <w:tblPr>
        <w:tblStyle w:val="a3"/>
        <w:tblW w:w="9639" w:type="dxa"/>
        <w:tblInd w:w="-5" w:type="dxa"/>
        <w:tblLook w:val="04A0" w:firstRow="1" w:lastRow="0" w:firstColumn="1" w:lastColumn="0" w:noHBand="0" w:noVBand="1"/>
      </w:tblPr>
      <w:tblGrid>
        <w:gridCol w:w="754"/>
        <w:gridCol w:w="2971"/>
        <w:gridCol w:w="2318"/>
        <w:gridCol w:w="1366"/>
        <w:gridCol w:w="2230"/>
      </w:tblGrid>
      <w:tr w:rsidR="00502D9B" w14:paraId="3C3CF091" w14:textId="77777777" w:rsidTr="006158BE">
        <w:tc>
          <w:tcPr>
            <w:tcW w:w="754" w:type="dxa"/>
          </w:tcPr>
          <w:p w14:paraId="39BDDD5C" w14:textId="77777777" w:rsidR="00502D9B" w:rsidRPr="002B4A0C" w:rsidRDefault="00502D9B" w:rsidP="006158BE">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п/п</w:t>
            </w:r>
          </w:p>
        </w:tc>
        <w:tc>
          <w:tcPr>
            <w:tcW w:w="2971" w:type="dxa"/>
          </w:tcPr>
          <w:p w14:paraId="43E1D901" w14:textId="77777777" w:rsidR="00502D9B" w:rsidRPr="002B4A0C" w:rsidRDefault="00502D9B" w:rsidP="006158BE">
            <w:pPr>
              <w:pStyle w:val="a4"/>
              <w:spacing w:after="120"/>
              <w:ind w:left="0"/>
              <w:rPr>
                <w:rFonts w:ascii="Times New Roman" w:hAnsi="Times New Roman" w:cs="Times New Roman"/>
                <w:b/>
                <w:sz w:val="24"/>
                <w:szCs w:val="24"/>
              </w:rPr>
            </w:pPr>
            <w:r>
              <w:rPr>
                <w:rFonts w:ascii="Times New Roman" w:hAnsi="Times New Roman" w:cs="Times New Roman"/>
                <w:b/>
                <w:sz w:val="24"/>
                <w:szCs w:val="24"/>
              </w:rPr>
              <w:t>Дополнительные знания, умения</w:t>
            </w:r>
          </w:p>
        </w:tc>
        <w:tc>
          <w:tcPr>
            <w:tcW w:w="2318" w:type="dxa"/>
          </w:tcPr>
          <w:p w14:paraId="4A4ED940" w14:textId="77777777" w:rsidR="00502D9B" w:rsidRPr="002B4A0C" w:rsidRDefault="00502D9B" w:rsidP="006158BE">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наименование темы</w:t>
            </w:r>
          </w:p>
        </w:tc>
        <w:tc>
          <w:tcPr>
            <w:tcW w:w="1366" w:type="dxa"/>
          </w:tcPr>
          <w:p w14:paraId="4DF13694" w14:textId="77777777" w:rsidR="00502D9B" w:rsidRPr="002B4A0C" w:rsidRDefault="00502D9B" w:rsidP="006158BE">
            <w:pPr>
              <w:pStyle w:val="a4"/>
              <w:spacing w:after="120"/>
              <w:ind w:left="0"/>
              <w:jc w:val="center"/>
              <w:rPr>
                <w:rFonts w:ascii="Times New Roman" w:hAnsi="Times New Roman" w:cs="Times New Roman"/>
                <w:b/>
                <w:sz w:val="24"/>
                <w:szCs w:val="24"/>
              </w:rPr>
            </w:pPr>
            <w:r w:rsidRPr="002B4A0C">
              <w:rPr>
                <w:rFonts w:ascii="Times New Roman" w:hAnsi="Times New Roman" w:cs="Times New Roman"/>
                <w:b/>
                <w:sz w:val="24"/>
                <w:szCs w:val="24"/>
              </w:rPr>
              <w:t>Объем часов</w:t>
            </w:r>
          </w:p>
        </w:tc>
        <w:tc>
          <w:tcPr>
            <w:tcW w:w="2230" w:type="dxa"/>
          </w:tcPr>
          <w:p w14:paraId="39C7ACCC" w14:textId="77777777" w:rsidR="00502D9B" w:rsidRPr="002B4A0C" w:rsidRDefault="00502D9B" w:rsidP="006158BE">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Обоснование включения в рабочую программу</w:t>
            </w:r>
          </w:p>
        </w:tc>
      </w:tr>
      <w:tr w:rsidR="00502D9B" w14:paraId="365A2FB3" w14:textId="77777777" w:rsidTr="006158BE">
        <w:tc>
          <w:tcPr>
            <w:tcW w:w="754" w:type="dxa"/>
          </w:tcPr>
          <w:p w14:paraId="08E5B815" w14:textId="77777777" w:rsidR="00502D9B" w:rsidRDefault="00502D9B" w:rsidP="006158BE">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1</w:t>
            </w:r>
          </w:p>
        </w:tc>
        <w:tc>
          <w:tcPr>
            <w:tcW w:w="2971" w:type="dxa"/>
          </w:tcPr>
          <w:p w14:paraId="6FD3A317" w14:textId="77777777" w:rsidR="00502D9B" w:rsidRDefault="00502D9B" w:rsidP="006158BE">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Закрепление в</w:t>
            </w:r>
            <w:r w:rsidRPr="00F210F9">
              <w:rPr>
                <w:rFonts w:ascii="Times New Roman" w:hAnsi="Times New Roman" w:cs="Times New Roman"/>
                <w:bCs/>
                <w:sz w:val="24"/>
                <w:szCs w:val="24"/>
              </w:rPr>
              <w:t>ыполнени</w:t>
            </w:r>
            <w:r>
              <w:rPr>
                <w:rFonts w:ascii="Times New Roman" w:hAnsi="Times New Roman" w:cs="Times New Roman"/>
                <w:bCs/>
                <w:sz w:val="24"/>
                <w:szCs w:val="24"/>
              </w:rPr>
              <w:t>я</w:t>
            </w:r>
            <w:r w:rsidRPr="00F210F9">
              <w:rPr>
                <w:rFonts w:ascii="Times New Roman" w:hAnsi="Times New Roman" w:cs="Times New Roman"/>
                <w:bCs/>
                <w:sz w:val="24"/>
                <w:szCs w:val="24"/>
              </w:rPr>
              <w:t xml:space="preserve"> комплекса упражнений</w:t>
            </w:r>
          </w:p>
        </w:tc>
        <w:tc>
          <w:tcPr>
            <w:tcW w:w="2318" w:type="dxa"/>
          </w:tcPr>
          <w:p w14:paraId="2524A2AB" w14:textId="77777777" w:rsidR="00502D9B" w:rsidRPr="007D73CE" w:rsidRDefault="00502D9B" w:rsidP="006158BE">
            <w:pPr>
              <w:pStyle w:val="a4"/>
              <w:spacing w:after="120"/>
              <w:ind w:left="0"/>
              <w:rPr>
                <w:rFonts w:ascii="Times New Roman" w:hAnsi="Times New Roman" w:cs="Times New Roman"/>
                <w:bCs/>
                <w:sz w:val="24"/>
                <w:szCs w:val="24"/>
              </w:rPr>
            </w:pPr>
            <w:r w:rsidRPr="00494389">
              <w:rPr>
                <w:rFonts w:ascii="Times New Roman" w:eastAsia="Times New Roman" w:hAnsi="Times New Roman" w:cs="Times New Roman"/>
                <w:sz w:val="24"/>
                <w:szCs w:val="24"/>
                <w:lang w:eastAsia="ru-RU"/>
              </w:rPr>
              <w:t>Тема 2.2. Физкультурно-оздоровительные мероприятия для укрепления здоровья, достижения жизненных и профессиональных целей</w:t>
            </w:r>
          </w:p>
        </w:tc>
        <w:tc>
          <w:tcPr>
            <w:tcW w:w="1366" w:type="dxa"/>
          </w:tcPr>
          <w:p w14:paraId="09813099" w14:textId="77777777" w:rsidR="00502D9B" w:rsidRDefault="00502D9B" w:rsidP="006158BE">
            <w:pPr>
              <w:pStyle w:val="a4"/>
              <w:spacing w:after="120"/>
              <w:ind w:left="0"/>
              <w:jc w:val="center"/>
              <w:rPr>
                <w:rFonts w:ascii="Times New Roman" w:hAnsi="Times New Roman" w:cs="Times New Roman"/>
                <w:bCs/>
                <w:sz w:val="24"/>
                <w:szCs w:val="24"/>
              </w:rPr>
            </w:pPr>
            <w:r>
              <w:rPr>
                <w:rFonts w:ascii="Times New Roman" w:hAnsi="Times New Roman" w:cs="Times New Roman"/>
                <w:bCs/>
                <w:sz w:val="24"/>
                <w:szCs w:val="24"/>
              </w:rPr>
              <w:t>6</w:t>
            </w:r>
          </w:p>
        </w:tc>
        <w:tc>
          <w:tcPr>
            <w:tcW w:w="2230" w:type="dxa"/>
          </w:tcPr>
          <w:p w14:paraId="3C321315" w14:textId="77777777" w:rsidR="00502D9B" w:rsidRDefault="00502D9B" w:rsidP="006158BE">
            <w:pPr>
              <w:pStyle w:val="a4"/>
              <w:spacing w:after="120"/>
              <w:ind w:left="0"/>
              <w:rPr>
                <w:rFonts w:ascii="Times New Roman" w:hAnsi="Times New Roman" w:cs="Times New Roman"/>
                <w:bCs/>
                <w:sz w:val="24"/>
                <w:szCs w:val="24"/>
                <w:lang w:bidi="ru-RU"/>
              </w:rPr>
            </w:pPr>
            <w:r>
              <w:rPr>
                <w:rFonts w:ascii="Times New Roman" w:hAnsi="Times New Roman" w:cs="Times New Roman"/>
                <w:bCs/>
                <w:sz w:val="24"/>
                <w:szCs w:val="24"/>
                <w:lang w:bidi="ru-RU"/>
              </w:rPr>
              <w:t>С</w:t>
            </w:r>
            <w:r w:rsidRPr="00F53192">
              <w:rPr>
                <w:rFonts w:ascii="Times New Roman" w:hAnsi="Times New Roman" w:cs="Times New Roman"/>
                <w:bCs/>
                <w:sz w:val="24"/>
                <w:szCs w:val="24"/>
                <w:lang w:bidi="ru-RU"/>
              </w:rPr>
              <w:t>истематизация и закреплени</w:t>
            </w:r>
            <w:r>
              <w:rPr>
                <w:rFonts w:ascii="Times New Roman" w:hAnsi="Times New Roman" w:cs="Times New Roman"/>
                <w:bCs/>
                <w:sz w:val="24"/>
                <w:szCs w:val="24"/>
                <w:lang w:bidi="ru-RU"/>
              </w:rPr>
              <w:t>е</w:t>
            </w:r>
            <w:r w:rsidRPr="00F53192">
              <w:rPr>
                <w:rFonts w:ascii="Times New Roman" w:hAnsi="Times New Roman" w:cs="Times New Roman"/>
                <w:bCs/>
                <w:sz w:val="24"/>
                <w:szCs w:val="24"/>
                <w:lang w:bidi="ru-RU"/>
              </w:rPr>
              <w:t xml:space="preserve"> полученных знаний и практических умений обучающимися</w:t>
            </w:r>
          </w:p>
          <w:p w14:paraId="6812DAA1" w14:textId="77777777" w:rsidR="00502D9B" w:rsidRDefault="00502D9B" w:rsidP="006158BE">
            <w:pPr>
              <w:pStyle w:val="a4"/>
              <w:spacing w:after="120"/>
              <w:ind w:left="0"/>
              <w:rPr>
                <w:rFonts w:ascii="Times New Roman" w:hAnsi="Times New Roman" w:cs="Times New Roman"/>
                <w:bCs/>
                <w:sz w:val="24"/>
                <w:szCs w:val="24"/>
              </w:rPr>
            </w:pPr>
          </w:p>
        </w:tc>
      </w:tr>
    </w:tbl>
    <w:p w14:paraId="3CE4BE5E" w14:textId="77777777" w:rsidR="00502D9B" w:rsidRDefault="00502D9B" w:rsidP="00502D9B">
      <w:pPr>
        <w:ind w:firstLine="709"/>
        <w:rPr>
          <w:rFonts w:ascii="Times New Roman" w:eastAsia="Times New Roman" w:hAnsi="Times New Roman" w:cs="Times New Roman"/>
          <w:sz w:val="12"/>
          <w:szCs w:val="12"/>
          <w:lang w:eastAsia="ru-RU"/>
        </w:rPr>
      </w:pPr>
    </w:p>
    <w:p w14:paraId="2E67FBE8" w14:textId="77777777" w:rsidR="00502D9B" w:rsidRPr="00711ECC" w:rsidRDefault="00502D9B" w:rsidP="00502D9B">
      <w:pPr>
        <w:ind w:firstLine="709"/>
        <w:rPr>
          <w:rFonts w:ascii="Times New Roman" w:eastAsia="Times New Roman" w:hAnsi="Times New Roman" w:cs="Times New Roman"/>
          <w:sz w:val="12"/>
          <w:szCs w:val="12"/>
          <w:lang w:eastAsia="ru-RU"/>
        </w:rPr>
      </w:pPr>
    </w:p>
    <w:p w14:paraId="6637D25D" w14:textId="77777777" w:rsidR="00502D9B" w:rsidRPr="00B115E3" w:rsidRDefault="00502D9B" w:rsidP="00502D9B">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068E26E2" w14:textId="77777777" w:rsidR="00502D9B" w:rsidRPr="00E11160" w:rsidRDefault="00502D9B" w:rsidP="00502D9B">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132"/>
        <w:gridCol w:w="2272"/>
      </w:tblGrid>
      <w:tr w:rsidR="00502D9B" w:rsidRPr="00257255" w14:paraId="0FAFEA28" w14:textId="77777777" w:rsidTr="006158BE">
        <w:trPr>
          <w:trHeight w:val="23"/>
        </w:trPr>
        <w:tc>
          <w:tcPr>
            <w:tcW w:w="3259" w:type="pct"/>
            <w:vAlign w:val="center"/>
          </w:tcPr>
          <w:p w14:paraId="16767190" w14:textId="77777777" w:rsidR="00502D9B" w:rsidRPr="00257255" w:rsidRDefault="00502D9B" w:rsidP="006158BE">
            <w:pPr>
              <w:jc w:val="center"/>
              <w:rPr>
                <w:rFonts w:ascii="Times New Roman" w:hAnsi="Times New Roman" w:cs="Times New Roman"/>
                <w:b/>
                <w:sz w:val="24"/>
              </w:rPr>
            </w:pPr>
            <w:r w:rsidRPr="00257255">
              <w:rPr>
                <w:rFonts w:ascii="Times New Roman" w:hAnsi="Times New Roman" w:cs="Times New Roman"/>
                <w:b/>
                <w:sz w:val="24"/>
              </w:rPr>
              <w:t xml:space="preserve">Наименование составных частей </w:t>
            </w:r>
            <w:r>
              <w:rPr>
                <w:rFonts w:ascii="Times New Roman" w:hAnsi="Times New Roman" w:cs="Times New Roman"/>
                <w:b/>
                <w:sz w:val="24"/>
              </w:rPr>
              <w:t>дисциплины</w:t>
            </w:r>
          </w:p>
        </w:tc>
        <w:tc>
          <w:tcPr>
            <w:tcW w:w="579" w:type="pct"/>
            <w:vAlign w:val="center"/>
          </w:tcPr>
          <w:p w14:paraId="58EF6366" w14:textId="77777777" w:rsidR="00502D9B" w:rsidRPr="00257255" w:rsidRDefault="00502D9B" w:rsidP="006158BE">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162" w:type="pct"/>
          </w:tcPr>
          <w:p w14:paraId="72C521D5" w14:textId="77777777" w:rsidR="00502D9B" w:rsidRPr="00257255" w:rsidRDefault="00502D9B" w:rsidP="006158BE">
            <w:pPr>
              <w:jc w:val="center"/>
              <w:rPr>
                <w:rFonts w:ascii="Times New Roman" w:hAnsi="Times New Roman" w:cs="Times New Roman"/>
                <w:b/>
                <w:iCs/>
                <w:sz w:val="24"/>
              </w:rPr>
            </w:pPr>
            <w:r w:rsidRPr="00257255">
              <w:rPr>
                <w:rFonts w:ascii="Times New Roman" w:hAnsi="Times New Roman" w:cs="Times New Roman"/>
                <w:b/>
                <w:sz w:val="24"/>
              </w:rPr>
              <w:t xml:space="preserve">В </w:t>
            </w:r>
            <w:proofErr w:type="spellStart"/>
            <w:r w:rsidRPr="00257255">
              <w:rPr>
                <w:rFonts w:ascii="Times New Roman" w:hAnsi="Times New Roman" w:cs="Times New Roman"/>
                <w:b/>
                <w:sz w:val="24"/>
              </w:rPr>
              <w:t>т.ч</w:t>
            </w:r>
            <w:proofErr w:type="spellEnd"/>
            <w:r w:rsidRPr="00257255">
              <w:rPr>
                <w:rFonts w:ascii="Times New Roman" w:hAnsi="Times New Roman" w:cs="Times New Roman"/>
                <w:b/>
                <w:sz w:val="24"/>
              </w:rPr>
              <w:t xml:space="preserve">. в форме </w:t>
            </w:r>
            <w:proofErr w:type="spellStart"/>
            <w:r w:rsidRPr="00257255">
              <w:rPr>
                <w:rFonts w:ascii="Times New Roman" w:hAnsi="Times New Roman" w:cs="Times New Roman"/>
                <w:b/>
                <w:sz w:val="24"/>
              </w:rPr>
              <w:t>практ</w:t>
            </w:r>
            <w:proofErr w:type="spellEnd"/>
            <w:r>
              <w:rPr>
                <w:rFonts w:ascii="Times New Roman" w:hAnsi="Times New Roman" w:cs="Times New Roman"/>
                <w:b/>
                <w:sz w:val="24"/>
              </w:rPr>
              <w:t>.</w:t>
            </w:r>
            <w:r w:rsidRPr="00257255">
              <w:rPr>
                <w:rFonts w:ascii="Times New Roman" w:hAnsi="Times New Roman" w:cs="Times New Roman"/>
                <w:b/>
                <w:sz w:val="24"/>
              </w:rPr>
              <w:t xml:space="preserve"> подготовки</w:t>
            </w:r>
          </w:p>
        </w:tc>
      </w:tr>
      <w:tr w:rsidR="00502D9B" w:rsidRPr="00257255" w14:paraId="15D6CE18" w14:textId="77777777" w:rsidTr="006158BE">
        <w:trPr>
          <w:trHeight w:val="23"/>
        </w:trPr>
        <w:tc>
          <w:tcPr>
            <w:tcW w:w="3259" w:type="pct"/>
            <w:vAlign w:val="center"/>
          </w:tcPr>
          <w:p w14:paraId="6AB6CB15" w14:textId="77777777" w:rsidR="00502D9B" w:rsidRPr="00257255" w:rsidRDefault="00502D9B" w:rsidP="006158BE">
            <w:pPr>
              <w:jc w:val="both"/>
              <w:rPr>
                <w:rFonts w:ascii="Times New Roman" w:hAnsi="Times New Roman" w:cs="Times New Roman"/>
                <w:bCs/>
                <w:sz w:val="24"/>
                <w:szCs w:val="24"/>
              </w:rPr>
            </w:pPr>
            <w:r>
              <w:rPr>
                <w:rFonts w:ascii="Times New Roman" w:hAnsi="Times New Roman" w:cs="Times New Roman"/>
                <w:bCs/>
                <w:sz w:val="24"/>
                <w:szCs w:val="24"/>
              </w:rPr>
              <w:t xml:space="preserve">Учебные </w:t>
            </w:r>
            <w:r w:rsidRPr="00257255">
              <w:rPr>
                <w:rFonts w:ascii="Times New Roman" w:hAnsi="Times New Roman" w:cs="Times New Roman"/>
                <w:bCs/>
                <w:sz w:val="24"/>
                <w:szCs w:val="24"/>
              </w:rPr>
              <w:t>занятия</w:t>
            </w:r>
            <w:r>
              <w:t xml:space="preserve">, </w:t>
            </w:r>
            <w:r w:rsidRPr="008A2509">
              <w:rPr>
                <w:rFonts w:ascii="Times New Roman" w:hAnsi="Times New Roman" w:cs="Times New Roman"/>
                <w:sz w:val="24"/>
                <w:szCs w:val="24"/>
              </w:rPr>
              <w:t>из них:</w:t>
            </w:r>
          </w:p>
        </w:tc>
        <w:tc>
          <w:tcPr>
            <w:tcW w:w="579" w:type="pct"/>
            <w:vAlign w:val="center"/>
          </w:tcPr>
          <w:p w14:paraId="0199DA92" w14:textId="77777777" w:rsidR="00502D9B" w:rsidRPr="00257255" w:rsidRDefault="00502D9B" w:rsidP="006158BE">
            <w:pPr>
              <w:jc w:val="center"/>
              <w:rPr>
                <w:rFonts w:ascii="Times New Roman" w:hAnsi="Times New Roman" w:cs="Times New Roman"/>
                <w:bCs/>
                <w:sz w:val="24"/>
                <w:szCs w:val="24"/>
              </w:rPr>
            </w:pPr>
            <w:r>
              <w:rPr>
                <w:rFonts w:ascii="Times New Roman" w:hAnsi="Times New Roman" w:cs="Times New Roman"/>
                <w:bCs/>
                <w:sz w:val="24"/>
                <w:szCs w:val="24"/>
              </w:rPr>
              <w:t>42</w:t>
            </w:r>
          </w:p>
        </w:tc>
        <w:tc>
          <w:tcPr>
            <w:tcW w:w="1162" w:type="pct"/>
            <w:vAlign w:val="center"/>
          </w:tcPr>
          <w:p w14:paraId="0662C2C6" w14:textId="77777777" w:rsidR="00502D9B" w:rsidRPr="00257255" w:rsidRDefault="00502D9B" w:rsidP="006158BE">
            <w:pPr>
              <w:jc w:val="center"/>
              <w:rPr>
                <w:rFonts w:ascii="Times New Roman" w:hAnsi="Times New Roman" w:cs="Times New Roman"/>
                <w:bCs/>
                <w:sz w:val="24"/>
                <w:szCs w:val="24"/>
              </w:rPr>
            </w:pPr>
            <w:r>
              <w:rPr>
                <w:rFonts w:ascii="Times New Roman" w:hAnsi="Times New Roman" w:cs="Times New Roman"/>
                <w:bCs/>
                <w:sz w:val="24"/>
                <w:szCs w:val="24"/>
              </w:rPr>
              <w:t>40</w:t>
            </w:r>
          </w:p>
        </w:tc>
      </w:tr>
      <w:tr w:rsidR="00502D9B" w:rsidRPr="00257255" w14:paraId="774AEC73" w14:textId="77777777" w:rsidTr="006158BE">
        <w:trPr>
          <w:trHeight w:val="23"/>
        </w:trPr>
        <w:tc>
          <w:tcPr>
            <w:tcW w:w="3259" w:type="pct"/>
            <w:vAlign w:val="center"/>
          </w:tcPr>
          <w:p w14:paraId="6CAD3B7A" w14:textId="77777777" w:rsidR="00502D9B" w:rsidRDefault="00502D9B" w:rsidP="006158BE">
            <w:pPr>
              <w:jc w:val="both"/>
              <w:rPr>
                <w:rFonts w:ascii="Times New Roman" w:hAnsi="Times New Roman" w:cs="Times New Roman"/>
                <w:bCs/>
                <w:sz w:val="24"/>
                <w:szCs w:val="24"/>
              </w:rPr>
            </w:pPr>
            <w:r>
              <w:rPr>
                <w:rFonts w:ascii="Times New Roman" w:hAnsi="Times New Roman" w:cs="Times New Roman"/>
                <w:bCs/>
                <w:sz w:val="24"/>
                <w:szCs w:val="24"/>
              </w:rPr>
              <w:t>теоретические</w:t>
            </w:r>
          </w:p>
        </w:tc>
        <w:tc>
          <w:tcPr>
            <w:tcW w:w="579" w:type="pct"/>
            <w:vAlign w:val="center"/>
          </w:tcPr>
          <w:p w14:paraId="4CCFA033" w14:textId="77777777" w:rsidR="00502D9B" w:rsidRDefault="00502D9B" w:rsidP="006158BE">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162" w:type="pct"/>
            <w:vAlign w:val="center"/>
          </w:tcPr>
          <w:p w14:paraId="5441B1B2" w14:textId="77777777" w:rsidR="00502D9B" w:rsidRDefault="00502D9B" w:rsidP="006158BE">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502D9B" w:rsidRPr="00257255" w14:paraId="75A271C7" w14:textId="77777777" w:rsidTr="006158BE">
        <w:trPr>
          <w:trHeight w:val="23"/>
        </w:trPr>
        <w:tc>
          <w:tcPr>
            <w:tcW w:w="3259" w:type="pct"/>
            <w:vAlign w:val="center"/>
          </w:tcPr>
          <w:p w14:paraId="105E0279" w14:textId="77777777" w:rsidR="00502D9B" w:rsidRDefault="00502D9B" w:rsidP="006158BE">
            <w:pPr>
              <w:jc w:val="both"/>
              <w:rPr>
                <w:rFonts w:ascii="Times New Roman" w:hAnsi="Times New Roman" w:cs="Times New Roman"/>
                <w:bCs/>
                <w:sz w:val="24"/>
                <w:szCs w:val="24"/>
              </w:rPr>
            </w:pPr>
            <w:r>
              <w:rPr>
                <w:rFonts w:ascii="Times New Roman" w:hAnsi="Times New Roman" w:cs="Times New Roman"/>
                <w:bCs/>
                <w:sz w:val="24"/>
                <w:szCs w:val="24"/>
              </w:rPr>
              <w:t>практические</w:t>
            </w:r>
          </w:p>
        </w:tc>
        <w:tc>
          <w:tcPr>
            <w:tcW w:w="579" w:type="pct"/>
            <w:vAlign w:val="center"/>
          </w:tcPr>
          <w:p w14:paraId="019197D4" w14:textId="77777777" w:rsidR="00502D9B" w:rsidRDefault="00502D9B" w:rsidP="006158BE">
            <w:pPr>
              <w:jc w:val="center"/>
              <w:rPr>
                <w:rFonts w:ascii="Times New Roman" w:hAnsi="Times New Roman" w:cs="Times New Roman"/>
                <w:bCs/>
                <w:sz w:val="24"/>
                <w:szCs w:val="24"/>
              </w:rPr>
            </w:pPr>
            <w:r>
              <w:rPr>
                <w:rFonts w:ascii="Times New Roman" w:hAnsi="Times New Roman" w:cs="Times New Roman"/>
                <w:bCs/>
                <w:sz w:val="24"/>
                <w:szCs w:val="24"/>
              </w:rPr>
              <w:t>38</w:t>
            </w:r>
          </w:p>
        </w:tc>
        <w:tc>
          <w:tcPr>
            <w:tcW w:w="1162" w:type="pct"/>
            <w:vAlign w:val="center"/>
          </w:tcPr>
          <w:p w14:paraId="497A5883" w14:textId="77777777" w:rsidR="00502D9B" w:rsidRDefault="00502D9B" w:rsidP="006158BE">
            <w:pPr>
              <w:jc w:val="center"/>
              <w:rPr>
                <w:rFonts w:ascii="Times New Roman" w:hAnsi="Times New Roman" w:cs="Times New Roman"/>
                <w:bCs/>
                <w:sz w:val="24"/>
                <w:szCs w:val="24"/>
              </w:rPr>
            </w:pPr>
            <w:r>
              <w:rPr>
                <w:rFonts w:ascii="Times New Roman" w:hAnsi="Times New Roman" w:cs="Times New Roman"/>
                <w:bCs/>
                <w:sz w:val="24"/>
                <w:szCs w:val="24"/>
              </w:rPr>
              <w:t>38</w:t>
            </w:r>
          </w:p>
        </w:tc>
      </w:tr>
      <w:tr w:rsidR="00502D9B" w:rsidRPr="00257255" w14:paraId="5038843E" w14:textId="77777777" w:rsidTr="006158BE">
        <w:trPr>
          <w:trHeight w:val="23"/>
        </w:trPr>
        <w:tc>
          <w:tcPr>
            <w:tcW w:w="3259" w:type="pct"/>
            <w:vAlign w:val="center"/>
          </w:tcPr>
          <w:p w14:paraId="73F3E2F0" w14:textId="77777777" w:rsidR="00502D9B" w:rsidRPr="00257255" w:rsidRDefault="00502D9B" w:rsidP="006158BE">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579" w:type="pct"/>
            <w:vAlign w:val="center"/>
          </w:tcPr>
          <w:p w14:paraId="6E5616EF" w14:textId="77777777" w:rsidR="00502D9B" w:rsidRPr="00257255" w:rsidRDefault="00502D9B" w:rsidP="006158BE">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162" w:type="pct"/>
            <w:vAlign w:val="center"/>
          </w:tcPr>
          <w:p w14:paraId="77BAB180" w14:textId="77777777" w:rsidR="00502D9B" w:rsidRPr="00257255" w:rsidRDefault="00502D9B" w:rsidP="006158BE">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502D9B" w:rsidRPr="00257255" w14:paraId="7FA2F0FE" w14:textId="77777777" w:rsidTr="006158BE">
        <w:trPr>
          <w:trHeight w:val="23"/>
        </w:trPr>
        <w:tc>
          <w:tcPr>
            <w:tcW w:w="3259" w:type="pct"/>
            <w:vAlign w:val="center"/>
          </w:tcPr>
          <w:p w14:paraId="23362B65" w14:textId="77777777" w:rsidR="00502D9B" w:rsidRPr="00257255" w:rsidRDefault="00502D9B" w:rsidP="006158BE">
            <w:pPr>
              <w:jc w:val="both"/>
              <w:rPr>
                <w:rFonts w:ascii="Times New Roman" w:hAnsi="Times New Roman" w:cs="Times New Roman"/>
                <w:bCs/>
                <w:sz w:val="24"/>
                <w:szCs w:val="24"/>
              </w:rPr>
            </w:pPr>
            <w:r w:rsidRPr="00257255">
              <w:rPr>
                <w:rFonts w:ascii="Times New Roman" w:hAnsi="Times New Roman" w:cs="Times New Roman"/>
                <w:bCs/>
                <w:sz w:val="24"/>
                <w:szCs w:val="24"/>
              </w:rPr>
              <w:t xml:space="preserve">Промежуточная аттестация </w:t>
            </w:r>
            <w:r>
              <w:rPr>
                <w:rFonts w:ascii="Times New Roman" w:hAnsi="Times New Roman" w:cs="Times New Roman"/>
                <w:bCs/>
                <w:sz w:val="24"/>
                <w:szCs w:val="24"/>
              </w:rPr>
              <w:t xml:space="preserve">в </w:t>
            </w:r>
            <w:r w:rsidRPr="00741FD0">
              <w:rPr>
                <w:rFonts w:ascii="Times New Roman" w:hAnsi="Times New Roman" w:cs="Times New Roman"/>
                <w:bCs/>
                <w:iCs/>
                <w:sz w:val="24"/>
                <w:szCs w:val="24"/>
              </w:rPr>
              <w:t xml:space="preserve">форме </w:t>
            </w:r>
            <w:proofErr w:type="spellStart"/>
            <w:r w:rsidRPr="00741FD0">
              <w:rPr>
                <w:rFonts w:ascii="Times New Roman" w:hAnsi="Times New Roman" w:cs="Times New Roman"/>
                <w:bCs/>
                <w:iCs/>
                <w:sz w:val="24"/>
                <w:szCs w:val="24"/>
              </w:rPr>
              <w:t>диф.зачета</w:t>
            </w:r>
            <w:proofErr w:type="spellEnd"/>
          </w:p>
        </w:tc>
        <w:tc>
          <w:tcPr>
            <w:tcW w:w="579" w:type="pct"/>
            <w:vAlign w:val="center"/>
          </w:tcPr>
          <w:p w14:paraId="702B989B" w14:textId="77777777" w:rsidR="00502D9B" w:rsidRPr="00257255" w:rsidRDefault="00502D9B" w:rsidP="006158BE">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162" w:type="pct"/>
            <w:vAlign w:val="center"/>
          </w:tcPr>
          <w:p w14:paraId="538A671F" w14:textId="77777777" w:rsidR="00502D9B" w:rsidRPr="00257255" w:rsidRDefault="00502D9B" w:rsidP="006158BE">
            <w:pPr>
              <w:jc w:val="center"/>
              <w:rPr>
                <w:rFonts w:ascii="Times New Roman" w:hAnsi="Times New Roman" w:cs="Times New Roman"/>
                <w:bCs/>
                <w:sz w:val="24"/>
                <w:szCs w:val="24"/>
              </w:rPr>
            </w:pPr>
            <w:r>
              <w:rPr>
                <w:rFonts w:ascii="Times New Roman" w:hAnsi="Times New Roman" w:cs="Times New Roman"/>
                <w:bCs/>
                <w:sz w:val="24"/>
                <w:szCs w:val="24"/>
              </w:rPr>
              <w:t>2</w:t>
            </w:r>
          </w:p>
        </w:tc>
      </w:tr>
      <w:tr w:rsidR="00502D9B" w:rsidRPr="00257255" w14:paraId="5F201DA7" w14:textId="77777777" w:rsidTr="006158BE">
        <w:trPr>
          <w:trHeight w:val="23"/>
        </w:trPr>
        <w:tc>
          <w:tcPr>
            <w:tcW w:w="3259" w:type="pct"/>
            <w:vAlign w:val="center"/>
          </w:tcPr>
          <w:p w14:paraId="29042D39" w14:textId="77777777" w:rsidR="00502D9B" w:rsidRPr="00257255" w:rsidRDefault="00502D9B" w:rsidP="006158BE">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579" w:type="pct"/>
            <w:vAlign w:val="center"/>
          </w:tcPr>
          <w:p w14:paraId="20479B62" w14:textId="77777777" w:rsidR="00502D9B" w:rsidRPr="00257255" w:rsidRDefault="00502D9B" w:rsidP="006158BE">
            <w:pPr>
              <w:jc w:val="center"/>
              <w:rPr>
                <w:rFonts w:ascii="Times New Roman" w:hAnsi="Times New Roman" w:cs="Times New Roman"/>
                <w:b/>
                <w:sz w:val="24"/>
                <w:szCs w:val="24"/>
              </w:rPr>
            </w:pPr>
            <w:r>
              <w:rPr>
                <w:rFonts w:ascii="Times New Roman" w:hAnsi="Times New Roman" w:cs="Times New Roman"/>
                <w:b/>
                <w:sz w:val="24"/>
                <w:szCs w:val="24"/>
              </w:rPr>
              <w:t>42</w:t>
            </w:r>
          </w:p>
        </w:tc>
        <w:tc>
          <w:tcPr>
            <w:tcW w:w="1162" w:type="pct"/>
            <w:vAlign w:val="center"/>
          </w:tcPr>
          <w:p w14:paraId="7620B080" w14:textId="77777777" w:rsidR="00502D9B" w:rsidRPr="00257255" w:rsidRDefault="00502D9B" w:rsidP="006158BE">
            <w:pPr>
              <w:jc w:val="center"/>
              <w:rPr>
                <w:rFonts w:ascii="Times New Roman" w:hAnsi="Times New Roman" w:cs="Times New Roman"/>
                <w:b/>
                <w:sz w:val="24"/>
                <w:szCs w:val="24"/>
              </w:rPr>
            </w:pPr>
            <w:r>
              <w:rPr>
                <w:rFonts w:ascii="Times New Roman" w:hAnsi="Times New Roman" w:cs="Times New Roman"/>
                <w:b/>
                <w:sz w:val="24"/>
                <w:szCs w:val="24"/>
              </w:rPr>
              <w:t>40</w:t>
            </w:r>
          </w:p>
        </w:tc>
      </w:tr>
    </w:tbl>
    <w:p w14:paraId="6E1E72F2" w14:textId="77777777" w:rsidR="00502D9B" w:rsidRDefault="00502D9B" w:rsidP="00502D9B">
      <w:pPr>
        <w:rPr>
          <w:rFonts w:ascii="Times New Roman" w:eastAsia="Segoe UI" w:hAnsi="Times New Roman" w:cs="Times New Roman"/>
          <w:b/>
          <w:bCs/>
          <w:sz w:val="24"/>
          <w:szCs w:val="24"/>
          <w:lang w:eastAsia="ru-RU"/>
        </w:rPr>
      </w:pPr>
      <w:r>
        <w:rPr>
          <w:rFonts w:ascii="Times New Roman" w:hAnsi="Times New Roman"/>
        </w:rPr>
        <w:br w:type="page"/>
      </w:r>
    </w:p>
    <w:p w14:paraId="212CA19B" w14:textId="77777777" w:rsidR="00502D9B" w:rsidRDefault="00502D9B" w:rsidP="00502D9B">
      <w:pPr>
        <w:pStyle w:val="114"/>
        <w:rPr>
          <w:rFonts w:ascii="Times New Roman" w:hAnsi="Times New Roman"/>
        </w:rPr>
        <w:sectPr w:rsidR="00502D9B" w:rsidSect="001604E7">
          <w:headerReference w:type="even" r:id="rId25"/>
          <w:pgSz w:w="11906" w:h="16838"/>
          <w:pgMar w:top="1134" w:right="567" w:bottom="1134" w:left="1701" w:header="709" w:footer="709" w:gutter="0"/>
          <w:cols w:space="708"/>
          <w:docGrid w:linePitch="360"/>
        </w:sectPr>
      </w:pPr>
    </w:p>
    <w:p w14:paraId="48407C2B" w14:textId="77777777" w:rsidR="00502D9B" w:rsidRPr="00782EFC" w:rsidRDefault="00502D9B" w:rsidP="00502D9B">
      <w:pPr>
        <w:pStyle w:val="114"/>
        <w:rPr>
          <w:rFonts w:ascii="Times New Roman" w:hAnsi="Times New Roman"/>
        </w:rPr>
      </w:pPr>
      <w:r w:rsidRPr="00782EFC">
        <w:rPr>
          <w:rFonts w:ascii="Times New Roman" w:hAnsi="Times New Roman"/>
        </w:rPr>
        <w:lastRenderedPageBreak/>
        <w:t>2.</w:t>
      </w:r>
      <w:r>
        <w:rPr>
          <w:rFonts w:ascii="Times New Roman" w:hAnsi="Times New Roman"/>
        </w:rPr>
        <w:t>2</w:t>
      </w:r>
      <w:r w:rsidRPr="00782EFC">
        <w:rPr>
          <w:rFonts w:ascii="Times New Roman" w:hAnsi="Times New Roman"/>
        </w:rPr>
        <w:t>. </w:t>
      </w:r>
      <w:r>
        <w:rPr>
          <w:rFonts w:ascii="Times New Roman" w:hAnsi="Times New Roman"/>
        </w:rPr>
        <w:t>С</w:t>
      </w:r>
      <w:r w:rsidRPr="00782EFC">
        <w:rPr>
          <w:rFonts w:ascii="Times New Roman" w:hAnsi="Times New Roman"/>
        </w:rPr>
        <w:t xml:space="preserve">одержание </w:t>
      </w:r>
      <w:r>
        <w:rPr>
          <w:rFonts w:ascii="Times New Roman" w:hAnsi="Times New Roman"/>
        </w:rPr>
        <w:t>дисциплины</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2"/>
        <w:gridCol w:w="8284"/>
        <w:gridCol w:w="2234"/>
        <w:gridCol w:w="1794"/>
      </w:tblGrid>
      <w:tr w:rsidR="00502D9B" w:rsidRPr="00494389" w14:paraId="37FB7946" w14:textId="77777777" w:rsidTr="006158BE">
        <w:trPr>
          <w:trHeight w:val="20"/>
        </w:trPr>
        <w:tc>
          <w:tcPr>
            <w:tcW w:w="889" w:type="pct"/>
            <w:vAlign w:val="center"/>
          </w:tcPr>
          <w:p w14:paraId="6CE854AF" w14:textId="77777777" w:rsidR="00502D9B" w:rsidRPr="00494389" w:rsidRDefault="00502D9B" w:rsidP="006158BE">
            <w:pPr>
              <w:suppressAutoHyphens/>
              <w:spacing w:after="200" w:line="276" w:lineRule="auto"/>
              <w:jc w:val="center"/>
              <w:rPr>
                <w:rFonts w:ascii="Times New Roman" w:eastAsia="Times New Roman" w:hAnsi="Times New Roman" w:cs="Times New Roman"/>
                <w:b/>
                <w:bCs/>
                <w:lang w:eastAsia="ru-RU"/>
              </w:rPr>
            </w:pPr>
            <w:r w:rsidRPr="00494389">
              <w:rPr>
                <w:rFonts w:ascii="Times New Roman" w:eastAsia="Times New Roman" w:hAnsi="Times New Roman" w:cs="Times New Roman"/>
                <w:b/>
                <w:bCs/>
                <w:lang w:eastAsia="ru-RU"/>
              </w:rPr>
              <w:t>Наименование разделов и тем</w:t>
            </w:r>
          </w:p>
        </w:tc>
        <w:tc>
          <w:tcPr>
            <w:tcW w:w="2766" w:type="pct"/>
            <w:vAlign w:val="center"/>
          </w:tcPr>
          <w:p w14:paraId="2805C053" w14:textId="77777777" w:rsidR="00502D9B" w:rsidRPr="00494389" w:rsidRDefault="00502D9B" w:rsidP="006158BE">
            <w:pPr>
              <w:suppressAutoHyphens/>
              <w:spacing w:after="200" w:line="276" w:lineRule="auto"/>
              <w:jc w:val="center"/>
              <w:rPr>
                <w:rFonts w:ascii="Times New Roman" w:eastAsia="Times New Roman" w:hAnsi="Times New Roman" w:cs="Times New Roman"/>
                <w:b/>
                <w:bCs/>
                <w:lang w:eastAsia="ru-RU"/>
              </w:rPr>
            </w:pPr>
            <w:r w:rsidRPr="00494389">
              <w:rPr>
                <w:rFonts w:ascii="Times New Roman" w:eastAsia="Times New Roman" w:hAnsi="Times New Roman" w:cs="Times New Roman"/>
                <w:b/>
                <w:bCs/>
                <w:lang w:eastAsia="ru-RU"/>
              </w:rPr>
              <w:t>Содержание учебного материала и формы организации деятельности обучающихся</w:t>
            </w:r>
          </w:p>
        </w:tc>
        <w:tc>
          <w:tcPr>
            <w:tcW w:w="746" w:type="pct"/>
            <w:vAlign w:val="center"/>
          </w:tcPr>
          <w:p w14:paraId="7FB008A4" w14:textId="77777777" w:rsidR="00502D9B" w:rsidRPr="00494389" w:rsidRDefault="00502D9B" w:rsidP="006158BE">
            <w:pPr>
              <w:suppressAutoHyphens/>
              <w:jc w:val="center"/>
              <w:rPr>
                <w:rFonts w:ascii="Times New Roman" w:eastAsia="Times New Roman" w:hAnsi="Times New Roman" w:cs="Times New Roman"/>
                <w:b/>
                <w:bCs/>
                <w:lang w:eastAsia="ru-RU"/>
              </w:rPr>
            </w:pPr>
            <w:r w:rsidRPr="00494389">
              <w:rPr>
                <w:rFonts w:ascii="Times New Roman" w:eastAsia="Times New Roman" w:hAnsi="Times New Roman" w:cs="Times New Roman"/>
                <w:b/>
                <w:bCs/>
                <w:lang w:eastAsia="ru-RU"/>
              </w:rPr>
              <w:t>Объем, акад. ч / в том числе в форме практической подготовки, акад. ч</w:t>
            </w:r>
          </w:p>
        </w:tc>
        <w:tc>
          <w:tcPr>
            <w:tcW w:w="600" w:type="pct"/>
            <w:vAlign w:val="center"/>
          </w:tcPr>
          <w:p w14:paraId="1F486947" w14:textId="77777777" w:rsidR="00502D9B" w:rsidRPr="00494389" w:rsidRDefault="00502D9B" w:rsidP="006158BE">
            <w:pPr>
              <w:suppressAutoHyphens/>
              <w:spacing w:after="200" w:line="276" w:lineRule="auto"/>
              <w:jc w:val="center"/>
              <w:rPr>
                <w:rFonts w:ascii="Times New Roman" w:eastAsia="Times New Roman" w:hAnsi="Times New Roman" w:cs="Times New Roman"/>
                <w:b/>
                <w:bCs/>
                <w:lang w:eastAsia="ru-RU"/>
              </w:rPr>
            </w:pPr>
            <w:r w:rsidRPr="00494389">
              <w:rPr>
                <w:rFonts w:ascii="Times New Roman" w:eastAsia="Times New Roman" w:hAnsi="Times New Roman" w:cs="Times New Roman"/>
                <w:b/>
                <w:bCs/>
                <w:lang w:eastAsia="ru-RU"/>
              </w:rPr>
              <w:t>Коды компетенций и личностных результатов, формированию которых способствует элемент программы</w:t>
            </w:r>
          </w:p>
        </w:tc>
      </w:tr>
      <w:tr w:rsidR="00502D9B" w:rsidRPr="00494389" w14:paraId="0C5C38A1" w14:textId="77777777" w:rsidTr="006158BE">
        <w:trPr>
          <w:trHeight w:val="20"/>
        </w:trPr>
        <w:tc>
          <w:tcPr>
            <w:tcW w:w="889" w:type="pct"/>
          </w:tcPr>
          <w:p w14:paraId="456839E9" w14:textId="77777777" w:rsidR="00502D9B" w:rsidRPr="00494389" w:rsidRDefault="00502D9B" w:rsidP="006158BE">
            <w:pPr>
              <w:jc w:val="center"/>
              <w:rPr>
                <w:rFonts w:ascii="Times New Roman" w:eastAsia="Times New Roman" w:hAnsi="Times New Roman" w:cs="Times New Roman"/>
                <w:b/>
                <w:bCs/>
                <w:i/>
                <w:iCs/>
                <w:lang w:eastAsia="ru-RU"/>
              </w:rPr>
            </w:pPr>
            <w:r w:rsidRPr="00494389">
              <w:rPr>
                <w:rFonts w:ascii="Times New Roman" w:eastAsia="Times New Roman" w:hAnsi="Times New Roman" w:cs="Times New Roman"/>
                <w:b/>
                <w:bCs/>
                <w:i/>
                <w:iCs/>
                <w:lang w:eastAsia="ru-RU"/>
              </w:rPr>
              <w:t>1</w:t>
            </w:r>
          </w:p>
        </w:tc>
        <w:tc>
          <w:tcPr>
            <w:tcW w:w="2766" w:type="pct"/>
          </w:tcPr>
          <w:p w14:paraId="4A82846C" w14:textId="77777777" w:rsidR="00502D9B" w:rsidRPr="00494389" w:rsidRDefault="00502D9B" w:rsidP="006158BE">
            <w:pPr>
              <w:jc w:val="center"/>
              <w:rPr>
                <w:rFonts w:ascii="Times New Roman" w:eastAsia="Times New Roman" w:hAnsi="Times New Roman" w:cs="Times New Roman"/>
                <w:b/>
                <w:bCs/>
                <w:i/>
                <w:iCs/>
                <w:lang w:eastAsia="ru-RU"/>
              </w:rPr>
            </w:pPr>
            <w:r w:rsidRPr="00494389">
              <w:rPr>
                <w:rFonts w:ascii="Times New Roman" w:eastAsia="Times New Roman" w:hAnsi="Times New Roman" w:cs="Times New Roman"/>
                <w:b/>
                <w:bCs/>
                <w:i/>
                <w:iCs/>
                <w:lang w:eastAsia="ru-RU"/>
              </w:rPr>
              <w:t>2</w:t>
            </w:r>
          </w:p>
        </w:tc>
        <w:tc>
          <w:tcPr>
            <w:tcW w:w="746" w:type="pct"/>
          </w:tcPr>
          <w:p w14:paraId="0C1F08D7" w14:textId="77777777" w:rsidR="00502D9B" w:rsidRPr="00494389" w:rsidRDefault="00502D9B" w:rsidP="006158BE">
            <w:pPr>
              <w:jc w:val="center"/>
              <w:rPr>
                <w:rFonts w:ascii="Times New Roman" w:eastAsia="Times New Roman" w:hAnsi="Times New Roman" w:cs="Times New Roman"/>
                <w:b/>
                <w:bCs/>
                <w:i/>
                <w:iCs/>
                <w:lang w:eastAsia="ru-RU"/>
              </w:rPr>
            </w:pPr>
            <w:r w:rsidRPr="00494389">
              <w:rPr>
                <w:rFonts w:ascii="Times New Roman" w:eastAsia="Times New Roman" w:hAnsi="Times New Roman" w:cs="Times New Roman"/>
                <w:b/>
                <w:bCs/>
                <w:i/>
                <w:iCs/>
                <w:lang w:eastAsia="ru-RU"/>
              </w:rPr>
              <w:t>3</w:t>
            </w:r>
          </w:p>
        </w:tc>
        <w:tc>
          <w:tcPr>
            <w:tcW w:w="600" w:type="pct"/>
          </w:tcPr>
          <w:p w14:paraId="1DA2DF46" w14:textId="77777777" w:rsidR="00502D9B" w:rsidRPr="00494389" w:rsidRDefault="00502D9B" w:rsidP="006158BE">
            <w:pPr>
              <w:jc w:val="center"/>
              <w:rPr>
                <w:rFonts w:ascii="Times New Roman" w:eastAsia="Times New Roman" w:hAnsi="Times New Roman" w:cs="Times New Roman"/>
                <w:b/>
                <w:bCs/>
                <w:i/>
                <w:iCs/>
                <w:lang w:eastAsia="ru-RU"/>
              </w:rPr>
            </w:pPr>
            <w:r w:rsidRPr="00494389">
              <w:rPr>
                <w:rFonts w:ascii="Times New Roman" w:eastAsia="Times New Roman" w:hAnsi="Times New Roman" w:cs="Times New Roman"/>
                <w:b/>
                <w:bCs/>
                <w:i/>
                <w:iCs/>
                <w:lang w:eastAsia="ru-RU"/>
              </w:rPr>
              <w:t>4</w:t>
            </w:r>
          </w:p>
        </w:tc>
      </w:tr>
      <w:tr w:rsidR="00502D9B" w:rsidRPr="00494389" w14:paraId="2312075B" w14:textId="77777777" w:rsidTr="006158BE">
        <w:trPr>
          <w:trHeight w:val="20"/>
        </w:trPr>
        <w:tc>
          <w:tcPr>
            <w:tcW w:w="3654" w:type="pct"/>
            <w:gridSpan w:val="2"/>
          </w:tcPr>
          <w:p w14:paraId="48F534CE" w14:textId="77777777" w:rsidR="00502D9B" w:rsidRPr="00494389" w:rsidRDefault="00502D9B" w:rsidP="006158BE">
            <w:pPr>
              <w:rPr>
                <w:rFonts w:ascii="Times New Roman" w:eastAsia="Times New Roman" w:hAnsi="Times New Roman" w:cs="Times New Roman"/>
                <w:b/>
                <w:bCs/>
                <w:sz w:val="24"/>
                <w:szCs w:val="24"/>
                <w:lang w:eastAsia="ru-RU"/>
              </w:rPr>
            </w:pPr>
            <w:r w:rsidRPr="00494389">
              <w:rPr>
                <w:rFonts w:ascii="Times New Roman" w:eastAsia="Times New Roman" w:hAnsi="Times New Roman" w:cs="Times New Roman"/>
                <w:b/>
                <w:bCs/>
                <w:sz w:val="24"/>
                <w:szCs w:val="24"/>
                <w:lang w:eastAsia="ru-RU"/>
              </w:rPr>
              <w:t xml:space="preserve">Раздел 1. </w:t>
            </w:r>
            <w:r w:rsidRPr="00494389">
              <w:rPr>
                <w:rFonts w:ascii="Times New Roman" w:eastAsia="Times New Roman" w:hAnsi="Times New Roman" w:cs="Times New Roman"/>
                <w:b/>
                <w:sz w:val="24"/>
                <w:szCs w:val="24"/>
                <w:lang w:eastAsia="ru-RU"/>
              </w:rPr>
              <w:t xml:space="preserve">Основы формирования физической культуры личности  </w:t>
            </w:r>
          </w:p>
        </w:tc>
        <w:tc>
          <w:tcPr>
            <w:tcW w:w="746" w:type="pct"/>
          </w:tcPr>
          <w:p w14:paraId="01F7A525" w14:textId="77777777" w:rsidR="00502D9B" w:rsidRPr="00494389" w:rsidRDefault="00502D9B" w:rsidP="006158BE">
            <w:pPr>
              <w:jc w:val="center"/>
              <w:rPr>
                <w:rFonts w:ascii="Times New Roman" w:eastAsia="Times New Roman" w:hAnsi="Times New Roman" w:cs="Times New Roman"/>
                <w:b/>
                <w:bCs/>
                <w:iCs/>
                <w:sz w:val="24"/>
                <w:szCs w:val="24"/>
                <w:lang w:eastAsia="ru-RU"/>
              </w:rPr>
            </w:pPr>
            <w:r w:rsidRPr="00494389">
              <w:rPr>
                <w:rFonts w:ascii="Times New Roman" w:eastAsia="Times New Roman" w:hAnsi="Times New Roman" w:cs="Times New Roman"/>
                <w:iCs/>
                <w:sz w:val="24"/>
                <w:szCs w:val="24"/>
                <w:lang w:eastAsia="ru-RU"/>
              </w:rPr>
              <w:t>2/0</w:t>
            </w:r>
          </w:p>
        </w:tc>
        <w:tc>
          <w:tcPr>
            <w:tcW w:w="600" w:type="pct"/>
          </w:tcPr>
          <w:p w14:paraId="14873BE9" w14:textId="77777777" w:rsidR="00502D9B" w:rsidRPr="00494389" w:rsidRDefault="00502D9B" w:rsidP="006158BE">
            <w:pPr>
              <w:jc w:val="center"/>
              <w:rPr>
                <w:rFonts w:ascii="Times New Roman" w:eastAsia="Times New Roman" w:hAnsi="Times New Roman" w:cs="Times New Roman"/>
                <w:b/>
                <w:bCs/>
                <w:iCs/>
                <w:sz w:val="24"/>
                <w:szCs w:val="24"/>
                <w:lang w:eastAsia="ru-RU"/>
              </w:rPr>
            </w:pPr>
          </w:p>
        </w:tc>
      </w:tr>
      <w:tr w:rsidR="00502D9B" w:rsidRPr="00494389" w14:paraId="5FBBDEB1" w14:textId="77777777" w:rsidTr="006158BE">
        <w:trPr>
          <w:trHeight w:val="20"/>
        </w:trPr>
        <w:tc>
          <w:tcPr>
            <w:tcW w:w="889" w:type="pct"/>
            <w:vMerge w:val="restart"/>
          </w:tcPr>
          <w:p w14:paraId="05B0F0E6" w14:textId="77777777" w:rsidR="00502D9B" w:rsidRPr="00494389" w:rsidRDefault="00502D9B" w:rsidP="006158BE">
            <w:pPr>
              <w:widowControl w:val="0"/>
              <w:rPr>
                <w:rFonts w:ascii="Times New Roman" w:eastAsia="Times New Roman" w:hAnsi="Times New Roman" w:cs="Times New Roman"/>
                <w:b/>
                <w:bCs/>
                <w:sz w:val="24"/>
                <w:szCs w:val="24"/>
                <w:lang w:eastAsia="ru-RU"/>
              </w:rPr>
            </w:pPr>
            <w:r w:rsidRPr="00494389">
              <w:rPr>
                <w:rFonts w:ascii="Times New Roman" w:eastAsia="Times New Roman" w:hAnsi="Times New Roman" w:cs="Times New Roman"/>
                <w:b/>
                <w:bCs/>
                <w:sz w:val="24"/>
                <w:szCs w:val="24"/>
                <w:lang w:eastAsia="ru-RU"/>
              </w:rPr>
              <w:t xml:space="preserve">Тема 1. </w:t>
            </w:r>
            <w:r w:rsidRPr="00494389">
              <w:rPr>
                <w:rFonts w:ascii="Times New Roman" w:eastAsia="Times New Roman" w:hAnsi="Times New Roman" w:cs="Times New Roman"/>
                <w:b/>
                <w:sz w:val="24"/>
                <w:szCs w:val="24"/>
                <w:lang w:eastAsia="ru-RU"/>
              </w:rPr>
              <w:t>Профессионально-оздоровительная направленность физического воспитания</w:t>
            </w:r>
            <w:r w:rsidRPr="00494389">
              <w:rPr>
                <w:rFonts w:ascii="Times New Roman" w:eastAsia="Times New Roman" w:hAnsi="Times New Roman" w:cs="Times New Roman"/>
                <w:b/>
                <w:bCs/>
                <w:sz w:val="24"/>
                <w:szCs w:val="24"/>
                <w:lang w:eastAsia="ru-RU"/>
              </w:rPr>
              <w:t xml:space="preserve"> </w:t>
            </w:r>
          </w:p>
        </w:tc>
        <w:tc>
          <w:tcPr>
            <w:tcW w:w="2766" w:type="pct"/>
          </w:tcPr>
          <w:p w14:paraId="70165BED" w14:textId="77777777" w:rsidR="00502D9B" w:rsidRPr="00494389" w:rsidRDefault="00502D9B" w:rsidP="006158BE">
            <w:pPr>
              <w:widowControl w:val="0"/>
              <w:rPr>
                <w:rFonts w:ascii="Times New Roman" w:eastAsia="Times New Roman" w:hAnsi="Times New Roman" w:cs="Times New Roman"/>
                <w:b/>
                <w:bCs/>
                <w:i/>
                <w:sz w:val="24"/>
                <w:szCs w:val="24"/>
                <w:lang w:eastAsia="ru-RU"/>
              </w:rPr>
            </w:pPr>
            <w:r w:rsidRPr="00494389">
              <w:rPr>
                <w:rFonts w:ascii="Times New Roman" w:eastAsia="Times New Roman" w:hAnsi="Times New Roman" w:cs="Times New Roman"/>
                <w:b/>
                <w:bCs/>
                <w:sz w:val="24"/>
                <w:szCs w:val="24"/>
                <w:lang w:eastAsia="ru-RU"/>
              </w:rPr>
              <w:t>Содержание учебного материала</w:t>
            </w:r>
          </w:p>
        </w:tc>
        <w:tc>
          <w:tcPr>
            <w:tcW w:w="746" w:type="pct"/>
            <w:vAlign w:val="center"/>
          </w:tcPr>
          <w:p w14:paraId="24D19207" w14:textId="77777777" w:rsidR="00502D9B" w:rsidRPr="00494389" w:rsidRDefault="00502D9B" w:rsidP="006158BE">
            <w:pPr>
              <w:widowControl w:val="0"/>
              <w:jc w:val="center"/>
              <w:rPr>
                <w:rFonts w:ascii="Times New Roman" w:eastAsia="Times New Roman" w:hAnsi="Times New Roman" w:cs="Times New Roman"/>
                <w:iCs/>
                <w:sz w:val="24"/>
                <w:szCs w:val="24"/>
                <w:lang w:eastAsia="ru-RU"/>
              </w:rPr>
            </w:pPr>
            <w:r w:rsidRPr="00494389">
              <w:rPr>
                <w:rFonts w:ascii="Times New Roman" w:eastAsia="Times New Roman" w:hAnsi="Times New Roman" w:cs="Times New Roman"/>
                <w:iCs/>
                <w:sz w:val="24"/>
                <w:szCs w:val="24"/>
                <w:lang w:eastAsia="ru-RU"/>
              </w:rPr>
              <w:t>2</w:t>
            </w:r>
          </w:p>
        </w:tc>
        <w:tc>
          <w:tcPr>
            <w:tcW w:w="600" w:type="pct"/>
            <w:vMerge w:val="restart"/>
          </w:tcPr>
          <w:p w14:paraId="16DBE4FF" w14:textId="77777777" w:rsidR="00502D9B" w:rsidRPr="00494389" w:rsidRDefault="00502D9B" w:rsidP="006158BE">
            <w:pPr>
              <w:jc w:val="center"/>
              <w:rPr>
                <w:rFonts w:ascii="Times New Roman" w:eastAsia="Times New Roman" w:hAnsi="Times New Roman" w:cs="Times New Roman"/>
                <w:sz w:val="24"/>
                <w:szCs w:val="24"/>
                <w:lang w:eastAsia="ru-RU"/>
              </w:rPr>
            </w:pPr>
            <w:r w:rsidRPr="00494389">
              <w:rPr>
                <w:rFonts w:ascii="Times New Roman" w:eastAsia="Times New Roman" w:hAnsi="Times New Roman" w:cs="Times New Roman"/>
                <w:sz w:val="24"/>
                <w:szCs w:val="24"/>
                <w:lang w:eastAsia="ru-RU"/>
              </w:rPr>
              <w:t>ОК 04,</w:t>
            </w:r>
          </w:p>
          <w:p w14:paraId="0CECC4EF" w14:textId="77777777" w:rsidR="00502D9B" w:rsidRPr="00494389" w:rsidRDefault="00502D9B" w:rsidP="006158BE">
            <w:pPr>
              <w:jc w:val="center"/>
              <w:rPr>
                <w:rFonts w:ascii="Times New Roman" w:eastAsia="Times New Roman" w:hAnsi="Times New Roman" w:cs="Times New Roman"/>
                <w:sz w:val="24"/>
                <w:szCs w:val="24"/>
                <w:lang w:eastAsia="ru-RU"/>
              </w:rPr>
            </w:pPr>
            <w:r w:rsidRPr="00494389">
              <w:rPr>
                <w:rFonts w:ascii="Times New Roman" w:eastAsia="Times New Roman" w:hAnsi="Times New Roman" w:cs="Times New Roman"/>
                <w:sz w:val="24"/>
                <w:szCs w:val="24"/>
                <w:lang w:eastAsia="ru-RU"/>
              </w:rPr>
              <w:t>ОК 08</w:t>
            </w:r>
          </w:p>
          <w:p w14:paraId="724BC470" w14:textId="77777777" w:rsidR="00502D9B" w:rsidRPr="00494389" w:rsidRDefault="00502D9B" w:rsidP="006158BE">
            <w:pPr>
              <w:jc w:val="center"/>
              <w:rPr>
                <w:rFonts w:ascii="Times New Roman" w:eastAsia="Times New Roman" w:hAnsi="Times New Roman" w:cs="Times New Roman"/>
                <w:b/>
                <w:sz w:val="24"/>
                <w:szCs w:val="24"/>
                <w:lang w:eastAsia="ru-RU"/>
              </w:rPr>
            </w:pPr>
          </w:p>
        </w:tc>
      </w:tr>
      <w:tr w:rsidR="00502D9B" w:rsidRPr="00494389" w14:paraId="5A1930C9" w14:textId="77777777" w:rsidTr="006158BE">
        <w:trPr>
          <w:trHeight w:val="20"/>
        </w:trPr>
        <w:tc>
          <w:tcPr>
            <w:tcW w:w="889" w:type="pct"/>
            <w:vMerge/>
          </w:tcPr>
          <w:p w14:paraId="455B1C9E" w14:textId="77777777" w:rsidR="00502D9B" w:rsidRPr="00494389" w:rsidRDefault="00502D9B" w:rsidP="006158BE">
            <w:pPr>
              <w:widowControl w:val="0"/>
              <w:rPr>
                <w:rFonts w:ascii="Times New Roman" w:eastAsia="Times New Roman" w:hAnsi="Times New Roman" w:cs="Times New Roman"/>
                <w:b/>
                <w:bCs/>
                <w:i/>
                <w:sz w:val="24"/>
                <w:szCs w:val="24"/>
                <w:lang w:eastAsia="ru-RU"/>
              </w:rPr>
            </w:pPr>
          </w:p>
        </w:tc>
        <w:tc>
          <w:tcPr>
            <w:tcW w:w="2766" w:type="pct"/>
          </w:tcPr>
          <w:p w14:paraId="5365BDF4" w14:textId="77777777" w:rsidR="00502D9B" w:rsidRPr="00494389" w:rsidRDefault="00502D9B" w:rsidP="006158BE">
            <w:pPr>
              <w:rPr>
                <w:rFonts w:ascii="Times New Roman" w:eastAsia="Segoe UI" w:hAnsi="Times New Roman" w:cs="Times New Roman"/>
                <w:sz w:val="24"/>
                <w:szCs w:val="24"/>
                <w:lang w:eastAsia="ru-RU"/>
              </w:rPr>
            </w:pPr>
            <w:r w:rsidRPr="00494389">
              <w:rPr>
                <w:rFonts w:ascii="Times New Roman" w:eastAsia="Times New Roman" w:hAnsi="Times New Roman" w:cs="Times New Roman"/>
                <w:b/>
                <w:bCs/>
                <w:sz w:val="24"/>
                <w:szCs w:val="24"/>
                <w:lang w:eastAsia="ru-RU"/>
              </w:rPr>
              <w:t xml:space="preserve">1. </w:t>
            </w:r>
            <w:r w:rsidRPr="00494389">
              <w:rPr>
                <w:rFonts w:ascii="Times New Roman" w:eastAsia="Times New Roman" w:hAnsi="Times New Roman" w:cs="Times New Roman"/>
                <w:sz w:val="24"/>
                <w:szCs w:val="24"/>
                <w:lang w:eastAsia="ru-RU"/>
              </w:rPr>
              <w:t xml:space="preserve">Общие положения о профессионально-прикладной физической подготовке (ППФП). Составление </w:t>
            </w:r>
            <w:proofErr w:type="spellStart"/>
            <w:r w:rsidRPr="00494389">
              <w:rPr>
                <w:rFonts w:ascii="Times New Roman" w:eastAsia="Times New Roman" w:hAnsi="Times New Roman" w:cs="Times New Roman"/>
                <w:sz w:val="24"/>
                <w:szCs w:val="24"/>
                <w:lang w:eastAsia="ru-RU"/>
              </w:rPr>
              <w:t>профессиогарамм</w:t>
            </w:r>
            <w:proofErr w:type="spellEnd"/>
            <w:r w:rsidRPr="00494389">
              <w:rPr>
                <w:rFonts w:ascii="Times New Roman" w:eastAsia="Times New Roman" w:hAnsi="Times New Roman" w:cs="Times New Roman"/>
                <w:sz w:val="24"/>
                <w:szCs w:val="24"/>
                <w:lang w:eastAsia="ru-RU"/>
              </w:rPr>
              <w:t xml:space="preserve"> и </w:t>
            </w:r>
            <w:proofErr w:type="spellStart"/>
            <w:r w:rsidRPr="00494389">
              <w:rPr>
                <w:rFonts w:ascii="Times New Roman" w:eastAsia="Times New Roman" w:hAnsi="Times New Roman" w:cs="Times New Roman"/>
                <w:sz w:val="24"/>
                <w:szCs w:val="24"/>
                <w:lang w:eastAsia="ru-RU"/>
              </w:rPr>
              <w:t>спортограмм</w:t>
            </w:r>
            <w:proofErr w:type="spellEnd"/>
            <w:r w:rsidRPr="00494389">
              <w:rPr>
                <w:rFonts w:ascii="Times New Roman" w:eastAsia="Times New Roman" w:hAnsi="Times New Roman" w:cs="Times New Roman"/>
                <w:sz w:val="24"/>
                <w:szCs w:val="24"/>
                <w:lang w:eastAsia="ru-RU"/>
              </w:rPr>
              <w:t xml:space="preserve">. Классификация профессий. Задачи профессиональной двигательной подготовки, характерные профзаболевания, средства и методы физического воспитания. </w:t>
            </w:r>
            <w:r w:rsidRPr="00494389">
              <w:rPr>
                <w:rFonts w:ascii="Times New Roman" w:eastAsia="Segoe UI" w:hAnsi="Times New Roman" w:cs="Times New Roman"/>
                <w:sz w:val="24"/>
                <w:szCs w:val="24"/>
                <w:lang w:eastAsia="ru-RU"/>
              </w:rPr>
              <w:t xml:space="preserve">Инструктаж по технике безопасности при физической подготовке </w:t>
            </w:r>
          </w:p>
        </w:tc>
        <w:tc>
          <w:tcPr>
            <w:tcW w:w="746" w:type="pct"/>
            <w:vAlign w:val="center"/>
          </w:tcPr>
          <w:p w14:paraId="01350A58" w14:textId="77777777" w:rsidR="00502D9B" w:rsidRPr="00494389" w:rsidRDefault="00502D9B" w:rsidP="006158BE">
            <w:pPr>
              <w:widowControl w:val="0"/>
              <w:jc w:val="center"/>
              <w:rPr>
                <w:rFonts w:ascii="Times New Roman" w:eastAsia="Times New Roman" w:hAnsi="Times New Roman" w:cs="Times New Roman"/>
                <w:bCs/>
                <w:iCs/>
                <w:sz w:val="24"/>
                <w:szCs w:val="24"/>
                <w:lang w:eastAsia="ru-RU"/>
              </w:rPr>
            </w:pPr>
            <w:r w:rsidRPr="00494389">
              <w:rPr>
                <w:rFonts w:ascii="Times New Roman" w:eastAsia="Times New Roman" w:hAnsi="Times New Roman" w:cs="Times New Roman"/>
                <w:iCs/>
                <w:sz w:val="24"/>
                <w:szCs w:val="24"/>
                <w:lang w:eastAsia="ru-RU"/>
              </w:rPr>
              <w:t>2</w:t>
            </w:r>
          </w:p>
        </w:tc>
        <w:tc>
          <w:tcPr>
            <w:tcW w:w="600" w:type="pct"/>
            <w:vMerge/>
          </w:tcPr>
          <w:p w14:paraId="6ADA7722" w14:textId="77777777" w:rsidR="00502D9B" w:rsidRPr="00494389" w:rsidRDefault="00502D9B" w:rsidP="006158BE">
            <w:pPr>
              <w:jc w:val="center"/>
              <w:rPr>
                <w:rFonts w:ascii="Times New Roman" w:eastAsia="Times New Roman" w:hAnsi="Times New Roman" w:cs="Times New Roman"/>
                <w:b/>
                <w:bCs/>
                <w:sz w:val="24"/>
                <w:szCs w:val="24"/>
                <w:lang w:eastAsia="ru-RU"/>
              </w:rPr>
            </w:pPr>
          </w:p>
        </w:tc>
      </w:tr>
      <w:tr w:rsidR="00502D9B" w:rsidRPr="00494389" w14:paraId="640DDBD7" w14:textId="77777777" w:rsidTr="006158BE">
        <w:trPr>
          <w:trHeight w:val="20"/>
        </w:trPr>
        <w:tc>
          <w:tcPr>
            <w:tcW w:w="3654" w:type="pct"/>
            <w:gridSpan w:val="2"/>
          </w:tcPr>
          <w:p w14:paraId="137187E2" w14:textId="77777777" w:rsidR="00502D9B" w:rsidRPr="00494389" w:rsidRDefault="00502D9B" w:rsidP="006158BE">
            <w:pPr>
              <w:widowControl w:val="0"/>
              <w:rPr>
                <w:rFonts w:ascii="Times New Roman" w:eastAsia="Times New Roman" w:hAnsi="Times New Roman" w:cs="Times New Roman"/>
                <w:b/>
                <w:bCs/>
                <w:sz w:val="24"/>
                <w:szCs w:val="24"/>
                <w:lang w:eastAsia="ru-RU"/>
              </w:rPr>
            </w:pPr>
            <w:r w:rsidRPr="00494389">
              <w:rPr>
                <w:rFonts w:ascii="Times New Roman" w:eastAsia="Times New Roman" w:hAnsi="Times New Roman" w:cs="Times New Roman"/>
                <w:b/>
                <w:bCs/>
                <w:sz w:val="24"/>
                <w:szCs w:val="24"/>
                <w:lang w:eastAsia="ru-RU"/>
              </w:rPr>
              <w:t xml:space="preserve">Раздел 2. </w:t>
            </w:r>
            <w:r w:rsidRPr="00494389">
              <w:rPr>
                <w:rFonts w:ascii="Times New Roman" w:eastAsia="Times New Roman" w:hAnsi="Times New Roman" w:cs="Times New Roman"/>
                <w:b/>
                <w:sz w:val="24"/>
                <w:szCs w:val="24"/>
                <w:lang w:eastAsia="ru-RU"/>
              </w:rPr>
              <w:t>Профессионально важные двигательные (физические) качества. Средства и методы их совершенствования</w:t>
            </w:r>
          </w:p>
        </w:tc>
        <w:tc>
          <w:tcPr>
            <w:tcW w:w="746" w:type="pct"/>
          </w:tcPr>
          <w:p w14:paraId="05769C0F" w14:textId="77777777" w:rsidR="00502D9B" w:rsidRPr="00494389" w:rsidRDefault="00502D9B" w:rsidP="006158BE">
            <w:pPr>
              <w:widowControl w:val="0"/>
              <w:jc w:val="center"/>
              <w:rPr>
                <w:rFonts w:ascii="Times New Roman" w:eastAsia="Times New Roman" w:hAnsi="Times New Roman" w:cs="Times New Roman"/>
                <w:iCs/>
                <w:sz w:val="24"/>
                <w:szCs w:val="24"/>
                <w:lang w:eastAsia="ru-RU"/>
              </w:rPr>
            </w:pPr>
            <w:r w:rsidRPr="00494389">
              <w:rPr>
                <w:rFonts w:ascii="Times New Roman" w:eastAsia="Times New Roman" w:hAnsi="Times New Roman" w:cs="Times New Roman"/>
                <w:iCs/>
                <w:sz w:val="24"/>
                <w:szCs w:val="24"/>
                <w:lang w:eastAsia="ru-RU"/>
              </w:rPr>
              <w:t>3</w:t>
            </w:r>
            <w:r w:rsidRPr="007D73CE">
              <w:rPr>
                <w:rFonts w:ascii="Times New Roman" w:eastAsia="Times New Roman" w:hAnsi="Times New Roman" w:cs="Times New Roman"/>
                <w:iCs/>
                <w:sz w:val="24"/>
                <w:szCs w:val="24"/>
                <w:lang w:eastAsia="ru-RU"/>
              </w:rPr>
              <w:t>8</w:t>
            </w:r>
            <w:r w:rsidRPr="00494389">
              <w:rPr>
                <w:rFonts w:ascii="Times New Roman" w:eastAsia="Times New Roman" w:hAnsi="Times New Roman" w:cs="Times New Roman"/>
                <w:iCs/>
                <w:sz w:val="24"/>
                <w:szCs w:val="24"/>
                <w:lang w:eastAsia="ru-RU"/>
              </w:rPr>
              <w:t>/3</w:t>
            </w:r>
            <w:r w:rsidRPr="007D73CE">
              <w:rPr>
                <w:rFonts w:ascii="Times New Roman" w:eastAsia="Times New Roman" w:hAnsi="Times New Roman" w:cs="Times New Roman"/>
                <w:iCs/>
                <w:sz w:val="24"/>
                <w:szCs w:val="24"/>
                <w:lang w:eastAsia="ru-RU"/>
              </w:rPr>
              <w:t>8</w:t>
            </w:r>
          </w:p>
        </w:tc>
        <w:tc>
          <w:tcPr>
            <w:tcW w:w="600" w:type="pct"/>
          </w:tcPr>
          <w:p w14:paraId="324D8C58" w14:textId="77777777" w:rsidR="00502D9B" w:rsidRPr="00494389" w:rsidRDefault="00502D9B" w:rsidP="006158BE">
            <w:pPr>
              <w:jc w:val="center"/>
              <w:rPr>
                <w:rFonts w:ascii="Times New Roman" w:eastAsia="Times New Roman" w:hAnsi="Times New Roman" w:cs="Times New Roman"/>
                <w:b/>
                <w:sz w:val="24"/>
                <w:szCs w:val="24"/>
                <w:lang w:eastAsia="ru-RU"/>
              </w:rPr>
            </w:pPr>
          </w:p>
        </w:tc>
      </w:tr>
      <w:tr w:rsidR="00502D9B" w:rsidRPr="00494389" w14:paraId="5CDE3FDD" w14:textId="77777777" w:rsidTr="006158BE">
        <w:trPr>
          <w:trHeight w:val="20"/>
        </w:trPr>
        <w:tc>
          <w:tcPr>
            <w:tcW w:w="889" w:type="pct"/>
            <w:vMerge w:val="restart"/>
          </w:tcPr>
          <w:p w14:paraId="02B7B913" w14:textId="77777777" w:rsidR="00502D9B" w:rsidRPr="00494389" w:rsidRDefault="00502D9B" w:rsidP="006158BE">
            <w:pPr>
              <w:widowControl w:val="0"/>
              <w:rPr>
                <w:rFonts w:ascii="Times New Roman" w:eastAsia="Times New Roman" w:hAnsi="Times New Roman" w:cs="Times New Roman"/>
                <w:b/>
                <w:bCs/>
                <w:sz w:val="24"/>
                <w:szCs w:val="24"/>
                <w:lang w:eastAsia="ru-RU"/>
              </w:rPr>
            </w:pPr>
            <w:r w:rsidRPr="00494389">
              <w:rPr>
                <w:rFonts w:ascii="Times New Roman" w:eastAsia="Times New Roman" w:hAnsi="Times New Roman" w:cs="Times New Roman"/>
                <w:b/>
                <w:sz w:val="24"/>
                <w:szCs w:val="24"/>
                <w:lang w:eastAsia="ru-RU"/>
              </w:rPr>
              <w:t>Тема 2.1. Основы здорового образа жизни</w:t>
            </w:r>
          </w:p>
        </w:tc>
        <w:tc>
          <w:tcPr>
            <w:tcW w:w="2766" w:type="pct"/>
          </w:tcPr>
          <w:p w14:paraId="5D43CBF1" w14:textId="77777777" w:rsidR="00502D9B" w:rsidRPr="00494389" w:rsidRDefault="00502D9B" w:rsidP="006158BE">
            <w:pPr>
              <w:widowControl w:val="0"/>
              <w:rPr>
                <w:rFonts w:ascii="Times New Roman" w:eastAsia="Times New Roman" w:hAnsi="Times New Roman" w:cs="Times New Roman"/>
                <w:b/>
                <w:bCs/>
                <w:sz w:val="24"/>
                <w:szCs w:val="24"/>
                <w:lang w:eastAsia="ru-RU"/>
              </w:rPr>
            </w:pPr>
            <w:r w:rsidRPr="00494389">
              <w:rPr>
                <w:rFonts w:ascii="Times New Roman" w:eastAsia="Times New Roman" w:hAnsi="Times New Roman" w:cs="Times New Roman"/>
                <w:b/>
                <w:bCs/>
                <w:sz w:val="24"/>
                <w:szCs w:val="24"/>
                <w:lang w:eastAsia="ru-RU"/>
              </w:rPr>
              <w:t>Содержание учебного материала</w:t>
            </w:r>
          </w:p>
        </w:tc>
        <w:tc>
          <w:tcPr>
            <w:tcW w:w="746" w:type="pct"/>
            <w:vAlign w:val="center"/>
          </w:tcPr>
          <w:p w14:paraId="0CF3C5AE" w14:textId="77777777" w:rsidR="00502D9B" w:rsidRPr="00494389" w:rsidRDefault="00502D9B" w:rsidP="006158BE">
            <w:pPr>
              <w:widowControl w:val="0"/>
              <w:jc w:val="center"/>
              <w:rPr>
                <w:rFonts w:ascii="Times New Roman" w:eastAsia="Times New Roman" w:hAnsi="Times New Roman" w:cs="Times New Roman"/>
                <w:iCs/>
                <w:sz w:val="24"/>
                <w:szCs w:val="24"/>
                <w:lang w:eastAsia="ru-RU"/>
              </w:rPr>
            </w:pPr>
            <w:r w:rsidRPr="00494389">
              <w:rPr>
                <w:rFonts w:ascii="Times New Roman" w:eastAsia="Times New Roman" w:hAnsi="Times New Roman" w:cs="Times New Roman"/>
                <w:iCs/>
                <w:sz w:val="24"/>
                <w:szCs w:val="24"/>
                <w:lang w:eastAsia="ru-RU"/>
              </w:rPr>
              <w:t>4</w:t>
            </w:r>
          </w:p>
        </w:tc>
        <w:tc>
          <w:tcPr>
            <w:tcW w:w="600" w:type="pct"/>
            <w:vMerge w:val="restart"/>
          </w:tcPr>
          <w:p w14:paraId="7EF3689E" w14:textId="77777777" w:rsidR="00502D9B" w:rsidRPr="00494389" w:rsidRDefault="00502D9B" w:rsidP="006158BE">
            <w:pPr>
              <w:jc w:val="center"/>
              <w:rPr>
                <w:rFonts w:ascii="Times New Roman" w:eastAsia="Times New Roman" w:hAnsi="Times New Roman" w:cs="Times New Roman"/>
                <w:sz w:val="24"/>
                <w:szCs w:val="24"/>
                <w:lang w:eastAsia="ru-RU"/>
              </w:rPr>
            </w:pPr>
            <w:r w:rsidRPr="00494389">
              <w:rPr>
                <w:rFonts w:ascii="Times New Roman" w:eastAsia="Times New Roman" w:hAnsi="Times New Roman" w:cs="Times New Roman"/>
                <w:sz w:val="24"/>
                <w:szCs w:val="24"/>
                <w:lang w:eastAsia="ru-RU"/>
              </w:rPr>
              <w:t>ОК 04,</w:t>
            </w:r>
          </w:p>
          <w:p w14:paraId="5B016F61" w14:textId="77777777" w:rsidR="00502D9B" w:rsidRPr="00494389" w:rsidRDefault="00502D9B" w:rsidP="006158BE">
            <w:pPr>
              <w:jc w:val="center"/>
              <w:rPr>
                <w:rFonts w:ascii="Times New Roman" w:eastAsia="Times New Roman" w:hAnsi="Times New Roman" w:cs="Times New Roman"/>
                <w:sz w:val="24"/>
                <w:szCs w:val="24"/>
                <w:lang w:eastAsia="ru-RU"/>
              </w:rPr>
            </w:pPr>
            <w:r w:rsidRPr="00494389">
              <w:rPr>
                <w:rFonts w:ascii="Times New Roman" w:eastAsia="Times New Roman" w:hAnsi="Times New Roman" w:cs="Times New Roman"/>
                <w:sz w:val="24"/>
                <w:szCs w:val="24"/>
                <w:lang w:eastAsia="ru-RU"/>
              </w:rPr>
              <w:t>ОК 08</w:t>
            </w:r>
          </w:p>
          <w:p w14:paraId="611AD159" w14:textId="77777777" w:rsidR="00502D9B" w:rsidRPr="00494389" w:rsidRDefault="00502D9B" w:rsidP="006158BE">
            <w:pPr>
              <w:jc w:val="center"/>
              <w:rPr>
                <w:rFonts w:ascii="Times New Roman" w:eastAsia="Times New Roman" w:hAnsi="Times New Roman" w:cs="Times New Roman"/>
                <w:b/>
                <w:sz w:val="24"/>
                <w:szCs w:val="24"/>
                <w:lang w:eastAsia="ru-RU"/>
              </w:rPr>
            </w:pPr>
          </w:p>
        </w:tc>
      </w:tr>
      <w:tr w:rsidR="00502D9B" w:rsidRPr="00494389" w14:paraId="6544486B" w14:textId="77777777" w:rsidTr="006158BE">
        <w:trPr>
          <w:trHeight w:val="20"/>
        </w:trPr>
        <w:tc>
          <w:tcPr>
            <w:tcW w:w="889" w:type="pct"/>
            <w:vMerge/>
          </w:tcPr>
          <w:p w14:paraId="5544D6C7" w14:textId="77777777" w:rsidR="00502D9B" w:rsidRPr="00494389" w:rsidRDefault="00502D9B" w:rsidP="006158BE">
            <w:pPr>
              <w:rPr>
                <w:rFonts w:ascii="Times New Roman" w:eastAsia="Times New Roman" w:hAnsi="Times New Roman" w:cs="Times New Roman"/>
                <w:b/>
                <w:bCs/>
                <w:sz w:val="24"/>
                <w:szCs w:val="24"/>
                <w:lang w:eastAsia="ru-RU"/>
              </w:rPr>
            </w:pPr>
          </w:p>
        </w:tc>
        <w:tc>
          <w:tcPr>
            <w:tcW w:w="2766" w:type="pct"/>
          </w:tcPr>
          <w:p w14:paraId="4CF073CC" w14:textId="77777777" w:rsidR="00502D9B" w:rsidRPr="00494389" w:rsidRDefault="00502D9B" w:rsidP="006158BE">
            <w:pPr>
              <w:rPr>
                <w:rFonts w:ascii="Times New Roman" w:eastAsia="Times New Roman" w:hAnsi="Times New Roman" w:cs="Times New Roman"/>
                <w:b/>
                <w:bCs/>
                <w:sz w:val="24"/>
                <w:szCs w:val="24"/>
                <w:lang w:eastAsia="ru-RU"/>
              </w:rPr>
            </w:pPr>
            <w:r w:rsidRPr="00494389">
              <w:rPr>
                <w:rFonts w:ascii="Times New Roman" w:eastAsia="Times New Roman" w:hAnsi="Times New Roman" w:cs="Times New Roman"/>
                <w:b/>
                <w:bCs/>
                <w:sz w:val="24"/>
                <w:szCs w:val="24"/>
                <w:lang w:eastAsia="ru-RU"/>
              </w:rPr>
              <w:t xml:space="preserve">1. </w:t>
            </w:r>
            <w:r w:rsidRPr="00494389">
              <w:rPr>
                <w:rFonts w:ascii="Times New Roman" w:eastAsia="Times New Roman" w:hAnsi="Times New Roman" w:cs="Times New Roman"/>
                <w:sz w:val="24"/>
                <w:szCs w:val="24"/>
                <w:lang w:eastAsia="ru-RU"/>
              </w:rPr>
              <w:t>Управление движениями для укрепления нервно-эмоциональной сферы. Профессионально важные двигательные (физические) качества: сила, выносливость, быстрота, гибкость, ловкость. Влияние вредных привычек на физическое состояние человека</w:t>
            </w:r>
          </w:p>
        </w:tc>
        <w:tc>
          <w:tcPr>
            <w:tcW w:w="746" w:type="pct"/>
            <w:vMerge w:val="restart"/>
            <w:vAlign w:val="center"/>
          </w:tcPr>
          <w:p w14:paraId="3F973B57" w14:textId="77777777" w:rsidR="00502D9B" w:rsidRPr="00494389" w:rsidRDefault="00502D9B" w:rsidP="006158BE">
            <w:pPr>
              <w:suppressAutoHyphens/>
              <w:jc w:val="center"/>
              <w:rPr>
                <w:rFonts w:ascii="Times New Roman" w:eastAsia="Times New Roman" w:hAnsi="Times New Roman" w:cs="Times New Roman"/>
                <w:iCs/>
                <w:sz w:val="24"/>
                <w:szCs w:val="24"/>
                <w:lang w:eastAsia="ru-RU"/>
              </w:rPr>
            </w:pPr>
            <w:r w:rsidRPr="00494389">
              <w:rPr>
                <w:rFonts w:ascii="Times New Roman" w:eastAsia="Times New Roman" w:hAnsi="Times New Roman" w:cs="Times New Roman"/>
                <w:iCs/>
                <w:sz w:val="24"/>
                <w:szCs w:val="24"/>
                <w:lang w:eastAsia="ru-RU"/>
              </w:rPr>
              <w:t>4</w:t>
            </w:r>
          </w:p>
        </w:tc>
        <w:tc>
          <w:tcPr>
            <w:tcW w:w="600" w:type="pct"/>
            <w:vMerge/>
          </w:tcPr>
          <w:p w14:paraId="27CC5777" w14:textId="77777777" w:rsidR="00502D9B" w:rsidRPr="00494389" w:rsidRDefault="00502D9B" w:rsidP="006158BE">
            <w:pPr>
              <w:jc w:val="center"/>
              <w:rPr>
                <w:rFonts w:ascii="Times New Roman" w:eastAsia="Times New Roman" w:hAnsi="Times New Roman" w:cs="Times New Roman"/>
                <w:b/>
                <w:sz w:val="24"/>
                <w:szCs w:val="24"/>
                <w:lang w:eastAsia="ru-RU"/>
              </w:rPr>
            </w:pPr>
          </w:p>
        </w:tc>
      </w:tr>
      <w:tr w:rsidR="00502D9B" w:rsidRPr="00494389" w14:paraId="330CF2A6" w14:textId="77777777" w:rsidTr="006158BE">
        <w:trPr>
          <w:trHeight w:val="20"/>
        </w:trPr>
        <w:tc>
          <w:tcPr>
            <w:tcW w:w="889" w:type="pct"/>
            <w:vMerge/>
          </w:tcPr>
          <w:p w14:paraId="079B290F" w14:textId="77777777" w:rsidR="00502D9B" w:rsidRPr="00494389" w:rsidRDefault="00502D9B" w:rsidP="006158BE">
            <w:pPr>
              <w:rPr>
                <w:rFonts w:ascii="Times New Roman" w:eastAsia="Times New Roman" w:hAnsi="Times New Roman" w:cs="Times New Roman"/>
                <w:b/>
                <w:bCs/>
                <w:sz w:val="24"/>
                <w:szCs w:val="24"/>
                <w:lang w:eastAsia="ru-RU"/>
              </w:rPr>
            </w:pPr>
          </w:p>
        </w:tc>
        <w:tc>
          <w:tcPr>
            <w:tcW w:w="2766" w:type="pct"/>
          </w:tcPr>
          <w:p w14:paraId="6682E569" w14:textId="77777777" w:rsidR="00502D9B" w:rsidRPr="00494389" w:rsidRDefault="00502D9B" w:rsidP="006158BE">
            <w:pPr>
              <w:rPr>
                <w:rFonts w:ascii="Times New Roman" w:eastAsia="TimesNewRoman" w:hAnsi="Times New Roman" w:cs="Times New Roman"/>
                <w:sz w:val="24"/>
                <w:szCs w:val="24"/>
                <w:lang w:eastAsia="ru-RU"/>
              </w:rPr>
            </w:pPr>
            <w:r w:rsidRPr="00494389">
              <w:rPr>
                <w:rFonts w:ascii="Times New Roman" w:eastAsia="Times New Roman" w:hAnsi="Times New Roman" w:cs="Times New Roman"/>
                <w:b/>
                <w:iCs/>
                <w:sz w:val="24"/>
                <w:szCs w:val="24"/>
                <w:lang w:eastAsia="ru-RU"/>
              </w:rPr>
              <w:t>2.</w:t>
            </w:r>
            <w:r w:rsidRPr="00494389">
              <w:rPr>
                <w:rFonts w:ascii="Times New Roman" w:eastAsia="Times New Roman" w:hAnsi="Times New Roman" w:cs="Times New Roman"/>
                <w:iCs/>
                <w:sz w:val="24"/>
                <w:szCs w:val="24"/>
                <w:lang w:eastAsia="ru-RU"/>
              </w:rPr>
              <w:t xml:space="preserve"> </w:t>
            </w:r>
            <w:r w:rsidRPr="00494389">
              <w:rPr>
                <w:rFonts w:ascii="Times New Roman" w:eastAsia="Times New Roman" w:hAnsi="Times New Roman" w:cs="Times New Roman"/>
                <w:bCs/>
                <w:i/>
                <w:sz w:val="24"/>
                <w:szCs w:val="24"/>
                <w:lang w:eastAsia="ru-RU"/>
              </w:rPr>
              <w:t xml:space="preserve"> </w:t>
            </w:r>
            <w:r w:rsidRPr="00494389">
              <w:rPr>
                <w:rFonts w:ascii="Times New Roman" w:eastAsia="TimesNewRoman" w:hAnsi="Times New Roman" w:cs="Times New Roman"/>
                <w:sz w:val="24"/>
                <w:szCs w:val="24"/>
                <w:lang w:eastAsia="ru-RU"/>
              </w:rPr>
              <w:t xml:space="preserve">Построение, перестроение. ОФП </w:t>
            </w:r>
          </w:p>
          <w:p w14:paraId="46A7D97E" w14:textId="77777777" w:rsidR="00502D9B" w:rsidRPr="00494389" w:rsidRDefault="00502D9B" w:rsidP="006158BE">
            <w:pPr>
              <w:rPr>
                <w:rFonts w:ascii="Times New Roman" w:eastAsia="TimesNewRoman" w:hAnsi="Times New Roman" w:cs="Times New Roman"/>
                <w:sz w:val="24"/>
                <w:szCs w:val="24"/>
                <w:lang w:eastAsia="ru-RU"/>
              </w:rPr>
            </w:pPr>
            <w:r w:rsidRPr="00494389">
              <w:rPr>
                <w:rFonts w:ascii="Times New Roman" w:eastAsia="TimesNewRoman" w:hAnsi="Times New Roman" w:cs="Times New Roman"/>
                <w:sz w:val="24"/>
                <w:szCs w:val="24"/>
                <w:lang w:eastAsia="ru-RU"/>
              </w:rPr>
              <w:t>Возрастная динамика развития физических качеств и способностей Взаимосвязь в развитии физических качеств и возможности направленного воспитания отдельных качеств</w:t>
            </w:r>
          </w:p>
          <w:p w14:paraId="304F8347" w14:textId="77777777" w:rsidR="00502D9B" w:rsidRPr="00494389" w:rsidRDefault="00502D9B" w:rsidP="006158BE">
            <w:pPr>
              <w:rPr>
                <w:rFonts w:ascii="Times New Roman" w:eastAsia="Times New Roman" w:hAnsi="Times New Roman" w:cs="Times New Roman"/>
                <w:sz w:val="24"/>
                <w:szCs w:val="24"/>
                <w:lang w:eastAsia="ru-RU"/>
              </w:rPr>
            </w:pPr>
            <w:r w:rsidRPr="00494389">
              <w:rPr>
                <w:rFonts w:ascii="Times New Roman" w:eastAsia="Times New Roman" w:hAnsi="Times New Roman" w:cs="Times New Roman"/>
                <w:sz w:val="24"/>
                <w:szCs w:val="24"/>
                <w:lang w:eastAsia="ru-RU"/>
              </w:rPr>
              <w:t>Упражнения, способствующие развитию группы мышц участвующих в выполнении профессиональных навыков</w:t>
            </w:r>
          </w:p>
        </w:tc>
        <w:tc>
          <w:tcPr>
            <w:tcW w:w="746" w:type="pct"/>
            <w:vMerge/>
            <w:vAlign w:val="center"/>
          </w:tcPr>
          <w:p w14:paraId="756BFFB9" w14:textId="77777777" w:rsidR="00502D9B" w:rsidRPr="00494389" w:rsidRDefault="00502D9B" w:rsidP="006158BE">
            <w:pPr>
              <w:suppressAutoHyphens/>
              <w:jc w:val="center"/>
              <w:rPr>
                <w:rFonts w:ascii="Times New Roman" w:eastAsia="Times New Roman" w:hAnsi="Times New Roman" w:cs="Times New Roman"/>
                <w:iCs/>
                <w:sz w:val="24"/>
                <w:szCs w:val="24"/>
                <w:lang w:eastAsia="ru-RU"/>
              </w:rPr>
            </w:pPr>
          </w:p>
        </w:tc>
        <w:tc>
          <w:tcPr>
            <w:tcW w:w="600" w:type="pct"/>
            <w:vMerge/>
          </w:tcPr>
          <w:p w14:paraId="4B3E609B" w14:textId="77777777" w:rsidR="00502D9B" w:rsidRPr="00494389" w:rsidRDefault="00502D9B" w:rsidP="006158BE">
            <w:pPr>
              <w:jc w:val="center"/>
              <w:rPr>
                <w:rFonts w:ascii="Times New Roman" w:eastAsia="Times New Roman" w:hAnsi="Times New Roman" w:cs="Times New Roman"/>
                <w:b/>
                <w:sz w:val="24"/>
                <w:szCs w:val="24"/>
                <w:lang w:eastAsia="ru-RU"/>
              </w:rPr>
            </w:pPr>
          </w:p>
        </w:tc>
      </w:tr>
      <w:tr w:rsidR="00502D9B" w:rsidRPr="00494389" w14:paraId="3094BCDE" w14:textId="77777777" w:rsidTr="006158BE">
        <w:trPr>
          <w:trHeight w:val="20"/>
        </w:trPr>
        <w:tc>
          <w:tcPr>
            <w:tcW w:w="889" w:type="pct"/>
            <w:vMerge/>
          </w:tcPr>
          <w:p w14:paraId="12C5AA11" w14:textId="77777777" w:rsidR="00502D9B" w:rsidRPr="00494389" w:rsidRDefault="00502D9B" w:rsidP="006158BE">
            <w:pPr>
              <w:rPr>
                <w:rFonts w:ascii="Times New Roman" w:eastAsia="Times New Roman" w:hAnsi="Times New Roman" w:cs="Times New Roman"/>
                <w:b/>
                <w:bCs/>
                <w:sz w:val="24"/>
                <w:szCs w:val="24"/>
                <w:lang w:eastAsia="ru-RU"/>
              </w:rPr>
            </w:pPr>
          </w:p>
        </w:tc>
        <w:tc>
          <w:tcPr>
            <w:tcW w:w="2766" w:type="pct"/>
          </w:tcPr>
          <w:p w14:paraId="441A06E6" w14:textId="77777777" w:rsidR="00502D9B" w:rsidRPr="00494389" w:rsidRDefault="00502D9B" w:rsidP="006158BE">
            <w:pPr>
              <w:rPr>
                <w:rFonts w:ascii="Times New Roman" w:eastAsia="Segoe UI" w:hAnsi="Times New Roman" w:cs="Times New Roman"/>
                <w:sz w:val="24"/>
                <w:szCs w:val="24"/>
                <w:lang w:eastAsia="ru-RU"/>
              </w:rPr>
            </w:pPr>
            <w:r w:rsidRPr="00494389">
              <w:rPr>
                <w:rFonts w:ascii="Times New Roman" w:eastAsia="Times New Roman" w:hAnsi="Times New Roman" w:cs="Times New Roman"/>
                <w:b/>
                <w:iCs/>
                <w:sz w:val="24"/>
                <w:szCs w:val="24"/>
                <w:lang w:eastAsia="ru-RU"/>
              </w:rPr>
              <w:t>3.</w:t>
            </w:r>
            <w:r w:rsidRPr="00494389">
              <w:rPr>
                <w:rFonts w:ascii="Times New Roman" w:eastAsia="Times New Roman" w:hAnsi="Times New Roman" w:cs="Times New Roman"/>
                <w:iCs/>
                <w:sz w:val="24"/>
                <w:szCs w:val="24"/>
                <w:lang w:eastAsia="ru-RU"/>
              </w:rPr>
              <w:t xml:space="preserve"> </w:t>
            </w:r>
            <w:r w:rsidRPr="00494389">
              <w:rPr>
                <w:rFonts w:ascii="Times New Roman" w:eastAsia="Segoe UI" w:hAnsi="Times New Roman" w:cs="Times New Roman"/>
                <w:sz w:val="24"/>
                <w:szCs w:val="24"/>
                <w:lang w:eastAsia="ru-RU"/>
              </w:rPr>
              <w:t xml:space="preserve">Общеразвивающие упражнения. Физическая подготовка Физическая подготовка. Основные стойки, падения, </w:t>
            </w:r>
            <w:proofErr w:type="spellStart"/>
            <w:r w:rsidRPr="00494389">
              <w:rPr>
                <w:rFonts w:ascii="Times New Roman" w:eastAsia="Segoe UI" w:hAnsi="Times New Roman" w:cs="Times New Roman"/>
                <w:sz w:val="24"/>
                <w:szCs w:val="24"/>
                <w:lang w:eastAsia="ru-RU"/>
              </w:rPr>
              <w:t>самостраховка</w:t>
            </w:r>
            <w:proofErr w:type="spellEnd"/>
            <w:r w:rsidRPr="00494389">
              <w:rPr>
                <w:rFonts w:ascii="Times New Roman" w:eastAsia="Segoe UI" w:hAnsi="Times New Roman" w:cs="Times New Roman"/>
                <w:sz w:val="24"/>
                <w:szCs w:val="24"/>
                <w:lang w:eastAsia="ru-RU"/>
              </w:rPr>
              <w:t xml:space="preserve"> Общеразвивающие упражнения для коррекции нарушений осанки; норма ГТО </w:t>
            </w:r>
          </w:p>
          <w:p w14:paraId="35876C4A" w14:textId="77777777" w:rsidR="00502D9B" w:rsidRPr="00494389" w:rsidRDefault="00502D9B" w:rsidP="006158BE">
            <w:pPr>
              <w:rPr>
                <w:rFonts w:ascii="Times New Roman" w:eastAsia="Times New Roman" w:hAnsi="Times New Roman" w:cs="Times New Roman"/>
                <w:b/>
                <w:bCs/>
                <w:sz w:val="24"/>
                <w:szCs w:val="24"/>
                <w:lang w:eastAsia="ru-RU"/>
              </w:rPr>
            </w:pPr>
            <w:r w:rsidRPr="00494389">
              <w:rPr>
                <w:rFonts w:ascii="Times New Roman" w:eastAsia="Segoe UI" w:hAnsi="Times New Roman" w:cs="Times New Roman"/>
                <w:sz w:val="24"/>
                <w:szCs w:val="24"/>
                <w:lang w:eastAsia="ru-RU"/>
              </w:rPr>
              <w:t>Отработка стойки на лопатках, кувырки вперед, перекаты</w:t>
            </w:r>
          </w:p>
        </w:tc>
        <w:tc>
          <w:tcPr>
            <w:tcW w:w="746" w:type="pct"/>
            <w:vMerge/>
            <w:vAlign w:val="center"/>
          </w:tcPr>
          <w:p w14:paraId="27521858" w14:textId="77777777" w:rsidR="00502D9B" w:rsidRPr="00494389" w:rsidRDefault="00502D9B" w:rsidP="006158BE">
            <w:pPr>
              <w:suppressAutoHyphens/>
              <w:jc w:val="center"/>
              <w:rPr>
                <w:rFonts w:ascii="Times New Roman" w:eastAsia="Times New Roman" w:hAnsi="Times New Roman" w:cs="Times New Roman"/>
                <w:iCs/>
                <w:sz w:val="24"/>
                <w:szCs w:val="24"/>
                <w:lang w:eastAsia="ru-RU"/>
              </w:rPr>
            </w:pPr>
          </w:p>
        </w:tc>
        <w:tc>
          <w:tcPr>
            <w:tcW w:w="600" w:type="pct"/>
            <w:vMerge/>
          </w:tcPr>
          <w:p w14:paraId="137CAA0F" w14:textId="77777777" w:rsidR="00502D9B" w:rsidRPr="00494389" w:rsidRDefault="00502D9B" w:rsidP="006158BE">
            <w:pPr>
              <w:jc w:val="center"/>
              <w:rPr>
                <w:rFonts w:ascii="Times New Roman" w:eastAsia="Times New Roman" w:hAnsi="Times New Roman" w:cs="Times New Roman"/>
                <w:b/>
                <w:sz w:val="24"/>
                <w:szCs w:val="24"/>
                <w:lang w:eastAsia="ru-RU"/>
              </w:rPr>
            </w:pPr>
          </w:p>
        </w:tc>
      </w:tr>
      <w:tr w:rsidR="00502D9B" w:rsidRPr="00494389" w14:paraId="39F5C1B2" w14:textId="77777777" w:rsidTr="006158BE">
        <w:trPr>
          <w:trHeight w:val="20"/>
        </w:trPr>
        <w:tc>
          <w:tcPr>
            <w:tcW w:w="889" w:type="pct"/>
            <w:vMerge w:val="restart"/>
          </w:tcPr>
          <w:p w14:paraId="551E6C0F" w14:textId="77777777" w:rsidR="00502D9B" w:rsidRPr="00494389" w:rsidRDefault="00502D9B" w:rsidP="006158BE">
            <w:pPr>
              <w:rPr>
                <w:rFonts w:ascii="Times New Roman" w:eastAsia="Times New Roman" w:hAnsi="Times New Roman" w:cs="Times New Roman"/>
                <w:b/>
                <w:bCs/>
                <w:sz w:val="24"/>
                <w:szCs w:val="24"/>
                <w:lang w:eastAsia="ru-RU"/>
              </w:rPr>
            </w:pPr>
            <w:r w:rsidRPr="00494389">
              <w:rPr>
                <w:rFonts w:ascii="Times New Roman" w:eastAsia="Times New Roman" w:hAnsi="Times New Roman" w:cs="Times New Roman"/>
                <w:b/>
                <w:sz w:val="24"/>
                <w:szCs w:val="24"/>
                <w:lang w:eastAsia="ru-RU"/>
              </w:rPr>
              <w:lastRenderedPageBreak/>
              <w:t>Тема 2.2. Физкультурно-оздоровительные мероприятия для укрепления здоровья, достижения жизненных и профессиональных целей</w:t>
            </w:r>
          </w:p>
        </w:tc>
        <w:tc>
          <w:tcPr>
            <w:tcW w:w="2766" w:type="pct"/>
          </w:tcPr>
          <w:p w14:paraId="0B246C5F" w14:textId="77777777" w:rsidR="00502D9B" w:rsidRPr="00494389" w:rsidRDefault="00502D9B" w:rsidP="006158BE">
            <w:pPr>
              <w:rPr>
                <w:rFonts w:ascii="Times New Roman" w:eastAsia="Times New Roman" w:hAnsi="Times New Roman" w:cs="Times New Roman"/>
                <w:b/>
                <w:bCs/>
                <w:sz w:val="24"/>
                <w:szCs w:val="24"/>
                <w:lang w:eastAsia="ru-RU"/>
              </w:rPr>
            </w:pPr>
            <w:r w:rsidRPr="00494389">
              <w:rPr>
                <w:rFonts w:ascii="Times New Roman" w:eastAsia="Times New Roman" w:hAnsi="Times New Roman" w:cs="Times New Roman"/>
                <w:b/>
                <w:bCs/>
                <w:sz w:val="24"/>
                <w:szCs w:val="24"/>
                <w:lang w:eastAsia="ru-RU"/>
              </w:rPr>
              <w:t>Содержание учебного материала</w:t>
            </w:r>
          </w:p>
        </w:tc>
        <w:tc>
          <w:tcPr>
            <w:tcW w:w="746" w:type="pct"/>
            <w:vAlign w:val="center"/>
          </w:tcPr>
          <w:p w14:paraId="0F5E21BA" w14:textId="77777777" w:rsidR="00502D9B" w:rsidRPr="00494389" w:rsidRDefault="00502D9B" w:rsidP="006158BE">
            <w:pPr>
              <w:suppressAutoHyphens/>
              <w:jc w:val="center"/>
              <w:rPr>
                <w:rFonts w:ascii="Times New Roman" w:eastAsia="Times New Roman" w:hAnsi="Times New Roman" w:cs="Times New Roman"/>
                <w:iCs/>
                <w:sz w:val="24"/>
                <w:szCs w:val="24"/>
                <w:lang w:eastAsia="ru-RU"/>
              </w:rPr>
            </w:pPr>
            <w:r w:rsidRPr="007D73CE">
              <w:rPr>
                <w:rFonts w:ascii="Times New Roman" w:eastAsia="Times New Roman" w:hAnsi="Times New Roman" w:cs="Times New Roman"/>
                <w:iCs/>
                <w:sz w:val="24"/>
                <w:szCs w:val="24"/>
                <w:lang w:eastAsia="ru-RU"/>
              </w:rPr>
              <w:t>34</w:t>
            </w:r>
          </w:p>
        </w:tc>
        <w:tc>
          <w:tcPr>
            <w:tcW w:w="600" w:type="pct"/>
            <w:vMerge w:val="restart"/>
          </w:tcPr>
          <w:p w14:paraId="29408C4D" w14:textId="77777777" w:rsidR="00502D9B" w:rsidRPr="00494389" w:rsidRDefault="00502D9B" w:rsidP="006158BE">
            <w:pPr>
              <w:jc w:val="center"/>
              <w:rPr>
                <w:rFonts w:ascii="Times New Roman" w:eastAsia="Times New Roman" w:hAnsi="Times New Roman" w:cs="Times New Roman"/>
                <w:sz w:val="24"/>
                <w:szCs w:val="24"/>
                <w:lang w:eastAsia="ru-RU"/>
              </w:rPr>
            </w:pPr>
            <w:r w:rsidRPr="00494389">
              <w:rPr>
                <w:rFonts w:ascii="Times New Roman" w:eastAsia="Times New Roman" w:hAnsi="Times New Roman" w:cs="Times New Roman"/>
                <w:sz w:val="24"/>
                <w:szCs w:val="24"/>
                <w:lang w:eastAsia="ru-RU"/>
              </w:rPr>
              <w:t>ОК 04,</w:t>
            </w:r>
          </w:p>
          <w:p w14:paraId="2C533480" w14:textId="77777777" w:rsidR="00502D9B" w:rsidRPr="00494389" w:rsidRDefault="00502D9B" w:rsidP="006158BE">
            <w:pPr>
              <w:jc w:val="center"/>
              <w:rPr>
                <w:rFonts w:ascii="Times New Roman" w:eastAsia="Times New Roman" w:hAnsi="Times New Roman" w:cs="Times New Roman"/>
                <w:sz w:val="24"/>
                <w:szCs w:val="24"/>
                <w:lang w:eastAsia="ru-RU"/>
              </w:rPr>
            </w:pPr>
            <w:r w:rsidRPr="00494389">
              <w:rPr>
                <w:rFonts w:ascii="Times New Roman" w:eastAsia="Times New Roman" w:hAnsi="Times New Roman" w:cs="Times New Roman"/>
                <w:sz w:val="24"/>
                <w:szCs w:val="24"/>
                <w:lang w:eastAsia="ru-RU"/>
              </w:rPr>
              <w:t>ОК 08</w:t>
            </w:r>
          </w:p>
          <w:p w14:paraId="0F11D3C4" w14:textId="77777777" w:rsidR="00502D9B" w:rsidRPr="00494389" w:rsidRDefault="00502D9B" w:rsidP="006158BE">
            <w:pPr>
              <w:jc w:val="center"/>
              <w:rPr>
                <w:rFonts w:ascii="Times New Roman" w:eastAsia="Times New Roman" w:hAnsi="Times New Roman" w:cs="Times New Roman"/>
                <w:b/>
                <w:sz w:val="24"/>
                <w:szCs w:val="24"/>
                <w:lang w:eastAsia="ru-RU"/>
              </w:rPr>
            </w:pPr>
          </w:p>
        </w:tc>
      </w:tr>
      <w:tr w:rsidR="00502D9B" w:rsidRPr="00494389" w14:paraId="6C13A861" w14:textId="77777777" w:rsidTr="006158BE">
        <w:trPr>
          <w:trHeight w:val="20"/>
        </w:trPr>
        <w:tc>
          <w:tcPr>
            <w:tcW w:w="889" w:type="pct"/>
            <w:vMerge/>
          </w:tcPr>
          <w:p w14:paraId="2414AC0C" w14:textId="77777777" w:rsidR="00502D9B" w:rsidRPr="00494389" w:rsidRDefault="00502D9B" w:rsidP="006158BE">
            <w:pPr>
              <w:rPr>
                <w:rFonts w:ascii="Times New Roman" w:eastAsia="Times New Roman" w:hAnsi="Times New Roman" w:cs="Times New Roman"/>
                <w:b/>
                <w:bCs/>
                <w:sz w:val="24"/>
                <w:szCs w:val="24"/>
                <w:lang w:eastAsia="ru-RU"/>
              </w:rPr>
            </w:pPr>
          </w:p>
        </w:tc>
        <w:tc>
          <w:tcPr>
            <w:tcW w:w="2766" w:type="pct"/>
          </w:tcPr>
          <w:p w14:paraId="48190ECB" w14:textId="77777777" w:rsidR="00502D9B" w:rsidRPr="00494389" w:rsidRDefault="00502D9B" w:rsidP="006158BE">
            <w:pPr>
              <w:rPr>
                <w:rFonts w:ascii="Times New Roman" w:eastAsia="Times New Roman" w:hAnsi="Times New Roman" w:cs="Times New Roman"/>
                <w:sz w:val="24"/>
                <w:szCs w:val="24"/>
                <w:lang w:eastAsia="ru-RU"/>
              </w:rPr>
            </w:pPr>
            <w:r w:rsidRPr="00494389">
              <w:rPr>
                <w:rFonts w:ascii="Times New Roman" w:eastAsia="Times New Roman" w:hAnsi="Times New Roman" w:cs="Times New Roman"/>
                <w:b/>
                <w:bCs/>
                <w:sz w:val="24"/>
                <w:szCs w:val="24"/>
                <w:lang w:eastAsia="ru-RU"/>
              </w:rPr>
              <w:t xml:space="preserve">1. </w:t>
            </w:r>
            <w:r w:rsidRPr="00494389">
              <w:rPr>
                <w:rFonts w:ascii="Times New Roman" w:eastAsia="Times New Roman" w:hAnsi="Times New Roman" w:cs="Times New Roman"/>
                <w:sz w:val="24"/>
                <w:szCs w:val="24"/>
                <w:lang w:eastAsia="ru-RU"/>
              </w:rPr>
              <w:t xml:space="preserve">Применение общих и профессиональных компетенций для достижения жизненных и профессиональных целей. </w:t>
            </w:r>
          </w:p>
          <w:p w14:paraId="045951B3" w14:textId="77777777" w:rsidR="00502D9B" w:rsidRPr="00494389" w:rsidRDefault="00502D9B" w:rsidP="006158BE">
            <w:pPr>
              <w:rPr>
                <w:rFonts w:ascii="Times New Roman" w:eastAsia="Segoe UI" w:hAnsi="Times New Roman" w:cs="Times New Roman"/>
                <w:sz w:val="24"/>
                <w:szCs w:val="24"/>
                <w:lang w:eastAsia="ru-RU"/>
              </w:rPr>
            </w:pPr>
            <w:r w:rsidRPr="00494389">
              <w:rPr>
                <w:rFonts w:ascii="Times New Roman" w:eastAsia="Segoe UI" w:hAnsi="Times New Roman" w:cs="Times New Roman"/>
                <w:sz w:val="24"/>
                <w:szCs w:val="24"/>
                <w:lang w:eastAsia="ru-RU"/>
              </w:rPr>
              <w:t xml:space="preserve">Профессионально-прикладная физическая подготовка (ППФП) Цели и задачи ППФП с учётом специфики будущей профессиональной деятельности </w:t>
            </w:r>
          </w:p>
          <w:p w14:paraId="719FEC3B" w14:textId="77777777" w:rsidR="00502D9B" w:rsidRPr="00494389" w:rsidRDefault="00502D9B" w:rsidP="006158BE">
            <w:pPr>
              <w:rPr>
                <w:rFonts w:ascii="Times New Roman" w:eastAsia="Segoe UI" w:hAnsi="Times New Roman" w:cs="Times New Roman"/>
                <w:sz w:val="24"/>
                <w:szCs w:val="24"/>
                <w:lang w:eastAsia="ru-RU"/>
              </w:rPr>
            </w:pPr>
            <w:r w:rsidRPr="00494389">
              <w:rPr>
                <w:rFonts w:ascii="Times New Roman" w:eastAsia="Segoe UI" w:hAnsi="Times New Roman" w:cs="Times New Roman"/>
                <w:sz w:val="24"/>
                <w:szCs w:val="24"/>
                <w:lang w:eastAsia="ru-RU"/>
              </w:rPr>
              <w:t xml:space="preserve">Профессиональные риски, обусловленные спецификой труда Средства, методы и методика формирования профессионально значимых двигательных умений и навыков </w:t>
            </w:r>
          </w:p>
          <w:p w14:paraId="1F369A15" w14:textId="77777777" w:rsidR="00502D9B" w:rsidRPr="00494389" w:rsidRDefault="00502D9B" w:rsidP="006158BE">
            <w:pPr>
              <w:rPr>
                <w:rFonts w:ascii="Times New Roman" w:eastAsia="Segoe UI" w:hAnsi="Times New Roman" w:cs="Times New Roman"/>
                <w:sz w:val="24"/>
                <w:szCs w:val="24"/>
                <w:lang w:eastAsia="ru-RU"/>
              </w:rPr>
            </w:pPr>
            <w:r w:rsidRPr="00494389">
              <w:rPr>
                <w:rFonts w:ascii="Times New Roman" w:eastAsia="Segoe UI" w:hAnsi="Times New Roman" w:cs="Times New Roman"/>
                <w:sz w:val="24"/>
                <w:szCs w:val="24"/>
                <w:lang w:eastAsia="ru-RU"/>
              </w:rPr>
              <w:t xml:space="preserve">Средства, методы и методика формирования профессионально значимых физических и психических свойств и качеств </w:t>
            </w:r>
          </w:p>
          <w:p w14:paraId="0CC1DAD8" w14:textId="77777777" w:rsidR="00502D9B" w:rsidRPr="00494389" w:rsidRDefault="00502D9B" w:rsidP="006158BE">
            <w:pPr>
              <w:rPr>
                <w:rFonts w:ascii="Times New Roman" w:eastAsia="Segoe UI" w:hAnsi="Times New Roman" w:cs="Times New Roman"/>
                <w:sz w:val="24"/>
                <w:szCs w:val="24"/>
                <w:lang w:eastAsia="ru-RU"/>
              </w:rPr>
            </w:pPr>
            <w:r w:rsidRPr="00494389">
              <w:rPr>
                <w:rFonts w:ascii="Times New Roman" w:eastAsia="Segoe UI" w:hAnsi="Times New Roman" w:cs="Times New Roman"/>
                <w:sz w:val="24"/>
                <w:szCs w:val="24"/>
                <w:lang w:eastAsia="ru-RU"/>
              </w:rPr>
              <w:t>Средства, методы и методика формирования устойчивости к профессиональным заболеваниям</w:t>
            </w:r>
          </w:p>
          <w:p w14:paraId="03F54153" w14:textId="77777777" w:rsidR="00502D9B" w:rsidRPr="00494389" w:rsidRDefault="00502D9B" w:rsidP="006158BE">
            <w:pPr>
              <w:rPr>
                <w:rFonts w:ascii="Times New Roman" w:eastAsia="Segoe UI" w:hAnsi="Times New Roman" w:cs="Times New Roman"/>
                <w:sz w:val="24"/>
                <w:szCs w:val="24"/>
                <w:lang w:eastAsia="ru-RU"/>
              </w:rPr>
            </w:pPr>
            <w:r w:rsidRPr="00494389">
              <w:rPr>
                <w:rFonts w:ascii="Times New Roman" w:eastAsia="Segoe UI" w:hAnsi="Times New Roman" w:cs="Times New Roman"/>
                <w:sz w:val="24"/>
                <w:szCs w:val="24"/>
                <w:lang w:eastAsia="ru-RU"/>
              </w:rPr>
              <w:t xml:space="preserve">Прикладные виды спорта. Прикладные умения и навыки. Оценка эффективности ППФП </w:t>
            </w:r>
          </w:p>
        </w:tc>
        <w:tc>
          <w:tcPr>
            <w:tcW w:w="746" w:type="pct"/>
            <w:vMerge w:val="restart"/>
            <w:vAlign w:val="center"/>
          </w:tcPr>
          <w:p w14:paraId="72D7D11C" w14:textId="77777777" w:rsidR="00502D9B" w:rsidRPr="00494389" w:rsidRDefault="00502D9B" w:rsidP="006158BE">
            <w:pPr>
              <w:suppressAutoHyphens/>
              <w:jc w:val="center"/>
              <w:rPr>
                <w:rFonts w:ascii="Times New Roman" w:eastAsia="Times New Roman" w:hAnsi="Times New Roman" w:cs="Times New Roman"/>
                <w:iCs/>
                <w:sz w:val="24"/>
                <w:szCs w:val="24"/>
                <w:lang w:eastAsia="ru-RU"/>
              </w:rPr>
            </w:pPr>
            <w:r w:rsidRPr="007D73CE">
              <w:rPr>
                <w:rFonts w:ascii="Times New Roman" w:eastAsia="Times New Roman" w:hAnsi="Times New Roman" w:cs="Times New Roman"/>
                <w:iCs/>
                <w:sz w:val="24"/>
                <w:szCs w:val="24"/>
                <w:lang w:eastAsia="ru-RU"/>
              </w:rPr>
              <w:t>34</w:t>
            </w:r>
          </w:p>
        </w:tc>
        <w:tc>
          <w:tcPr>
            <w:tcW w:w="600" w:type="pct"/>
            <w:vMerge/>
          </w:tcPr>
          <w:p w14:paraId="5C7E15B5" w14:textId="77777777" w:rsidR="00502D9B" w:rsidRPr="00494389" w:rsidRDefault="00502D9B" w:rsidP="006158BE">
            <w:pPr>
              <w:jc w:val="center"/>
              <w:rPr>
                <w:rFonts w:ascii="Times New Roman" w:eastAsia="Times New Roman" w:hAnsi="Times New Roman" w:cs="Times New Roman"/>
                <w:b/>
                <w:sz w:val="24"/>
                <w:szCs w:val="24"/>
                <w:lang w:eastAsia="ru-RU"/>
              </w:rPr>
            </w:pPr>
          </w:p>
        </w:tc>
      </w:tr>
      <w:tr w:rsidR="00502D9B" w:rsidRPr="00494389" w14:paraId="6C519389" w14:textId="77777777" w:rsidTr="006158BE">
        <w:trPr>
          <w:trHeight w:val="20"/>
        </w:trPr>
        <w:tc>
          <w:tcPr>
            <w:tcW w:w="889" w:type="pct"/>
            <w:vMerge/>
          </w:tcPr>
          <w:p w14:paraId="492F7318" w14:textId="77777777" w:rsidR="00502D9B" w:rsidRPr="00494389" w:rsidRDefault="00502D9B" w:rsidP="006158BE">
            <w:pPr>
              <w:rPr>
                <w:rFonts w:ascii="Times New Roman" w:eastAsia="Times New Roman" w:hAnsi="Times New Roman" w:cs="Times New Roman"/>
                <w:b/>
                <w:bCs/>
                <w:sz w:val="24"/>
                <w:szCs w:val="24"/>
                <w:lang w:eastAsia="ru-RU"/>
              </w:rPr>
            </w:pPr>
          </w:p>
        </w:tc>
        <w:tc>
          <w:tcPr>
            <w:tcW w:w="2766" w:type="pct"/>
          </w:tcPr>
          <w:p w14:paraId="3C5F4240" w14:textId="77777777" w:rsidR="00502D9B" w:rsidRPr="00494389" w:rsidRDefault="00502D9B" w:rsidP="006158BE">
            <w:pPr>
              <w:rPr>
                <w:rFonts w:ascii="Times New Roman" w:eastAsia="TimesNewRoman" w:hAnsi="Times New Roman" w:cs="Times New Roman"/>
                <w:sz w:val="24"/>
                <w:szCs w:val="24"/>
                <w:lang w:eastAsia="ru-RU"/>
              </w:rPr>
            </w:pPr>
            <w:r w:rsidRPr="00494389">
              <w:rPr>
                <w:rFonts w:ascii="Times New Roman" w:eastAsia="Times New Roman" w:hAnsi="Times New Roman" w:cs="Times New Roman"/>
                <w:b/>
                <w:iCs/>
                <w:sz w:val="24"/>
                <w:szCs w:val="24"/>
                <w:lang w:eastAsia="ru-RU"/>
              </w:rPr>
              <w:t>2.</w:t>
            </w:r>
            <w:r w:rsidRPr="00494389">
              <w:rPr>
                <w:rFonts w:ascii="Times New Roman" w:eastAsia="Times New Roman" w:hAnsi="Times New Roman" w:cs="Times New Roman"/>
                <w:iCs/>
                <w:sz w:val="24"/>
                <w:szCs w:val="24"/>
                <w:lang w:eastAsia="ru-RU"/>
              </w:rPr>
              <w:t xml:space="preserve"> </w:t>
            </w:r>
            <w:r w:rsidRPr="00494389">
              <w:rPr>
                <w:rFonts w:ascii="Times New Roman" w:eastAsia="TimesNewRoman" w:hAnsi="Times New Roman" w:cs="Times New Roman"/>
                <w:sz w:val="24"/>
                <w:szCs w:val="24"/>
                <w:lang w:eastAsia="ru-RU"/>
              </w:rPr>
              <w:t xml:space="preserve">Развитие физического качества: силы </w:t>
            </w:r>
          </w:p>
          <w:p w14:paraId="2D7D659F" w14:textId="77777777" w:rsidR="00502D9B" w:rsidRPr="00494389" w:rsidRDefault="00502D9B" w:rsidP="006158BE">
            <w:pPr>
              <w:rPr>
                <w:rFonts w:ascii="Times New Roman" w:eastAsia="TimesNewRoman" w:hAnsi="Times New Roman" w:cs="Times New Roman"/>
                <w:sz w:val="24"/>
                <w:szCs w:val="24"/>
                <w:lang w:eastAsia="ru-RU"/>
              </w:rPr>
            </w:pPr>
            <w:r w:rsidRPr="00494389">
              <w:rPr>
                <w:rFonts w:ascii="Times New Roman" w:eastAsia="TimesNewRoman" w:hAnsi="Times New Roman" w:cs="Times New Roman"/>
                <w:sz w:val="24"/>
                <w:szCs w:val="24"/>
                <w:lang w:eastAsia="ru-RU"/>
              </w:rPr>
              <w:t>Особенности физической и функциональной подготовленности Построения, перестроения, различные виды ходьбы, комплексы общеразвивающих упражнений, в том числе, в парах с предметами</w:t>
            </w:r>
          </w:p>
          <w:p w14:paraId="3EB04C78" w14:textId="77777777" w:rsidR="00502D9B" w:rsidRPr="00494389" w:rsidRDefault="00502D9B" w:rsidP="006158BE">
            <w:pPr>
              <w:rPr>
                <w:rFonts w:ascii="Times New Roman" w:eastAsia="Times New Roman" w:hAnsi="Times New Roman" w:cs="Times New Roman"/>
                <w:b/>
                <w:bCs/>
                <w:sz w:val="24"/>
                <w:szCs w:val="24"/>
                <w:lang w:eastAsia="ru-RU"/>
              </w:rPr>
            </w:pPr>
            <w:r w:rsidRPr="00494389">
              <w:rPr>
                <w:rFonts w:ascii="Times New Roman" w:eastAsia="TimesNewRoman" w:hAnsi="Times New Roman" w:cs="Times New Roman"/>
                <w:sz w:val="24"/>
                <w:szCs w:val="24"/>
                <w:lang w:eastAsia="ru-RU"/>
              </w:rPr>
              <w:t>Подвижные игры</w:t>
            </w:r>
          </w:p>
        </w:tc>
        <w:tc>
          <w:tcPr>
            <w:tcW w:w="746" w:type="pct"/>
            <w:vMerge/>
            <w:vAlign w:val="center"/>
          </w:tcPr>
          <w:p w14:paraId="0C726AEB" w14:textId="77777777" w:rsidR="00502D9B" w:rsidRPr="00494389" w:rsidRDefault="00502D9B" w:rsidP="006158BE">
            <w:pPr>
              <w:suppressAutoHyphens/>
              <w:jc w:val="center"/>
              <w:rPr>
                <w:rFonts w:ascii="Times New Roman" w:eastAsia="Times New Roman" w:hAnsi="Times New Roman" w:cs="Times New Roman"/>
                <w:iCs/>
                <w:sz w:val="24"/>
                <w:szCs w:val="24"/>
                <w:lang w:eastAsia="ru-RU"/>
              </w:rPr>
            </w:pPr>
          </w:p>
        </w:tc>
        <w:tc>
          <w:tcPr>
            <w:tcW w:w="600" w:type="pct"/>
            <w:vMerge/>
          </w:tcPr>
          <w:p w14:paraId="1C7C6C40" w14:textId="77777777" w:rsidR="00502D9B" w:rsidRPr="00494389" w:rsidRDefault="00502D9B" w:rsidP="006158BE">
            <w:pPr>
              <w:jc w:val="center"/>
              <w:rPr>
                <w:rFonts w:ascii="Times New Roman" w:eastAsia="Times New Roman" w:hAnsi="Times New Roman" w:cs="Times New Roman"/>
                <w:b/>
                <w:sz w:val="24"/>
                <w:szCs w:val="24"/>
                <w:lang w:eastAsia="ru-RU"/>
              </w:rPr>
            </w:pPr>
          </w:p>
        </w:tc>
      </w:tr>
      <w:tr w:rsidR="00502D9B" w:rsidRPr="00494389" w14:paraId="2FCD4868" w14:textId="77777777" w:rsidTr="006158BE">
        <w:trPr>
          <w:trHeight w:val="20"/>
        </w:trPr>
        <w:tc>
          <w:tcPr>
            <w:tcW w:w="889" w:type="pct"/>
            <w:vMerge/>
          </w:tcPr>
          <w:p w14:paraId="1095E921" w14:textId="77777777" w:rsidR="00502D9B" w:rsidRPr="00494389" w:rsidRDefault="00502D9B" w:rsidP="006158BE">
            <w:pPr>
              <w:rPr>
                <w:rFonts w:ascii="Times New Roman" w:eastAsia="Times New Roman" w:hAnsi="Times New Roman" w:cs="Times New Roman"/>
                <w:b/>
                <w:bCs/>
                <w:sz w:val="24"/>
                <w:szCs w:val="24"/>
                <w:lang w:eastAsia="ru-RU"/>
              </w:rPr>
            </w:pPr>
          </w:p>
        </w:tc>
        <w:tc>
          <w:tcPr>
            <w:tcW w:w="2766" w:type="pct"/>
          </w:tcPr>
          <w:p w14:paraId="621D624A" w14:textId="77777777" w:rsidR="00502D9B" w:rsidRPr="00494389" w:rsidRDefault="00502D9B" w:rsidP="006158BE">
            <w:pPr>
              <w:rPr>
                <w:rFonts w:ascii="Times New Roman" w:eastAsia="Times New Roman" w:hAnsi="Times New Roman" w:cs="Times New Roman"/>
                <w:b/>
                <w:iCs/>
                <w:sz w:val="24"/>
                <w:szCs w:val="24"/>
                <w:lang w:eastAsia="ru-RU"/>
              </w:rPr>
            </w:pPr>
            <w:r w:rsidRPr="00494389">
              <w:rPr>
                <w:rFonts w:ascii="Times New Roman" w:eastAsia="Times New Roman" w:hAnsi="Times New Roman" w:cs="Times New Roman"/>
                <w:b/>
                <w:sz w:val="24"/>
                <w:szCs w:val="24"/>
                <w:lang w:eastAsia="ru-RU"/>
              </w:rPr>
              <w:t>3.</w:t>
            </w:r>
            <w:r w:rsidRPr="00494389">
              <w:rPr>
                <w:rFonts w:ascii="Times New Roman" w:eastAsia="Times New Roman" w:hAnsi="Times New Roman" w:cs="Times New Roman"/>
                <w:sz w:val="24"/>
                <w:szCs w:val="24"/>
                <w:lang w:eastAsia="ru-RU"/>
              </w:rPr>
              <w:t xml:space="preserve"> Кросс по пересеченной местности  </w:t>
            </w:r>
          </w:p>
        </w:tc>
        <w:tc>
          <w:tcPr>
            <w:tcW w:w="746" w:type="pct"/>
            <w:vMerge/>
            <w:vAlign w:val="center"/>
          </w:tcPr>
          <w:p w14:paraId="1C509FC7" w14:textId="77777777" w:rsidR="00502D9B" w:rsidRPr="00494389" w:rsidRDefault="00502D9B" w:rsidP="006158BE">
            <w:pPr>
              <w:suppressAutoHyphens/>
              <w:jc w:val="center"/>
              <w:rPr>
                <w:rFonts w:ascii="Times New Roman" w:eastAsia="Times New Roman" w:hAnsi="Times New Roman" w:cs="Times New Roman"/>
                <w:iCs/>
                <w:sz w:val="24"/>
                <w:szCs w:val="24"/>
                <w:lang w:eastAsia="ru-RU"/>
              </w:rPr>
            </w:pPr>
          </w:p>
        </w:tc>
        <w:tc>
          <w:tcPr>
            <w:tcW w:w="600" w:type="pct"/>
            <w:vMerge/>
          </w:tcPr>
          <w:p w14:paraId="5C0E6889" w14:textId="77777777" w:rsidR="00502D9B" w:rsidRPr="00494389" w:rsidRDefault="00502D9B" w:rsidP="006158BE">
            <w:pPr>
              <w:jc w:val="center"/>
              <w:rPr>
                <w:rFonts w:ascii="Times New Roman" w:eastAsia="Times New Roman" w:hAnsi="Times New Roman" w:cs="Times New Roman"/>
                <w:b/>
                <w:sz w:val="24"/>
                <w:szCs w:val="24"/>
                <w:lang w:eastAsia="ru-RU"/>
              </w:rPr>
            </w:pPr>
          </w:p>
        </w:tc>
      </w:tr>
      <w:tr w:rsidR="00502D9B" w:rsidRPr="00494389" w14:paraId="691254EB" w14:textId="77777777" w:rsidTr="006158BE">
        <w:trPr>
          <w:trHeight w:val="20"/>
        </w:trPr>
        <w:tc>
          <w:tcPr>
            <w:tcW w:w="889" w:type="pct"/>
            <w:vMerge/>
          </w:tcPr>
          <w:p w14:paraId="715F8230" w14:textId="77777777" w:rsidR="00502D9B" w:rsidRPr="00494389" w:rsidRDefault="00502D9B" w:rsidP="006158BE">
            <w:pPr>
              <w:rPr>
                <w:rFonts w:ascii="Times New Roman" w:eastAsia="Times New Roman" w:hAnsi="Times New Roman" w:cs="Times New Roman"/>
                <w:b/>
                <w:bCs/>
                <w:sz w:val="24"/>
                <w:szCs w:val="24"/>
                <w:lang w:eastAsia="ru-RU"/>
              </w:rPr>
            </w:pPr>
          </w:p>
        </w:tc>
        <w:tc>
          <w:tcPr>
            <w:tcW w:w="2766" w:type="pct"/>
          </w:tcPr>
          <w:p w14:paraId="7812656B" w14:textId="77777777" w:rsidR="00502D9B" w:rsidRPr="00494389" w:rsidRDefault="00502D9B" w:rsidP="006158BE">
            <w:pPr>
              <w:rPr>
                <w:rFonts w:ascii="Times New Roman" w:eastAsia="Times New Roman" w:hAnsi="Times New Roman" w:cs="Times New Roman"/>
                <w:b/>
                <w:iCs/>
                <w:sz w:val="24"/>
                <w:szCs w:val="24"/>
                <w:lang w:eastAsia="ru-RU"/>
              </w:rPr>
            </w:pPr>
            <w:r w:rsidRPr="00494389">
              <w:rPr>
                <w:rFonts w:ascii="Times New Roman" w:eastAsia="Times New Roman" w:hAnsi="Times New Roman" w:cs="Times New Roman"/>
                <w:b/>
                <w:sz w:val="24"/>
                <w:szCs w:val="24"/>
                <w:lang w:eastAsia="ru-RU"/>
              </w:rPr>
              <w:t>4</w:t>
            </w:r>
            <w:r w:rsidRPr="00494389">
              <w:rPr>
                <w:rFonts w:ascii="Times New Roman" w:eastAsia="Times New Roman" w:hAnsi="Times New Roman" w:cs="Times New Roman"/>
                <w:sz w:val="24"/>
                <w:szCs w:val="24"/>
                <w:lang w:eastAsia="ru-RU"/>
              </w:rPr>
              <w:t>. Бег на 150 м в заданное время</w:t>
            </w:r>
          </w:p>
        </w:tc>
        <w:tc>
          <w:tcPr>
            <w:tcW w:w="746" w:type="pct"/>
            <w:vMerge/>
            <w:vAlign w:val="center"/>
          </w:tcPr>
          <w:p w14:paraId="74C9AEFB" w14:textId="77777777" w:rsidR="00502D9B" w:rsidRPr="00494389" w:rsidRDefault="00502D9B" w:rsidP="006158BE">
            <w:pPr>
              <w:suppressAutoHyphens/>
              <w:jc w:val="center"/>
              <w:rPr>
                <w:rFonts w:ascii="Times New Roman" w:eastAsia="Times New Roman" w:hAnsi="Times New Roman" w:cs="Times New Roman"/>
                <w:iCs/>
                <w:sz w:val="24"/>
                <w:szCs w:val="24"/>
                <w:lang w:eastAsia="ru-RU"/>
              </w:rPr>
            </w:pPr>
          </w:p>
        </w:tc>
        <w:tc>
          <w:tcPr>
            <w:tcW w:w="600" w:type="pct"/>
            <w:vMerge/>
          </w:tcPr>
          <w:p w14:paraId="784ACFC9" w14:textId="77777777" w:rsidR="00502D9B" w:rsidRPr="00494389" w:rsidRDefault="00502D9B" w:rsidP="006158BE">
            <w:pPr>
              <w:jc w:val="center"/>
              <w:rPr>
                <w:rFonts w:ascii="Times New Roman" w:eastAsia="Times New Roman" w:hAnsi="Times New Roman" w:cs="Times New Roman"/>
                <w:b/>
                <w:sz w:val="24"/>
                <w:szCs w:val="24"/>
                <w:lang w:eastAsia="ru-RU"/>
              </w:rPr>
            </w:pPr>
          </w:p>
        </w:tc>
      </w:tr>
      <w:tr w:rsidR="00502D9B" w:rsidRPr="00494389" w14:paraId="0501038F" w14:textId="77777777" w:rsidTr="006158BE">
        <w:trPr>
          <w:trHeight w:val="20"/>
        </w:trPr>
        <w:tc>
          <w:tcPr>
            <w:tcW w:w="889" w:type="pct"/>
            <w:vMerge/>
          </w:tcPr>
          <w:p w14:paraId="7F50A1CB" w14:textId="77777777" w:rsidR="00502D9B" w:rsidRPr="00494389" w:rsidRDefault="00502D9B" w:rsidP="006158BE">
            <w:pPr>
              <w:rPr>
                <w:rFonts w:ascii="Times New Roman" w:eastAsia="Times New Roman" w:hAnsi="Times New Roman" w:cs="Times New Roman"/>
                <w:b/>
                <w:bCs/>
                <w:sz w:val="24"/>
                <w:szCs w:val="24"/>
                <w:lang w:eastAsia="ru-RU"/>
              </w:rPr>
            </w:pPr>
          </w:p>
        </w:tc>
        <w:tc>
          <w:tcPr>
            <w:tcW w:w="2766" w:type="pct"/>
          </w:tcPr>
          <w:p w14:paraId="535BF490" w14:textId="77777777" w:rsidR="00502D9B" w:rsidRPr="00494389" w:rsidRDefault="00502D9B" w:rsidP="006158BE">
            <w:pPr>
              <w:rPr>
                <w:rFonts w:ascii="Times New Roman" w:eastAsia="Times New Roman" w:hAnsi="Times New Roman" w:cs="Times New Roman"/>
                <w:b/>
                <w:iCs/>
                <w:sz w:val="24"/>
                <w:szCs w:val="24"/>
                <w:lang w:eastAsia="ru-RU"/>
              </w:rPr>
            </w:pPr>
            <w:r w:rsidRPr="00494389">
              <w:rPr>
                <w:rFonts w:ascii="Times New Roman" w:eastAsia="Times New Roman" w:hAnsi="Times New Roman" w:cs="Times New Roman"/>
                <w:b/>
                <w:sz w:val="24"/>
                <w:szCs w:val="24"/>
                <w:lang w:eastAsia="ru-RU"/>
              </w:rPr>
              <w:t>5.</w:t>
            </w:r>
            <w:r w:rsidRPr="00494389">
              <w:rPr>
                <w:rFonts w:ascii="Times New Roman" w:eastAsia="Times New Roman" w:hAnsi="Times New Roman" w:cs="Times New Roman"/>
                <w:sz w:val="24"/>
                <w:szCs w:val="24"/>
                <w:lang w:eastAsia="ru-RU"/>
              </w:rPr>
              <w:t xml:space="preserve"> Челночный бег 3х10</w:t>
            </w:r>
          </w:p>
        </w:tc>
        <w:tc>
          <w:tcPr>
            <w:tcW w:w="746" w:type="pct"/>
            <w:vMerge/>
            <w:vAlign w:val="center"/>
          </w:tcPr>
          <w:p w14:paraId="09C2100F" w14:textId="77777777" w:rsidR="00502D9B" w:rsidRPr="00494389" w:rsidRDefault="00502D9B" w:rsidP="006158BE">
            <w:pPr>
              <w:suppressAutoHyphens/>
              <w:jc w:val="center"/>
              <w:rPr>
                <w:rFonts w:ascii="Times New Roman" w:eastAsia="Times New Roman" w:hAnsi="Times New Roman" w:cs="Times New Roman"/>
                <w:iCs/>
                <w:sz w:val="24"/>
                <w:szCs w:val="24"/>
                <w:lang w:eastAsia="ru-RU"/>
              </w:rPr>
            </w:pPr>
          </w:p>
        </w:tc>
        <w:tc>
          <w:tcPr>
            <w:tcW w:w="600" w:type="pct"/>
            <w:vMerge/>
          </w:tcPr>
          <w:p w14:paraId="74EEB775" w14:textId="77777777" w:rsidR="00502D9B" w:rsidRPr="00494389" w:rsidRDefault="00502D9B" w:rsidP="006158BE">
            <w:pPr>
              <w:jc w:val="center"/>
              <w:rPr>
                <w:rFonts w:ascii="Times New Roman" w:eastAsia="Times New Roman" w:hAnsi="Times New Roman" w:cs="Times New Roman"/>
                <w:b/>
                <w:sz w:val="24"/>
                <w:szCs w:val="24"/>
                <w:lang w:eastAsia="ru-RU"/>
              </w:rPr>
            </w:pPr>
          </w:p>
        </w:tc>
      </w:tr>
      <w:tr w:rsidR="00502D9B" w:rsidRPr="00494389" w14:paraId="2DE28100" w14:textId="77777777" w:rsidTr="006158BE">
        <w:trPr>
          <w:trHeight w:val="20"/>
        </w:trPr>
        <w:tc>
          <w:tcPr>
            <w:tcW w:w="889" w:type="pct"/>
            <w:vMerge/>
          </w:tcPr>
          <w:p w14:paraId="12F248C3" w14:textId="77777777" w:rsidR="00502D9B" w:rsidRPr="00494389" w:rsidRDefault="00502D9B" w:rsidP="006158BE">
            <w:pPr>
              <w:rPr>
                <w:rFonts w:ascii="Times New Roman" w:eastAsia="Times New Roman" w:hAnsi="Times New Roman" w:cs="Times New Roman"/>
                <w:b/>
                <w:bCs/>
                <w:sz w:val="24"/>
                <w:szCs w:val="24"/>
                <w:lang w:eastAsia="ru-RU"/>
              </w:rPr>
            </w:pPr>
          </w:p>
        </w:tc>
        <w:tc>
          <w:tcPr>
            <w:tcW w:w="2766" w:type="pct"/>
          </w:tcPr>
          <w:p w14:paraId="73DE2313" w14:textId="77777777" w:rsidR="00502D9B" w:rsidRPr="00494389" w:rsidRDefault="00502D9B" w:rsidP="006158BE">
            <w:pPr>
              <w:rPr>
                <w:rFonts w:ascii="Times New Roman" w:eastAsia="Times New Roman" w:hAnsi="Times New Roman" w:cs="Times New Roman"/>
                <w:b/>
                <w:iCs/>
                <w:sz w:val="24"/>
                <w:szCs w:val="24"/>
                <w:lang w:eastAsia="ru-RU"/>
              </w:rPr>
            </w:pPr>
            <w:r w:rsidRPr="00494389">
              <w:rPr>
                <w:rFonts w:ascii="Times New Roman" w:eastAsia="Times New Roman" w:hAnsi="Times New Roman" w:cs="Times New Roman"/>
                <w:b/>
                <w:sz w:val="24"/>
                <w:szCs w:val="24"/>
                <w:lang w:eastAsia="ru-RU"/>
              </w:rPr>
              <w:t>6.</w:t>
            </w:r>
            <w:r w:rsidRPr="00494389">
              <w:rPr>
                <w:rFonts w:ascii="Times New Roman" w:eastAsia="Times New Roman" w:hAnsi="Times New Roman" w:cs="Times New Roman"/>
                <w:sz w:val="24"/>
                <w:szCs w:val="24"/>
                <w:lang w:eastAsia="ru-RU"/>
              </w:rPr>
              <w:t xml:space="preserve"> Метание гранаты в цель. Метание гранаты на дальность</w:t>
            </w:r>
          </w:p>
        </w:tc>
        <w:tc>
          <w:tcPr>
            <w:tcW w:w="746" w:type="pct"/>
            <w:vMerge/>
            <w:vAlign w:val="center"/>
          </w:tcPr>
          <w:p w14:paraId="2BF47F9F" w14:textId="77777777" w:rsidR="00502D9B" w:rsidRPr="00494389" w:rsidRDefault="00502D9B" w:rsidP="006158BE">
            <w:pPr>
              <w:suppressAutoHyphens/>
              <w:jc w:val="center"/>
              <w:rPr>
                <w:rFonts w:ascii="Times New Roman" w:eastAsia="Times New Roman" w:hAnsi="Times New Roman" w:cs="Times New Roman"/>
                <w:iCs/>
                <w:sz w:val="24"/>
                <w:szCs w:val="24"/>
                <w:lang w:eastAsia="ru-RU"/>
              </w:rPr>
            </w:pPr>
          </w:p>
        </w:tc>
        <w:tc>
          <w:tcPr>
            <w:tcW w:w="600" w:type="pct"/>
            <w:vMerge/>
          </w:tcPr>
          <w:p w14:paraId="5DD0CA01" w14:textId="77777777" w:rsidR="00502D9B" w:rsidRPr="00494389" w:rsidRDefault="00502D9B" w:rsidP="006158BE">
            <w:pPr>
              <w:jc w:val="center"/>
              <w:rPr>
                <w:rFonts w:ascii="Times New Roman" w:eastAsia="Times New Roman" w:hAnsi="Times New Roman" w:cs="Times New Roman"/>
                <w:b/>
                <w:sz w:val="24"/>
                <w:szCs w:val="24"/>
                <w:lang w:eastAsia="ru-RU"/>
              </w:rPr>
            </w:pPr>
          </w:p>
        </w:tc>
      </w:tr>
      <w:tr w:rsidR="00502D9B" w:rsidRPr="00494389" w14:paraId="479479B1" w14:textId="77777777" w:rsidTr="006158BE">
        <w:trPr>
          <w:trHeight w:val="20"/>
        </w:trPr>
        <w:tc>
          <w:tcPr>
            <w:tcW w:w="889" w:type="pct"/>
            <w:vMerge/>
          </w:tcPr>
          <w:p w14:paraId="657BA168" w14:textId="77777777" w:rsidR="00502D9B" w:rsidRPr="00494389" w:rsidRDefault="00502D9B" w:rsidP="006158BE">
            <w:pPr>
              <w:rPr>
                <w:rFonts w:ascii="Times New Roman" w:eastAsia="Times New Roman" w:hAnsi="Times New Roman" w:cs="Times New Roman"/>
                <w:b/>
                <w:bCs/>
                <w:sz w:val="24"/>
                <w:szCs w:val="24"/>
                <w:lang w:eastAsia="ru-RU"/>
              </w:rPr>
            </w:pPr>
          </w:p>
        </w:tc>
        <w:tc>
          <w:tcPr>
            <w:tcW w:w="2766" w:type="pct"/>
          </w:tcPr>
          <w:p w14:paraId="52EC0CC4" w14:textId="77777777" w:rsidR="00502D9B" w:rsidRPr="00494389" w:rsidRDefault="00502D9B" w:rsidP="006158BE">
            <w:pPr>
              <w:rPr>
                <w:rFonts w:ascii="Times New Roman" w:eastAsia="Times New Roman" w:hAnsi="Times New Roman" w:cs="Times New Roman"/>
                <w:b/>
                <w:iCs/>
                <w:sz w:val="24"/>
                <w:szCs w:val="24"/>
                <w:lang w:eastAsia="ru-RU"/>
              </w:rPr>
            </w:pPr>
            <w:r w:rsidRPr="00494389">
              <w:rPr>
                <w:rFonts w:ascii="Times New Roman" w:eastAsia="Times New Roman" w:hAnsi="Times New Roman" w:cs="Times New Roman"/>
                <w:b/>
                <w:sz w:val="24"/>
                <w:szCs w:val="24"/>
                <w:lang w:eastAsia="ru-RU"/>
              </w:rPr>
              <w:t>7.</w:t>
            </w:r>
            <w:r w:rsidRPr="00494389">
              <w:rPr>
                <w:rFonts w:ascii="Times New Roman" w:eastAsia="Times New Roman" w:hAnsi="Times New Roman" w:cs="Times New Roman"/>
                <w:sz w:val="24"/>
                <w:szCs w:val="24"/>
                <w:lang w:eastAsia="ru-RU"/>
              </w:rPr>
              <w:t xml:space="preserve"> Прыжки в длину способом «согнув ноги»</w:t>
            </w:r>
          </w:p>
        </w:tc>
        <w:tc>
          <w:tcPr>
            <w:tcW w:w="746" w:type="pct"/>
            <w:vMerge/>
            <w:vAlign w:val="center"/>
          </w:tcPr>
          <w:p w14:paraId="44B289F4" w14:textId="77777777" w:rsidR="00502D9B" w:rsidRPr="00494389" w:rsidRDefault="00502D9B" w:rsidP="006158BE">
            <w:pPr>
              <w:suppressAutoHyphens/>
              <w:jc w:val="center"/>
              <w:rPr>
                <w:rFonts w:ascii="Times New Roman" w:eastAsia="Times New Roman" w:hAnsi="Times New Roman" w:cs="Times New Roman"/>
                <w:iCs/>
                <w:sz w:val="24"/>
                <w:szCs w:val="24"/>
                <w:lang w:eastAsia="ru-RU"/>
              </w:rPr>
            </w:pPr>
          </w:p>
        </w:tc>
        <w:tc>
          <w:tcPr>
            <w:tcW w:w="600" w:type="pct"/>
            <w:vMerge/>
          </w:tcPr>
          <w:p w14:paraId="10632BD0" w14:textId="77777777" w:rsidR="00502D9B" w:rsidRPr="00494389" w:rsidRDefault="00502D9B" w:rsidP="006158BE">
            <w:pPr>
              <w:jc w:val="center"/>
              <w:rPr>
                <w:rFonts w:ascii="Times New Roman" w:eastAsia="Times New Roman" w:hAnsi="Times New Roman" w:cs="Times New Roman"/>
                <w:b/>
                <w:sz w:val="24"/>
                <w:szCs w:val="24"/>
                <w:lang w:eastAsia="ru-RU"/>
              </w:rPr>
            </w:pPr>
          </w:p>
        </w:tc>
      </w:tr>
      <w:tr w:rsidR="00502D9B" w:rsidRPr="00494389" w14:paraId="7C04D3AF" w14:textId="77777777" w:rsidTr="006158BE">
        <w:trPr>
          <w:trHeight w:val="20"/>
        </w:trPr>
        <w:tc>
          <w:tcPr>
            <w:tcW w:w="889" w:type="pct"/>
            <w:vMerge/>
          </w:tcPr>
          <w:p w14:paraId="260D5ECF" w14:textId="77777777" w:rsidR="00502D9B" w:rsidRPr="00494389" w:rsidRDefault="00502D9B" w:rsidP="006158BE">
            <w:pPr>
              <w:rPr>
                <w:rFonts w:ascii="Times New Roman" w:eastAsia="Times New Roman" w:hAnsi="Times New Roman" w:cs="Times New Roman"/>
                <w:b/>
                <w:bCs/>
                <w:sz w:val="24"/>
                <w:szCs w:val="24"/>
                <w:lang w:eastAsia="ru-RU"/>
              </w:rPr>
            </w:pPr>
          </w:p>
        </w:tc>
        <w:tc>
          <w:tcPr>
            <w:tcW w:w="2766" w:type="pct"/>
          </w:tcPr>
          <w:p w14:paraId="69FAE711" w14:textId="77777777" w:rsidR="00502D9B" w:rsidRPr="00494389" w:rsidRDefault="00502D9B" w:rsidP="006158BE">
            <w:pPr>
              <w:rPr>
                <w:rFonts w:ascii="Times New Roman" w:eastAsia="Times New Roman" w:hAnsi="Times New Roman" w:cs="Times New Roman"/>
                <w:b/>
                <w:iCs/>
                <w:sz w:val="24"/>
                <w:szCs w:val="24"/>
                <w:lang w:eastAsia="ru-RU"/>
              </w:rPr>
            </w:pPr>
            <w:r w:rsidRPr="00494389">
              <w:rPr>
                <w:rFonts w:ascii="Times New Roman" w:eastAsia="Times New Roman" w:hAnsi="Times New Roman" w:cs="Times New Roman"/>
                <w:b/>
                <w:sz w:val="24"/>
                <w:szCs w:val="24"/>
                <w:lang w:eastAsia="ru-RU"/>
              </w:rPr>
              <w:t>8.</w:t>
            </w:r>
            <w:r w:rsidRPr="00494389">
              <w:rPr>
                <w:rFonts w:ascii="Times New Roman" w:eastAsia="Times New Roman" w:hAnsi="Times New Roman" w:cs="Times New Roman"/>
                <w:sz w:val="24"/>
                <w:szCs w:val="24"/>
                <w:lang w:eastAsia="ru-RU"/>
              </w:rPr>
              <w:t xml:space="preserve"> Опорные прыжки через гимнастического козла и коня </w:t>
            </w:r>
          </w:p>
        </w:tc>
        <w:tc>
          <w:tcPr>
            <w:tcW w:w="746" w:type="pct"/>
            <w:vMerge/>
            <w:vAlign w:val="center"/>
          </w:tcPr>
          <w:p w14:paraId="597F5609" w14:textId="77777777" w:rsidR="00502D9B" w:rsidRPr="00494389" w:rsidRDefault="00502D9B" w:rsidP="006158BE">
            <w:pPr>
              <w:suppressAutoHyphens/>
              <w:jc w:val="center"/>
              <w:rPr>
                <w:rFonts w:ascii="Times New Roman" w:eastAsia="Times New Roman" w:hAnsi="Times New Roman" w:cs="Times New Roman"/>
                <w:iCs/>
                <w:sz w:val="24"/>
                <w:szCs w:val="24"/>
                <w:lang w:eastAsia="ru-RU"/>
              </w:rPr>
            </w:pPr>
          </w:p>
        </w:tc>
        <w:tc>
          <w:tcPr>
            <w:tcW w:w="600" w:type="pct"/>
            <w:vMerge/>
          </w:tcPr>
          <w:p w14:paraId="05146F77" w14:textId="77777777" w:rsidR="00502D9B" w:rsidRPr="00494389" w:rsidRDefault="00502D9B" w:rsidP="006158BE">
            <w:pPr>
              <w:jc w:val="center"/>
              <w:rPr>
                <w:rFonts w:ascii="Times New Roman" w:eastAsia="Times New Roman" w:hAnsi="Times New Roman" w:cs="Times New Roman"/>
                <w:b/>
                <w:sz w:val="24"/>
                <w:szCs w:val="24"/>
                <w:lang w:eastAsia="ru-RU"/>
              </w:rPr>
            </w:pPr>
          </w:p>
        </w:tc>
      </w:tr>
      <w:tr w:rsidR="00502D9B" w:rsidRPr="00494389" w14:paraId="49C8A0C9" w14:textId="77777777" w:rsidTr="006158BE">
        <w:trPr>
          <w:trHeight w:val="20"/>
        </w:trPr>
        <w:tc>
          <w:tcPr>
            <w:tcW w:w="889" w:type="pct"/>
            <w:vMerge/>
          </w:tcPr>
          <w:p w14:paraId="6039EE43" w14:textId="77777777" w:rsidR="00502D9B" w:rsidRPr="00494389" w:rsidRDefault="00502D9B" w:rsidP="006158BE">
            <w:pPr>
              <w:rPr>
                <w:rFonts w:ascii="Times New Roman" w:eastAsia="Times New Roman" w:hAnsi="Times New Roman" w:cs="Times New Roman"/>
                <w:b/>
                <w:bCs/>
                <w:sz w:val="24"/>
                <w:szCs w:val="24"/>
                <w:lang w:eastAsia="ru-RU"/>
              </w:rPr>
            </w:pPr>
          </w:p>
        </w:tc>
        <w:tc>
          <w:tcPr>
            <w:tcW w:w="2766" w:type="pct"/>
          </w:tcPr>
          <w:p w14:paraId="29766CC3" w14:textId="77777777" w:rsidR="00502D9B" w:rsidRPr="00494389" w:rsidRDefault="00502D9B" w:rsidP="006158BE">
            <w:pPr>
              <w:rPr>
                <w:rFonts w:ascii="Times New Roman" w:eastAsia="Times New Roman" w:hAnsi="Times New Roman" w:cs="Times New Roman"/>
                <w:b/>
                <w:iCs/>
                <w:sz w:val="24"/>
                <w:szCs w:val="24"/>
                <w:lang w:eastAsia="ru-RU"/>
              </w:rPr>
            </w:pPr>
            <w:r w:rsidRPr="00494389">
              <w:rPr>
                <w:rFonts w:ascii="Times New Roman" w:eastAsia="Times New Roman" w:hAnsi="Times New Roman" w:cs="Times New Roman"/>
                <w:b/>
                <w:sz w:val="24"/>
                <w:szCs w:val="24"/>
                <w:lang w:eastAsia="ru-RU"/>
              </w:rPr>
              <w:t>9.</w:t>
            </w:r>
            <w:r w:rsidRPr="00494389">
              <w:rPr>
                <w:rFonts w:ascii="Times New Roman" w:eastAsia="Times New Roman" w:hAnsi="Times New Roman" w:cs="Times New Roman"/>
                <w:sz w:val="24"/>
                <w:szCs w:val="24"/>
                <w:lang w:eastAsia="ru-RU"/>
              </w:rPr>
              <w:t xml:space="preserve"> Прыжки с гимнастической скакалкой за заданное время</w:t>
            </w:r>
          </w:p>
        </w:tc>
        <w:tc>
          <w:tcPr>
            <w:tcW w:w="746" w:type="pct"/>
            <w:vMerge/>
            <w:vAlign w:val="center"/>
          </w:tcPr>
          <w:p w14:paraId="3F37484F" w14:textId="77777777" w:rsidR="00502D9B" w:rsidRPr="00494389" w:rsidRDefault="00502D9B" w:rsidP="006158BE">
            <w:pPr>
              <w:suppressAutoHyphens/>
              <w:jc w:val="center"/>
              <w:rPr>
                <w:rFonts w:ascii="Times New Roman" w:eastAsia="Times New Roman" w:hAnsi="Times New Roman" w:cs="Times New Roman"/>
                <w:iCs/>
                <w:sz w:val="24"/>
                <w:szCs w:val="24"/>
                <w:lang w:eastAsia="ru-RU"/>
              </w:rPr>
            </w:pPr>
          </w:p>
        </w:tc>
        <w:tc>
          <w:tcPr>
            <w:tcW w:w="600" w:type="pct"/>
            <w:vMerge/>
          </w:tcPr>
          <w:p w14:paraId="46DDE5E0" w14:textId="77777777" w:rsidR="00502D9B" w:rsidRPr="00494389" w:rsidRDefault="00502D9B" w:rsidP="006158BE">
            <w:pPr>
              <w:jc w:val="center"/>
              <w:rPr>
                <w:rFonts w:ascii="Times New Roman" w:eastAsia="Times New Roman" w:hAnsi="Times New Roman" w:cs="Times New Roman"/>
                <w:b/>
                <w:sz w:val="24"/>
                <w:szCs w:val="24"/>
                <w:lang w:eastAsia="ru-RU"/>
              </w:rPr>
            </w:pPr>
          </w:p>
        </w:tc>
      </w:tr>
      <w:tr w:rsidR="00502D9B" w:rsidRPr="00494389" w14:paraId="638CE937" w14:textId="77777777" w:rsidTr="006158BE">
        <w:trPr>
          <w:trHeight w:val="20"/>
        </w:trPr>
        <w:tc>
          <w:tcPr>
            <w:tcW w:w="889" w:type="pct"/>
            <w:vMerge/>
          </w:tcPr>
          <w:p w14:paraId="30CD13C4" w14:textId="77777777" w:rsidR="00502D9B" w:rsidRPr="00494389" w:rsidRDefault="00502D9B" w:rsidP="006158BE">
            <w:pPr>
              <w:rPr>
                <w:rFonts w:ascii="Times New Roman" w:eastAsia="Times New Roman" w:hAnsi="Times New Roman" w:cs="Times New Roman"/>
                <w:b/>
                <w:bCs/>
                <w:sz w:val="24"/>
                <w:szCs w:val="24"/>
                <w:lang w:eastAsia="ru-RU"/>
              </w:rPr>
            </w:pPr>
          </w:p>
        </w:tc>
        <w:tc>
          <w:tcPr>
            <w:tcW w:w="2766" w:type="pct"/>
          </w:tcPr>
          <w:p w14:paraId="467C0A63" w14:textId="77777777" w:rsidR="00502D9B" w:rsidRPr="00494389" w:rsidRDefault="00502D9B" w:rsidP="006158BE">
            <w:pPr>
              <w:rPr>
                <w:rFonts w:ascii="Times New Roman" w:eastAsia="Times New Roman" w:hAnsi="Times New Roman" w:cs="Times New Roman"/>
                <w:b/>
                <w:iCs/>
                <w:sz w:val="24"/>
                <w:szCs w:val="24"/>
                <w:lang w:eastAsia="ru-RU"/>
              </w:rPr>
            </w:pPr>
            <w:r w:rsidRPr="00494389">
              <w:rPr>
                <w:rFonts w:ascii="Times New Roman" w:eastAsia="Times New Roman" w:hAnsi="Times New Roman" w:cs="Times New Roman"/>
                <w:b/>
                <w:sz w:val="24"/>
                <w:szCs w:val="24"/>
                <w:lang w:eastAsia="ru-RU"/>
              </w:rPr>
              <w:t>10.</w:t>
            </w:r>
            <w:r w:rsidRPr="00494389">
              <w:rPr>
                <w:rFonts w:ascii="Times New Roman" w:eastAsia="Times New Roman" w:hAnsi="Times New Roman" w:cs="Times New Roman"/>
                <w:sz w:val="24"/>
                <w:szCs w:val="24"/>
                <w:lang w:eastAsia="ru-RU"/>
              </w:rPr>
              <w:t xml:space="preserve"> Упражнения с гантелями</w:t>
            </w:r>
          </w:p>
        </w:tc>
        <w:tc>
          <w:tcPr>
            <w:tcW w:w="746" w:type="pct"/>
            <w:vMerge/>
            <w:vAlign w:val="center"/>
          </w:tcPr>
          <w:p w14:paraId="1FA75D0C" w14:textId="77777777" w:rsidR="00502D9B" w:rsidRPr="00494389" w:rsidRDefault="00502D9B" w:rsidP="006158BE">
            <w:pPr>
              <w:suppressAutoHyphens/>
              <w:jc w:val="center"/>
              <w:rPr>
                <w:rFonts w:ascii="Times New Roman" w:eastAsia="Times New Roman" w:hAnsi="Times New Roman" w:cs="Times New Roman"/>
                <w:iCs/>
                <w:sz w:val="24"/>
                <w:szCs w:val="24"/>
                <w:lang w:eastAsia="ru-RU"/>
              </w:rPr>
            </w:pPr>
          </w:p>
        </w:tc>
        <w:tc>
          <w:tcPr>
            <w:tcW w:w="600" w:type="pct"/>
            <w:vMerge/>
          </w:tcPr>
          <w:p w14:paraId="72A94A1B" w14:textId="77777777" w:rsidR="00502D9B" w:rsidRPr="00494389" w:rsidRDefault="00502D9B" w:rsidP="006158BE">
            <w:pPr>
              <w:jc w:val="center"/>
              <w:rPr>
                <w:rFonts w:ascii="Times New Roman" w:eastAsia="Times New Roman" w:hAnsi="Times New Roman" w:cs="Times New Roman"/>
                <w:b/>
                <w:sz w:val="24"/>
                <w:szCs w:val="24"/>
                <w:lang w:eastAsia="ru-RU"/>
              </w:rPr>
            </w:pPr>
          </w:p>
        </w:tc>
      </w:tr>
      <w:tr w:rsidR="00502D9B" w:rsidRPr="00494389" w14:paraId="7BB89F23" w14:textId="77777777" w:rsidTr="006158BE">
        <w:trPr>
          <w:trHeight w:val="20"/>
        </w:trPr>
        <w:tc>
          <w:tcPr>
            <w:tcW w:w="889" w:type="pct"/>
            <w:vMerge/>
          </w:tcPr>
          <w:p w14:paraId="2FDBC31D" w14:textId="77777777" w:rsidR="00502D9B" w:rsidRPr="00494389" w:rsidRDefault="00502D9B" w:rsidP="006158BE">
            <w:pPr>
              <w:rPr>
                <w:rFonts w:ascii="Times New Roman" w:eastAsia="Times New Roman" w:hAnsi="Times New Roman" w:cs="Times New Roman"/>
                <w:b/>
                <w:bCs/>
                <w:sz w:val="24"/>
                <w:szCs w:val="24"/>
                <w:lang w:eastAsia="ru-RU"/>
              </w:rPr>
            </w:pPr>
          </w:p>
        </w:tc>
        <w:tc>
          <w:tcPr>
            <w:tcW w:w="2766" w:type="pct"/>
          </w:tcPr>
          <w:p w14:paraId="1CD90B1A" w14:textId="77777777" w:rsidR="00502D9B" w:rsidRPr="00494389" w:rsidRDefault="00502D9B" w:rsidP="006158BE">
            <w:pPr>
              <w:rPr>
                <w:rFonts w:ascii="Times New Roman" w:eastAsia="Times New Roman" w:hAnsi="Times New Roman" w:cs="Times New Roman"/>
                <w:b/>
                <w:iCs/>
                <w:sz w:val="24"/>
                <w:szCs w:val="24"/>
                <w:lang w:eastAsia="ru-RU"/>
              </w:rPr>
            </w:pPr>
            <w:r w:rsidRPr="00494389">
              <w:rPr>
                <w:rFonts w:ascii="Times New Roman" w:eastAsia="Times New Roman" w:hAnsi="Times New Roman" w:cs="Times New Roman"/>
                <w:b/>
                <w:sz w:val="24"/>
                <w:szCs w:val="24"/>
                <w:lang w:eastAsia="ru-RU"/>
              </w:rPr>
              <w:t>11.</w:t>
            </w:r>
            <w:r w:rsidRPr="00494389">
              <w:rPr>
                <w:rFonts w:ascii="Times New Roman" w:eastAsia="Times New Roman" w:hAnsi="Times New Roman" w:cs="Times New Roman"/>
                <w:sz w:val="24"/>
                <w:szCs w:val="24"/>
                <w:lang w:eastAsia="ru-RU"/>
              </w:rPr>
              <w:t xml:space="preserve"> Упражнения на гимнастической скамейке</w:t>
            </w:r>
          </w:p>
        </w:tc>
        <w:tc>
          <w:tcPr>
            <w:tcW w:w="746" w:type="pct"/>
            <w:vMerge/>
            <w:vAlign w:val="center"/>
          </w:tcPr>
          <w:p w14:paraId="4D8B9692" w14:textId="77777777" w:rsidR="00502D9B" w:rsidRPr="00494389" w:rsidRDefault="00502D9B" w:rsidP="006158BE">
            <w:pPr>
              <w:suppressAutoHyphens/>
              <w:jc w:val="center"/>
              <w:rPr>
                <w:rFonts w:ascii="Times New Roman" w:eastAsia="Times New Roman" w:hAnsi="Times New Roman" w:cs="Times New Roman"/>
                <w:iCs/>
                <w:sz w:val="24"/>
                <w:szCs w:val="24"/>
                <w:lang w:eastAsia="ru-RU"/>
              </w:rPr>
            </w:pPr>
          </w:p>
        </w:tc>
        <w:tc>
          <w:tcPr>
            <w:tcW w:w="600" w:type="pct"/>
            <w:vMerge/>
          </w:tcPr>
          <w:p w14:paraId="7F1C4CBB" w14:textId="77777777" w:rsidR="00502D9B" w:rsidRPr="00494389" w:rsidRDefault="00502D9B" w:rsidP="006158BE">
            <w:pPr>
              <w:jc w:val="center"/>
              <w:rPr>
                <w:rFonts w:ascii="Times New Roman" w:eastAsia="Times New Roman" w:hAnsi="Times New Roman" w:cs="Times New Roman"/>
                <w:b/>
                <w:sz w:val="24"/>
                <w:szCs w:val="24"/>
                <w:lang w:eastAsia="ru-RU"/>
              </w:rPr>
            </w:pPr>
          </w:p>
        </w:tc>
      </w:tr>
      <w:tr w:rsidR="00502D9B" w:rsidRPr="00494389" w14:paraId="3D5EE09D" w14:textId="77777777" w:rsidTr="006158BE">
        <w:trPr>
          <w:trHeight w:val="20"/>
        </w:trPr>
        <w:tc>
          <w:tcPr>
            <w:tcW w:w="889" w:type="pct"/>
            <w:vMerge/>
          </w:tcPr>
          <w:p w14:paraId="74BDEFA2" w14:textId="77777777" w:rsidR="00502D9B" w:rsidRPr="00494389" w:rsidRDefault="00502D9B" w:rsidP="006158BE">
            <w:pPr>
              <w:rPr>
                <w:rFonts w:ascii="Times New Roman" w:eastAsia="Times New Roman" w:hAnsi="Times New Roman" w:cs="Times New Roman"/>
                <w:b/>
                <w:bCs/>
                <w:sz w:val="24"/>
                <w:szCs w:val="24"/>
                <w:lang w:eastAsia="ru-RU"/>
              </w:rPr>
            </w:pPr>
          </w:p>
        </w:tc>
        <w:tc>
          <w:tcPr>
            <w:tcW w:w="2766" w:type="pct"/>
          </w:tcPr>
          <w:p w14:paraId="359F05AD" w14:textId="77777777" w:rsidR="00502D9B" w:rsidRPr="00494389" w:rsidRDefault="00502D9B" w:rsidP="006158BE">
            <w:pPr>
              <w:rPr>
                <w:rFonts w:ascii="Times New Roman" w:eastAsia="Times New Roman" w:hAnsi="Times New Roman" w:cs="Times New Roman"/>
                <w:b/>
                <w:iCs/>
                <w:sz w:val="24"/>
                <w:szCs w:val="24"/>
                <w:lang w:eastAsia="ru-RU"/>
              </w:rPr>
            </w:pPr>
            <w:r w:rsidRPr="00494389">
              <w:rPr>
                <w:rFonts w:ascii="Times New Roman" w:eastAsia="Times New Roman" w:hAnsi="Times New Roman" w:cs="Times New Roman"/>
                <w:b/>
                <w:sz w:val="24"/>
                <w:szCs w:val="24"/>
                <w:lang w:eastAsia="ru-RU"/>
              </w:rPr>
              <w:t>12</w:t>
            </w:r>
            <w:r w:rsidRPr="00494389">
              <w:rPr>
                <w:rFonts w:ascii="Times New Roman" w:eastAsia="Times New Roman" w:hAnsi="Times New Roman" w:cs="Times New Roman"/>
                <w:sz w:val="24"/>
                <w:szCs w:val="24"/>
                <w:lang w:eastAsia="ru-RU"/>
              </w:rPr>
              <w:t xml:space="preserve">. Акробатические упражнения. Упражнения на гимнастической стенке </w:t>
            </w:r>
          </w:p>
        </w:tc>
        <w:tc>
          <w:tcPr>
            <w:tcW w:w="746" w:type="pct"/>
            <w:vMerge/>
            <w:vAlign w:val="center"/>
          </w:tcPr>
          <w:p w14:paraId="30A98003" w14:textId="77777777" w:rsidR="00502D9B" w:rsidRPr="00494389" w:rsidRDefault="00502D9B" w:rsidP="006158BE">
            <w:pPr>
              <w:suppressAutoHyphens/>
              <w:jc w:val="center"/>
              <w:rPr>
                <w:rFonts w:ascii="Times New Roman" w:eastAsia="Times New Roman" w:hAnsi="Times New Roman" w:cs="Times New Roman"/>
                <w:iCs/>
                <w:sz w:val="24"/>
                <w:szCs w:val="24"/>
                <w:lang w:eastAsia="ru-RU"/>
              </w:rPr>
            </w:pPr>
          </w:p>
        </w:tc>
        <w:tc>
          <w:tcPr>
            <w:tcW w:w="600" w:type="pct"/>
            <w:vMerge/>
          </w:tcPr>
          <w:p w14:paraId="71A0B579" w14:textId="77777777" w:rsidR="00502D9B" w:rsidRPr="00494389" w:rsidRDefault="00502D9B" w:rsidP="006158BE">
            <w:pPr>
              <w:jc w:val="center"/>
              <w:rPr>
                <w:rFonts w:ascii="Times New Roman" w:eastAsia="Times New Roman" w:hAnsi="Times New Roman" w:cs="Times New Roman"/>
                <w:b/>
                <w:sz w:val="24"/>
                <w:szCs w:val="24"/>
                <w:lang w:eastAsia="ru-RU"/>
              </w:rPr>
            </w:pPr>
          </w:p>
        </w:tc>
      </w:tr>
      <w:tr w:rsidR="00502D9B" w:rsidRPr="00494389" w14:paraId="14F05284" w14:textId="77777777" w:rsidTr="006158BE">
        <w:trPr>
          <w:trHeight w:val="20"/>
        </w:trPr>
        <w:tc>
          <w:tcPr>
            <w:tcW w:w="889" w:type="pct"/>
            <w:vMerge/>
          </w:tcPr>
          <w:p w14:paraId="7BDBB209" w14:textId="77777777" w:rsidR="00502D9B" w:rsidRPr="00494389" w:rsidRDefault="00502D9B" w:rsidP="006158BE">
            <w:pPr>
              <w:rPr>
                <w:rFonts w:ascii="Times New Roman" w:eastAsia="Times New Roman" w:hAnsi="Times New Roman" w:cs="Times New Roman"/>
                <w:b/>
                <w:bCs/>
                <w:sz w:val="24"/>
                <w:szCs w:val="24"/>
                <w:lang w:eastAsia="ru-RU"/>
              </w:rPr>
            </w:pPr>
          </w:p>
        </w:tc>
        <w:tc>
          <w:tcPr>
            <w:tcW w:w="2766" w:type="pct"/>
          </w:tcPr>
          <w:p w14:paraId="3649FCA7" w14:textId="77777777" w:rsidR="00502D9B" w:rsidRPr="00494389" w:rsidRDefault="00502D9B" w:rsidP="006158BE">
            <w:pPr>
              <w:rPr>
                <w:rFonts w:ascii="Times New Roman" w:eastAsia="Times New Roman" w:hAnsi="Times New Roman" w:cs="Times New Roman"/>
                <w:b/>
                <w:iCs/>
                <w:sz w:val="24"/>
                <w:szCs w:val="24"/>
                <w:lang w:eastAsia="ru-RU"/>
              </w:rPr>
            </w:pPr>
            <w:r w:rsidRPr="00494389">
              <w:rPr>
                <w:rFonts w:ascii="Times New Roman" w:eastAsia="Times New Roman" w:hAnsi="Times New Roman" w:cs="Times New Roman"/>
                <w:b/>
                <w:sz w:val="24"/>
                <w:szCs w:val="24"/>
                <w:lang w:eastAsia="ru-RU"/>
              </w:rPr>
              <w:t>13.</w:t>
            </w:r>
            <w:r w:rsidRPr="00494389">
              <w:rPr>
                <w:rFonts w:ascii="Times New Roman" w:eastAsia="Times New Roman" w:hAnsi="Times New Roman" w:cs="Times New Roman"/>
                <w:sz w:val="24"/>
                <w:szCs w:val="24"/>
                <w:lang w:eastAsia="ru-RU"/>
              </w:rPr>
              <w:t xml:space="preserve"> Преодоление полосы препятствий</w:t>
            </w:r>
          </w:p>
        </w:tc>
        <w:tc>
          <w:tcPr>
            <w:tcW w:w="746" w:type="pct"/>
            <w:vMerge/>
            <w:vAlign w:val="center"/>
          </w:tcPr>
          <w:p w14:paraId="4F6E7666" w14:textId="77777777" w:rsidR="00502D9B" w:rsidRPr="00494389" w:rsidRDefault="00502D9B" w:rsidP="006158BE">
            <w:pPr>
              <w:suppressAutoHyphens/>
              <w:jc w:val="center"/>
              <w:rPr>
                <w:rFonts w:ascii="Times New Roman" w:eastAsia="Times New Roman" w:hAnsi="Times New Roman" w:cs="Times New Roman"/>
                <w:iCs/>
                <w:sz w:val="24"/>
                <w:szCs w:val="24"/>
                <w:lang w:eastAsia="ru-RU"/>
              </w:rPr>
            </w:pPr>
          </w:p>
        </w:tc>
        <w:tc>
          <w:tcPr>
            <w:tcW w:w="600" w:type="pct"/>
            <w:vMerge/>
          </w:tcPr>
          <w:p w14:paraId="5BC0F7D3" w14:textId="77777777" w:rsidR="00502D9B" w:rsidRPr="00494389" w:rsidRDefault="00502D9B" w:rsidP="006158BE">
            <w:pPr>
              <w:jc w:val="center"/>
              <w:rPr>
                <w:rFonts w:ascii="Times New Roman" w:eastAsia="Times New Roman" w:hAnsi="Times New Roman" w:cs="Times New Roman"/>
                <w:b/>
                <w:sz w:val="24"/>
                <w:szCs w:val="24"/>
                <w:lang w:eastAsia="ru-RU"/>
              </w:rPr>
            </w:pPr>
          </w:p>
        </w:tc>
      </w:tr>
      <w:tr w:rsidR="00502D9B" w:rsidRPr="00494389" w14:paraId="38905BEC" w14:textId="77777777" w:rsidTr="006158BE">
        <w:trPr>
          <w:trHeight w:val="20"/>
        </w:trPr>
        <w:tc>
          <w:tcPr>
            <w:tcW w:w="889" w:type="pct"/>
            <w:vMerge/>
          </w:tcPr>
          <w:p w14:paraId="629A44E7" w14:textId="77777777" w:rsidR="00502D9B" w:rsidRPr="00494389" w:rsidRDefault="00502D9B" w:rsidP="006158BE">
            <w:pPr>
              <w:rPr>
                <w:rFonts w:ascii="Times New Roman" w:eastAsia="Times New Roman" w:hAnsi="Times New Roman" w:cs="Times New Roman"/>
                <w:b/>
                <w:bCs/>
                <w:sz w:val="24"/>
                <w:szCs w:val="24"/>
                <w:lang w:eastAsia="ru-RU"/>
              </w:rPr>
            </w:pPr>
          </w:p>
        </w:tc>
        <w:tc>
          <w:tcPr>
            <w:tcW w:w="2766" w:type="pct"/>
          </w:tcPr>
          <w:p w14:paraId="53523F8A" w14:textId="77777777" w:rsidR="00502D9B" w:rsidRPr="00494389" w:rsidRDefault="00502D9B" w:rsidP="006158BE">
            <w:pPr>
              <w:rPr>
                <w:rFonts w:ascii="Times New Roman" w:eastAsia="Times New Roman" w:hAnsi="Times New Roman" w:cs="Times New Roman"/>
                <w:b/>
                <w:iCs/>
                <w:sz w:val="24"/>
                <w:szCs w:val="24"/>
                <w:lang w:eastAsia="ru-RU"/>
              </w:rPr>
            </w:pPr>
            <w:r w:rsidRPr="00494389">
              <w:rPr>
                <w:rFonts w:ascii="Times New Roman" w:eastAsia="Times New Roman" w:hAnsi="Times New Roman" w:cs="Times New Roman"/>
                <w:b/>
                <w:sz w:val="24"/>
                <w:szCs w:val="24"/>
                <w:lang w:eastAsia="ru-RU"/>
              </w:rPr>
              <w:t>14</w:t>
            </w:r>
            <w:r w:rsidRPr="00494389">
              <w:rPr>
                <w:rFonts w:ascii="Times New Roman" w:eastAsia="Times New Roman" w:hAnsi="Times New Roman" w:cs="Times New Roman"/>
                <w:sz w:val="24"/>
                <w:szCs w:val="24"/>
                <w:lang w:eastAsia="ru-RU"/>
              </w:rPr>
              <w:t>. Выполнение упражнений на развитие быстроты движений</w:t>
            </w:r>
          </w:p>
        </w:tc>
        <w:tc>
          <w:tcPr>
            <w:tcW w:w="746" w:type="pct"/>
            <w:vMerge w:val="restart"/>
            <w:vAlign w:val="center"/>
          </w:tcPr>
          <w:p w14:paraId="155C6102" w14:textId="77777777" w:rsidR="00502D9B" w:rsidRPr="00494389" w:rsidRDefault="00502D9B" w:rsidP="006158BE">
            <w:pPr>
              <w:suppressAutoHyphens/>
              <w:jc w:val="center"/>
              <w:rPr>
                <w:rFonts w:ascii="Times New Roman" w:eastAsia="Times New Roman" w:hAnsi="Times New Roman" w:cs="Times New Roman"/>
                <w:iCs/>
                <w:sz w:val="24"/>
                <w:szCs w:val="24"/>
                <w:lang w:eastAsia="ru-RU"/>
              </w:rPr>
            </w:pPr>
          </w:p>
        </w:tc>
        <w:tc>
          <w:tcPr>
            <w:tcW w:w="600" w:type="pct"/>
            <w:vMerge/>
          </w:tcPr>
          <w:p w14:paraId="14025555" w14:textId="77777777" w:rsidR="00502D9B" w:rsidRPr="00494389" w:rsidRDefault="00502D9B" w:rsidP="006158BE">
            <w:pPr>
              <w:jc w:val="center"/>
              <w:rPr>
                <w:rFonts w:ascii="Times New Roman" w:eastAsia="Times New Roman" w:hAnsi="Times New Roman" w:cs="Times New Roman"/>
                <w:b/>
                <w:sz w:val="24"/>
                <w:szCs w:val="24"/>
                <w:lang w:eastAsia="ru-RU"/>
              </w:rPr>
            </w:pPr>
          </w:p>
        </w:tc>
      </w:tr>
      <w:tr w:rsidR="00502D9B" w:rsidRPr="00494389" w14:paraId="7DE30B0F" w14:textId="77777777" w:rsidTr="006158BE">
        <w:trPr>
          <w:trHeight w:val="20"/>
        </w:trPr>
        <w:tc>
          <w:tcPr>
            <w:tcW w:w="889" w:type="pct"/>
            <w:vMerge/>
          </w:tcPr>
          <w:p w14:paraId="15232F80" w14:textId="77777777" w:rsidR="00502D9B" w:rsidRPr="00494389" w:rsidRDefault="00502D9B" w:rsidP="006158BE">
            <w:pPr>
              <w:rPr>
                <w:rFonts w:ascii="Times New Roman" w:eastAsia="Times New Roman" w:hAnsi="Times New Roman" w:cs="Times New Roman"/>
                <w:b/>
                <w:bCs/>
                <w:sz w:val="24"/>
                <w:szCs w:val="24"/>
                <w:lang w:eastAsia="ru-RU"/>
              </w:rPr>
            </w:pPr>
          </w:p>
        </w:tc>
        <w:tc>
          <w:tcPr>
            <w:tcW w:w="2766" w:type="pct"/>
          </w:tcPr>
          <w:p w14:paraId="01E1EEE9" w14:textId="77777777" w:rsidR="00502D9B" w:rsidRPr="00494389" w:rsidRDefault="00502D9B" w:rsidP="006158BE">
            <w:pPr>
              <w:rPr>
                <w:rFonts w:ascii="Times New Roman" w:eastAsia="Times New Roman" w:hAnsi="Times New Roman" w:cs="Times New Roman"/>
                <w:b/>
                <w:iCs/>
                <w:sz w:val="24"/>
                <w:szCs w:val="24"/>
                <w:lang w:eastAsia="ru-RU"/>
              </w:rPr>
            </w:pPr>
            <w:r w:rsidRPr="00494389">
              <w:rPr>
                <w:rFonts w:ascii="Times New Roman" w:eastAsia="Times New Roman" w:hAnsi="Times New Roman" w:cs="Times New Roman"/>
                <w:b/>
                <w:sz w:val="24"/>
                <w:szCs w:val="24"/>
                <w:lang w:eastAsia="ru-RU"/>
              </w:rPr>
              <w:t>15</w:t>
            </w:r>
            <w:r w:rsidRPr="00494389">
              <w:rPr>
                <w:rFonts w:ascii="Times New Roman" w:eastAsia="Times New Roman" w:hAnsi="Times New Roman" w:cs="Times New Roman"/>
                <w:sz w:val="24"/>
                <w:szCs w:val="24"/>
                <w:lang w:eastAsia="ru-RU"/>
              </w:rPr>
              <w:t>. Выполнение упражнений на развитие быстроты реакции</w:t>
            </w:r>
          </w:p>
        </w:tc>
        <w:tc>
          <w:tcPr>
            <w:tcW w:w="746" w:type="pct"/>
            <w:vMerge/>
            <w:vAlign w:val="center"/>
          </w:tcPr>
          <w:p w14:paraId="539716F7" w14:textId="77777777" w:rsidR="00502D9B" w:rsidRPr="00494389" w:rsidRDefault="00502D9B" w:rsidP="006158BE">
            <w:pPr>
              <w:suppressAutoHyphens/>
              <w:jc w:val="center"/>
              <w:rPr>
                <w:rFonts w:ascii="Times New Roman" w:eastAsia="Times New Roman" w:hAnsi="Times New Roman" w:cs="Times New Roman"/>
                <w:iCs/>
                <w:sz w:val="24"/>
                <w:szCs w:val="24"/>
                <w:lang w:eastAsia="ru-RU"/>
              </w:rPr>
            </w:pPr>
          </w:p>
        </w:tc>
        <w:tc>
          <w:tcPr>
            <w:tcW w:w="600" w:type="pct"/>
            <w:vMerge/>
          </w:tcPr>
          <w:p w14:paraId="6658F605" w14:textId="77777777" w:rsidR="00502D9B" w:rsidRPr="00494389" w:rsidRDefault="00502D9B" w:rsidP="006158BE">
            <w:pPr>
              <w:jc w:val="center"/>
              <w:rPr>
                <w:rFonts w:ascii="Times New Roman" w:eastAsia="Times New Roman" w:hAnsi="Times New Roman" w:cs="Times New Roman"/>
                <w:b/>
                <w:sz w:val="24"/>
                <w:szCs w:val="24"/>
                <w:lang w:eastAsia="ru-RU"/>
              </w:rPr>
            </w:pPr>
          </w:p>
        </w:tc>
      </w:tr>
      <w:tr w:rsidR="00502D9B" w:rsidRPr="00494389" w14:paraId="64456550" w14:textId="77777777" w:rsidTr="006158BE">
        <w:trPr>
          <w:trHeight w:val="20"/>
        </w:trPr>
        <w:tc>
          <w:tcPr>
            <w:tcW w:w="3654" w:type="pct"/>
            <w:gridSpan w:val="2"/>
          </w:tcPr>
          <w:p w14:paraId="0A2C3836" w14:textId="77777777" w:rsidR="00502D9B" w:rsidRPr="00494389" w:rsidRDefault="00502D9B" w:rsidP="006158BE">
            <w:pPr>
              <w:suppressAutoHyphens/>
              <w:rPr>
                <w:rFonts w:ascii="Times New Roman" w:eastAsia="Times New Roman" w:hAnsi="Times New Roman" w:cs="Times New Roman"/>
                <w:b/>
                <w:sz w:val="24"/>
                <w:szCs w:val="24"/>
                <w:lang w:eastAsia="ru-RU"/>
              </w:rPr>
            </w:pPr>
            <w:r w:rsidRPr="00494389">
              <w:rPr>
                <w:rFonts w:ascii="Times New Roman" w:eastAsia="Times New Roman" w:hAnsi="Times New Roman" w:cs="Times New Roman"/>
                <w:b/>
                <w:sz w:val="24"/>
                <w:szCs w:val="24"/>
                <w:lang w:eastAsia="ru-RU"/>
              </w:rPr>
              <w:t>Промежуточная аттестация</w:t>
            </w:r>
          </w:p>
        </w:tc>
        <w:tc>
          <w:tcPr>
            <w:tcW w:w="746" w:type="pct"/>
            <w:vAlign w:val="center"/>
          </w:tcPr>
          <w:p w14:paraId="5D752989" w14:textId="77777777" w:rsidR="00502D9B" w:rsidRPr="00494389" w:rsidRDefault="00502D9B" w:rsidP="006158BE">
            <w:pPr>
              <w:jc w:val="center"/>
              <w:rPr>
                <w:rFonts w:ascii="Times New Roman" w:eastAsia="Times New Roman" w:hAnsi="Times New Roman" w:cs="Times New Roman"/>
                <w:sz w:val="24"/>
                <w:szCs w:val="24"/>
                <w:lang w:eastAsia="ru-RU"/>
              </w:rPr>
            </w:pPr>
            <w:r w:rsidRPr="00494389">
              <w:rPr>
                <w:rFonts w:ascii="Times New Roman" w:eastAsia="Times New Roman" w:hAnsi="Times New Roman" w:cs="Times New Roman"/>
                <w:sz w:val="24"/>
                <w:szCs w:val="24"/>
                <w:lang w:eastAsia="ru-RU"/>
              </w:rPr>
              <w:t>2</w:t>
            </w:r>
          </w:p>
        </w:tc>
        <w:tc>
          <w:tcPr>
            <w:tcW w:w="600" w:type="pct"/>
          </w:tcPr>
          <w:p w14:paraId="72C75644" w14:textId="77777777" w:rsidR="00502D9B" w:rsidRPr="00494389" w:rsidRDefault="00502D9B" w:rsidP="006158BE">
            <w:pPr>
              <w:jc w:val="center"/>
              <w:rPr>
                <w:rFonts w:ascii="Times New Roman" w:eastAsia="Times New Roman" w:hAnsi="Times New Roman" w:cs="Times New Roman"/>
                <w:b/>
                <w:sz w:val="24"/>
                <w:szCs w:val="24"/>
                <w:lang w:eastAsia="ru-RU"/>
              </w:rPr>
            </w:pPr>
          </w:p>
        </w:tc>
      </w:tr>
      <w:tr w:rsidR="00502D9B" w:rsidRPr="00494389" w14:paraId="3083D327" w14:textId="77777777" w:rsidTr="006158BE">
        <w:trPr>
          <w:trHeight w:val="20"/>
        </w:trPr>
        <w:tc>
          <w:tcPr>
            <w:tcW w:w="3654" w:type="pct"/>
            <w:gridSpan w:val="2"/>
          </w:tcPr>
          <w:p w14:paraId="554C9C95" w14:textId="77777777" w:rsidR="00502D9B" w:rsidRPr="00494389" w:rsidRDefault="00502D9B" w:rsidP="006158BE">
            <w:pPr>
              <w:rPr>
                <w:rFonts w:ascii="Times New Roman" w:eastAsia="Times New Roman" w:hAnsi="Times New Roman" w:cs="Times New Roman"/>
                <w:b/>
                <w:bCs/>
                <w:sz w:val="24"/>
                <w:szCs w:val="24"/>
                <w:lang w:eastAsia="ru-RU"/>
              </w:rPr>
            </w:pPr>
            <w:r w:rsidRPr="00494389">
              <w:rPr>
                <w:rFonts w:ascii="Times New Roman" w:eastAsia="Times New Roman" w:hAnsi="Times New Roman" w:cs="Times New Roman"/>
                <w:b/>
                <w:bCs/>
                <w:sz w:val="24"/>
                <w:szCs w:val="24"/>
                <w:lang w:eastAsia="ru-RU"/>
              </w:rPr>
              <w:t>Всего:</w:t>
            </w:r>
          </w:p>
        </w:tc>
        <w:tc>
          <w:tcPr>
            <w:tcW w:w="746" w:type="pct"/>
            <w:vAlign w:val="center"/>
          </w:tcPr>
          <w:p w14:paraId="771FD6E5" w14:textId="77777777" w:rsidR="00502D9B" w:rsidRPr="00494389" w:rsidRDefault="00502D9B" w:rsidP="006158BE">
            <w:pPr>
              <w:jc w:val="center"/>
              <w:rPr>
                <w:rFonts w:ascii="Times New Roman" w:eastAsia="Times New Roman" w:hAnsi="Times New Roman" w:cs="Times New Roman"/>
                <w:bCs/>
                <w:sz w:val="24"/>
                <w:szCs w:val="24"/>
                <w:lang w:eastAsia="ru-RU"/>
              </w:rPr>
            </w:pPr>
            <w:r w:rsidRPr="007D73CE">
              <w:rPr>
                <w:rFonts w:ascii="Times New Roman" w:eastAsia="Times New Roman" w:hAnsi="Times New Roman" w:cs="Times New Roman"/>
                <w:bCs/>
                <w:sz w:val="24"/>
                <w:szCs w:val="24"/>
                <w:lang w:eastAsia="ru-RU"/>
              </w:rPr>
              <w:t>42</w:t>
            </w:r>
          </w:p>
        </w:tc>
        <w:tc>
          <w:tcPr>
            <w:tcW w:w="600" w:type="pct"/>
          </w:tcPr>
          <w:p w14:paraId="1B83F612" w14:textId="77777777" w:rsidR="00502D9B" w:rsidRPr="00494389" w:rsidRDefault="00502D9B" w:rsidP="006158BE">
            <w:pPr>
              <w:jc w:val="center"/>
              <w:rPr>
                <w:rFonts w:ascii="Times New Roman" w:eastAsia="Times New Roman" w:hAnsi="Times New Roman" w:cs="Times New Roman"/>
                <w:b/>
                <w:bCs/>
                <w:sz w:val="24"/>
                <w:szCs w:val="24"/>
                <w:lang w:eastAsia="ru-RU"/>
              </w:rPr>
            </w:pPr>
          </w:p>
        </w:tc>
      </w:tr>
    </w:tbl>
    <w:p w14:paraId="4C484500" w14:textId="77777777" w:rsidR="00502D9B" w:rsidRDefault="00502D9B" w:rsidP="00502D9B">
      <w:pPr>
        <w:rPr>
          <w:rFonts w:ascii="Times New Roman" w:hAnsi="Times New Roman" w:cs="Times New Roman"/>
          <w:sz w:val="24"/>
          <w:szCs w:val="24"/>
        </w:rPr>
      </w:pPr>
    </w:p>
    <w:p w14:paraId="0B8BF5EF" w14:textId="77777777" w:rsidR="00502D9B" w:rsidRDefault="00502D9B" w:rsidP="00502D9B">
      <w:pPr>
        <w:rPr>
          <w:rFonts w:ascii="Times New Roman" w:hAnsi="Times New Roman" w:cs="Times New Roman"/>
          <w:sz w:val="24"/>
          <w:szCs w:val="24"/>
        </w:rPr>
        <w:sectPr w:rsidR="00502D9B" w:rsidSect="006D1C4C">
          <w:footerReference w:type="default" r:id="rId26"/>
          <w:pgSz w:w="16838" w:h="11906" w:orient="landscape"/>
          <w:pgMar w:top="1701" w:right="1134" w:bottom="567" w:left="1134" w:header="709" w:footer="709" w:gutter="0"/>
          <w:cols w:space="708"/>
          <w:docGrid w:linePitch="360"/>
        </w:sectPr>
      </w:pPr>
    </w:p>
    <w:p w14:paraId="136678A4" w14:textId="77777777" w:rsidR="00502D9B" w:rsidRDefault="00502D9B" w:rsidP="00502D9B">
      <w:pPr>
        <w:rPr>
          <w:rFonts w:ascii="Times New Roman" w:hAnsi="Times New Roman" w:cs="Times New Roman"/>
          <w:sz w:val="24"/>
          <w:szCs w:val="24"/>
        </w:rPr>
      </w:pPr>
    </w:p>
    <w:p w14:paraId="5D2EE280" w14:textId="77777777" w:rsidR="00502D9B" w:rsidRPr="00DF068E" w:rsidRDefault="00502D9B" w:rsidP="00502D9B">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6AB427CE" w14:textId="77777777" w:rsidR="00502D9B" w:rsidRPr="00E11160" w:rsidRDefault="00502D9B" w:rsidP="00502D9B">
      <w:pPr>
        <w:pStyle w:val="114"/>
        <w:rPr>
          <w:rFonts w:ascii="Times New Roman" w:hAnsi="Times New Roman"/>
        </w:rPr>
      </w:pPr>
      <w:r w:rsidRPr="00E11160">
        <w:rPr>
          <w:rFonts w:ascii="Times New Roman" w:hAnsi="Times New Roman"/>
        </w:rPr>
        <w:t>3.1. Материально-техническое обеспечение</w:t>
      </w:r>
    </w:p>
    <w:p w14:paraId="1C680BD7" w14:textId="77777777" w:rsidR="00502D9B" w:rsidRPr="00D03A7E" w:rsidRDefault="00502D9B" w:rsidP="00B04090">
      <w:pPr>
        <w:suppressAutoHyphens/>
        <w:spacing w:line="276" w:lineRule="auto"/>
        <w:ind w:firstLine="709"/>
        <w:jc w:val="both"/>
        <w:rPr>
          <w:rFonts w:ascii="Times New Roman" w:eastAsia="Times New Roman" w:hAnsi="Times New Roman" w:cs="Times New Roman"/>
          <w:bCs/>
          <w:sz w:val="24"/>
          <w:szCs w:val="24"/>
          <w:lang w:eastAsia="ru-RU"/>
        </w:rPr>
      </w:pPr>
      <w:r w:rsidRPr="00D03A7E">
        <w:rPr>
          <w:rFonts w:ascii="Times New Roman" w:eastAsia="Times New Roman" w:hAnsi="Times New Roman" w:cs="Times New Roman"/>
          <w:bCs/>
          <w:sz w:val="24"/>
          <w:szCs w:val="24"/>
          <w:lang w:eastAsia="ru-RU"/>
        </w:rPr>
        <w:t>Для реализации программы учебной дисциплины должны быть предусмотрены следующие специальные помещения:</w:t>
      </w:r>
    </w:p>
    <w:p w14:paraId="5E9AF033" w14:textId="77777777" w:rsidR="00502D9B" w:rsidRPr="003E2BA9" w:rsidRDefault="00502D9B" w:rsidP="00B04090">
      <w:pPr>
        <w:suppressAutoHyphens/>
        <w:spacing w:line="276" w:lineRule="auto"/>
        <w:ind w:firstLine="709"/>
        <w:rPr>
          <w:rFonts w:ascii="Times New Roman" w:eastAsia="Times New Roman" w:hAnsi="Times New Roman" w:cs="Times New Roman"/>
          <w:sz w:val="24"/>
          <w:szCs w:val="24"/>
          <w:lang w:eastAsia="ru-RU"/>
        </w:rPr>
      </w:pPr>
      <w:r w:rsidRPr="003E2BA9">
        <w:rPr>
          <w:rFonts w:ascii="Times New Roman" w:eastAsia="Times New Roman" w:hAnsi="Times New Roman" w:cs="Times New Roman"/>
          <w:sz w:val="24"/>
          <w:szCs w:val="24"/>
          <w:lang w:eastAsia="ru-RU"/>
        </w:rPr>
        <w:t xml:space="preserve">Спортивный зал, оснащенный </w:t>
      </w:r>
    </w:p>
    <w:p w14:paraId="78FDBE19" w14:textId="77777777" w:rsidR="00502D9B" w:rsidRPr="003E2BA9" w:rsidRDefault="00502D9B" w:rsidP="00B04090">
      <w:pPr>
        <w:suppressAutoHyphens/>
        <w:spacing w:line="276" w:lineRule="auto"/>
        <w:ind w:firstLine="709"/>
        <w:rPr>
          <w:rFonts w:ascii="Times New Roman" w:eastAsia="Times New Roman" w:hAnsi="Times New Roman" w:cs="Times New Roman"/>
          <w:sz w:val="24"/>
          <w:szCs w:val="24"/>
          <w:lang w:eastAsia="ru-RU"/>
        </w:rPr>
      </w:pPr>
      <w:r w:rsidRPr="003E2BA9">
        <w:rPr>
          <w:rFonts w:ascii="Times New Roman" w:eastAsia="Times New Roman" w:hAnsi="Times New Roman" w:cs="Times New Roman"/>
          <w:sz w:val="24"/>
          <w:szCs w:val="24"/>
          <w:lang w:eastAsia="ru-RU"/>
        </w:rPr>
        <w:t>- гимнастическое оборудование;</w:t>
      </w:r>
    </w:p>
    <w:p w14:paraId="3972C2AA" w14:textId="77777777" w:rsidR="00502D9B" w:rsidRPr="003E2BA9" w:rsidRDefault="00502D9B" w:rsidP="00B04090">
      <w:pPr>
        <w:suppressAutoHyphens/>
        <w:spacing w:line="276" w:lineRule="auto"/>
        <w:ind w:firstLine="709"/>
        <w:rPr>
          <w:rFonts w:ascii="Times New Roman" w:eastAsia="Times New Roman" w:hAnsi="Times New Roman" w:cs="Times New Roman"/>
          <w:sz w:val="24"/>
          <w:szCs w:val="24"/>
          <w:lang w:eastAsia="ru-RU"/>
        </w:rPr>
      </w:pPr>
      <w:r w:rsidRPr="003E2BA9">
        <w:rPr>
          <w:rFonts w:ascii="Times New Roman" w:eastAsia="Times New Roman" w:hAnsi="Times New Roman" w:cs="Times New Roman"/>
          <w:sz w:val="24"/>
          <w:szCs w:val="24"/>
          <w:lang w:eastAsia="ru-RU"/>
        </w:rPr>
        <w:t>- легкоатлетический инвентарь;</w:t>
      </w:r>
    </w:p>
    <w:p w14:paraId="02A2B7B9" w14:textId="77777777" w:rsidR="00502D9B" w:rsidRPr="003E2BA9" w:rsidRDefault="00502D9B" w:rsidP="00B04090">
      <w:pPr>
        <w:suppressAutoHyphens/>
        <w:spacing w:line="276" w:lineRule="auto"/>
        <w:ind w:firstLine="709"/>
        <w:rPr>
          <w:rFonts w:ascii="Times New Roman" w:eastAsia="Times New Roman" w:hAnsi="Times New Roman" w:cs="Times New Roman"/>
          <w:sz w:val="24"/>
          <w:szCs w:val="24"/>
          <w:lang w:eastAsia="ru-RU"/>
        </w:rPr>
      </w:pPr>
      <w:r w:rsidRPr="003E2BA9">
        <w:rPr>
          <w:rFonts w:ascii="Times New Roman" w:eastAsia="Times New Roman" w:hAnsi="Times New Roman" w:cs="Times New Roman"/>
          <w:sz w:val="24"/>
          <w:szCs w:val="24"/>
          <w:lang w:eastAsia="ru-RU"/>
        </w:rPr>
        <w:t>- оборудование и инвентарь для спортивных игр;</w:t>
      </w:r>
    </w:p>
    <w:p w14:paraId="376EDE05" w14:textId="77777777" w:rsidR="00502D9B" w:rsidRPr="003E2BA9" w:rsidRDefault="00502D9B" w:rsidP="00B04090">
      <w:pPr>
        <w:suppressAutoHyphens/>
        <w:spacing w:line="276" w:lineRule="auto"/>
        <w:ind w:firstLine="709"/>
        <w:rPr>
          <w:rFonts w:ascii="Times New Roman" w:eastAsia="Times New Roman" w:hAnsi="Times New Roman" w:cs="Times New Roman"/>
          <w:sz w:val="24"/>
          <w:szCs w:val="24"/>
          <w:lang w:eastAsia="ru-RU"/>
        </w:rPr>
      </w:pPr>
      <w:r w:rsidRPr="003E2BA9">
        <w:rPr>
          <w:rFonts w:ascii="Times New Roman" w:eastAsia="Times New Roman" w:hAnsi="Times New Roman" w:cs="Times New Roman"/>
          <w:sz w:val="24"/>
          <w:szCs w:val="24"/>
          <w:lang w:eastAsia="ru-RU"/>
        </w:rPr>
        <w:t xml:space="preserve">- техническими средствами: </w:t>
      </w:r>
    </w:p>
    <w:p w14:paraId="334826EF" w14:textId="77777777" w:rsidR="00502D9B" w:rsidRPr="003E2BA9" w:rsidRDefault="00502D9B" w:rsidP="00B04090">
      <w:pPr>
        <w:suppressAutoHyphens/>
        <w:spacing w:line="276" w:lineRule="auto"/>
        <w:ind w:firstLine="709"/>
        <w:rPr>
          <w:rFonts w:ascii="Times New Roman" w:eastAsia="Times New Roman" w:hAnsi="Times New Roman" w:cs="Times New Roman"/>
          <w:sz w:val="24"/>
          <w:szCs w:val="24"/>
          <w:lang w:eastAsia="ru-RU"/>
        </w:rPr>
      </w:pPr>
      <w:r w:rsidRPr="003E2BA9">
        <w:rPr>
          <w:rFonts w:ascii="Times New Roman" w:eastAsia="Times New Roman" w:hAnsi="Times New Roman" w:cs="Times New Roman"/>
          <w:sz w:val="24"/>
          <w:szCs w:val="24"/>
          <w:lang w:eastAsia="ru-RU"/>
        </w:rPr>
        <w:t>- аудиоаппаратура.</w:t>
      </w:r>
    </w:p>
    <w:p w14:paraId="720A6362" w14:textId="77777777" w:rsidR="00502D9B" w:rsidRDefault="00502D9B" w:rsidP="00B04090">
      <w:pPr>
        <w:pStyle w:val="114"/>
        <w:rPr>
          <w:rFonts w:ascii="Times New Roman" w:hAnsi="Times New Roman"/>
        </w:rPr>
      </w:pPr>
    </w:p>
    <w:p w14:paraId="13938829" w14:textId="77777777" w:rsidR="00502D9B" w:rsidRPr="00186E30" w:rsidRDefault="00502D9B" w:rsidP="00502D9B">
      <w:pPr>
        <w:pStyle w:val="114"/>
        <w:rPr>
          <w:rFonts w:ascii="Times New Roman" w:hAnsi="Times New Roman"/>
        </w:rPr>
      </w:pPr>
      <w:r w:rsidRPr="00E11160">
        <w:rPr>
          <w:rFonts w:ascii="Times New Roman" w:hAnsi="Times New Roman"/>
        </w:rPr>
        <w:t>3.2. Учебно-методическое обеспечение</w:t>
      </w:r>
    </w:p>
    <w:p w14:paraId="1DDB538E" w14:textId="77777777" w:rsidR="00502D9B" w:rsidRPr="00E11160" w:rsidRDefault="00502D9B" w:rsidP="00502D9B">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02212D15" w14:textId="77777777" w:rsidR="00502D9B" w:rsidRPr="00186E30" w:rsidRDefault="00502D9B" w:rsidP="00502D9B">
      <w:pPr>
        <w:suppressAutoHyphens/>
        <w:spacing w:line="276" w:lineRule="auto"/>
        <w:ind w:firstLine="709"/>
        <w:contextualSpacing/>
        <w:jc w:val="both"/>
        <w:rPr>
          <w:rFonts w:ascii="Times New Roman" w:hAnsi="Times New Roman" w:cs="Times New Roman"/>
          <w:bCs/>
          <w:iCs/>
          <w:sz w:val="24"/>
          <w:szCs w:val="24"/>
        </w:rPr>
      </w:pPr>
      <w:r w:rsidRPr="00186E30">
        <w:rPr>
          <w:rFonts w:ascii="Times New Roman" w:hAnsi="Times New Roman" w:cs="Times New Roman"/>
          <w:bCs/>
          <w:iCs/>
          <w:sz w:val="24"/>
          <w:szCs w:val="24"/>
        </w:rPr>
        <w:t>1.</w:t>
      </w:r>
      <w:r w:rsidRPr="00186E30">
        <w:rPr>
          <w:rFonts w:ascii="Times New Roman" w:hAnsi="Times New Roman" w:cs="Times New Roman"/>
          <w:bCs/>
          <w:iCs/>
          <w:sz w:val="24"/>
          <w:szCs w:val="24"/>
        </w:rPr>
        <w:tab/>
      </w:r>
      <w:proofErr w:type="spellStart"/>
      <w:r w:rsidRPr="00186E30">
        <w:rPr>
          <w:rFonts w:ascii="Times New Roman" w:hAnsi="Times New Roman" w:cs="Times New Roman"/>
          <w:bCs/>
          <w:iCs/>
          <w:sz w:val="24"/>
          <w:szCs w:val="24"/>
        </w:rPr>
        <w:t>Аллянов</w:t>
      </w:r>
      <w:proofErr w:type="spellEnd"/>
      <w:r w:rsidRPr="00186E30">
        <w:rPr>
          <w:rFonts w:ascii="Times New Roman" w:hAnsi="Times New Roman" w:cs="Times New Roman"/>
          <w:bCs/>
          <w:iCs/>
          <w:sz w:val="24"/>
          <w:szCs w:val="24"/>
        </w:rPr>
        <w:t xml:space="preserve">, Ю. Н.  Физическая культура : учебник для среднего профессионального образования / Ю. Н. </w:t>
      </w:r>
      <w:proofErr w:type="spellStart"/>
      <w:r w:rsidRPr="00186E30">
        <w:rPr>
          <w:rFonts w:ascii="Times New Roman" w:hAnsi="Times New Roman" w:cs="Times New Roman"/>
          <w:bCs/>
          <w:iCs/>
          <w:sz w:val="24"/>
          <w:szCs w:val="24"/>
        </w:rPr>
        <w:t>Аллянов</w:t>
      </w:r>
      <w:proofErr w:type="spellEnd"/>
      <w:r w:rsidRPr="00186E30">
        <w:rPr>
          <w:rFonts w:ascii="Times New Roman" w:hAnsi="Times New Roman" w:cs="Times New Roman"/>
          <w:bCs/>
          <w:iCs/>
          <w:sz w:val="24"/>
          <w:szCs w:val="24"/>
        </w:rPr>
        <w:t xml:space="preserve">, И. А. </w:t>
      </w:r>
      <w:proofErr w:type="spellStart"/>
      <w:r w:rsidRPr="00186E30">
        <w:rPr>
          <w:rFonts w:ascii="Times New Roman" w:hAnsi="Times New Roman" w:cs="Times New Roman"/>
          <w:bCs/>
          <w:iCs/>
          <w:sz w:val="24"/>
          <w:szCs w:val="24"/>
        </w:rPr>
        <w:t>Письменский</w:t>
      </w:r>
      <w:proofErr w:type="spellEnd"/>
      <w:r w:rsidRPr="00186E30">
        <w:rPr>
          <w:rFonts w:ascii="Times New Roman" w:hAnsi="Times New Roman" w:cs="Times New Roman"/>
          <w:bCs/>
          <w:iCs/>
          <w:sz w:val="24"/>
          <w:szCs w:val="24"/>
        </w:rPr>
        <w:t xml:space="preserve">. — 3-е изд., </w:t>
      </w:r>
      <w:proofErr w:type="spellStart"/>
      <w:r w:rsidRPr="00186E30">
        <w:rPr>
          <w:rFonts w:ascii="Times New Roman" w:hAnsi="Times New Roman" w:cs="Times New Roman"/>
          <w:bCs/>
          <w:iCs/>
          <w:sz w:val="24"/>
          <w:szCs w:val="24"/>
        </w:rPr>
        <w:t>испр</w:t>
      </w:r>
      <w:proofErr w:type="spellEnd"/>
      <w:r w:rsidRPr="00186E30">
        <w:rPr>
          <w:rFonts w:ascii="Times New Roman" w:hAnsi="Times New Roman" w:cs="Times New Roman"/>
          <w:bCs/>
          <w:iCs/>
          <w:sz w:val="24"/>
          <w:szCs w:val="24"/>
        </w:rPr>
        <w:t xml:space="preserve">. — Москва : Издательство </w:t>
      </w:r>
      <w:proofErr w:type="spellStart"/>
      <w:r w:rsidRPr="00186E30">
        <w:rPr>
          <w:rFonts w:ascii="Times New Roman" w:hAnsi="Times New Roman" w:cs="Times New Roman"/>
          <w:bCs/>
          <w:iCs/>
          <w:sz w:val="24"/>
          <w:szCs w:val="24"/>
        </w:rPr>
        <w:t>Юрайт</w:t>
      </w:r>
      <w:proofErr w:type="spellEnd"/>
      <w:r w:rsidRPr="00186E30">
        <w:rPr>
          <w:rFonts w:ascii="Times New Roman" w:hAnsi="Times New Roman" w:cs="Times New Roman"/>
          <w:bCs/>
          <w:iCs/>
          <w:sz w:val="24"/>
          <w:szCs w:val="24"/>
        </w:rPr>
        <w:t xml:space="preserve">, 2022. — 493 с. — (Профессиональное образование). — ISBN 978-5-534-02309-1. — Текст : электронный // Образовательная платформа </w:t>
      </w:r>
      <w:proofErr w:type="spellStart"/>
      <w:r w:rsidRPr="00186E30">
        <w:rPr>
          <w:rFonts w:ascii="Times New Roman" w:hAnsi="Times New Roman" w:cs="Times New Roman"/>
          <w:bCs/>
          <w:iCs/>
          <w:sz w:val="24"/>
          <w:szCs w:val="24"/>
        </w:rPr>
        <w:t>Юрайт</w:t>
      </w:r>
      <w:proofErr w:type="spellEnd"/>
      <w:r w:rsidRPr="00186E30">
        <w:rPr>
          <w:rFonts w:ascii="Times New Roman" w:hAnsi="Times New Roman" w:cs="Times New Roman"/>
          <w:bCs/>
          <w:iCs/>
          <w:sz w:val="24"/>
          <w:szCs w:val="24"/>
        </w:rPr>
        <w:t xml:space="preserve"> [сайт]. — URL: https://urait.ru/bcode/491233</w:t>
      </w:r>
    </w:p>
    <w:p w14:paraId="4DCB1E79" w14:textId="77777777" w:rsidR="00502D9B" w:rsidRPr="00186E30" w:rsidRDefault="00502D9B" w:rsidP="00502D9B">
      <w:pPr>
        <w:suppressAutoHyphens/>
        <w:spacing w:line="276" w:lineRule="auto"/>
        <w:ind w:firstLine="709"/>
        <w:contextualSpacing/>
        <w:jc w:val="both"/>
        <w:rPr>
          <w:rFonts w:ascii="Times New Roman" w:hAnsi="Times New Roman" w:cs="Times New Roman"/>
          <w:bCs/>
          <w:iCs/>
          <w:sz w:val="24"/>
          <w:szCs w:val="24"/>
        </w:rPr>
      </w:pPr>
      <w:r w:rsidRPr="00186E30">
        <w:rPr>
          <w:rFonts w:ascii="Times New Roman" w:hAnsi="Times New Roman" w:cs="Times New Roman"/>
          <w:bCs/>
          <w:iCs/>
          <w:sz w:val="24"/>
          <w:szCs w:val="24"/>
        </w:rPr>
        <w:t>2.</w:t>
      </w:r>
      <w:r w:rsidRPr="00186E30">
        <w:rPr>
          <w:rFonts w:ascii="Times New Roman" w:hAnsi="Times New Roman" w:cs="Times New Roman"/>
          <w:bCs/>
          <w:iCs/>
          <w:sz w:val="24"/>
          <w:szCs w:val="24"/>
        </w:rPr>
        <w:tab/>
      </w:r>
      <w:proofErr w:type="spellStart"/>
      <w:r w:rsidRPr="00186E30">
        <w:rPr>
          <w:rFonts w:ascii="Times New Roman" w:hAnsi="Times New Roman" w:cs="Times New Roman"/>
          <w:bCs/>
          <w:iCs/>
          <w:sz w:val="24"/>
          <w:szCs w:val="24"/>
        </w:rPr>
        <w:t>Поливаев</w:t>
      </w:r>
      <w:proofErr w:type="spellEnd"/>
      <w:r w:rsidRPr="00186E30">
        <w:rPr>
          <w:rFonts w:ascii="Times New Roman" w:hAnsi="Times New Roman" w:cs="Times New Roman"/>
          <w:bCs/>
          <w:iCs/>
          <w:sz w:val="24"/>
          <w:szCs w:val="24"/>
        </w:rPr>
        <w:t xml:space="preserve">, А. Г.  Базовые и новые виды физкультурно-спортивной деятельности. Соревнования по игровым видам спорта : учебное пособие для среднего профессионального образования / А. Г. </w:t>
      </w:r>
      <w:proofErr w:type="spellStart"/>
      <w:r w:rsidRPr="00186E30">
        <w:rPr>
          <w:rFonts w:ascii="Times New Roman" w:hAnsi="Times New Roman" w:cs="Times New Roman"/>
          <w:bCs/>
          <w:iCs/>
          <w:sz w:val="24"/>
          <w:szCs w:val="24"/>
        </w:rPr>
        <w:t>Поливаев</w:t>
      </w:r>
      <w:proofErr w:type="spellEnd"/>
      <w:r w:rsidRPr="00186E30">
        <w:rPr>
          <w:rFonts w:ascii="Times New Roman" w:hAnsi="Times New Roman" w:cs="Times New Roman"/>
          <w:bCs/>
          <w:iCs/>
          <w:sz w:val="24"/>
          <w:szCs w:val="24"/>
        </w:rPr>
        <w:t xml:space="preserve">. — 2-е изд. — Москва : Издательство </w:t>
      </w:r>
      <w:proofErr w:type="spellStart"/>
      <w:r w:rsidRPr="00186E30">
        <w:rPr>
          <w:rFonts w:ascii="Times New Roman" w:hAnsi="Times New Roman" w:cs="Times New Roman"/>
          <w:bCs/>
          <w:iCs/>
          <w:sz w:val="24"/>
          <w:szCs w:val="24"/>
        </w:rPr>
        <w:t>Юрайт</w:t>
      </w:r>
      <w:proofErr w:type="spellEnd"/>
      <w:r w:rsidRPr="00186E30">
        <w:rPr>
          <w:rFonts w:ascii="Times New Roman" w:hAnsi="Times New Roman" w:cs="Times New Roman"/>
          <w:bCs/>
          <w:iCs/>
          <w:sz w:val="24"/>
          <w:szCs w:val="24"/>
        </w:rPr>
        <w:t xml:space="preserve">, 2022. — 103 с. — (Профессиональное образование). — ISBN 978-5-534-13056-0. — Текст : электронный // Образовательная платформа </w:t>
      </w:r>
      <w:proofErr w:type="spellStart"/>
      <w:r w:rsidRPr="00186E30">
        <w:rPr>
          <w:rFonts w:ascii="Times New Roman" w:hAnsi="Times New Roman" w:cs="Times New Roman"/>
          <w:bCs/>
          <w:iCs/>
          <w:sz w:val="24"/>
          <w:szCs w:val="24"/>
        </w:rPr>
        <w:t>Юрайт</w:t>
      </w:r>
      <w:proofErr w:type="spellEnd"/>
      <w:r w:rsidRPr="00186E30">
        <w:rPr>
          <w:rFonts w:ascii="Times New Roman" w:hAnsi="Times New Roman" w:cs="Times New Roman"/>
          <w:bCs/>
          <w:iCs/>
          <w:sz w:val="24"/>
          <w:szCs w:val="24"/>
        </w:rPr>
        <w:t xml:space="preserve"> [сайт]. — URL: https://urait.ru/bcode/495770</w:t>
      </w:r>
    </w:p>
    <w:p w14:paraId="045CE95F" w14:textId="77777777" w:rsidR="00502D9B" w:rsidRPr="00186E30" w:rsidRDefault="00502D9B" w:rsidP="00502D9B">
      <w:pPr>
        <w:suppressAutoHyphens/>
        <w:spacing w:line="276" w:lineRule="auto"/>
        <w:ind w:firstLine="709"/>
        <w:contextualSpacing/>
        <w:jc w:val="both"/>
        <w:rPr>
          <w:rFonts w:ascii="Times New Roman" w:hAnsi="Times New Roman" w:cs="Times New Roman"/>
          <w:bCs/>
          <w:iCs/>
          <w:sz w:val="24"/>
          <w:szCs w:val="24"/>
        </w:rPr>
      </w:pPr>
      <w:r w:rsidRPr="00186E30">
        <w:rPr>
          <w:rFonts w:ascii="Times New Roman" w:hAnsi="Times New Roman" w:cs="Times New Roman"/>
          <w:bCs/>
          <w:iCs/>
          <w:sz w:val="24"/>
          <w:szCs w:val="24"/>
        </w:rPr>
        <w:t>3.</w:t>
      </w:r>
      <w:r w:rsidRPr="00186E30">
        <w:rPr>
          <w:rFonts w:ascii="Times New Roman" w:hAnsi="Times New Roman" w:cs="Times New Roman"/>
          <w:bCs/>
          <w:iCs/>
          <w:sz w:val="24"/>
          <w:szCs w:val="24"/>
        </w:rPr>
        <w:tab/>
        <w:t xml:space="preserve">Самостоятельная работа студента по физической культуре : учебное пособие для среднего профессионального образования / В. Л. Кондаков [и др.] ; под редакцией В. Л. </w:t>
      </w:r>
      <w:proofErr w:type="spellStart"/>
      <w:r w:rsidRPr="00186E30">
        <w:rPr>
          <w:rFonts w:ascii="Times New Roman" w:hAnsi="Times New Roman" w:cs="Times New Roman"/>
          <w:bCs/>
          <w:iCs/>
          <w:sz w:val="24"/>
          <w:szCs w:val="24"/>
        </w:rPr>
        <w:t>Кондакова</w:t>
      </w:r>
      <w:proofErr w:type="spellEnd"/>
      <w:r w:rsidRPr="00186E30">
        <w:rPr>
          <w:rFonts w:ascii="Times New Roman" w:hAnsi="Times New Roman" w:cs="Times New Roman"/>
          <w:bCs/>
          <w:iCs/>
          <w:sz w:val="24"/>
          <w:szCs w:val="24"/>
        </w:rPr>
        <w:t xml:space="preserve">. — 2-е изд., </w:t>
      </w:r>
      <w:proofErr w:type="spellStart"/>
      <w:r w:rsidRPr="00186E30">
        <w:rPr>
          <w:rFonts w:ascii="Times New Roman" w:hAnsi="Times New Roman" w:cs="Times New Roman"/>
          <w:bCs/>
          <w:iCs/>
          <w:sz w:val="24"/>
          <w:szCs w:val="24"/>
        </w:rPr>
        <w:t>испр</w:t>
      </w:r>
      <w:proofErr w:type="spellEnd"/>
      <w:r w:rsidRPr="00186E30">
        <w:rPr>
          <w:rFonts w:ascii="Times New Roman" w:hAnsi="Times New Roman" w:cs="Times New Roman"/>
          <w:bCs/>
          <w:iCs/>
          <w:sz w:val="24"/>
          <w:szCs w:val="24"/>
        </w:rPr>
        <w:t xml:space="preserve">. и доп. — Москва : Издательство </w:t>
      </w:r>
      <w:proofErr w:type="spellStart"/>
      <w:r w:rsidRPr="00186E30">
        <w:rPr>
          <w:rFonts w:ascii="Times New Roman" w:hAnsi="Times New Roman" w:cs="Times New Roman"/>
          <w:bCs/>
          <w:iCs/>
          <w:sz w:val="24"/>
          <w:szCs w:val="24"/>
        </w:rPr>
        <w:t>Юрайт</w:t>
      </w:r>
      <w:proofErr w:type="spellEnd"/>
      <w:r w:rsidRPr="00186E30">
        <w:rPr>
          <w:rFonts w:ascii="Times New Roman" w:hAnsi="Times New Roman" w:cs="Times New Roman"/>
          <w:bCs/>
          <w:iCs/>
          <w:sz w:val="24"/>
          <w:szCs w:val="24"/>
        </w:rPr>
        <w:t xml:space="preserve">, 2022. — 149 с. — (Профессиональное образование). — ISBN 978-5-534-13332-5. — Текст : электронный // Образовательная платформа </w:t>
      </w:r>
      <w:proofErr w:type="spellStart"/>
      <w:r w:rsidRPr="00186E30">
        <w:rPr>
          <w:rFonts w:ascii="Times New Roman" w:hAnsi="Times New Roman" w:cs="Times New Roman"/>
          <w:bCs/>
          <w:iCs/>
          <w:sz w:val="24"/>
          <w:szCs w:val="24"/>
        </w:rPr>
        <w:t>Юрайт</w:t>
      </w:r>
      <w:proofErr w:type="spellEnd"/>
      <w:r w:rsidRPr="00186E30">
        <w:rPr>
          <w:rFonts w:ascii="Times New Roman" w:hAnsi="Times New Roman" w:cs="Times New Roman"/>
          <w:bCs/>
          <w:iCs/>
          <w:sz w:val="24"/>
          <w:szCs w:val="24"/>
        </w:rPr>
        <w:t xml:space="preserve"> [сайт]. — URL: https://urait.ru/bcode/488422</w:t>
      </w:r>
    </w:p>
    <w:p w14:paraId="7B718AB8" w14:textId="77777777" w:rsidR="00502D9B" w:rsidRPr="00186E30" w:rsidRDefault="00502D9B" w:rsidP="00502D9B">
      <w:pPr>
        <w:suppressAutoHyphens/>
        <w:spacing w:line="276" w:lineRule="auto"/>
        <w:ind w:firstLine="709"/>
        <w:contextualSpacing/>
        <w:jc w:val="both"/>
        <w:rPr>
          <w:rFonts w:ascii="Times New Roman" w:hAnsi="Times New Roman" w:cs="Times New Roman"/>
          <w:bCs/>
          <w:iCs/>
          <w:sz w:val="24"/>
          <w:szCs w:val="24"/>
        </w:rPr>
      </w:pPr>
      <w:r w:rsidRPr="00186E30">
        <w:rPr>
          <w:rFonts w:ascii="Times New Roman" w:hAnsi="Times New Roman" w:cs="Times New Roman"/>
          <w:bCs/>
          <w:iCs/>
          <w:sz w:val="24"/>
          <w:szCs w:val="24"/>
        </w:rPr>
        <w:t>4.</w:t>
      </w:r>
      <w:r w:rsidRPr="00186E30">
        <w:rPr>
          <w:rFonts w:ascii="Times New Roman" w:hAnsi="Times New Roman" w:cs="Times New Roman"/>
          <w:bCs/>
          <w:iCs/>
          <w:sz w:val="24"/>
          <w:szCs w:val="24"/>
        </w:rPr>
        <w:tab/>
        <w:t xml:space="preserve">Спортивные игры: правила, тактика, техника : учебное пособие для среднего профессионального образования / Е. В. </w:t>
      </w:r>
      <w:proofErr w:type="spellStart"/>
      <w:r w:rsidRPr="00186E30">
        <w:rPr>
          <w:rFonts w:ascii="Times New Roman" w:hAnsi="Times New Roman" w:cs="Times New Roman"/>
          <w:bCs/>
          <w:iCs/>
          <w:sz w:val="24"/>
          <w:szCs w:val="24"/>
        </w:rPr>
        <w:t>Конеева</w:t>
      </w:r>
      <w:proofErr w:type="spellEnd"/>
      <w:r w:rsidRPr="00186E30">
        <w:rPr>
          <w:rFonts w:ascii="Times New Roman" w:hAnsi="Times New Roman" w:cs="Times New Roman"/>
          <w:bCs/>
          <w:iCs/>
          <w:sz w:val="24"/>
          <w:szCs w:val="24"/>
        </w:rPr>
        <w:t xml:space="preserve"> [и др.] ; под общей редакцией Е. В. </w:t>
      </w:r>
      <w:proofErr w:type="spellStart"/>
      <w:r w:rsidRPr="00186E30">
        <w:rPr>
          <w:rFonts w:ascii="Times New Roman" w:hAnsi="Times New Roman" w:cs="Times New Roman"/>
          <w:bCs/>
          <w:iCs/>
          <w:sz w:val="24"/>
          <w:szCs w:val="24"/>
        </w:rPr>
        <w:t>Конеевой</w:t>
      </w:r>
      <w:proofErr w:type="spellEnd"/>
      <w:r w:rsidRPr="00186E30">
        <w:rPr>
          <w:rFonts w:ascii="Times New Roman" w:hAnsi="Times New Roman" w:cs="Times New Roman"/>
          <w:bCs/>
          <w:iCs/>
          <w:sz w:val="24"/>
          <w:szCs w:val="24"/>
        </w:rPr>
        <w:t xml:space="preserve">. — 2-е изд., </w:t>
      </w:r>
      <w:proofErr w:type="spellStart"/>
      <w:r w:rsidRPr="00186E30">
        <w:rPr>
          <w:rFonts w:ascii="Times New Roman" w:hAnsi="Times New Roman" w:cs="Times New Roman"/>
          <w:bCs/>
          <w:iCs/>
          <w:sz w:val="24"/>
          <w:szCs w:val="24"/>
        </w:rPr>
        <w:t>перераб</w:t>
      </w:r>
      <w:proofErr w:type="spellEnd"/>
      <w:r w:rsidRPr="00186E30">
        <w:rPr>
          <w:rFonts w:ascii="Times New Roman" w:hAnsi="Times New Roman" w:cs="Times New Roman"/>
          <w:bCs/>
          <w:iCs/>
          <w:sz w:val="24"/>
          <w:szCs w:val="24"/>
        </w:rPr>
        <w:t xml:space="preserve">. и доп. — Москва : Издательство </w:t>
      </w:r>
      <w:proofErr w:type="spellStart"/>
      <w:r w:rsidRPr="00186E30">
        <w:rPr>
          <w:rFonts w:ascii="Times New Roman" w:hAnsi="Times New Roman" w:cs="Times New Roman"/>
          <w:bCs/>
          <w:iCs/>
          <w:sz w:val="24"/>
          <w:szCs w:val="24"/>
        </w:rPr>
        <w:t>Юрайт</w:t>
      </w:r>
      <w:proofErr w:type="spellEnd"/>
      <w:r w:rsidRPr="00186E30">
        <w:rPr>
          <w:rFonts w:ascii="Times New Roman" w:hAnsi="Times New Roman" w:cs="Times New Roman"/>
          <w:bCs/>
          <w:iCs/>
          <w:sz w:val="24"/>
          <w:szCs w:val="24"/>
        </w:rPr>
        <w:t xml:space="preserve">, 2022. — 322 с. — (Профессиональное образование). — ISBN 978-5-534-13046-1. — Текст : электронный // Образовательная платформа </w:t>
      </w:r>
      <w:proofErr w:type="spellStart"/>
      <w:r w:rsidRPr="00186E30">
        <w:rPr>
          <w:rFonts w:ascii="Times New Roman" w:hAnsi="Times New Roman" w:cs="Times New Roman"/>
          <w:bCs/>
          <w:iCs/>
          <w:sz w:val="24"/>
          <w:szCs w:val="24"/>
        </w:rPr>
        <w:t>Юрайт</w:t>
      </w:r>
      <w:proofErr w:type="spellEnd"/>
      <w:r w:rsidRPr="00186E30">
        <w:rPr>
          <w:rFonts w:ascii="Times New Roman" w:hAnsi="Times New Roman" w:cs="Times New Roman"/>
          <w:bCs/>
          <w:iCs/>
          <w:sz w:val="24"/>
          <w:szCs w:val="24"/>
        </w:rPr>
        <w:t xml:space="preserve"> [сайт]. — URL: https://urait.ru/bcode/487323</w:t>
      </w:r>
    </w:p>
    <w:p w14:paraId="4DE3B14D" w14:textId="77777777" w:rsidR="00502D9B" w:rsidRPr="00186E30" w:rsidRDefault="00502D9B" w:rsidP="00502D9B">
      <w:pPr>
        <w:suppressAutoHyphens/>
        <w:spacing w:line="276" w:lineRule="auto"/>
        <w:ind w:firstLine="709"/>
        <w:contextualSpacing/>
        <w:jc w:val="both"/>
        <w:rPr>
          <w:rFonts w:ascii="Times New Roman" w:hAnsi="Times New Roman" w:cs="Times New Roman"/>
          <w:bCs/>
          <w:iCs/>
          <w:sz w:val="24"/>
          <w:szCs w:val="24"/>
        </w:rPr>
      </w:pPr>
      <w:r w:rsidRPr="00186E30">
        <w:rPr>
          <w:rFonts w:ascii="Times New Roman" w:hAnsi="Times New Roman" w:cs="Times New Roman"/>
          <w:bCs/>
          <w:iCs/>
          <w:sz w:val="24"/>
          <w:szCs w:val="24"/>
        </w:rPr>
        <w:t>5.</w:t>
      </w:r>
      <w:r w:rsidRPr="00186E30">
        <w:rPr>
          <w:rFonts w:ascii="Times New Roman" w:hAnsi="Times New Roman" w:cs="Times New Roman"/>
          <w:bCs/>
          <w:iCs/>
          <w:sz w:val="24"/>
          <w:szCs w:val="24"/>
        </w:rPr>
        <w:tab/>
      </w:r>
      <w:proofErr w:type="spellStart"/>
      <w:r w:rsidRPr="00186E30">
        <w:rPr>
          <w:rFonts w:ascii="Times New Roman" w:hAnsi="Times New Roman" w:cs="Times New Roman"/>
          <w:bCs/>
          <w:iCs/>
          <w:sz w:val="24"/>
          <w:szCs w:val="24"/>
        </w:rPr>
        <w:t>Туревский</w:t>
      </w:r>
      <w:proofErr w:type="spellEnd"/>
      <w:r w:rsidRPr="00186E30">
        <w:rPr>
          <w:rFonts w:ascii="Times New Roman" w:hAnsi="Times New Roman" w:cs="Times New Roman"/>
          <w:bCs/>
          <w:iCs/>
          <w:sz w:val="24"/>
          <w:szCs w:val="24"/>
        </w:rPr>
        <w:t xml:space="preserve">, И. М.  Физическая подготовка: сдача нормативов комплекса ГТО : учебное пособие для среднего профессионального образования / И. М. </w:t>
      </w:r>
      <w:proofErr w:type="spellStart"/>
      <w:r w:rsidRPr="00186E30">
        <w:rPr>
          <w:rFonts w:ascii="Times New Roman" w:hAnsi="Times New Roman" w:cs="Times New Roman"/>
          <w:bCs/>
          <w:iCs/>
          <w:sz w:val="24"/>
          <w:szCs w:val="24"/>
        </w:rPr>
        <w:t>Туревский</w:t>
      </w:r>
      <w:proofErr w:type="spellEnd"/>
      <w:r w:rsidRPr="00186E30">
        <w:rPr>
          <w:rFonts w:ascii="Times New Roman" w:hAnsi="Times New Roman" w:cs="Times New Roman"/>
          <w:bCs/>
          <w:iCs/>
          <w:sz w:val="24"/>
          <w:szCs w:val="24"/>
        </w:rPr>
        <w:t xml:space="preserve">, В. Н. </w:t>
      </w:r>
      <w:proofErr w:type="spellStart"/>
      <w:r w:rsidRPr="00186E30">
        <w:rPr>
          <w:rFonts w:ascii="Times New Roman" w:hAnsi="Times New Roman" w:cs="Times New Roman"/>
          <w:bCs/>
          <w:iCs/>
          <w:sz w:val="24"/>
          <w:szCs w:val="24"/>
        </w:rPr>
        <w:t>Бородаенко</w:t>
      </w:r>
      <w:proofErr w:type="spellEnd"/>
      <w:r w:rsidRPr="00186E30">
        <w:rPr>
          <w:rFonts w:ascii="Times New Roman" w:hAnsi="Times New Roman" w:cs="Times New Roman"/>
          <w:bCs/>
          <w:iCs/>
          <w:sz w:val="24"/>
          <w:szCs w:val="24"/>
        </w:rPr>
        <w:t xml:space="preserve">, Л. В. Тарасенко. — 2-е изд. — Москва : Издательство </w:t>
      </w:r>
      <w:proofErr w:type="spellStart"/>
      <w:r w:rsidRPr="00186E30">
        <w:rPr>
          <w:rFonts w:ascii="Times New Roman" w:hAnsi="Times New Roman" w:cs="Times New Roman"/>
          <w:bCs/>
          <w:iCs/>
          <w:sz w:val="24"/>
          <w:szCs w:val="24"/>
        </w:rPr>
        <w:t>Юрайт</w:t>
      </w:r>
      <w:proofErr w:type="spellEnd"/>
      <w:r w:rsidRPr="00186E30">
        <w:rPr>
          <w:rFonts w:ascii="Times New Roman" w:hAnsi="Times New Roman" w:cs="Times New Roman"/>
          <w:bCs/>
          <w:iCs/>
          <w:sz w:val="24"/>
          <w:szCs w:val="24"/>
        </w:rPr>
        <w:t xml:space="preserve">, 2022. — 148 с. — (Профессиональное образование). — ISBN 978-5-534-11519-2. — Текст : электронный // Образовательная платформа </w:t>
      </w:r>
      <w:proofErr w:type="spellStart"/>
      <w:r w:rsidRPr="00186E30">
        <w:rPr>
          <w:rFonts w:ascii="Times New Roman" w:hAnsi="Times New Roman" w:cs="Times New Roman"/>
          <w:bCs/>
          <w:iCs/>
          <w:sz w:val="24"/>
          <w:szCs w:val="24"/>
        </w:rPr>
        <w:t>Юрайт</w:t>
      </w:r>
      <w:proofErr w:type="spellEnd"/>
      <w:r w:rsidRPr="00186E30">
        <w:rPr>
          <w:rFonts w:ascii="Times New Roman" w:hAnsi="Times New Roman" w:cs="Times New Roman"/>
          <w:bCs/>
          <w:iCs/>
          <w:sz w:val="24"/>
          <w:szCs w:val="24"/>
        </w:rPr>
        <w:t xml:space="preserve"> [сайт]. — URL: https://urait.ru/bcode/495699</w:t>
      </w:r>
    </w:p>
    <w:p w14:paraId="3315A593" w14:textId="77777777" w:rsidR="00502D9B" w:rsidRDefault="00502D9B" w:rsidP="00B04090">
      <w:pPr>
        <w:suppressAutoHyphens/>
        <w:spacing w:line="276" w:lineRule="auto"/>
        <w:ind w:firstLine="709"/>
        <w:contextualSpacing/>
        <w:jc w:val="both"/>
        <w:rPr>
          <w:rFonts w:ascii="Times New Roman" w:hAnsi="Times New Roman" w:cs="Times New Roman"/>
          <w:bCs/>
          <w:iCs/>
          <w:sz w:val="24"/>
          <w:szCs w:val="24"/>
        </w:rPr>
      </w:pPr>
      <w:r w:rsidRPr="00186E30">
        <w:rPr>
          <w:rFonts w:ascii="Times New Roman" w:hAnsi="Times New Roman" w:cs="Times New Roman"/>
          <w:bCs/>
          <w:iCs/>
          <w:sz w:val="24"/>
          <w:szCs w:val="24"/>
        </w:rPr>
        <w:t>6.</w:t>
      </w:r>
      <w:r w:rsidRPr="00186E30">
        <w:rPr>
          <w:rFonts w:ascii="Times New Roman" w:hAnsi="Times New Roman" w:cs="Times New Roman"/>
          <w:bCs/>
          <w:iCs/>
          <w:sz w:val="24"/>
          <w:szCs w:val="24"/>
        </w:rPr>
        <w:tab/>
        <w:t xml:space="preserve">Элективные курсы по физической культуре. Практическая подготовка : учебное пособие для среднего профессионального образования / А. А. Зайцев, В. Ф. Зайцева, С. Я. Луценко, Э. В. Мануйленко. — 2-е изд., </w:t>
      </w:r>
      <w:proofErr w:type="spellStart"/>
      <w:r w:rsidRPr="00186E30">
        <w:rPr>
          <w:rFonts w:ascii="Times New Roman" w:hAnsi="Times New Roman" w:cs="Times New Roman"/>
          <w:bCs/>
          <w:iCs/>
          <w:sz w:val="24"/>
          <w:szCs w:val="24"/>
        </w:rPr>
        <w:t>перераб</w:t>
      </w:r>
      <w:proofErr w:type="spellEnd"/>
      <w:r w:rsidRPr="00186E30">
        <w:rPr>
          <w:rFonts w:ascii="Times New Roman" w:hAnsi="Times New Roman" w:cs="Times New Roman"/>
          <w:bCs/>
          <w:iCs/>
          <w:sz w:val="24"/>
          <w:szCs w:val="24"/>
        </w:rPr>
        <w:t xml:space="preserve">. и доп. — Москва : Издательство </w:t>
      </w:r>
      <w:proofErr w:type="spellStart"/>
      <w:r w:rsidRPr="00186E30">
        <w:rPr>
          <w:rFonts w:ascii="Times New Roman" w:hAnsi="Times New Roman" w:cs="Times New Roman"/>
          <w:bCs/>
          <w:iCs/>
          <w:sz w:val="24"/>
          <w:szCs w:val="24"/>
        </w:rPr>
        <w:t>Юрайт</w:t>
      </w:r>
      <w:proofErr w:type="spellEnd"/>
      <w:r w:rsidRPr="00186E30">
        <w:rPr>
          <w:rFonts w:ascii="Times New Roman" w:hAnsi="Times New Roman" w:cs="Times New Roman"/>
          <w:bCs/>
          <w:iCs/>
          <w:sz w:val="24"/>
          <w:szCs w:val="24"/>
        </w:rPr>
        <w:t xml:space="preserve">, 2022. — 227 с. — (Профессиональное образование). — ISBN 978-5-534-13379-0. — Текст : </w:t>
      </w:r>
      <w:r w:rsidRPr="00186E30">
        <w:rPr>
          <w:rFonts w:ascii="Times New Roman" w:hAnsi="Times New Roman" w:cs="Times New Roman"/>
          <w:bCs/>
          <w:iCs/>
          <w:sz w:val="24"/>
          <w:szCs w:val="24"/>
        </w:rPr>
        <w:lastRenderedPageBreak/>
        <w:t xml:space="preserve">электронный // Образовательная платформа </w:t>
      </w:r>
      <w:proofErr w:type="spellStart"/>
      <w:r w:rsidRPr="00186E30">
        <w:rPr>
          <w:rFonts w:ascii="Times New Roman" w:hAnsi="Times New Roman" w:cs="Times New Roman"/>
          <w:bCs/>
          <w:iCs/>
          <w:sz w:val="24"/>
          <w:szCs w:val="24"/>
        </w:rPr>
        <w:t>Юрайт</w:t>
      </w:r>
      <w:proofErr w:type="spellEnd"/>
      <w:r w:rsidRPr="00186E30">
        <w:rPr>
          <w:rFonts w:ascii="Times New Roman" w:hAnsi="Times New Roman" w:cs="Times New Roman"/>
          <w:bCs/>
          <w:iCs/>
          <w:sz w:val="24"/>
          <w:szCs w:val="24"/>
        </w:rPr>
        <w:t xml:space="preserve"> [сайт]. — URL: </w:t>
      </w:r>
      <w:hyperlink r:id="rId27" w:history="1">
        <w:r w:rsidRPr="00E659CA">
          <w:rPr>
            <w:rStyle w:val="af0"/>
            <w:rFonts w:ascii="Times New Roman" w:hAnsi="Times New Roman" w:cs="Times New Roman"/>
            <w:bCs/>
            <w:iCs/>
            <w:sz w:val="24"/>
            <w:szCs w:val="24"/>
          </w:rPr>
          <w:t>https://urait.ru/bcode/496336</w:t>
        </w:r>
      </w:hyperlink>
    </w:p>
    <w:p w14:paraId="607DC0A2" w14:textId="77777777" w:rsidR="00502D9B" w:rsidRPr="00C37E4B" w:rsidRDefault="00502D9B" w:rsidP="00B04090">
      <w:pPr>
        <w:suppressAutoHyphens/>
        <w:spacing w:line="276" w:lineRule="auto"/>
        <w:ind w:firstLine="709"/>
        <w:contextualSpacing/>
        <w:jc w:val="both"/>
        <w:rPr>
          <w:rFonts w:ascii="Times New Roman" w:hAnsi="Times New Roman" w:cs="Times New Roman"/>
          <w:bCs/>
          <w:i/>
          <w:iCs/>
          <w:sz w:val="24"/>
          <w:szCs w:val="24"/>
        </w:rPr>
      </w:pPr>
      <w:r w:rsidRPr="00C37E4B">
        <w:rPr>
          <w:rFonts w:ascii="Times New Roman" w:hAnsi="Times New Roman" w:cs="Times New Roman"/>
          <w:b/>
          <w:bCs/>
          <w:i/>
          <w:iCs/>
          <w:sz w:val="24"/>
          <w:szCs w:val="24"/>
        </w:rPr>
        <w:t xml:space="preserve">3.2.2. Дополнительные источники </w:t>
      </w:r>
    </w:p>
    <w:p w14:paraId="5353E496" w14:textId="77777777" w:rsidR="00502D9B" w:rsidRPr="00C37E4B" w:rsidRDefault="00502D9B" w:rsidP="00B04090">
      <w:pPr>
        <w:pStyle w:val="1f"/>
        <w:spacing w:line="276" w:lineRule="auto"/>
        <w:ind w:firstLine="709"/>
        <w:jc w:val="both"/>
        <w:rPr>
          <w:rFonts w:ascii="Times New Roman" w:eastAsiaTheme="minorHAnsi" w:hAnsi="Times New Roman"/>
          <w:b w:val="0"/>
          <w:iCs/>
          <w:caps w:val="0"/>
          <w:kern w:val="0"/>
          <w:lang w:val="ru-RU" w:eastAsia="en-US"/>
        </w:rPr>
      </w:pPr>
      <w:r w:rsidRPr="00C37E4B">
        <w:rPr>
          <w:rFonts w:ascii="Times New Roman" w:eastAsiaTheme="minorHAnsi" w:hAnsi="Times New Roman"/>
          <w:b w:val="0"/>
          <w:iCs/>
          <w:caps w:val="0"/>
          <w:kern w:val="0"/>
          <w:lang w:val="ru-RU" w:eastAsia="en-US"/>
        </w:rPr>
        <w:t>1.</w:t>
      </w:r>
      <w:r w:rsidRPr="00C37E4B">
        <w:rPr>
          <w:rFonts w:ascii="Times New Roman" w:eastAsiaTheme="minorHAnsi" w:hAnsi="Times New Roman"/>
          <w:b w:val="0"/>
          <w:iCs/>
          <w:caps w:val="0"/>
          <w:kern w:val="0"/>
          <w:lang w:val="ru-RU" w:eastAsia="en-US"/>
        </w:rPr>
        <w:tab/>
      </w:r>
      <w:proofErr w:type="spellStart"/>
      <w:r w:rsidRPr="00C37E4B">
        <w:rPr>
          <w:rFonts w:ascii="Times New Roman" w:eastAsiaTheme="minorHAnsi" w:hAnsi="Times New Roman"/>
          <w:b w:val="0"/>
          <w:iCs/>
          <w:caps w:val="0"/>
          <w:kern w:val="0"/>
          <w:lang w:val="ru-RU" w:eastAsia="en-US"/>
        </w:rPr>
        <w:t>Аллянов</w:t>
      </w:r>
      <w:proofErr w:type="spellEnd"/>
      <w:r w:rsidRPr="00C37E4B">
        <w:rPr>
          <w:rFonts w:ascii="Times New Roman" w:eastAsiaTheme="minorHAnsi" w:hAnsi="Times New Roman"/>
          <w:b w:val="0"/>
          <w:iCs/>
          <w:caps w:val="0"/>
          <w:kern w:val="0"/>
          <w:lang w:val="ru-RU" w:eastAsia="en-US"/>
        </w:rPr>
        <w:t xml:space="preserve">, Ю. Н. Физическая культура: учебник для среднего профессионального образования / Ю. Н. </w:t>
      </w:r>
      <w:proofErr w:type="spellStart"/>
      <w:r w:rsidRPr="00C37E4B">
        <w:rPr>
          <w:rFonts w:ascii="Times New Roman" w:eastAsiaTheme="minorHAnsi" w:hAnsi="Times New Roman"/>
          <w:b w:val="0"/>
          <w:iCs/>
          <w:caps w:val="0"/>
          <w:kern w:val="0"/>
          <w:lang w:val="ru-RU" w:eastAsia="en-US"/>
        </w:rPr>
        <w:t>Аллянов</w:t>
      </w:r>
      <w:proofErr w:type="spellEnd"/>
      <w:r w:rsidRPr="00C37E4B">
        <w:rPr>
          <w:rFonts w:ascii="Times New Roman" w:eastAsiaTheme="minorHAnsi" w:hAnsi="Times New Roman"/>
          <w:b w:val="0"/>
          <w:iCs/>
          <w:caps w:val="0"/>
          <w:kern w:val="0"/>
          <w:lang w:val="ru-RU" w:eastAsia="en-US"/>
        </w:rPr>
        <w:t xml:space="preserve">, И. А. </w:t>
      </w:r>
      <w:proofErr w:type="spellStart"/>
      <w:r w:rsidRPr="00C37E4B">
        <w:rPr>
          <w:rFonts w:ascii="Times New Roman" w:eastAsiaTheme="minorHAnsi" w:hAnsi="Times New Roman"/>
          <w:b w:val="0"/>
          <w:iCs/>
          <w:caps w:val="0"/>
          <w:kern w:val="0"/>
          <w:lang w:val="ru-RU" w:eastAsia="en-US"/>
        </w:rPr>
        <w:t>Письменский</w:t>
      </w:r>
      <w:proofErr w:type="spellEnd"/>
      <w:r w:rsidRPr="00C37E4B">
        <w:rPr>
          <w:rFonts w:ascii="Times New Roman" w:eastAsiaTheme="minorHAnsi" w:hAnsi="Times New Roman"/>
          <w:b w:val="0"/>
          <w:iCs/>
          <w:caps w:val="0"/>
          <w:kern w:val="0"/>
          <w:lang w:val="ru-RU" w:eastAsia="en-US"/>
        </w:rPr>
        <w:t xml:space="preserve">. — 3-е изд., </w:t>
      </w:r>
      <w:proofErr w:type="spellStart"/>
      <w:r w:rsidRPr="00C37E4B">
        <w:rPr>
          <w:rFonts w:ascii="Times New Roman" w:eastAsiaTheme="minorHAnsi" w:hAnsi="Times New Roman"/>
          <w:b w:val="0"/>
          <w:iCs/>
          <w:caps w:val="0"/>
          <w:kern w:val="0"/>
          <w:lang w:val="ru-RU" w:eastAsia="en-US"/>
        </w:rPr>
        <w:t>испр</w:t>
      </w:r>
      <w:proofErr w:type="spellEnd"/>
      <w:r w:rsidRPr="00C37E4B">
        <w:rPr>
          <w:rFonts w:ascii="Times New Roman" w:eastAsiaTheme="minorHAnsi" w:hAnsi="Times New Roman"/>
          <w:b w:val="0"/>
          <w:iCs/>
          <w:caps w:val="0"/>
          <w:kern w:val="0"/>
          <w:lang w:val="ru-RU" w:eastAsia="en-US"/>
        </w:rPr>
        <w:t xml:space="preserve">. — Москва: Издательство </w:t>
      </w:r>
      <w:proofErr w:type="spellStart"/>
      <w:r w:rsidRPr="00C37E4B">
        <w:rPr>
          <w:rFonts w:ascii="Times New Roman" w:eastAsiaTheme="minorHAnsi" w:hAnsi="Times New Roman"/>
          <w:b w:val="0"/>
          <w:iCs/>
          <w:caps w:val="0"/>
          <w:kern w:val="0"/>
          <w:lang w:val="ru-RU" w:eastAsia="en-US"/>
        </w:rPr>
        <w:t>Юрайт</w:t>
      </w:r>
      <w:proofErr w:type="spellEnd"/>
      <w:r w:rsidRPr="00C37E4B">
        <w:rPr>
          <w:rFonts w:ascii="Times New Roman" w:eastAsiaTheme="minorHAnsi" w:hAnsi="Times New Roman"/>
          <w:b w:val="0"/>
          <w:iCs/>
          <w:caps w:val="0"/>
          <w:kern w:val="0"/>
          <w:lang w:val="ru-RU" w:eastAsia="en-US"/>
        </w:rPr>
        <w:t xml:space="preserve">, 2021. — 493 с. — (Профессиональное образование). — ISBN 978-5-534-02309-1. — Текст: электронный // ЭБС </w:t>
      </w:r>
      <w:proofErr w:type="spellStart"/>
      <w:r w:rsidRPr="00C37E4B">
        <w:rPr>
          <w:rFonts w:ascii="Times New Roman" w:eastAsiaTheme="minorHAnsi" w:hAnsi="Times New Roman"/>
          <w:b w:val="0"/>
          <w:iCs/>
          <w:caps w:val="0"/>
          <w:kern w:val="0"/>
          <w:lang w:val="ru-RU" w:eastAsia="en-US"/>
        </w:rPr>
        <w:t>Юрайт</w:t>
      </w:r>
      <w:proofErr w:type="spellEnd"/>
      <w:r w:rsidRPr="00C37E4B">
        <w:rPr>
          <w:rFonts w:ascii="Times New Roman" w:eastAsiaTheme="minorHAnsi" w:hAnsi="Times New Roman"/>
          <w:b w:val="0"/>
          <w:iCs/>
          <w:caps w:val="0"/>
          <w:kern w:val="0"/>
          <w:lang w:val="ru-RU" w:eastAsia="en-US"/>
        </w:rPr>
        <w:t xml:space="preserve"> [сайт]. — URL: https://urait.ru/bcode/471143 (дата обращения: 02.08.2021).</w:t>
      </w:r>
    </w:p>
    <w:p w14:paraId="5475313F" w14:textId="77777777" w:rsidR="00502D9B" w:rsidRDefault="00502D9B" w:rsidP="00B04090">
      <w:pPr>
        <w:pStyle w:val="1f"/>
        <w:spacing w:line="276" w:lineRule="auto"/>
        <w:ind w:firstLine="709"/>
        <w:jc w:val="both"/>
        <w:rPr>
          <w:rFonts w:ascii="Times New Roman" w:eastAsiaTheme="minorHAnsi" w:hAnsi="Times New Roman"/>
          <w:b w:val="0"/>
          <w:iCs/>
          <w:caps w:val="0"/>
          <w:kern w:val="0"/>
          <w:lang w:val="ru-RU" w:eastAsia="en-US"/>
        </w:rPr>
      </w:pPr>
      <w:r w:rsidRPr="00C37E4B">
        <w:rPr>
          <w:rFonts w:ascii="Times New Roman" w:eastAsiaTheme="minorHAnsi" w:hAnsi="Times New Roman"/>
          <w:b w:val="0"/>
          <w:iCs/>
          <w:caps w:val="0"/>
          <w:kern w:val="0"/>
          <w:lang w:val="ru-RU" w:eastAsia="en-US"/>
        </w:rPr>
        <w:t>2.</w:t>
      </w:r>
      <w:r w:rsidRPr="00C37E4B">
        <w:rPr>
          <w:rFonts w:ascii="Times New Roman" w:eastAsiaTheme="minorHAnsi" w:hAnsi="Times New Roman"/>
          <w:b w:val="0"/>
          <w:iCs/>
          <w:caps w:val="0"/>
          <w:kern w:val="0"/>
          <w:lang w:val="ru-RU" w:eastAsia="en-US"/>
        </w:rPr>
        <w:tab/>
        <w:t xml:space="preserve">Ягодин, В. В. Физическая культура: основы спортивной этики: учебное пособие для среднего профессионального образования / В. В. Ягодин. — Москва: Издательство </w:t>
      </w:r>
      <w:proofErr w:type="spellStart"/>
      <w:r w:rsidRPr="00C37E4B">
        <w:rPr>
          <w:rFonts w:ascii="Times New Roman" w:eastAsiaTheme="minorHAnsi" w:hAnsi="Times New Roman"/>
          <w:b w:val="0"/>
          <w:iCs/>
          <w:caps w:val="0"/>
          <w:kern w:val="0"/>
          <w:lang w:val="ru-RU" w:eastAsia="en-US"/>
        </w:rPr>
        <w:t>Юрайт</w:t>
      </w:r>
      <w:proofErr w:type="spellEnd"/>
      <w:r w:rsidRPr="00C37E4B">
        <w:rPr>
          <w:rFonts w:ascii="Times New Roman" w:eastAsiaTheme="minorHAnsi" w:hAnsi="Times New Roman"/>
          <w:b w:val="0"/>
          <w:iCs/>
          <w:caps w:val="0"/>
          <w:kern w:val="0"/>
          <w:lang w:val="ru-RU" w:eastAsia="en-US"/>
        </w:rPr>
        <w:t xml:space="preserve">, 2021. — 113 с. — (Профессиональное образование). — ISBN 978-5-534-10349-6. — Текст: электронный // ЭБС </w:t>
      </w:r>
      <w:proofErr w:type="spellStart"/>
      <w:r w:rsidRPr="00C37E4B">
        <w:rPr>
          <w:rFonts w:ascii="Times New Roman" w:eastAsiaTheme="minorHAnsi" w:hAnsi="Times New Roman"/>
          <w:b w:val="0"/>
          <w:iCs/>
          <w:caps w:val="0"/>
          <w:kern w:val="0"/>
          <w:lang w:val="ru-RU" w:eastAsia="en-US"/>
        </w:rPr>
        <w:t>Юрайт</w:t>
      </w:r>
      <w:proofErr w:type="spellEnd"/>
      <w:r w:rsidRPr="00C37E4B">
        <w:rPr>
          <w:rFonts w:ascii="Times New Roman" w:eastAsiaTheme="minorHAnsi" w:hAnsi="Times New Roman"/>
          <w:b w:val="0"/>
          <w:iCs/>
          <w:caps w:val="0"/>
          <w:kern w:val="0"/>
          <w:lang w:val="ru-RU" w:eastAsia="en-US"/>
        </w:rPr>
        <w:t xml:space="preserve"> [сайт]. — URL: https://urait.ru/bcode/475602 (дата обращения: 02.08.2021).</w:t>
      </w:r>
    </w:p>
    <w:p w14:paraId="2EEF272A" w14:textId="77777777" w:rsidR="00502D9B" w:rsidRDefault="00502D9B" w:rsidP="00502D9B">
      <w:pPr>
        <w:pStyle w:val="1f"/>
        <w:jc w:val="both"/>
        <w:rPr>
          <w:rFonts w:ascii="Times New Roman" w:eastAsiaTheme="minorHAnsi" w:hAnsi="Times New Roman"/>
          <w:b w:val="0"/>
          <w:iCs/>
          <w:caps w:val="0"/>
          <w:kern w:val="0"/>
          <w:lang w:val="ru-RU" w:eastAsia="en-US"/>
        </w:rPr>
      </w:pPr>
    </w:p>
    <w:p w14:paraId="27BE319A" w14:textId="77777777" w:rsidR="00502D9B" w:rsidRPr="00DF068E" w:rsidRDefault="00502D9B" w:rsidP="00502D9B">
      <w:pPr>
        <w:pStyle w:val="1f"/>
        <w:rPr>
          <w:rFonts w:ascii="Times New Roman" w:hAnsi="Times New Roman"/>
          <w:b w:val="0"/>
          <w:bCs w:val="0"/>
          <w:lang w:val="ru-RU"/>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Style w:val="TableNormal15"/>
        <w:tblW w:w="9666"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87"/>
        <w:gridCol w:w="4211"/>
        <w:gridCol w:w="2168"/>
      </w:tblGrid>
      <w:tr w:rsidR="00502D9B" w:rsidRPr="00C37E4B" w14:paraId="02D75B01" w14:textId="77777777" w:rsidTr="006158BE">
        <w:trPr>
          <w:trHeight w:val="277"/>
        </w:trPr>
        <w:tc>
          <w:tcPr>
            <w:tcW w:w="3287" w:type="dxa"/>
          </w:tcPr>
          <w:p w14:paraId="4681B564" w14:textId="77777777" w:rsidR="00502D9B" w:rsidRPr="00C37E4B" w:rsidRDefault="00502D9B" w:rsidP="006158BE">
            <w:pPr>
              <w:spacing w:before="1" w:line="257" w:lineRule="exact"/>
              <w:ind w:left="287"/>
              <w:rPr>
                <w:rFonts w:ascii="Times New Roman" w:eastAsia="Times New Roman" w:hAnsi="Times New Roman" w:cs="Times New Roman"/>
                <w:b/>
                <w:sz w:val="24"/>
              </w:rPr>
            </w:pPr>
            <w:proofErr w:type="spellStart"/>
            <w:r w:rsidRPr="00C37E4B">
              <w:rPr>
                <w:rFonts w:ascii="Times New Roman" w:eastAsia="Times New Roman" w:hAnsi="Times New Roman" w:cs="Times New Roman"/>
                <w:b/>
                <w:sz w:val="24"/>
              </w:rPr>
              <w:t>Результаты</w:t>
            </w:r>
            <w:proofErr w:type="spellEnd"/>
            <w:r w:rsidRPr="00C37E4B">
              <w:rPr>
                <w:rFonts w:ascii="Times New Roman" w:eastAsia="Times New Roman" w:hAnsi="Times New Roman" w:cs="Times New Roman"/>
                <w:b/>
                <w:spacing w:val="-3"/>
                <w:sz w:val="24"/>
              </w:rPr>
              <w:t xml:space="preserve"> </w:t>
            </w:r>
            <w:proofErr w:type="spellStart"/>
            <w:r w:rsidRPr="00C37E4B">
              <w:rPr>
                <w:rFonts w:ascii="Times New Roman" w:eastAsia="Times New Roman" w:hAnsi="Times New Roman" w:cs="Times New Roman"/>
                <w:b/>
                <w:spacing w:val="-2"/>
                <w:sz w:val="24"/>
              </w:rPr>
              <w:t>обучения</w:t>
            </w:r>
            <w:proofErr w:type="spellEnd"/>
          </w:p>
        </w:tc>
        <w:tc>
          <w:tcPr>
            <w:tcW w:w="4211" w:type="dxa"/>
          </w:tcPr>
          <w:p w14:paraId="79188C00" w14:textId="77777777" w:rsidR="00502D9B" w:rsidRPr="00C37E4B" w:rsidRDefault="00502D9B" w:rsidP="006158BE">
            <w:pPr>
              <w:spacing w:before="1" w:line="257" w:lineRule="exact"/>
              <w:ind w:left="107"/>
              <w:rPr>
                <w:rFonts w:ascii="Times New Roman" w:eastAsia="Times New Roman" w:hAnsi="Times New Roman" w:cs="Times New Roman"/>
                <w:b/>
                <w:sz w:val="24"/>
              </w:rPr>
            </w:pPr>
            <w:proofErr w:type="spellStart"/>
            <w:r w:rsidRPr="00C37E4B">
              <w:rPr>
                <w:rFonts w:ascii="Times New Roman" w:eastAsia="Times New Roman" w:hAnsi="Times New Roman" w:cs="Times New Roman"/>
                <w:b/>
                <w:sz w:val="24"/>
              </w:rPr>
              <w:t>Критерии</w:t>
            </w:r>
            <w:proofErr w:type="spellEnd"/>
            <w:r w:rsidRPr="00C37E4B">
              <w:rPr>
                <w:rFonts w:ascii="Times New Roman" w:eastAsia="Times New Roman" w:hAnsi="Times New Roman" w:cs="Times New Roman"/>
                <w:b/>
                <w:spacing w:val="-4"/>
                <w:sz w:val="24"/>
              </w:rPr>
              <w:t xml:space="preserve"> </w:t>
            </w:r>
            <w:proofErr w:type="spellStart"/>
            <w:r w:rsidRPr="00C37E4B">
              <w:rPr>
                <w:rFonts w:ascii="Times New Roman" w:eastAsia="Times New Roman" w:hAnsi="Times New Roman" w:cs="Times New Roman"/>
                <w:b/>
                <w:spacing w:val="-2"/>
                <w:sz w:val="24"/>
              </w:rPr>
              <w:t>оценки</w:t>
            </w:r>
            <w:proofErr w:type="spellEnd"/>
          </w:p>
        </w:tc>
        <w:tc>
          <w:tcPr>
            <w:tcW w:w="2168" w:type="dxa"/>
          </w:tcPr>
          <w:p w14:paraId="3DBFD190" w14:textId="77777777" w:rsidR="00502D9B" w:rsidRPr="00C37E4B" w:rsidRDefault="00502D9B" w:rsidP="006158BE">
            <w:pPr>
              <w:spacing w:before="1" w:line="257" w:lineRule="exact"/>
              <w:ind w:left="109"/>
              <w:rPr>
                <w:rFonts w:ascii="Times New Roman" w:eastAsia="Times New Roman" w:hAnsi="Times New Roman" w:cs="Times New Roman"/>
                <w:b/>
                <w:sz w:val="24"/>
              </w:rPr>
            </w:pPr>
            <w:proofErr w:type="spellStart"/>
            <w:r w:rsidRPr="00C37E4B">
              <w:rPr>
                <w:rFonts w:ascii="Times New Roman" w:eastAsia="Times New Roman" w:hAnsi="Times New Roman" w:cs="Times New Roman"/>
                <w:b/>
                <w:sz w:val="24"/>
              </w:rPr>
              <w:t>Методы</w:t>
            </w:r>
            <w:proofErr w:type="spellEnd"/>
            <w:r w:rsidRPr="00C37E4B">
              <w:rPr>
                <w:rFonts w:ascii="Times New Roman" w:eastAsia="Times New Roman" w:hAnsi="Times New Roman" w:cs="Times New Roman"/>
                <w:b/>
                <w:spacing w:val="-2"/>
                <w:sz w:val="24"/>
              </w:rPr>
              <w:t xml:space="preserve"> </w:t>
            </w:r>
            <w:proofErr w:type="spellStart"/>
            <w:r w:rsidRPr="00C37E4B">
              <w:rPr>
                <w:rFonts w:ascii="Times New Roman" w:eastAsia="Times New Roman" w:hAnsi="Times New Roman" w:cs="Times New Roman"/>
                <w:b/>
                <w:spacing w:val="-2"/>
                <w:sz w:val="24"/>
              </w:rPr>
              <w:t>оценки</w:t>
            </w:r>
            <w:proofErr w:type="spellEnd"/>
          </w:p>
        </w:tc>
      </w:tr>
      <w:tr w:rsidR="00502D9B" w:rsidRPr="00C37E4B" w14:paraId="0184EB3F" w14:textId="77777777" w:rsidTr="006158BE">
        <w:trPr>
          <w:trHeight w:val="4140"/>
        </w:trPr>
        <w:tc>
          <w:tcPr>
            <w:tcW w:w="3287" w:type="dxa"/>
          </w:tcPr>
          <w:p w14:paraId="1ACAF91A" w14:textId="77777777" w:rsidR="00502D9B" w:rsidRPr="00C37E4B" w:rsidRDefault="00502D9B" w:rsidP="006158BE">
            <w:pPr>
              <w:spacing w:line="275" w:lineRule="exact"/>
              <w:ind w:left="22" w:right="143"/>
              <w:rPr>
                <w:rFonts w:ascii="Times New Roman" w:eastAsia="Times New Roman" w:hAnsi="Times New Roman" w:cs="Times New Roman"/>
                <w:sz w:val="24"/>
                <w:lang w:val="ru-RU"/>
              </w:rPr>
            </w:pPr>
            <w:r w:rsidRPr="00C37E4B">
              <w:rPr>
                <w:rFonts w:ascii="Times New Roman" w:eastAsia="Times New Roman" w:hAnsi="Times New Roman" w:cs="Times New Roman"/>
                <w:spacing w:val="-2"/>
                <w:sz w:val="24"/>
                <w:u w:val="single"/>
                <w:lang w:val="ru-RU"/>
              </w:rPr>
              <w:t>Знать:</w:t>
            </w:r>
          </w:p>
          <w:p w14:paraId="77C315B6" w14:textId="77777777" w:rsidR="00502D9B" w:rsidRPr="00C37E4B" w:rsidRDefault="00502D9B" w:rsidP="006158BE">
            <w:pPr>
              <w:tabs>
                <w:tab w:val="left" w:pos="1091"/>
                <w:tab w:val="left" w:pos="2501"/>
                <w:tab w:val="left" w:pos="3678"/>
              </w:tabs>
              <w:ind w:left="22" w:right="143" w:firstLine="284"/>
              <w:rPr>
                <w:rFonts w:ascii="Times New Roman" w:eastAsia="Times New Roman" w:hAnsi="Times New Roman" w:cs="Times New Roman"/>
                <w:sz w:val="24"/>
                <w:lang w:val="ru-RU"/>
              </w:rPr>
            </w:pPr>
            <w:r w:rsidRPr="00C37E4B">
              <w:rPr>
                <w:rFonts w:ascii="Times New Roman" w:eastAsia="Times New Roman" w:hAnsi="Times New Roman" w:cs="Times New Roman"/>
                <w:spacing w:val="-4"/>
                <w:sz w:val="24"/>
                <w:lang w:val="ru-RU"/>
              </w:rPr>
              <w:t>роль</w:t>
            </w:r>
            <w:r>
              <w:rPr>
                <w:rFonts w:ascii="Times New Roman" w:eastAsia="Times New Roman" w:hAnsi="Times New Roman" w:cs="Times New Roman"/>
                <w:sz w:val="24"/>
                <w:lang w:val="ru-RU"/>
              </w:rPr>
              <w:t xml:space="preserve"> </w:t>
            </w:r>
            <w:r w:rsidRPr="00C37E4B">
              <w:rPr>
                <w:rFonts w:ascii="Times New Roman" w:eastAsia="Times New Roman" w:hAnsi="Times New Roman" w:cs="Times New Roman"/>
                <w:spacing w:val="-2"/>
                <w:sz w:val="24"/>
                <w:lang w:val="ru-RU"/>
              </w:rPr>
              <w:t>физической</w:t>
            </w:r>
            <w:r>
              <w:rPr>
                <w:rFonts w:ascii="Times New Roman" w:eastAsia="Times New Roman" w:hAnsi="Times New Roman" w:cs="Times New Roman"/>
                <w:sz w:val="24"/>
                <w:lang w:val="ru-RU"/>
              </w:rPr>
              <w:t xml:space="preserve"> </w:t>
            </w:r>
            <w:r w:rsidRPr="00C37E4B">
              <w:rPr>
                <w:rFonts w:ascii="Times New Roman" w:eastAsia="Times New Roman" w:hAnsi="Times New Roman" w:cs="Times New Roman"/>
                <w:spacing w:val="-2"/>
                <w:sz w:val="24"/>
                <w:lang w:val="ru-RU"/>
              </w:rPr>
              <w:t>культуры</w:t>
            </w:r>
            <w:r w:rsidRPr="00C37E4B">
              <w:rPr>
                <w:rFonts w:ascii="Times New Roman" w:eastAsia="Times New Roman" w:hAnsi="Times New Roman" w:cs="Times New Roman"/>
                <w:sz w:val="24"/>
                <w:lang w:val="ru-RU"/>
              </w:rPr>
              <w:tab/>
            </w:r>
            <w:r w:rsidRPr="00C37E4B">
              <w:rPr>
                <w:rFonts w:ascii="Times New Roman" w:eastAsia="Times New Roman" w:hAnsi="Times New Roman" w:cs="Times New Roman"/>
                <w:spacing w:val="-10"/>
                <w:sz w:val="24"/>
                <w:lang w:val="ru-RU"/>
              </w:rPr>
              <w:t xml:space="preserve">в </w:t>
            </w:r>
            <w:r w:rsidRPr="00C37E4B">
              <w:rPr>
                <w:rFonts w:ascii="Times New Roman" w:eastAsia="Times New Roman" w:hAnsi="Times New Roman" w:cs="Times New Roman"/>
                <w:spacing w:val="-2"/>
                <w:sz w:val="24"/>
                <w:lang w:val="ru-RU"/>
              </w:rPr>
              <w:t>общекультурном,</w:t>
            </w:r>
          </w:p>
          <w:p w14:paraId="1224F1F6" w14:textId="77777777" w:rsidR="00502D9B" w:rsidRPr="00C37E4B" w:rsidRDefault="00502D9B" w:rsidP="006158BE">
            <w:pPr>
              <w:ind w:left="22" w:right="143"/>
              <w:rPr>
                <w:rFonts w:ascii="Times New Roman" w:eastAsia="Times New Roman" w:hAnsi="Times New Roman" w:cs="Times New Roman"/>
                <w:sz w:val="24"/>
                <w:lang w:val="ru-RU"/>
              </w:rPr>
            </w:pPr>
            <w:r w:rsidRPr="00C37E4B">
              <w:rPr>
                <w:rFonts w:ascii="Times New Roman" w:eastAsia="Times New Roman" w:hAnsi="Times New Roman" w:cs="Times New Roman"/>
                <w:sz w:val="24"/>
                <w:lang w:val="ru-RU"/>
              </w:rPr>
              <w:t>профессиональном</w:t>
            </w:r>
            <w:r w:rsidRPr="00C37E4B">
              <w:rPr>
                <w:rFonts w:ascii="Times New Roman" w:eastAsia="Times New Roman" w:hAnsi="Times New Roman" w:cs="Times New Roman"/>
                <w:spacing w:val="80"/>
                <w:sz w:val="24"/>
                <w:lang w:val="ru-RU"/>
              </w:rPr>
              <w:t xml:space="preserve"> </w:t>
            </w:r>
            <w:r w:rsidRPr="00C37E4B">
              <w:rPr>
                <w:rFonts w:ascii="Times New Roman" w:eastAsia="Times New Roman" w:hAnsi="Times New Roman" w:cs="Times New Roman"/>
                <w:sz w:val="24"/>
                <w:lang w:val="ru-RU"/>
              </w:rPr>
              <w:t>и</w:t>
            </w:r>
            <w:r w:rsidRPr="00C37E4B">
              <w:rPr>
                <w:rFonts w:ascii="Times New Roman" w:eastAsia="Times New Roman" w:hAnsi="Times New Roman" w:cs="Times New Roman"/>
                <w:spacing w:val="80"/>
                <w:sz w:val="24"/>
                <w:lang w:val="ru-RU"/>
              </w:rPr>
              <w:t xml:space="preserve"> </w:t>
            </w:r>
            <w:r w:rsidRPr="00C37E4B">
              <w:rPr>
                <w:rFonts w:ascii="Times New Roman" w:eastAsia="Times New Roman" w:hAnsi="Times New Roman" w:cs="Times New Roman"/>
                <w:sz w:val="24"/>
                <w:lang w:val="ru-RU"/>
              </w:rPr>
              <w:t>социальном развитии человека;</w:t>
            </w:r>
          </w:p>
          <w:p w14:paraId="2E63342C" w14:textId="77777777" w:rsidR="00502D9B" w:rsidRDefault="00502D9B" w:rsidP="006158BE">
            <w:pPr>
              <w:tabs>
                <w:tab w:val="left" w:pos="1859"/>
              </w:tabs>
              <w:ind w:left="22" w:right="143" w:firstLine="284"/>
              <w:rPr>
                <w:rFonts w:ascii="Times New Roman" w:eastAsia="Times New Roman" w:hAnsi="Times New Roman" w:cs="Times New Roman"/>
                <w:sz w:val="24"/>
                <w:lang w:val="ru-RU"/>
              </w:rPr>
            </w:pPr>
            <w:r w:rsidRPr="00C37E4B">
              <w:rPr>
                <w:rFonts w:ascii="Times New Roman" w:eastAsia="Times New Roman" w:hAnsi="Times New Roman" w:cs="Times New Roman"/>
                <w:sz w:val="24"/>
                <w:lang w:val="ru-RU"/>
              </w:rPr>
              <w:t>основы</w:t>
            </w:r>
            <w:r w:rsidRPr="00C37E4B">
              <w:rPr>
                <w:rFonts w:ascii="Times New Roman" w:eastAsia="Times New Roman" w:hAnsi="Times New Roman" w:cs="Times New Roman"/>
                <w:spacing w:val="-1"/>
                <w:sz w:val="24"/>
                <w:lang w:val="ru-RU"/>
              </w:rPr>
              <w:t xml:space="preserve"> </w:t>
            </w:r>
            <w:r w:rsidRPr="00C37E4B">
              <w:rPr>
                <w:rFonts w:ascii="Times New Roman" w:eastAsia="Times New Roman" w:hAnsi="Times New Roman" w:cs="Times New Roman"/>
                <w:sz w:val="24"/>
                <w:lang w:val="ru-RU"/>
              </w:rPr>
              <w:t>здорового образа</w:t>
            </w:r>
            <w:r w:rsidRPr="00C37E4B">
              <w:rPr>
                <w:rFonts w:ascii="Times New Roman" w:eastAsia="Times New Roman" w:hAnsi="Times New Roman" w:cs="Times New Roman"/>
                <w:spacing w:val="-1"/>
                <w:sz w:val="24"/>
                <w:lang w:val="ru-RU"/>
              </w:rPr>
              <w:t xml:space="preserve"> </w:t>
            </w:r>
            <w:r w:rsidRPr="00C37E4B">
              <w:rPr>
                <w:rFonts w:ascii="Times New Roman" w:eastAsia="Times New Roman" w:hAnsi="Times New Roman" w:cs="Times New Roman"/>
                <w:sz w:val="24"/>
                <w:lang w:val="ru-RU"/>
              </w:rPr>
              <w:t xml:space="preserve">жизни; </w:t>
            </w:r>
          </w:p>
          <w:p w14:paraId="2ED5529A" w14:textId="77777777" w:rsidR="00502D9B" w:rsidRPr="00C37E4B" w:rsidRDefault="00502D9B" w:rsidP="006158BE">
            <w:pPr>
              <w:tabs>
                <w:tab w:val="left" w:pos="1859"/>
              </w:tabs>
              <w:ind w:left="22" w:right="143" w:firstLine="284"/>
              <w:rPr>
                <w:rFonts w:ascii="Times New Roman" w:eastAsia="Times New Roman" w:hAnsi="Times New Roman" w:cs="Times New Roman"/>
                <w:sz w:val="24"/>
                <w:lang w:val="ru-RU"/>
              </w:rPr>
            </w:pPr>
            <w:r w:rsidRPr="00C37E4B">
              <w:rPr>
                <w:rFonts w:ascii="Times New Roman" w:eastAsia="Times New Roman" w:hAnsi="Times New Roman" w:cs="Times New Roman"/>
                <w:spacing w:val="-2"/>
                <w:sz w:val="24"/>
                <w:lang w:val="ru-RU"/>
              </w:rPr>
              <w:t>условия</w:t>
            </w:r>
            <w:r>
              <w:rPr>
                <w:rFonts w:ascii="Times New Roman" w:eastAsia="Times New Roman" w:hAnsi="Times New Roman" w:cs="Times New Roman"/>
                <w:sz w:val="24"/>
                <w:lang w:val="ru-RU"/>
              </w:rPr>
              <w:t xml:space="preserve"> </w:t>
            </w:r>
            <w:r w:rsidRPr="00C37E4B">
              <w:rPr>
                <w:rFonts w:ascii="Times New Roman" w:eastAsia="Times New Roman" w:hAnsi="Times New Roman" w:cs="Times New Roman"/>
                <w:spacing w:val="-2"/>
                <w:sz w:val="24"/>
                <w:lang w:val="ru-RU"/>
              </w:rPr>
              <w:t>профессиональной</w:t>
            </w:r>
          </w:p>
          <w:p w14:paraId="48CEB6E3" w14:textId="77777777" w:rsidR="00502D9B" w:rsidRPr="00C37E4B" w:rsidRDefault="00502D9B" w:rsidP="006158BE">
            <w:pPr>
              <w:ind w:left="22" w:right="143"/>
              <w:jc w:val="both"/>
              <w:rPr>
                <w:rFonts w:ascii="Times New Roman" w:eastAsia="Times New Roman" w:hAnsi="Times New Roman" w:cs="Times New Roman"/>
                <w:sz w:val="24"/>
                <w:lang w:val="ru-RU"/>
              </w:rPr>
            </w:pPr>
            <w:r w:rsidRPr="00C37E4B">
              <w:rPr>
                <w:rFonts w:ascii="Times New Roman" w:eastAsia="Times New Roman" w:hAnsi="Times New Roman" w:cs="Times New Roman"/>
                <w:sz w:val="24"/>
                <w:lang w:val="ru-RU"/>
              </w:rPr>
              <w:t xml:space="preserve">деятельности и зоны риска физического здоровья для данной </w:t>
            </w:r>
            <w:r w:rsidRPr="00C37E4B">
              <w:rPr>
                <w:rFonts w:ascii="Times New Roman" w:eastAsia="Times New Roman" w:hAnsi="Times New Roman" w:cs="Times New Roman"/>
                <w:spacing w:val="-2"/>
                <w:sz w:val="24"/>
                <w:lang w:val="ru-RU"/>
              </w:rPr>
              <w:t>специальности;</w:t>
            </w:r>
          </w:p>
          <w:p w14:paraId="3D4AED3E" w14:textId="77777777" w:rsidR="00502D9B" w:rsidRDefault="00502D9B" w:rsidP="006158BE">
            <w:pPr>
              <w:tabs>
                <w:tab w:val="left" w:pos="2017"/>
              </w:tabs>
              <w:spacing w:before="1"/>
              <w:ind w:left="22" w:right="143" w:firstLine="142"/>
              <w:jc w:val="both"/>
              <w:rPr>
                <w:rFonts w:ascii="Times New Roman" w:eastAsia="Times New Roman" w:hAnsi="Times New Roman" w:cs="Times New Roman"/>
                <w:spacing w:val="-2"/>
                <w:sz w:val="24"/>
                <w:lang w:val="ru-RU"/>
              </w:rPr>
            </w:pPr>
            <w:r w:rsidRPr="00C37E4B">
              <w:rPr>
                <w:rFonts w:ascii="Times New Roman" w:eastAsia="Times New Roman" w:hAnsi="Times New Roman" w:cs="Times New Roman"/>
                <w:spacing w:val="-2"/>
                <w:sz w:val="24"/>
                <w:lang w:val="ru-RU"/>
              </w:rPr>
              <w:t>правила</w:t>
            </w:r>
            <w:r>
              <w:rPr>
                <w:rFonts w:ascii="Times New Roman" w:eastAsia="Times New Roman" w:hAnsi="Times New Roman" w:cs="Times New Roman"/>
                <w:sz w:val="24"/>
                <w:lang w:val="ru-RU"/>
              </w:rPr>
              <w:t xml:space="preserve"> </w:t>
            </w:r>
            <w:r w:rsidRPr="00C37E4B">
              <w:rPr>
                <w:rFonts w:ascii="Times New Roman" w:eastAsia="Times New Roman" w:hAnsi="Times New Roman" w:cs="Times New Roman"/>
                <w:spacing w:val="-10"/>
                <w:sz w:val="24"/>
                <w:lang w:val="ru-RU"/>
              </w:rPr>
              <w:t>и</w:t>
            </w:r>
            <w:r>
              <w:rPr>
                <w:rFonts w:ascii="Times New Roman" w:eastAsia="Times New Roman" w:hAnsi="Times New Roman" w:cs="Times New Roman"/>
                <w:sz w:val="24"/>
                <w:lang w:val="ru-RU"/>
              </w:rPr>
              <w:t xml:space="preserve"> </w:t>
            </w:r>
            <w:r>
              <w:rPr>
                <w:rFonts w:ascii="Times New Roman" w:eastAsia="Times New Roman" w:hAnsi="Times New Roman" w:cs="Times New Roman"/>
                <w:spacing w:val="-2"/>
                <w:sz w:val="24"/>
                <w:lang w:val="ru-RU"/>
              </w:rPr>
              <w:t xml:space="preserve">способы </w:t>
            </w:r>
          </w:p>
          <w:p w14:paraId="7E7C4800" w14:textId="77777777" w:rsidR="00502D9B" w:rsidRPr="00C37E4B" w:rsidRDefault="00502D9B" w:rsidP="006158BE">
            <w:pPr>
              <w:tabs>
                <w:tab w:val="left" w:pos="2017"/>
              </w:tabs>
              <w:spacing w:before="1"/>
              <w:ind w:right="143"/>
              <w:jc w:val="both"/>
              <w:rPr>
                <w:rFonts w:ascii="Times New Roman" w:eastAsia="Times New Roman" w:hAnsi="Times New Roman" w:cs="Times New Roman"/>
                <w:sz w:val="24"/>
                <w:lang w:val="ru-RU"/>
              </w:rPr>
            </w:pPr>
            <w:r w:rsidRPr="00C37E4B">
              <w:rPr>
                <w:rFonts w:ascii="Times New Roman" w:eastAsia="Times New Roman" w:hAnsi="Times New Roman" w:cs="Times New Roman"/>
                <w:spacing w:val="-2"/>
                <w:sz w:val="24"/>
                <w:lang w:val="ru-RU"/>
              </w:rPr>
              <w:t>планирования</w:t>
            </w:r>
            <w:r>
              <w:rPr>
                <w:rFonts w:ascii="Times New Roman" w:eastAsia="Times New Roman" w:hAnsi="Times New Roman" w:cs="Times New Roman"/>
                <w:sz w:val="24"/>
                <w:lang w:val="ru-RU"/>
              </w:rPr>
              <w:t xml:space="preserve"> </w:t>
            </w:r>
            <w:r w:rsidRPr="00C37E4B">
              <w:rPr>
                <w:rFonts w:ascii="Times New Roman" w:eastAsia="Times New Roman" w:hAnsi="Times New Roman" w:cs="Times New Roman"/>
                <w:spacing w:val="-2"/>
                <w:sz w:val="24"/>
                <w:lang w:val="ru-RU"/>
              </w:rPr>
              <w:t>системы</w:t>
            </w:r>
          </w:p>
          <w:p w14:paraId="00E31819" w14:textId="77777777" w:rsidR="00502D9B" w:rsidRPr="00C37E4B" w:rsidRDefault="00502D9B" w:rsidP="006158BE">
            <w:pPr>
              <w:tabs>
                <w:tab w:val="left" w:pos="2270"/>
                <w:tab w:val="left" w:pos="2989"/>
              </w:tabs>
              <w:spacing w:line="270" w:lineRule="atLeast"/>
              <w:ind w:left="22" w:right="143"/>
              <w:jc w:val="both"/>
              <w:rPr>
                <w:rFonts w:ascii="Times New Roman" w:eastAsia="Times New Roman" w:hAnsi="Times New Roman" w:cs="Times New Roman"/>
                <w:sz w:val="24"/>
                <w:lang w:val="ru-RU"/>
              </w:rPr>
            </w:pPr>
            <w:r w:rsidRPr="00C37E4B">
              <w:rPr>
                <w:rFonts w:ascii="Times New Roman" w:eastAsia="Times New Roman" w:hAnsi="Times New Roman" w:cs="Times New Roman"/>
                <w:spacing w:val="-2"/>
                <w:sz w:val="24"/>
                <w:lang w:val="ru-RU"/>
              </w:rPr>
              <w:t>индивидуальных</w:t>
            </w:r>
            <w:r>
              <w:rPr>
                <w:rFonts w:ascii="Times New Roman" w:eastAsia="Times New Roman" w:hAnsi="Times New Roman" w:cs="Times New Roman"/>
                <w:sz w:val="24"/>
                <w:lang w:val="ru-RU"/>
              </w:rPr>
              <w:t xml:space="preserve"> </w:t>
            </w:r>
            <w:r w:rsidRPr="00C37E4B">
              <w:rPr>
                <w:rFonts w:ascii="Times New Roman" w:eastAsia="Times New Roman" w:hAnsi="Times New Roman" w:cs="Times New Roman"/>
                <w:spacing w:val="-2"/>
                <w:sz w:val="24"/>
                <w:lang w:val="ru-RU"/>
              </w:rPr>
              <w:t>занятий физическими</w:t>
            </w:r>
            <w:r>
              <w:rPr>
                <w:rFonts w:ascii="Times New Roman" w:eastAsia="Times New Roman" w:hAnsi="Times New Roman" w:cs="Times New Roman"/>
                <w:sz w:val="24"/>
                <w:lang w:val="ru-RU"/>
              </w:rPr>
              <w:t xml:space="preserve"> </w:t>
            </w:r>
            <w:r w:rsidRPr="00C37E4B">
              <w:rPr>
                <w:rFonts w:ascii="Times New Roman" w:eastAsia="Times New Roman" w:hAnsi="Times New Roman" w:cs="Times New Roman"/>
                <w:spacing w:val="-2"/>
                <w:sz w:val="24"/>
                <w:lang w:val="ru-RU"/>
              </w:rPr>
              <w:t xml:space="preserve">упражнениями </w:t>
            </w:r>
            <w:r w:rsidRPr="00C37E4B">
              <w:rPr>
                <w:rFonts w:ascii="Times New Roman" w:eastAsia="Times New Roman" w:hAnsi="Times New Roman" w:cs="Times New Roman"/>
                <w:sz w:val="24"/>
                <w:lang w:val="ru-RU"/>
              </w:rPr>
              <w:t>различной направленности</w:t>
            </w:r>
          </w:p>
        </w:tc>
        <w:tc>
          <w:tcPr>
            <w:tcW w:w="4211" w:type="dxa"/>
          </w:tcPr>
          <w:p w14:paraId="2320205F" w14:textId="77777777" w:rsidR="00502D9B" w:rsidRPr="00C37E4B" w:rsidRDefault="00502D9B" w:rsidP="00B04090">
            <w:pPr>
              <w:tabs>
                <w:tab w:val="left" w:pos="2174"/>
                <w:tab w:val="left" w:pos="3986"/>
              </w:tabs>
              <w:ind w:left="128" w:right="98" w:firstLine="302"/>
              <w:rPr>
                <w:rFonts w:ascii="Times New Roman" w:eastAsia="Times New Roman" w:hAnsi="Times New Roman" w:cs="Times New Roman"/>
                <w:sz w:val="24"/>
                <w:lang w:val="ru-RU"/>
              </w:rPr>
            </w:pPr>
            <w:r w:rsidRPr="00C37E4B">
              <w:rPr>
                <w:rFonts w:ascii="Times New Roman" w:eastAsia="Times New Roman" w:hAnsi="Times New Roman" w:cs="Times New Roman"/>
                <w:sz w:val="24"/>
                <w:lang w:val="ru-RU"/>
              </w:rPr>
              <w:t xml:space="preserve">обучающийся понимает роль </w:t>
            </w:r>
            <w:r w:rsidRPr="00C37E4B">
              <w:rPr>
                <w:rFonts w:ascii="Times New Roman" w:eastAsia="Times New Roman" w:hAnsi="Times New Roman" w:cs="Times New Roman"/>
                <w:spacing w:val="-2"/>
                <w:sz w:val="24"/>
                <w:lang w:val="ru-RU"/>
              </w:rPr>
              <w:t>физической</w:t>
            </w:r>
            <w:r>
              <w:rPr>
                <w:rFonts w:ascii="Times New Roman" w:eastAsia="Times New Roman" w:hAnsi="Times New Roman" w:cs="Times New Roman"/>
                <w:sz w:val="24"/>
                <w:lang w:val="ru-RU"/>
              </w:rPr>
              <w:t xml:space="preserve"> </w:t>
            </w:r>
            <w:r w:rsidRPr="00C37E4B">
              <w:rPr>
                <w:rFonts w:ascii="Times New Roman" w:eastAsia="Times New Roman" w:hAnsi="Times New Roman" w:cs="Times New Roman"/>
                <w:spacing w:val="-2"/>
                <w:sz w:val="24"/>
                <w:lang w:val="ru-RU"/>
              </w:rPr>
              <w:t>культуры</w:t>
            </w:r>
            <w:r>
              <w:rPr>
                <w:rFonts w:ascii="Times New Roman" w:eastAsia="Times New Roman" w:hAnsi="Times New Roman" w:cs="Times New Roman"/>
                <w:sz w:val="24"/>
                <w:lang w:val="ru-RU"/>
              </w:rPr>
              <w:t xml:space="preserve"> </w:t>
            </w:r>
            <w:r w:rsidRPr="00C37E4B">
              <w:rPr>
                <w:rFonts w:ascii="Times New Roman" w:eastAsia="Times New Roman" w:hAnsi="Times New Roman" w:cs="Times New Roman"/>
                <w:spacing w:val="-10"/>
                <w:sz w:val="24"/>
                <w:lang w:val="ru-RU"/>
              </w:rPr>
              <w:t xml:space="preserve">в </w:t>
            </w:r>
            <w:r w:rsidRPr="00C37E4B">
              <w:rPr>
                <w:rFonts w:ascii="Times New Roman" w:eastAsia="Times New Roman" w:hAnsi="Times New Roman" w:cs="Times New Roman"/>
                <w:sz w:val="24"/>
                <w:lang w:val="ru-RU"/>
              </w:rPr>
              <w:t>общекультурном, профессиональном</w:t>
            </w:r>
            <w:r w:rsidRPr="00C37E4B">
              <w:rPr>
                <w:rFonts w:ascii="Times New Roman" w:eastAsia="Times New Roman" w:hAnsi="Times New Roman" w:cs="Times New Roman"/>
                <w:spacing w:val="40"/>
                <w:sz w:val="24"/>
                <w:lang w:val="ru-RU"/>
              </w:rPr>
              <w:t xml:space="preserve"> </w:t>
            </w:r>
            <w:r w:rsidRPr="00C37E4B">
              <w:rPr>
                <w:rFonts w:ascii="Times New Roman" w:eastAsia="Times New Roman" w:hAnsi="Times New Roman" w:cs="Times New Roman"/>
                <w:sz w:val="24"/>
                <w:lang w:val="ru-RU"/>
              </w:rPr>
              <w:t>и социальном развитии человека;</w:t>
            </w:r>
          </w:p>
          <w:p w14:paraId="22869336" w14:textId="77777777" w:rsidR="00502D9B" w:rsidRPr="00C37E4B" w:rsidRDefault="00502D9B" w:rsidP="00B04090">
            <w:pPr>
              <w:ind w:left="128" w:right="97" w:firstLine="302"/>
              <w:rPr>
                <w:rFonts w:ascii="Times New Roman" w:eastAsia="Times New Roman" w:hAnsi="Times New Roman" w:cs="Times New Roman"/>
                <w:sz w:val="24"/>
                <w:lang w:val="ru-RU"/>
              </w:rPr>
            </w:pPr>
            <w:r w:rsidRPr="00C37E4B">
              <w:rPr>
                <w:rFonts w:ascii="Times New Roman" w:eastAsia="Times New Roman" w:hAnsi="Times New Roman" w:cs="Times New Roman"/>
                <w:sz w:val="24"/>
                <w:lang w:val="ru-RU"/>
              </w:rPr>
              <w:t>ведёт здоровый образ жизни; понимает условия деятельности и знает зоны риска физического здоровья для данной специальности;</w:t>
            </w:r>
          </w:p>
          <w:p w14:paraId="1FCA5486" w14:textId="77777777" w:rsidR="00502D9B" w:rsidRPr="00C37E4B" w:rsidRDefault="00502D9B" w:rsidP="00B04090">
            <w:pPr>
              <w:tabs>
                <w:tab w:val="left" w:pos="2575"/>
              </w:tabs>
              <w:ind w:left="128" w:right="97" w:firstLine="302"/>
              <w:rPr>
                <w:rFonts w:ascii="Times New Roman" w:eastAsia="Times New Roman" w:hAnsi="Times New Roman" w:cs="Times New Roman"/>
                <w:sz w:val="24"/>
                <w:lang w:val="ru-RU"/>
              </w:rPr>
            </w:pPr>
            <w:r w:rsidRPr="00C37E4B">
              <w:rPr>
                <w:rFonts w:ascii="Times New Roman" w:eastAsia="Times New Roman" w:hAnsi="Times New Roman" w:cs="Times New Roman"/>
                <w:sz w:val="24"/>
                <w:lang w:val="ru-RU"/>
              </w:rPr>
              <w:t xml:space="preserve">проводит индивидуальные занятия </w:t>
            </w:r>
            <w:r w:rsidRPr="00C37E4B">
              <w:rPr>
                <w:rFonts w:ascii="Times New Roman" w:eastAsia="Times New Roman" w:hAnsi="Times New Roman" w:cs="Times New Roman"/>
                <w:spacing w:val="-2"/>
                <w:sz w:val="24"/>
                <w:lang w:val="ru-RU"/>
              </w:rPr>
              <w:t>физическими</w:t>
            </w:r>
            <w:r>
              <w:rPr>
                <w:rFonts w:ascii="Times New Roman" w:eastAsia="Times New Roman" w:hAnsi="Times New Roman" w:cs="Times New Roman"/>
                <w:sz w:val="24"/>
                <w:lang w:val="ru-RU"/>
              </w:rPr>
              <w:t xml:space="preserve"> </w:t>
            </w:r>
            <w:r w:rsidRPr="00C37E4B">
              <w:rPr>
                <w:rFonts w:ascii="Times New Roman" w:eastAsia="Times New Roman" w:hAnsi="Times New Roman" w:cs="Times New Roman"/>
                <w:spacing w:val="-2"/>
                <w:sz w:val="24"/>
                <w:lang w:val="ru-RU"/>
              </w:rPr>
              <w:t xml:space="preserve">упражнениями </w:t>
            </w:r>
            <w:r w:rsidRPr="00C37E4B">
              <w:rPr>
                <w:rFonts w:ascii="Times New Roman" w:eastAsia="Times New Roman" w:hAnsi="Times New Roman" w:cs="Times New Roman"/>
                <w:sz w:val="24"/>
                <w:lang w:val="ru-RU"/>
              </w:rPr>
              <w:t>различной направленности</w:t>
            </w:r>
          </w:p>
        </w:tc>
        <w:tc>
          <w:tcPr>
            <w:tcW w:w="2168" w:type="dxa"/>
          </w:tcPr>
          <w:p w14:paraId="301968F7" w14:textId="77777777" w:rsidR="00502D9B" w:rsidRPr="00C37E4B" w:rsidRDefault="00502D9B" w:rsidP="006158BE">
            <w:pPr>
              <w:ind w:left="178" w:right="192"/>
              <w:rPr>
                <w:rFonts w:ascii="Times New Roman" w:eastAsia="Times New Roman" w:hAnsi="Times New Roman" w:cs="Times New Roman"/>
                <w:sz w:val="24"/>
                <w:lang w:val="ru-RU"/>
              </w:rPr>
            </w:pPr>
            <w:r w:rsidRPr="00C37E4B">
              <w:rPr>
                <w:rFonts w:ascii="Times New Roman" w:eastAsia="Times New Roman" w:hAnsi="Times New Roman" w:cs="Times New Roman"/>
                <w:sz w:val="24"/>
                <w:lang w:val="ru-RU"/>
              </w:rPr>
              <w:t>Устный</w:t>
            </w:r>
            <w:r w:rsidRPr="00C37E4B">
              <w:rPr>
                <w:rFonts w:ascii="Times New Roman" w:eastAsia="Times New Roman" w:hAnsi="Times New Roman" w:cs="Times New Roman"/>
                <w:spacing w:val="-15"/>
                <w:sz w:val="24"/>
                <w:lang w:val="ru-RU"/>
              </w:rPr>
              <w:t xml:space="preserve"> </w:t>
            </w:r>
            <w:r w:rsidRPr="00C37E4B">
              <w:rPr>
                <w:rFonts w:ascii="Times New Roman" w:eastAsia="Times New Roman" w:hAnsi="Times New Roman" w:cs="Times New Roman"/>
                <w:sz w:val="24"/>
                <w:lang w:val="ru-RU"/>
              </w:rPr>
              <w:t xml:space="preserve">опрос. </w:t>
            </w:r>
            <w:r w:rsidRPr="00C37E4B">
              <w:rPr>
                <w:rFonts w:ascii="Times New Roman" w:eastAsia="Times New Roman" w:hAnsi="Times New Roman" w:cs="Times New Roman"/>
                <w:spacing w:val="-2"/>
                <w:sz w:val="24"/>
                <w:lang w:val="ru-RU"/>
              </w:rPr>
              <w:t>Тестирование.</w:t>
            </w:r>
          </w:p>
          <w:p w14:paraId="59DCAA7A" w14:textId="77777777" w:rsidR="00502D9B" w:rsidRPr="00C37E4B" w:rsidRDefault="00502D9B" w:rsidP="006158BE">
            <w:pPr>
              <w:ind w:left="178" w:right="468"/>
              <w:jc w:val="both"/>
              <w:rPr>
                <w:rFonts w:ascii="Times New Roman" w:eastAsia="Times New Roman" w:hAnsi="Times New Roman" w:cs="Times New Roman"/>
                <w:sz w:val="24"/>
                <w:lang w:val="ru-RU"/>
              </w:rPr>
            </w:pPr>
            <w:r w:rsidRPr="00C37E4B">
              <w:rPr>
                <w:rFonts w:ascii="Times New Roman" w:eastAsia="Times New Roman" w:hAnsi="Times New Roman" w:cs="Times New Roman"/>
                <w:spacing w:val="-2"/>
                <w:sz w:val="24"/>
                <w:lang w:val="ru-RU"/>
              </w:rPr>
              <w:t>Результаты выполнения контрольных нормативов</w:t>
            </w:r>
          </w:p>
        </w:tc>
      </w:tr>
      <w:tr w:rsidR="00502D9B" w:rsidRPr="00C37E4B" w14:paraId="364C579C" w14:textId="77777777" w:rsidTr="006158BE">
        <w:trPr>
          <w:trHeight w:val="2287"/>
        </w:trPr>
        <w:tc>
          <w:tcPr>
            <w:tcW w:w="3287" w:type="dxa"/>
          </w:tcPr>
          <w:p w14:paraId="63416E4E" w14:textId="77777777" w:rsidR="00502D9B" w:rsidRPr="00C37E4B" w:rsidRDefault="00502D9B" w:rsidP="006158BE">
            <w:pPr>
              <w:spacing w:line="275" w:lineRule="exact"/>
              <w:ind w:left="22" w:right="143"/>
              <w:rPr>
                <w:rFonts w:ascii="Times New Roman" w:eastAsia="Times New Roman" w:hAnsi="Times New Roman" w:cs="Times New Roman"/>
                <w:i/>
                <w:sz w:val="24"/>
                <w:lang w:val="ru-RU"/>
              </w:rPr>
            </w:pPr>
            <w:r w:rsidRPr="00C37E4B">
              <w:rPr>
                <w:rFonts w:ascii="Times New Roman" w:eastAsia="Times New Roman" w:hAnsi="Times New Roman" w:cs="Times New Roman"/>
                <w:spacing w:val="-2"/>
                <w:sz w:val="24"/>
                <w:u w:val="single"/>
                <w:lang w:val="ru-RU"/>
              </w:rPr>
              <w:t>Умет</w:t>
            </w:r>
            <w:r w:rsidRPr="00C37E4B">
              <w:rPr>
                <w:rFonts w:ascii="Times New Roman" w:eastAsia="Times New Roman" w:hAnsi="Times New Roman" w:cs="Times New Roman"/>
                <w:spacing w:val="-2"/>
                <w:sz w:val="24"/>
                <w:lang w:val="ru-RU"/>
              </w:rPr>
              <w:t>ь</w:t>
            </w:r>
            <w:r w:rsidRPr="00C37E4B">
              <w:rPr>
                <w:rFonts w:ascii="Times New Roman" w:eastAsia="Times New Roman" w:hAnsi="Times New Roman" w:cs="Times New Roman"/>
                <w:i/>
                <w:spacing w:val="-2"/>
                <w:sz w:val="24"/>
                <w:lang w:val="ru-RU"/>
              </w:rPr>
              <w:t>:</w:t>
            </w:r>
          </w:p>
          <w:p w14:paraId="60319CCC" w14:textId="77777777" w:rsidR="00502D9B" w:rsidRPr="00C37E4B" w:rsidRDefault="00502D9B" w:rsidP="006158BE">
            <w:pPr>
              <w:ind w:left="22" w:right="143" w:firstLine="285"/>
              <w:jc w:val="both"/>
              <w:rPr>
                <w:rFonts w:ascii="Times New Roman" w:eastAsia="Times New Roman" w:hAnsi="Times New Roman" w:cs="Times New Roman"/>
                <w:sz w:val="24"/>
                <w:lang w:val="ru-RU"/>
              </w:rPr>
            </w:pPr>
            <w:r w:rsidRPr="00C37E4B">
              <w:rPr>
                <w:rFonts w:ascii="Times New Roman" w:eastAsia="Times New Roman" w:hAnsi="Times New Roman" w:cs="Times New Roman"/>
                <w:sz w:val="24"/>
                <w:lang w:val="ru-RU"/>
              </w:rPr>
              <w:t xml:space="preserve">использовать физкультурно- оздоровительную деятельность для укрепления здоровья, достижения жизненных и профессиональных </w:t>
            </w:r>
            <w:r w:rsidRPr="00C37E4B">
              <w:rPr>
                <w:rFonts w:ascii="Times New Roman" w:eastAsia="Times New Roman" w:hAnsi="Times New Roman" w:cs="Times New Roman"/>
                <w:spacing w:val="-2"/>
                <w:sz w:val="24"/>
                <w:lang w:val="ru-RU"/>
              </w:rPr>
              <w:t>целей;</w:t>
            </w:r>
          </w:p>
          <w:p w14:paraId="6A592A14" w14:textId="77777777" w:rsidR="00502D9B" w:rsidRPr="00C37E4B" w:rsidRDefault="00502D9B" w:rsidP="006158BE">
            <w:pPr>
              <w:tabs>
                <w:tab w:val="left" w:pos="2331"/>
              </w:tabs>
              <w:ind w:left="22" w:right="143" w:firstLine="285"/>
              <w:jc w:val="both"/>
              <w:rPr>
                <w:rFonts w:ascii="Times New Roman" w:eastAsia="Times New Roman" w:hAnsi="Times New Roman" w:cs="Times New Roman"/>
                <w:sz w:val="24"/>
                <w:lang w:val="ru-RU"/>
              </w:rPr>
            </w:pPr>
            <w:r w:rsidRPr="00C37E4B">
              <w:rPr>
                <w:rFonts w:ascii="Times New Roman" w:eastAsia="Times New Roman" w:hAnsi="Times New Roman" w:cs="Times New Roman"/>
                <w:spacing w:val="-2"/>
                <w:sz w:val="24"/>
                <w:lang w:val="ru-RU"/>
              </w:rPr>
              <w:t>применять</w:t>
            </w:r>
            <w:r>
              <w:rPr>
                <w:rFonts w:ascii="Times New Roman" w:eastAsia="Times New Roman" w:hAnsi="Times New Roman" w:cs="Times New Roman"/>
                <w:sz w:val="24"/>
                <w:lang w:val="ru-RU"/>
              </w:rPr>
              <w:t xml:space="preserve"> </w:t>
            </w:r>
            <w:r w:rsidRPr="00C37E4B">
              <w:rPr>
                <w:rFonts w:ascii="Times New Roman" w:eastAsia="Times New Roman" w:hAnsi="Times New Roman" w:cs="Times New Roman"/>
                <w:spacing w:val="-2"/>
                <w:sz w:val="24"/>
                <w:lang w:val="ru-RU"/>
              </w:rPr>
              <w:t xml:space="preserve">рациональные </w:t>
            </w:r>
            <w:r w:rsidRPr="00C37E4B">
              <w:rPr>
                <w:rFonts w:ascii="Times New Roman" w:eastAsia="Times New Roman" w:hAnsi="Times New Roman" w:cs="Times New Roman"/>
                <w:sz w:val="24"/>
                <w:lang w:val="ru-RU"/>
              </w:rPr>
              <w:t>приемы двигательных функций в профессиональной деятельности;</w:t>
            </w:r>
          </w:p>
          <w:p w14:paraId="79B037A6" w14:textId="77777777" w:rsidR="00502D9B" w:rsidRPr="00C37E4B" w:rsidRDefault="00502D9B" w:rsidP="006158BE">
            <w:pPr>
              <w:tabs>
                <w:tab w:val="left" w:pos="2626"/>
              </w:tabs>
              <w:ind w:left="22" w:right="143" w:firstLine="285"/>
              <w:jc w:val="both"/>
              <w:rPr>
                <w:rFonts w:ascii="Times New Roman" w:eastAsia="Times New Roman" w:hAnsi="Times New Roman" w:cs="Times New Roman"/>
                <w:sz w:val="24"/>
                <w:lang w:val="ru-RU"/>
              </w:rPr>
            </w:pPr>
            <w:r w:rsidRPr="00C37E4B">
              <w:rPr>
                <w:rFonts w:ascii="Times New Roman" w:eastAsia="Times New Roman" w:hAnsi="Times New Roman" w:cs="Times New Roman"/>
                <w:spacing w:val="-2"/>
                <w:sz w:val="24"/>
                <w:lang w:val="ru-RU"/>
              </w:rPr>
              <w:t>пользоваться</w:t>
            </w:r>
            <w:r>
              <w:rPr>
                <w:rFonts w:ascii="Times New Roman" w:eastAsia="Times New Roman" w:hAnsi="Times New Roman" w:cs="Times New Roman"/>
                <w:sz w:val="24"/>
                <w:lang w:val="ru-RU"/>
              </w:rPr>
              <w:t xml:space="preserve"> </w:t>
            </w:r>
            <w:r w:rsidRPr="00C37E4B">
              <w:rPr>
                <w:rFonts w:ascii="Times New Roman" w:eastAsia="Times New Roman" w:hAnsi="Times New Roman" w:cs="Times New Roman"/>
                <w:spacing w:val="-2"/>
                <w:sz w:val="24"/>
                <w:lang w:val="ru-RU"/>
              </w:rPr>
              <w:t xml:space="preserve">средствами </w:t>
            </w:r>
            <w:r w:rsidRPr="00C37E4B">
              <w:rPr>
                <w:rFonts w:ascii="Times New Roman" w:eastAsia="Times New Roman" w:hAnsi="Times New Roman" w:cs="Times New Roman"/>
                <w:sz w:val="24"/>
                <w:lang w:val="ru-RU"/>
              </w:rPr>
              <w:t xml:space="preserve">профилактики </w:t>
            </w:r>
            <w:r w:rsidRPr="00C37E4B">
              <w:rPr>
                <w:rFonts w:ascii="Times New Roman" w:eastAsia="Times New Roman" w:hAnsi="Times New Roman" w:cs="Times New Roman"/>
                <w:sz w:val="24"/>
                <w:lang w:val="ru-RU"/>
              </w:rPr>
              <w:lastRenderedPageBreak/>
              <w:t xml:space="preserve">перенапряжения, характерными для данной </w:t>
            </w:r>
            <w:r w:rsidRPr="00C37E4B">
              <w:rPr>
                <w:rFonts w:ascii="Times New Roman" w:eastAsia="Times New Roman" w:hAnsi="Times New Roman" w:cs="Times New Roman"/>
                <w:spacing w:val="-2"/>
                <w:sz w:val="24"/>
                <w:lang w:val="ru-RU"/>
              </w:rPr>
              <w:t>специальности;</w:t>
            </w:r>
          </w:p>
          <w:p w14:paraId="7853DB34" w14:textId="77777777" w:rsidR="00502D9B" w:rsidRPr="00C37E4B" w:rsidRDefault="00502D9B" w:rsidP="006158BE">
            <w:pPr>
              <w:tabs>
                <w:tab w:val="left" w:pos="1959"/>
                <w:tab w:val="left" w:pos="2458"/>
              </w:tabs>
              <w:ind w:left="22" w:right="143" w:firstLine="285"/>
              <w:jc w:val="both"/>
              <w:rPr>
                <w:rFonts w:ascii="Times New Roman" w:eastAsia="Times New Roman" w:hAnsi="Times New Roman" w:cs="Times New Roman"/>
                <w:sz w:val="24"/>
                <w:lang w:val="ru-RU"/>
              </w:rPr>
            </w:pPr>
            <w:r w:rsidRPr="00C37E4B">
              <w:rPr>
                <w:rFonts w:ascii="Times New Roman" w:eastAsia="Times New Roman" w:hAnsi="Times New Roman" w:cs="Times New Roman"/>
                <w:spacing w:val="-2"/>
                <w:sz w:val="24"/>
                <w:lang w:val="ru-RU"/>
              </w:rPr>
              <w:t>выполнять</w:t>
            </w:r>
            <w:r>
              <w:rPr>
                <w:rFonts w:ascii="Times New Roman" w:eastAsia="Times New Roman" w:hAnsi="Times New Roman" w:cs="Times New Roman"/>
                <w:sz w:val="24"/>
                <w:lang w:val="ru-RU"/>
              </w:rPr>
              <w:t xml:space="preserve"> </w:t>
            </w:r>
            <w:r w:rsidRPr="00C37E4B">
              <w:rPr>
                <w:rFonts w:ascii="Times New Roman" w:eastAsia="Times New Roman" w:hAnsi="Times New Roman" w:cs="Times New Roman"/>
                <w:spacing w:val="-2"/>
                <w:sz w:val="24"/>
                <w:lang w:val="ru-RU"/>
              </w:rPr>
              <w:t>контрольные нормативы,</w:t>
            </w:r>
            <w:r>
              <w:rPr>
                <w:rFonts w:ascii="Times New Roman" w:eastAsia="Times New Roman" w:hAnsi="Times New Roman" w:cs="Times New Roman"/>
                <w:sz w:val="24"/>
                <w:lang w:val="ru-RU"/>
              </w:rPr>
              <w:t xml:space="preserve"> </w:t>
            </w:r>
            <w:r w:rsidRPr="00C37E4B">
              <w:rPr>
                <w:rFonts w:ascii="Times New Roman" w:eastAsia="Times New Roman" w:hAnsi="Times New Roman" w:cs="Times New Roman"/>
                <w:spacing w:val="-2"/>
                <w:sz w:val="24"/>
                <w:lang w:val="ru-RU"/>
              </w:rPr>
              <w:t xml:space="preserve">предусмотренные </w:t>
            </w:r>
            <w:r w:rsidRPr="00C37E4B">
              <w:rPr>
                <w:rFonts w:ascii="Times New Roman" w:eastAsia="Times New Roman" w:hAnsi="Times New Roman" w:cs="Times New Roman"/>
                <w:sz w:val="24"/>
                <w:lang w:val="ru-RU"/>
              </w:rPr>
              <w:t>государственным стандартом при соответствующей тренировке, с учетом</w:t>
            </w:r>
            <w:r w:rsidRPr="00C37E4B">
              <w:rPr>
                <w:rFonts w:ascii="Times New Roman" w:eastAsia="Times New Roman" w:hAnsi="Times New Roman" w:cs="Times New Roman"/>
                <w:spacing w:val="49"/>
                <w:w w:val="150"/>
                <w:sz w:val="24"/>
                <w:lang w:val="ru-RU"/>
              </w:rPr>
              <w:t xml:space="preserve">  </w:t>
            </w:r>
            <w:r w:rsidRPr="00C37E4B">
              <w:rPr>
                <w:rFonts w:ascii="Times New Roman" w:eastAsia="Times New Roman" w:hAnsi="Times New Roman" w:cs="Times New Roman"/>
                <w:sz w:val="24"/>
                <w:lang w:val="ru-RU"/>
              </w:rPr>
              <w:t>состояния</w:t>
            </w:r>
            <w:r>
              <w:rPr>
                <w:rFonts w:ascii="Times New Roman" w:eastAsia="Times New Roman" w:hAnsi="Times New Roman" w:cs="Times New Roman"/>
                <w:spacing w:val="52"/>
                <w:w w:val="150"/>
                <w:sz w:val="24"/>
                <w:lang w:val="ru-RU"/>
              </w:rPr>
              <w:t xml:space="preserve"> </w:t>
            </w:r>
            <w:r w:rsidRPr="00C37E4B">
              <w:rPr>
                <w:rFonts w:ascii="Times New Roman" w:eastAsia="Times New Roman" w:hAnsi="Times New Roman" w:cs="Times New Roman"/>
                <w:sz w:val="24"/>
                <w:lang w:val="ru-RU"/>
              </w:rPr>
              <w:t>здоровья</w:t>
            </w:r>
            <w:r>
              <w:rPr>
                <w:rFonts w:ascii="Times New Roman" w:eastAsia="Times New Roman" w:hAnsi="Times New Roman" w:cs="Times New Roman"/>
                <w:spacing w:val="52"/>
                <w:w w:val="150"/>
                <w:sz w:val="24"/>
                <w:lang w:val="ru-RU"/>
              </w:rPr>
              <w:t xml:space="preserve"> </w:t>
            </w:r>
            <w:r w:rsidRPr="00C37E4B">
              <w:rPr>
                <w:rFonts w:ascii="Times New Roman" w:eastAsia="Times New Roman" w:hAnsi="Times New Roman" w:cs="Times New Roman"/>
                <w:spacing w:val="-10"/>
                <w:sz w:val="24"/>
                <w:lang w:val="ru-RU"/>
              </w:rPr>
              <w:t>и</w:t>
            </w:r>
          </w:p>
          <w:p w14:paraId="440D5C7E" w14:textId="77777777" w:rsidR="00502D9B" w:rsidRPr="00C37E4B" w:rsidRDefault="00502D9B" w:rsidP="006158BE">
            <w:pPr>
              <w:spacing w:line="275" w:lineRule="exact"/>
              <w:ind w:left="22" w:right="143"/>
              <w:rPr>
                <w:rFonts w:ascii="Times New Roman" w:eastAsia="Times New Roman" w:hAnsi="Times New Roman" w:cs="Times New Roman"/>
                <w:spacing w:val="-2"/>
                <w:sz w:val="24"/>
                <w:u w:val="single"/>
              </w:rPr>
            </w:pPr>
            <w:proofErr w:type="spellStart"/>
            <w:r w:rsidRPr="00C37E4B">
              <w:rPr>
                <w:rFonts w:ascii="Times New Roman" w:eastAsia="Times New Roman" w:hAnsi="Times New Roman" w:cs="Times New Roman"/>
                <w:sz w:val="24"/>
              </w:rPr>
              <w:t>функциональных</w:t>
            </w:r>
            <w:proofErr w:type="spellEnd"/>
            <w:r w:rsidRPr="00C37E4B">
              <w:rPr>
                <w:rFonts w:ascii="Times New Roman" w:eastAsia="Times New Roman" w:hAnsi="Times New Roman" w:cs="Times New Roman"/>
                <w:sz w:val="24"/>
              </w:rPr>
              <w:t xml:space="preserve"> </w:t>
            </w:r>
            <w:proofErr w:type="spellStart"/>
            <w:r w:rsidRPr="00C37E4B">
              <w:rPr>
                <w:rFonts w:ascii="Times New Roman" w:eastAsia="Times New Roman" w:hAnsi="Times New Roman" w:cs="Times New Roman"/>
                <w:sz w:val="24"/>
              </w:rPr>
              <w:t>возможностей</w:t>
            </w:r>
            <w:proofErr w:type="spellEnd"/>
            <w:r w:rsidRPr="00C37E4B">
              <w:rPr>
                <w:rFonts w:ascii="Times New Roman" w:eastAsia="Times New Roman" w:hAnsi="Times New Roman" w:cs="Times New Roman"/>
                <w:sz w:val="24"/>
              </w:rPr>
              <w:t xml:space="preserve"> </w:t>
            </w:r>
            <w:proofErr w:type="spellStart"/>
            <w:r w:rsidRPr="00C37E4B">
              <w:rPr>
                <w:rFonts w:ascii="Times New Roman" w:eastAsia="Times New Roman" w:hAnsi="Times New Roman" w:cs="Times New Roman"/>
                <w:sz w:val="24"/>
              </w:rPr>
              <w:t>своего</w:t>
            </w:r>
            <w:proofErr w:type="spellEnd"/>
            <w:r w:rsidRPr="00C37E4B">
              <w:rPr>
                <w:rFonts w:ascii="Times New Roman" w:eastAsia="Times New Roman" w:hAnsi="Times New Roman" w:cs="Times New Roman"/>
                <w:sz w:val="24"/>
              </w:rPr>
              <w:t xml:space="preserve"> </w:t>
            </w:r>
            <w:proofErr w:type="spellStart"/>
            <w:r w:rsidRPr="00C37E4B">
              <w:rPr>
                <w:rFonts w:ascii="Times New Roman" w:eastAsia="Times New Roman" w:hAnsi="Times New Roman" w:cs="Times New Roman"/>
                <w:sz w:val="24"/>
              </w:rPr>
              <w:t>организма</w:t>
            </w:r>
            <w:proofErr w:type="spellEnd"/>
          </w:p>
        </w:tc>
        <w:tc>
          <w:tcPr>
            <w:tcW w:w="4211" w:type="dxa"/>
          </w:tcPr>
          <w:p w14:paraId="4FA21854" w14:textId="77777777" w:rsidR="00502D9B" w:rsidRPr="00C37E4B" w:rsidRDefault="00502D9B" w:rsidP="00B04090">
            <w:pPr>
              <w:tabs>
                <w:tab w:val="left" w:pos="2963"/>
              </w:tabs>
              <w:ind w:left="128" w:right="97" w:firstLine="302"/>
              <w:rPr>
                <w:rFonts w:ascii="Times New Roman" w:eastAsia="Times New Roman" w:hAnsi="Times New Roman" w:cs="Times New Roman"/>
                <w:sz w:val="24"/>
                <w:lang w:val="ru-RU"/>
              </w:rPr>
            </w:pPr>
            <w:r w:rsidRPr="00C37E4B">
              <w:rPr>
                <w:rFonts w:ascii="Times New Roman" w:eastAsia="Times New Roman" w:hAnsi="Times New Roman" w:cs="Times New Roman"/>
                <w:spacing w:val="-2"/>
                <w:sz w:val="24"/>
                <w:lang w:val="ru-RU"/>
              </w:rPr>
              <w:lastRenderedPageBreak/>
              <w:t>обучающийся</w:t>
            </w:r>
            <w:r>
              <w:rPr>
                <w:rFonts w:ascii="Times New Roman" w:eastAsia="Times New Roman" w:hAnsi="Times New Roman" w:cs="Times New Roman"/>
                <w:sz w:val="24"/>
                <w:lang w:val="ru-RU"/>
              </w:rPr>
              <w:t xml:space="preserve"> </w:t>
            </w:r>
            <w:r w:rsidRPr="00C37E4B">
              <w:rPr>
                <w:rFonts w:ascii="Times New Roman" w:eastAsia="Times New Roman" w:hAnsi="Times New Roman" w:cs="Times New Roman"/>
                <w:spacing w:val="-2"/>
                <w:sz w:val="24"/>
                <w:lang w:val="ru-RU"/>
              </w:rPr>
              <w:t>использует физкультурно-оздоровительную</w:t>
            </w:r>
          </w:p>
          <w:p w14:paraId="188C1E18" w14:textId="77777777" w:rsidR="00502D9B" w:rsidRPr="00C37E4B" w:rsidRDefault="00502D9B" w:rsidP="00B04090">
            <w:pPr>
              <w:ind w:left="128" w:right="97"/>
              <w:rPr>
                <w:rFonts w:ascii="Times New Roman" w:eastAsia="Times New Roman" w:hAnsi="Times New Roman" w:cs="Times New Roman"/>
                <w:sz w:val="24"/>
                <w:lang w:val="ru-RU"/>
              </w:rPr>
            </w:pPr>
            <w:r w:rsidRPr="00C37E4B">
              <w:rPr>
                <w:rFonts w:ascii="Times New Roman" w:eastAsia="Times New Roman" w:hAnsi="Times New Roman" w:cs="Times New Roman"/>
                <w:sz w:val="24"/>
                <w:lang w:val="ru-RU"/>
              </w:rPr>
              <w:t>деятельность для укрепления здоровья, достижения жизненных и профессиональных целей;</w:t>
            </w:r>
          </w:p>
          <w:p w14:paraId="526B2E73" w14:textId="77777777" w:rsidR="00502D9B" w:rsidRPr="00C37E4B" w:rsidRDefault="00502D9B" w:rsidP="00B04090">
            <w:pPr>
              <w:tabs>
                <w:tab w:val="left" w:pos="2316"/>
                <w:tab w:val="left" w:pos="3988"/>
              </w:tabs>
              <w:ind w:left="128" w:right="97" w:firstLine="302"/>
              <w:rPr>
                <w:rFonts w:ascii="Times New Roman" w:eastAsia="Times New Roman" w:hAnsi="Times New Roman" w:cs="Times New Roman"/>
                <w:sz w:val="24"/>
                <w:lang w:val="ru-RU"/>
              </w:rPr>
            </w:pPr>
            <w:r w:rsidRPr="00C37E4B">
              <w:rPr>
                <w:rFonts w:ascii="Times New Roman" w:eastAsia="Times New Roman" w:hAnsi="Times New Roman" w:cs="Times New Roman"/>
                <w:sz w:val="24"/>
                <w:lang w:val="ru-RU"/>
              </w:rPr>
              <w:t xml:space="preserve">применяет рациональные приемы </w:t>
            </w:r>
            <w:r w:rsidRPr="00C37E4B">
              <w:rPr>
                <w:rFonts w:ascii="Times New Roman" w:eastAsia="Times New Roman" w:hAnsi="Times New Roman" w:cs="Times New Roman"/>
                <w:spacing w:val="-2"/>
                <w:sz w:val="24"/>
                <w:lang w:val="ru-RU"/>
              </w:rPr>
              <w:t>двигательных</w:t>
            </w:r>
            <w:r>
              <w:rPr>
                <w:rFonts w:ascii="Times New Roman" w:eastAsia="Times New Roman" w:hAnsi="Times New Roman" w:cs="Times New Roman"/>
                <w:sz w:val="24"/>
                <w:lang w:val="ru-RU"/>
              </w:rPr>
              <w:t xml:space="preserve"> </w:t>
            </w:r>
            <w:r w:rsidRPr="00C37E4B">
              <w:rPr>
                <w:rFonts w:ascii="Times New Roman" w:eastAsia="Times New Roman" w:hAnsi="Times New Roman" w:cs="Times New Roman"/>
                <w:spacing w:val="-2"/>
                <w:sz w:val="24"/>
                <w:lang w:val="ru-RU"/>
              </w:rPr>
              <w:t>функций</w:t>
            </w:r>
            <w:r>
              <w:rPr>
                <w:rFonts w:ascii="Times New Roman" w:eastAsia="Times New Roman" w:hAnsi="Times New Roman" w:cs="Times New Roman"/>
                <w:sz w:val="24"/>
                <w:lang w:val="ru-RU"/>
              </w:rPr>
              <w:t xml:space="preserve"> </w:t>
            </w:r>
            <w:r w:rsidRPr="00C37E4B">
              <w:rPr>
                <w:rFonts w:ascii="Times New Roman" w:eastAsia="Times New Roman" w:hAnsi="Times New Roman" w:cs="Times New Roman"/>
                <w:spacing w:val="-10"/>
                <w:sz w:val="24"/>
                <w:lang w:val="ru-RU"/>
              </w:rPr>
              <w:t xml:space="preserve">в </w:t>
            </w:r>
            <w:r w:rsidRPr="00C37E4B">
              <w:rPr>
                <w:rFonts w:ascii="Times New Roman" w:eastAsia="Times New Roman" w:hAnsi="Times New Roman" w:cs="Times New Roman"/>
                <w:sz w:val="24"/>
                <w:lang w:val="ru-RU"/>
              </w:rPr>
              <w:t>профессиональной деятельности;</w:t>
            </w:r>
          </w:p>
          <w:p w14:paraId="74E1C04D" w14:textId="77777777" w:rsidR="00502D9B" w:rsidRPr="00C37E4B" w:rsidRDefault="00502D9B" w:rsidP="00B04090">
            <w:pPr>
              <w:tabs>
                <w:tab w:val="left" w:pos="2307"/>
                <w:tab w:val="left" w:pos="2346"/>
                <w:tab w:val="left" w:pos="2934"/>
                <w:tab w:val="left" w:pos="3367"/>
              </w:tabs>
              <w:ind w:left="128" w:right="96" w:firstLine="302"/>
              <w:rPr>
                <w:rFonts w:ascii="Times New Roman" w:eastAsia="Times New Roman" w:hAnsi="Times New Roman" w:cs="Times New Roman"/>
                <w:sz w:val="24"/>
                <w:lang w:val="ru-RU"/>
              </w:rPr>
            </w:pPr>
            <w:r w:rsidRPr="00C37E4B">
              <w:rPr>
                <w:rFonts w:ascii="Times New Roman" w:eastAsia="Times New Roman" w:hAnsi="Times New Roman" w:cs="Times New Roman"/>
                <w:spacing w:val="-2"/>
                <w:sz w:val="24"/>
                <w:lang w:val="ru-RU"/>
              </w:rPr>
              <w:t>пользуется</w:t>
            </w:r>
            <w:r>
              <w:rPr>
                <w:rFonts w:ascii="Times New Roman" w:eastAsia="Times New Roman" w:hAnsi="Times New Roman" w:cs="Times New Roman"/>
                <w:sz w:val="24"/>
                <w:lang w:val="ru-RU"/>
              </w:rPr>
              <w:t xml:space="preserve"> </w:t>
            </w:r>
            <w:r w:rsidRPr="00C37E4B">
              <w:rPr>
                <w:rFonts w:ascii="Times New Roman" w:eastAsia="Times New Roman" w:hAnsi="Times New Roman" w:cs="Times New Roman"/>
                <w:spacing w:val="-2"/>
                <w:sz w:val="24"/>
                <w:lang w:val="ru-RU"/>
              </w:rPr>
              <w:t>средствами профилактики</w:t>
            </w:r>
            <w:r>
              <w:rPr>
                <w:rFonts w:ascii="Times New Roman" w:eastAsia="Times New Roman" w:hAnsi="Times New Roman" w:cs="Times New Roman"/>
                <w:sz w:val="24"/>
                <w:lang w:val="ru-RU"/>
              </w:rPr>
              <w:t xml:space="preserve"> </w:t>
            </w:r>
            <w:r w:rsidRPr="00C37E4B">
              <w:rPr>
                <w:rFonts w:ascii="Times New Roman" w:eastAsia="Times New Roman" w:hAnsi="Times New Roman" w:cs="Times New Roman"/>
                <w:spacing w:val="-2"/>
                <w:sz w:val="24"/>
                <w:lang w:val="ru-RU"/>
              </w:rPr>
              <w:t>перенапряжения, характерными</w:t>
            </w:r>
            <w:r>
              <w:rPr>
                <w:rFonts w:ascii="Times New Roman" w:eastAsia="Times New Roman" w:hAnsi="Times New Roman" w:cs="Times New Roman"/>
                <w:sz w:val="24"/>
                <w:lang w:val="ru-RU"/>
              </w:rPr>
              <w:t xml:space="preserve"> </w:t>
            </w:r>
            <w:r w:rsidRPr="00C37E4B">
              <w:rPr>
                <w:rFonts w:ascii="Times New Roman" w:eastAsia="Times New Roman" w:hAnsi="Times New Roman" w:cs="Times New Roman"/>
                <w:spacing w:val="-4"/>
                <w:sz w:val="24"/>
                <w:lang w:val="ru-RU"/>
              </w:rPr>
              <w:t>для</w:t>
            </w:r>
            <w:r>
              <w:rPr>
                <w:rFonts w:ascii="Times New Roman" w:eastAsia="Times New Roman" w:hAnsi="Times New Roman" w:cs="Times New Roman"/>
                <w:sz w:val="24"/>
                <w:lang w:val="ru-RU"/>
              </w:rPr>
              <w:t xml:space="preserve"> </w:t>
            </w:r>
            <w:r w:rsidRPr="00C37E4B">
              <w:rPr>
                <w:rFonts w:ascii="Times New Roman" w:eastAsia="Times New Roman" w:hAnsi="Times New Roman" w:cs="Times New Roman"/>
                <w:spacing w:val="-2"/>
                <w:sz w:val="24"/>
                <w:lang w:val="ru-RU"/>
              </w:rPr>
              <w:t>данной специальности;</w:t>
            </w:r>
          </w:p>
          <w:p w14:paraId="139B319A" w14:textId="77777777" w:rsidR="00502D9B" w:rsidRPr="00494389" w:rsidRDefault="00502D9B" w:rsidP="00B04090">
            <w:pPr>
              <w:tabs>
                <w:tab w:val="left" w:pos="2174"/>
                <w:tab w:val="left" w:pos="3986"/>
              </w:tabs>
              <w:ind w:left="128" w:right="98" w:firstLine="302"/>
              <w:rPr>
                <w:rFonts w:ascii="Times New Roman" w:eastAsia="Times New Roman" w:hAnsi="Times New Roman" w:cs="Times New Roman"/>
                <w:sz w:val="24"/>
                <w:lang w:val="ru-RU"/>
              </w:rPr>
            </w:pPr>
            <w:r w:rsidRPr="00C37E4B">
              <w:rPr>
                <w:rFonts w:ascii="Times New Roman" w:eastAsia="Times New Roman" w:hAnsi="Times New Roman" w:cs="Times New Roman"/>
                <w:spacing w:val="-2"/>
                <w:sz w:val="24"/>
                <w:lang w:val="ru-RU"/>
              </w:rPr>
              <w:t>выполняет</w:t>
            </w:r>
            <w:r>
              <w:rPr>
                <w:rFonts w:ascii="Times New Roman" w:eastAsia="Times New Roman" w:hAnsi="Times New Roman" w:cs="Times New Roman"/>
                <w:spacing w:val="-2"/>
                <w:sz w:val="24"/>
                <w:lang w:val="ru-RU"/>
              </w:rPr>
              <w:t xml:space="preserve"> </w:t>
            </w:r>
            <w:r w:rsidRPr="00C37E4B">
              <w:rPr>
                <w:rFonts w:ascii="Times New Roman" w:eastAsia="Times New Roman" w:hAnsi="Times New Roman" w:cs="Times New Roman"/>
                <w:spacing w:val="-2"/>
                <w:sz w:val="24"/>
                <w:lang w:val="ru-RU"/>
              </w:rPr>
              <w:t>контрольные нормативы,</w:t>
            </w:r>
            <w:r>
              <w:rPr>
                <w:rFonts w:ascii="Times New Roman" w:eastAsia="Times New Roman" w:hAnsi="Times New Roman" w:cs="Times New Roman"/>
                <w:sz w:val="24"/>
                <w:lang w:val="ru-RU"/>
              </w:rPr>
              <w:t xml:space="preserve"> </w:t>
            </w:r>
            <w:r w:rsidRPr="00C37E4B">
              <w:rPr>
                <w:rFonts w:ascii="Times New Roman" w:eastAsia="Times New Roman" w:hAnsi="Times New Roman" w:cs="Times New Roman"/>
                <w:spacing w:val="-2"/>
                <w:sz w:val="24"/>
                <w:lang w:val="ru-RU"/>
              </w:rPr>
              <w:t xml:space="preserve">предусмотренные </w:t>
            </w:r>
            <w:r w:rsidRPr="00C37E4B">
              <w:rPr>
                <w:rFonts w:ascii="Times New Roman" w:eastAsia="Times New Roman" w:hAnsi="Times New Roman" w:cs="Times New Roman"/>
                <w:sz w:val="24"/>
                <w:lang w:val="ru-RU"/>
              </w:rPr>
              <w:lastRenderedPageBreak/>
              <w:t xml:space="preserve">государственным стандартом при соответствующей тренировке, с учетом состояния здоровья и </w:t>
            </w:r>
            <w:r w:rsidRPr="00C37E4B">
              <w:rPr>
                <w:rFonts w:ascii="Times New Roman" w:eastAsia="Times New Roman" w:hAnsi="Times New Roman" w:cs="Times New Roman"/>
                <w:spacing w:val="-2"/>
                <w:sz w:val="24"/>
                <w:lang w:val="ru-RU"/>
              </w:rPr>
              <w:t>функциональных</w:t>
            </w:r>
            <w:r>
              <w:rPr>
                <w:rFonts w:ascii="Times New Roman" w:eastAsia="Times New Roman" w:hAnsi="Times New Roman" w:cs="Times New Roman"/>
                <w:sz w:val="24"/>
                <w:lang w:val="ru-RU"/>
              </w:rPr>
              <w:t xml:space="preserve"> </w:t>
            </w:r>
            <w:r w:rsidRPr="00C37E4B">
              <w:rPr>
                <w:rFonts w:ascii="Times New Roman" w:eastAsia="Times New Roman" w:hAnsi="Times New Roman" w:cs="Times New Roman"/>
                <w:spacing w:val="-2"/>
                <w:sz w:val="24"/>
                <w:lang w:val="ru-RU"/>
              </w:rPr>
              <w:t xml:space="preserve">возможностей </w:t>
            </w:r>
            <w:r w:rsidRPr="00C37E4B">
              <w:rPr>
                <w:rFonts w:ascii="Times New Roman" w:eastAsia="Times New Roman" w:hAnsi="Times New Roman" w:cs="Times New Roman"/>
                <w:sz w:val="24"/>
                <w:lang w:val="ru-RU"/>
              </w:rPr>
              <w:t>своего организм</w:t>
            </w:r>
          </w:p>
        </w:tc>
        <w:tc>
          <w:tcPr>
            <w:tcW w:w="2168" w:type="dxa"/>
          </w:tcPr>
          <w:p w14:paraId="43CA9C83" w14:textId="77777777" w:rsidR="00502D9B" w:rsidRPr="00C37E4B" w:rsidRDefault="00502D9B" w:rsidP="006158BE">
            <w:pPr>
              <w:ind w:left="178" w:right="358" w:hanging="4"/>
              <w:jc w:val="both"/>
              <w:rPr>
                <w:rFonts w:ascii="Times New Roman" w:eastAsia="Times New Roman" w:hAnsi="Times New Roman" w:cs="Times New Roman"/>
                <w:sz w:val="24"/>
                <w:lang w:val="ru-RU"/>
              </w:rPr>
            </w:pPr>
            <w:r w:rsidRPr="00C37E4B">
              <w:rPr>
                <w:rFonts w:ascii="Times New Roman" w:eastAsia="Times New Roman" w:hAnsi="Times New Roman" w:cs="Times New Roman"/>
                <w:spacing w:val="-2"/>
                <w:sz w:val="24"/>
                <w:lang w:val="ru-RU"/>
              </w:rPr>
              <w:lastRenderedPageBreak/>
              <w:t xml:space="preserve">Выполнение комплекса упражнений. Выполнение контрольных </w:t>
            </w:r>
            <w:r w:rsidRPr="00C37E4B">
              <w:rPr>
                <w:rFonts w:ascii="Times New Roman" w:eastAsia="Times New Roman" w:hAnsi="Times New Roman" w:cs="Times New Roman"/>
                <w:sz w:val="24"/>
                <w:lang w:val="ru-RU"/>
              </w:rPr>
              <w:t>нормативов</w:t>
            </w:r>
            <w:r w:rsidRPr="00C37E4B">
              <w:rPr>
                <w:rFonts w:ascii="Times New Roman" w:eastAsia="Times New Roman" w:hAnsi="Times New Roman" w:cs="Times New Roman"/>
                <w:spacing w:val="-7"/>
                <w:sz w:val="24"/>
                <w:lang w:val="ru-RU"/>
              </w:rPr>
              <w:t xml:space="preserve"> </w:t>
            </w:r>
            <w:r w:rsidRPr="00C37E4B">
              <w:rPr>
                <w:rFonts w:ascii="Times New Roman" w:eastAsia="Times New Roman" w:hAnsi="Times New Roman" w:cs="Times New Roman"/>
                <w:spacing w:val="-10"/>
                <w:sz w:val="24"/>
                <w:lang w:val="ru-RU"/>
              </w:rPr>
              <w:t>с</w:t>
            </w:r>
          </w:p>
          <w:p w14:paraId="4EE336F0" w14:textId="77777777" w:rsidR="00502D9B" w:rsidRPr="00C37E4B" w:rsidRDefault="00502D9B" w:rsidP="006158BE">
            <w:pPr>
              <w:ind w:left="178" w:right="107" w:firstLine="7"/>
              <w:jc w:val="both"/>
              <w:rPr>
                <w:rFonts w:ascii="Times New Roman" w:eastAsia="Times New Roman" w:hAnsi="Times New Roman" w:cs="Times New Roman"/>
                <w:sz w:val="24"/>
                <w:lang w:val="ru-RU"/>
              </w:rPr>
            </w:pPr>
            <w:r w:rsidRPr="00C37E4B">
              <w:rPr>
                <w:rFonts w:ascii="Times New Roman" w:eastAsia="Times New Roman" w:hAnsi="Times New Roman" w:cs="Times New Roman"/>
                <w:sz w:val="24"/>
                <w:lang w:val="ru-RU"/>
              </w:rPr>
              <w:t>учетом</w:t>
            </w:r>
            <w:r w:rsidRPr="00C37E4B">
              <w:rPr>
                <w:rFonts w:ascii="Times New Roman" w:eastAsia="Times New Roman" w:hAnsi="Times New Roman" w:cs="Times New Roman"/>
                <w:spacing w:val="-15"/>
                <w:sz w:val="24"/>
                <w:lang w:val="ru-RU"/>
              </w:rPr>
              <w:t xml:space="preserve"> </w:t>
            </w:r>
            <w:r w:rsidRPr="00C37E4B">
              <w:rPr>
                <w:rFonts w:ascii="Times New Roman" w:eastAsia="Times New Roman" w:hAnsi="Times New Roman" w:cs="Times New Roman"/>
                <w:sz w:val="24"/>
                <w:lang w:val="ru-RU"/>
              </w:rPr>
              <w:t xml:space="preserve">состояния здоровья и </w:t>
            </w:r>
            <w:r w:rsidRPr="00C37E4B">
              <w:rPr>
                <w:rFonts w:ascii="Times New Roman" w:eastAsia="Times New Roman" w:hAnsi="Times New Roman" w:cs="Times New Roman"/>
                <w:spacing w:val="-2"/>
                <w:sz w:val="24"/>
                <w:lang w:val="ru-RU"/>
              </w:rPr>
              <w:t>функциональных возможностей</w:t>
            </w:r>
          </w:p>
          <w:p w14:paraId="7DBF7DDC" w14:textId="77777777" w:rsidR="00502D9B" w:rsidRPr="00494389" w:rsidRDefault="00502D9B" w:rsidP="006158BE">
            <w:pPr>
              <w:ind w:left="178" w:right="192"/>
              <w:rPr>
                <w:rFonts w:ascii="Times New Roman" w:eastAsia="Times New Roman" w:hAnsi="Times New Roman" w:cs="Times New Roman"/>
                <w:sz w:val="24"/>
                <w:lang w:val="ru-RU"/>
              </w:rPr>
            </w:pPr>
            <w:proofErr w:type="spellStart"/>
            <w:r w:rsidRPr="00C37E4B">
              <w:rPr>
                <w:rFonts w:ascii="Times New Roman" w:eastAsia="Times New Roman" w:hAnsi="Times New Roman" w:cs="Times New Roman"/>
                <w:spacing w:val="-2"/>
                <w:sz w:val="24"/>
              </w:rPr>
              <w:t>организма</w:t>
            </w:r>
            <w:proofErr w:type="spellEnd"/>
          </w:p>
        </w:tc>
      </w:tr>
    </w:tbl>
    <w:p w14:paraId="29C9CAB9" w14:textId="77777777" w:rsidR="00502D9B" w:rsidRPr="00C37E4B" w:rsidRDefault="00502D9B" w:rsidP="00502D9B">
      <w:pPr>
        <w:widowControl w:val="0"/>
        <w:autoSpaceDE w:val="0"/>
        <w:autoSpaceDN w:val="0"/>
        <w:rPr>
          <w:rFonts w:ascii="Times New Roman" w:eastAsia="Times New Roman" w:hAnsi="Times New Roman" w:cs="Times New Roman"/>
        </w:rPr>
      </w:pPr>
    </w:p>
    <w:p w14:paraId="3D72E6E3" w14:textId="421D2544" w:rsidR="00502D9B" w:rsidRDefault="00502D9B">
      <w:pPr>
        <w:rPr>
          <w:rFonts w:ascii="Times New Roman" w:hAnsi="Times New Roman" w:cs="Times New Roman"/>
          <w:b/>
          <w:bCs/>
          <w:sz w:val="18"/>
          <w:szCs w:val="18"/>
        </w:rPr>
      </w:pPr>
      <w:r>
        <w:rPr>
          <w:rFonts w:ascii="Times New Roman" w:hAnsi="Times New Roman" w:cs="Times New Roman"/>
          <w:b/>
          <w:bCs/>
          <w:sz w:val="18"/>
          <w:szCs w:val="18"/>
        </w:rPr>
        <w:br w:type="page"/>
      </w:r>
    </w:p>
    <w:p w14:paraId="732B8B20" w14:textId="77777777" w:rsidR="00502D9B" w:rsidRDefault="00502D9B" w:rsidP="00502D9B">
      <w:pPr>
        <w:rPr>
          <w:rFonts w:ascii="Times New Roman" w:hAnsi="Times New Roman" w:cs="Times New Roman"/>
          <w:b/>
          <w:bCs/>
          <w:sz w:val="18"/>
          <w:szCs w:val="18"/>
        </w:rPr>
      </w:pPr>
    </w:p>
    <w:p w14:paraId="7808EB77" w14:textId="77777777" w:rsidR="00BF1A82" w:rsidRDefault="00BF1A82" w:rsidP="00BF1A82">
      <w:pPr>
        <w:jc w:val="right"/>
        <w:rPr>
          <w:rFonts w:ascii="Times New Roman" w:hAnsi="Times New Roman" w:cs="Times New Roman"/>
          <w:b/>
          <w:bCs/>
          <w:sz w:val="24"/>
          <w:szCs w:val="24"/>
        </w:rPr>
      </w:pPr>
      <w:r>
        <w:rPr>
          <w:rFonts w:ascii="Times New Roman" w:hAnsi="Times New Roman" w:cs="Times New Roman"/>
          <w:b/>
          <w:bCs/>
          <w:sz w:val="24"/>
          <w:szCs w:val="24"/>
        </w:rPr>
        <w:t>Приложение 2.5</w:t>
      </w:r>
    </w:p>
    <w:p w14:paraId="093E2932" w14:textId="77777777" w:rsidR="00BF1A82" w:rsidRDefault="00BF1A82" w:rsidP="00BF1A8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ascii="Times New Roman" w:hAnsi="Times New Roman" w:cs="Times New Roman"/>
          <w:b/>
          <w:bCs/>
          <w:sz w:val="24"/>
          <w:szCs w:val="24"/>
        </w:rPr>
      </w:pPr>
      <w:r>
        <w:rPr>
          <w:rFonts w:ascii="Times New Roman" w:hAnsi="Times New Roman" w:cs="Times New Roman"/>
          <w:b/>
          <w:bCs/>
          <w:sz w:val="24"/>
          <w:szCs w:val="24"/>
        </w:rPr>
        <w:t xml:space="preserve">к ОПОП-П по профессии </w:t>
      </w:r>
    </w:p>
    <w:p w14:paraId="30BF2B79" w14:textId="77777777" w:rsidR="00BF1A82" w:rsidRDefault="00BF1A82" w:rsidP="00BF1A8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ascii="Times New Roman" w:hAnsi="Times New Roman"/>
          <w:bCs/>
          <w:sz w:val="24"/>
          <w:szCs w:val="24"/>
        </w:rPr>
      </w:pPr>
      <w:r>
        <w:rPr>
          <w:rFonts w:ascii="Times New Roman" w:hAnsi="Times New Roman"/>
          <w:bCs/>
          <w:sz w:val="24"/>
          <w:szCs w:val="24"/>
        </w:rPr>
        <w:t xml:space="preserve">15.01.05 Сварщик (ручной и частично </w:t>
      </w:r>
    </w:p>
    <w:p w14:paraId="30F37F4C" w14:textId="77777777" w:rsidR="00BF1A82" w:rsidRDefault="00BF1A82" w:rsidP="00BF1A8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ascii="Times New Roman" w:hAnsi="Times New Roman"/>
          <w:sz w:val="24"/>
          <w:szCs w:val="24"/>
        </w:rPr>
      </w:pPr>
      <w:r>
        <w:rPr>
          <w:rFonts w:ascii="Times New Roman" w:hAnsi="Times New Roman"/>
          <w:bCs/>
          <w:sz w:val="24"/>
          <w:szCs w:val="24"/>
        </w:rPr>
        <w:t>механизированной сварки (наплавки)</w:t>
      </w:r>
      <w:r>
        <w:rPr>
          <w:rFonts w:ascii="Times New Roman" w:hAnsi="Times New Roman"/>
          <w:sz w:val="24"/>
          <w:szCs w:val="24"/>
        </w:rPr>
        <w:t xml:space="preserve">. </w:t>
      </w:r>
    </w:p>
    <w:p w14:paraId="0867653F" w14:textId="77777777" w:rsidR="00BF1A82" w:rsidRPr="00B04090" w:rsidRDefault="00BF1A82" w:rsidP="00BF1A82">
      <w:pPr>
        <w:jc w:val="right"/>
        <w:rPr>
          <w:rFonts w:ascii="Times New Roman" w:hAnsi="Times New Roman" w:cs="Times New Roman"/>
          <w:b/>
          <w:bCs/>
          <w:sz w:val="24"/>
          <w:szCs w:val="24"/>
        </w:rPr>
      </w:pPr>
    </w:p>
    <w:p w14:paraId="01A3E52D" w14:textId="77777777" w:rsidR="00BF1A82" w:rsidRPr="00B04090" w:rsidRDefault="00BF1A82" w:rsidP="00BF1A82">
      <w:pPr>
        <w:jc w:val="right"/>
        <w:rPr>
          <w:rFonts w:ascii="Times New Roman" w:hAnsi="Times New Roman" w:cs="Times New Roman"/>
          <w:b/>
          <w:bCs/>
          <w:sz w:val="24"/>
          <w:szCs w:val="24"/>
        </w:rPr>
      </w:pPr>
    </w:p>
    <w:p w14:paraId="079BA72C" w14:textId="77777777" w:rsidR="00BF1A82" w:rsidRPr="00B04090" w:rsidRDefault="00BF1A82" w:rsidP="00BF1A82">
      <w:pPr>
        <w:jc w:val="right"/>
        <w:rPr>
          <w:rFonts w:ascii="Times New Roman" w:hAnsi="Times New Roman" w:cs="Times New Roman"/>
          <w:b/>
          <w:bCs/>
          <w:sz w:val="24"/>
          <w:szCs w:val="24"/>
        </w:rPr>
      </w:pPr>
    </w:p>
    <w:p w14:paraId="796902D2" w14:textId="77777777" w:rsidR="00BF1A82" w:rsidRPr="00B04090" w:rsidRDefault="00BF1A82" w:rsidP="00BF1A82">
      <w:pPr>
        <w:jc w:val="right"/>
        <w:rPr>
          <w:rFonts w:ascii="Times New Roman" w:hAnsi="Times New Roman" w:cs="Times New Roman"/>
          <w:b/>
          <w:bCs/>
          <w:sz w:val="24"/>
          <w:szCs w:val="24"/>
        </w:rPr>
      </w:pPr>
    </w:p>
    <w:p w14:paraId="4C9E34B4" w14:textId="77777777" w:rsidR="00BF1A82" w:rsidRPr="00B04090" w:rsidRDefault="00BF1A82" w:rsidP="00BF1A82">
      <w:pPr>
        <w:jc w:val="right"/>
        <w:rPr>
          <w:rFonts w:ascii="Times New Roman" w:hAnsi="Times New Roman" w:cs="Times New Roman"/>
          <w:b/>
          <w:bCs/>
          <w:sz w:val="24"/>
          <w:szCs w:val="24"/>
        </w:rPr>
      </w:pPr>
    </w:p>
    <w:p w14:paraId="6C58A9BD" w14:textId="77777777" w:rsidR="00BF1A82" w:rsidRPr="00B04090" w:rsidRDefault="00BF1A82" w:rsidP="00BF1A82">
      <w:pPr>
        <w:jc w:val="right"/>
        <w:rPr>
          <w:rFonts w:ascii="Times New Roman" w:hAnsi="Times New Roman" w:cs="Times New Roman"/>
          <w:b/>
          <w:bCs/>
          <w:sz w:val="24"/>
          <w:szCs w:val="24"/>
        </w:rPr>
      </w:pPr>
    </w:p>
    <w:p w14:paraId="2074BB63" w14:textId="77777777" w:rsidR="00BF1A82" w:rsidRPr="00B04090" w:rsidRDefault="00BF1A82" w:rsidP="00BF1A82">
      <w:pPr>
        <w:jc w:val="right"/>
        <w:rPr>
          <w:rFonts w:ascii="Times New Roman" w:hAnsi="Times New Roman" w:cs="Times New Roman"/>
          <w:b/>
          <w:bCs/>
          <w:sz w:val="24"/>
          <w:szCs w:val="24"/>
        </w:rPr>
      </w:pPr>
    </w:p>
    <w:p w14:paraId="39458507" w14:textId="77777777" w:rsidR="00BF1A82" w:rsidRPr="00B04090" w:rsidRDefault="00BF1A82" w:rsidP="00BF1A82">
      <w:pPr>
        <w:jc w:val="right"/>
        <w:rPr>
          <w:rFonts w:ascii="Times New Roman" w:hAnsi="Times New Roman" w:cs="Times New Roman"/>
          <w:b/>
          <w:bCs/>
          <w:sz w:val="24"/>
          <w:szCs w:val="24"/>
        </w:rPr>
      </w:pPr>
    </w:p>
    <w:p w14:paraId="3B0D42FF" w14:textId="77777777" w:rsidR="00BF1A82" w:rsidRPr="00B04090" w:rsidRDefault="00BF1A82" w:rsidP="00BF1A82">
      <w:pPr>
        <w:jc w:val="right"/>
        <w:rPr>
          <w:rFonts w:ascii="Times New Roman" w:hAnsi="Times New Roman" w:cs="Times New Roman"/>
          <w:b/>
          <w:bCs/>
          <w:sz w:val="24"/>
          <w:szCs w:val="24"/>
        </w:rPr>
      </w:pPr>
    </w:p>
    <w:p w14:paraId="06D0083B" w14:textId="77777777" w:rsidR="00BF1A82" w:rsidRPr="00B04090" w:rsidRDefault="00BF1A82" w:rsidP="00BF1A82">
      <w:pPr>
        <w:jc w:val="right"/>
        <w:rPr>
          <w:rFonts w:ascii="Times New Roman" w:hAnsi="Times New Roman" w:cs="Times New Roman"/>
          <w:b/>
          <w:bCs/>
          <w:sz w:val="24"/>
          <w:szCs w:val="24"/>
        </w:rPr>
      </w:pPr>
    </w:p>
    <w:p w14:paraId="75D87FDE" w14:textId="77777777" w:rsidR="00BF1A82" w:rsidRPr="00B04090" w:rsidRDefault="00BF1A82" w:rsidP="00BF1A82">
      <w:pPr>
        <w:jc w:val="right"/>
        <w:rPr>
          <w:rFonts w:ascii="Times New Roman" w:hAnsi="Times New Roman" w:cs="Times New Roman"/>
          <w:b/>
          <w:bCs/>
          <w:sz w:val="24"/>
          <w:szCs w:val="24"/>
        </w:rPr>
      </w:pPr>
    </w:p>
    <w:p w14:paraId="0DAE6FF2" w14:textId="77777777" w:rsidR="00BF1A82" w:rsidRPr="00B04090" w:rsidRDefault="00BF1A82" w:rsidP="00BF1A82">
      <w:pPr>
        <w:jc w:val="right"/>
        <w:rPr>
          <w:rFonts w:ascii="Times New Roman" w:hAnsi="Times New Roman" w:cs="Times New Roman"/>
          <w:b/>
          <w:bCs/>
          <w:sz w:val="24"/>
          <w:szCs w:val="24"/>
        </w:rPr>
      </w:pPr>
    </w:p>
    <w:p w14:paraId="780959F9" w14:textId="77777777" w:rsidR="00BF1A82" w:rsidRPr="00B04090" w:rsidRDefault="00BF1A82" w:rsidP="00BF1A82">
      <w:pPr>
        <w:jc w:val="center"/>
        <w:rPr>
          <w:rFonts w:ascii="Times New Roman" w:hAnsi="Times New Roman" w:cs="Times New Roman"/>
          <w:b/>
          <w:bCs/>
          <w:sz w:val="24"/>
          <w:szCs w:val="24"/>
        </w:rPr>
      </w:pPr>
      <w:r w:rsidRPr="00B04090">
        <w:rPr>
          <w:rFonts w:ascii="Times New Roman" w:hAnsi="Times New Roman" w:cs="Times New Roman"/>
          <w:b/>
          <w:bCs/>
          <w:sz w:val="24"/>
          <w:szCs w:val="24"/>
        </w:rPr>
        <w:t>Рабочая программа дисциплины</w:t>
      </w:r>
    </w:p>
    <w:p w14:paraId="19CD951A" w14:textId="77777777" w:rsidR="00BF1A82" w:rsidRDefault="00BF1A82" w:rsidP="00BF1A82">
      <w:pPr>
        <w:pStyle w:val="1"/>
      </w:pPr>
      <w:r>
        <w:t>«СГ.05 Основы бережливого производства»</w:t>
      </w:r>
    </w:p>
    <w:p w14:paraId="7EDDD2CB" w14:textId="77777777" w:rsidR="00BF1A82" w:rsidRDefault="00BF1A82" w:rsidP="00BF1A82">
      <w:pPr>
        <w:pStyle w:val="1"/>
      </w:pPr>
    </w:p>
    <w:p w14:paraId="1EECB979" w14:textId="77777777" w:rsidR="00BF1A82" w:rsidRDefault="00BF1A82" w:rsidP="00BF1A82">
      <w:pPr>
        <w:pStyle w:val="1"/>
      </w:pPr>
    </w:p>
    <w:p w14:paraId="7A941704" w14:textId="77777777" w:rsidR="00BF1A82" w:rsidRDefault="00BF1A82" w:rsidP="00BF1A82">
      <w:pPr>
        <w:pStyle w:val="1"/>
      </w:pPr>
    </w:p>
    <w:p w14:paraId="1E440046" w14:textId="77777777" w:rsidR="00BF1A82" w:rsidRDefault="00BF1A82" w:rsidP="00BF1A82">
      <w:pPr>
        <w:pStyle w:val="1"/>
      </w:pPr>
    </w:p>
    <w:p w14:paraId="31CB2ECF" w14:textId="77777777" w:rsidR="00BF1A82" w:rsidRDefault="00BF1A82" w:rsidP="00BF1A82">
      <w:pPr>
        <w:pStyle w:val="1"/>
      </w:pPr>
    </w:p>
    <w:p w14:paraId="5ACF8993" w14:textId="77777777" w:rsidR="00BF1A82" w:rsidRDefault="00BF1A82" w:rsidP="00BF1A82">
      <w:pPr>
        <w:pStyle w:val="1"/>
      </w:pPr>
    </w:p>
    <w:p w14:paraId="66DDA617" w14:textId="77777777" w:rsidR="00BF1A82" w:rsidRDefault="00BF1A82" w:rsidP="00BF1A82">
      <w:pPr>
        <w:pStyle w:val="1"/>
      </w:pPr>
    </w:p>
    <w:p w14:paraId="6039AA74" w14:textId="77777777" w:rsidR="00BF1A82" w:rsidRDefault="00BF1A82" w:rsidP="00BF1A82">
      <w:pPr>
        <w:pStyle w:val="1"/>
      </w:pPr>
    </w:p>
    <w:p w14:paraId="1F4D05C6" w14:textId="77777777" w:rsidR="00BF1A82" w:rsidRDefault="00BF1A82" w:rsidP="00BF1A82">
      <w:pPr>
        <w:pStyle w:val="1"/>
      </w:pPr>
    </w:p>
    <w:p w14:paraId="68E34A67" w14:textId="77777777" w:rsidR="00BF1A82" w:rsidRDefault="00BF1A82" w:rsidP="00BF1A82">
      <w:pPr>
        <w:pStyle w:val="1"/>
      </w:pPr>
    </w:p>
    <w:p w14:paraId="72AA4A93" w14:textId="77777777" w:rsidR="00BF1A82" w:rsidRDefault="00BF1A82" w:rsidP="00BF1A82">
      <w:pPr>
        <w:pStyle w:val="1"/>
      </w:pPr>
    </w:p>
    <w:p w14:paraId="09FBDE98" w14:textId="77777777" w:rsidR="00BF1A82" w:rsidRDefault="00BF1A82" w:rsidP="00BF1A82">
      <w:pPr>
        <w:pStyle w:val="1"/>
      </w:pPr>
    </w:p>
    <w:p w14:paraId="1E9723FE" w14:textId="77777777" w:rsidR="00BF1A82" w:rsidRDefault="00BF1A82" w:rsidP="00BF1A82">
      <w:pPr>
        <w:pStyle w:val="1"/>
      </w:pPr>
    </w:p>
    <w:p w14:paraId="274C98A6" w14:textId="77777777" w:rsidR="00BF1A82" w:rsidRPr="00A0276D" w:rsidRDefault="00BF1A82" w:rsidP="00BF1A82">
      <w:pPr>
        <w:pStyle w:val="1d"/>
        <w:jc w:val="center"/>
        <w:rPr>
          <w:b/>
          <w:bCs/>
          <w:lang w:val="ru-RU"/>
        </w:rPr>
      </w:pPr>
      <w:r>
        <w:rPr>
          <w:b/>
          <w:bCs/>
          <w:lang w:val="ru-RU"/>
        </w:rPr>
        <w:t>2024г.</w:t>
      </w:r>
    </w:p>
    <w:p w14:paraId="4088D5D2" w14:textId="77777777" w:rsidR="00BF1A82" w:rsidRDefault="00BF1A82" w:rsidP="00BF1A82">
      <w:pPr>
        <w:rPr>
          <w:rFonts w:ascii="Times New Roman Полужирный" w:eastAsia="Segoe UI" w:hAnsi="Times New Roman Полужирный" w:cs="Times New Roman"/>
          <w:b/>
          <w:bCs/>
          <w:caps/>
          <w:kern w:val="32"/>
          <w:sz w:val="24"/>
          <w:szCs w:val="24"/>
          <w:lang w:val="x-none" w:eastAsia="x-none"/>
        </w:rPr>
      </w:pPr>
      <w:r>
        <w:br w:type="page"/>
      </w:r>
    </w:p>
    <w:p w14:paraId="5C7FB7FF" w14:textId="77777777" w:rsidR="00BF1A82" w:rsidRPr="00DF068E" w:rsidRDefault="00BF1A82" w:rsidP="00BF1A82">
      <w:pPr>
        <w:pStyle w:val="1f"/>
        <w:shd w:val="clear" w:color="auto" w:fill="FFFFFF" w:themeFill="background1"/>
        <w:rPr>
          <w:rFonts w:ascii="Times New Roman" w:hAnsi="Times New Roman"/>
          <w:lang w:val="ru-RU"/>
        </w:rPr>
      </w:pPr>
      <w:r w:rsidRPr="008F6A53">
        <w:rPr>
          <w:rFonts w:ascii="Times New Roman" w:hAnsi="Times New Roman"/>
          <w:lang w:val="ru-RU"/>
        </w:rPr>
        <w:lastRenderedPageBreak/>
        <w:t>СОДЕРЖАНИЕ ПРОГРАММЫ</w:t>
      </w:r>
    </w:p>
    <w:p w14:paraId="2AC2A241" w14:textId="387F3A23" w:rsidR="00BF1A82" w:rsidRPr="00C34FE7" w:rsidRDefault="00BF1A82" w:rsidP="00BF1A82">
      <w:pPr>
        <w:pStyle w:val="14"/>
        <w:rPr>
          <w:rFonts w:asciiTheme="minorHAnsi" w:eastAsiaTheme="minorEastAsia" w:hAnsiTheme="minorHAnsi" w:cstheme="minorBidi"/>
          <w:b w:val="0"/>
          <w:bCs w:val="0"/>
          <w:lang w:eastAsia="ru-RU"/>
        </w:rPr>
      </w:pPr>
      <w:r w:rsidRPr="00C34FE7">
        <w:rPr>
          <w:b w:val="0"/>
          <w:bCs w:val="0"/>
        </w:rPr>
        <w:fldChar w:fldCharType="begin"/>
      </w:r>
      <w:r w:rsidRPr="00C34FE7">
        <w:rPr>
          <w:b w:val="0"/>
          <w:bCs w:val="0"/>
        </w:rPr>
        <w:instrText xml:space="preserve"> TOC \h \z \t "Раздел 1;1;Раздел 1.1;2" </w:instrText>
      </w:r>
      <w:r w:rsidRPr="00C34FE7">
        <w:rPr>
          <w:b w:val="0"/>
          <w:bCs w:val="0"/>
        </w:rPr>
        <w:fldChar w:fldCharType="separate"/>
      </w:r>
      <w:hyperlink w:anchor="_Toc156825287" w:history="1">
        <w:r w:rsidRPr="00C34FE7">
          <w:rPr>
            <w:rStyle w:val="af0"/>
          </w:rPr>
          <w:t>СОДЕРЖАНИЕ ПРОГРАММЫ</w:t>
        </w:r>
        <w:r w:rsidRPr="00C34FE7">
          <w:rPr>
            <w:webHidden/>
          </w:rPr>
          <w:tab/>
        </w:r>
        <w:r w:rsidRPr="00C34FE7">
          <w:rPr>
            <w:webHidden/>
          </w:rPr>
          <w:fldChar w:fldCharType="begin"/>
        </w:r>
        <w:r w:rsidRPr="00C34FE7">
          <w:rPr>
            <w:webHidden/>
          </w:rPr>
          <w:instrText xml:space="preserve"> PAGEREF _Toc156825287 \h </w:instrText>
        </w:r>
        <w:r w:rsidRPr="00C34FE7">
          <w:rPr>
            <w:webHidden/>
          </w:rPr>
        </w:r>
        <w:r w:rsidRPr="00C34FE7">
          <w:rPr>
            <w:webHidden/>
          </w:rPr>
          <w:fldChar w:fldCharType="separate"/>
        </w:r>
        <w:r w:rsidR="007C53AB">
          <w:rPr>
            <w:webHidden/>
          </w:rPr>
          <w:t>3</w:t>
        </w:r>
        <w:r w:rsidRPr="00C34FE7">
          <w:rPr>
            <w:webHidden/>
          </w:rPr>
          <w:fldChar w:fldCharType="end"/>
        </w:r>
      </w:hyperlink>
    </w:p>
    <w:p w14:paraId="07D771AE" w14:textId="2CD39F9A" w:rsidR="00BF1A82" w:rsidRPr="00C34FE7" w:rsidRDefault="006158BE" w:rsidP="00BF1A82">
      <w:pPr>
        <w:pStyle w:val="14"/>
        <w:rPr>
          <w:rFonts w:asciiTheme="minorHAnsi" w:eastAsiaTheme="minorEastAsia" w:hAnsiTheme="minorHAnsi" w:cstheme="minorBidi"/>
          <w:b w:val="0"/>
          <w:bCs w:val="0"/>
          <w:lang w:eastAsia="ru-RU"/>
        </w:rPr>
      </w:pPr>
      <w:hyperlink w:anchor="_Toc156825288" w:history="1">
        <w:r w:rsidR="00BF1A82" w:rsidRPr="00C34FE7">
          <w:rPr>
            <w:rStyle w:val="af0"/>
          </w:rPr>
          <w:t>1. Общая характеристика</w:t>
        </w:r>
        <w:r w:rsidR="00BF1A82" w:rsidRPr="00C34FE7">
          <w:rPr>
            <w:webHidden/>
          </w:rPr>
          <w:tab/>
        </w:r>
        <w:r w:rsidR="00BF1A82" w:rsidRPr="00C34FE7">
          <w:rPr>
            <w:webHidden/>
          </w:rPr>
          <w:fldChar w:fldCharType="begin"/>
        </w:r>
        <w:r w:rsidR="00BF1A82" w:rsidRPr="00C34FE7">
          <w:rPr>
            <w:webHidden/>
          </w:rPr>
          <w:instrText xml:space="preserve"> PAGEREF _Toc156825288 \h </w:instrText>
        </w:r>
        <w:r w:rsidR="00BF1A82" w:rsidRPr="00C34FE7">
          <w:rPr>
            <w:webHidden/>
          </w:rPr>
        </w:r>
        <w:r w:rsidR="00BF1A82" w:rsidRPr="00C34FE7">
          <w:rPr>
            <w:webHidden/>
          </w:rPr>
          <w:fldChar w:fldCharType="separate"/>
        </w:r>
        <w:r w:rsidR="007C53AB">
          <w:rPr>
            <w:webHidden/>
          </w:rPr>
          <w:t>4</w:t>
        </w:r>
        <w:r w:rsidR="00BF1A82" w:rsidRPr="00C34FE7">
          <w:rPr>
            <w:webHidden/>
          </w:rPr>
          <w:fldChar w:fldCharType="end"/>
        </w:r>
      </w:hyperlink>
    </w:p>
    <w:p w14:paraId="6F30E06C" w14:textId="5730F765" w:rsidR="00BF1A82" w:rsidRPr="00C34FE7" w:rsidRDefault="006158BE" w:rsidP="00BF1A82">
      <w:pPr>
        <w:pStyle w:val="21"/>
        <w:rPr>
          <w:rFonts w:asciiTheme="minorHAnsi" w:eastAsiaTheme="minorEastAsia" w:hAnsiTheme="minorHAnsi" w:cstheme="minorBidi"/>
          <w:i w:val="0"/>
          <w:iCs w:val="0"/>
          <w:sz w:val="22"/>
          <w:szCs w:val="22"/>
        </w:rPr>
      </w:pPr>
      <w:hyperlink w:anchor="_Toc156825289" w:history="1">
        <w:r w:rsidR="00BF1A82" w:rsidRPr="00C34FE7">
          <w:rPr>
            <w:rStyle w:val="af0"/>
            <w:i w:val="0"/>
            <w:iCs w:val="0"/>
          </w:rPr>
          <w:t>1.1. Цель и место дисциплины в структуре образовательной программы</w:t>
        </w:r>
        <w:r w:rsidR="00BF1A82" w:rsidRPr="00C34FE7">
          <w:rPr>
            <w:i w:val="0"/>
            <w:iCs w:val="0"/>
            <w:webHidden/>
          </w:rPr>
          <w:tab/>
        </w:r>
        <w:r w:rsidR="00BF1A82" w:rsidRPr="00C34FE7">
          <w:rPr>
            <w:i w:val="0"/>
            <w:iCs w:val="0"/>
            <w:webHidden/>
          </w:rPr>
          <w:fldChar w:fldCharType="begin"/>
        </w:r>
        <w:r w:rsidR="00BF1A82" w:rsidRPr="00C34FE7">
          <w:rPr>
            <w:i w:val="0"/>
            <w:iCs w:val="0"/>
            <w:webHidden/>
          </w:rPr>
          <w:instrText xml:space="preserve"> PAGEREF _Toc156825289 \h </w:instrText>
        </w:r>
        <w:r w:rsidR="00BF1A82" w:rsidRPr="00C34FE7">
          <w:rPr>
            <w:i w:val="0"/>
            <w:iCs w:val="0"/>
            <w:webHidden/>
          </w:rPr>
        </w:r>
        <w:r w:rsidR="00BF1A82" w:rsidRPr="00C34FE7">
          <w:rPr>
            <w:i w:val="0"/>
            <w:iCs w:val="0"/>
            <w:webHidden/>
          </w:rPr>
          <w:fldChar w:fldCharType="separate"/>
        </w:r>
        <w:r w:rsidR="007C53AB">
          <w:rPr>
            <w:i w:val="0"/>
            <w:iCs w:val="0"/>
            <w:webHidden/>
          </w:rPr>
          <w:t>4</w:t>
        </w:r>
        <w:r w:rsidR="00BF1A82" w:rsidRPr="00C34FE7">
          <w:rPr>
            <w:i w:val="0"/>
            <w:iCs w:val="0"/>
            <w:webHidden/>
          </w:rPr>
          <w:fldChar w:fldCharType="end"/>
        </w:r>
      </w:hyperlink>
    </w:p>
    <w:p w14:paraId="411E82A0" w14:textId="02F631C3" w:rsidR="00BF1A82" w:rsidRDefault="006158BE" w:rsidP="00BF1A82">
      <w:pPr>
        <w:pStyle w:val="21"/>
        <w:rPr>
          <w:i w:val="0"/>
          <w:iCs w:val="0"/>
        </w:rPr>
      </w:pPr>
      <w:hyperlink w:anchor="_Toc156825290" w:history="1">
        <w:r w:rsidR="00BF1A82" w:rsidRPr="00C34FE7">
          <w:rPr>
            <w:rStyle w:val="af0"/>
            <w:i w:val="0"/>
            <w:iCs w:val="0"/>
          </w:rPr>
          <w:t>1.2. Планируемые результаты освоения дисциплины</w:t>
        </w:r>
        <w:r w:rsidR="00BF1A82" w:rsidRPr="00C34FE7">
          <w:rPr>
            <w:i w:val="0"/>
            <w:iCs w:val="0"/>
            <w:webHidden/>
          </w:rPr>
          <w:tab/>
        </w:r>
        <w:r w:rsidR="00BF1A82" w:rsidRPr="00C34FE7">
          <w:rPr>
            <w:i w:val="0"/>
            <w:iCs w:val="0"/>
            <w:webHidden/>
          </w:rPr>
          <w:fldChar w:fldCharType="begin"/>
        </w:r>
        <w:r w:rsidR="00BF1A82" w:rsidRPr="00C34FE7">
          <w:rPr>
            <w:i w:val="0"/>
            <w:iCs w:val="0"/>
            <w:webHidden/>
          </w:rPr>
          <w:instrText xml:space="preserve"> PAGEREF _Toc156825290 \h </w:instrText>
        </w:r>
        <w:r w:rsidR="00BF1A82" w:rsidRPr="00C34FE7">
          <w:rPr>
            <w:i w:val="0"/>
            <w:iCs w:val="0"/>
            <w:webHidden/>
          </w:rPr>
        </w:r>
        <w:r w:rsidR="00BF1A82" w:rsidRPr="00C34FE7">
          <w:rPr>
            <w:i w:val="0"/>
            <w:iCs w:val="0"/>
            <w:webHidden/>
          </w:rPr>
          <w:fldChar w:fldCharType="separate"/>
        </w:r>
        <w:r w:rsidR="007C53AB">
          <w:rPr>
            <w:i w:val="0"/>
            <w:iCs w:val="0"/>
            <w:webHidden/>
          </w:rPr>
          <w:t>4</w:t>
        </w:r>
        <w:r w:rsidR="00BF1A82" w:rsidRPr="00C34FE7">
          <w:rPr>
            <w:i w:val="0"/>
            <w:iCs w:val="0"/>
            <w:webHidden/>
          </w:rPr>
          <w:fldChar w:fldCharType="end"/>
        </w:r>
      </w:hyperlink>
    </w:p>
    <w:p w14:paraId="4A860379" w14:textId="77777777" w:rsidR="00BF1A82" w:rsidRPr="0034127B" w:rsidRDefault="00BF1A82" w:rsidP="00BF1A82">
      <w:pPr>
        <w:pStyle w:val="a4"/>
        <w:numPr>
          <w:ilvl w:val="1"/>
          <w:numId w:val="14"/>
        </w:numPr>
        <w:spacing w:before="120" w:after="120"/>
        <w:ind w:left="709" w:hanging="425"/>
        <w:rPr>
          <w:rFonts w:ascii="Times New Roman" w:hAnsi="Times New Roman" w:cs="Times New Roman"/>
          <w:sz w:val="24"/>
          <w:szCs w:val="24"/>
        </w:rPr>
      </w:pPr>
      <w:r w:rsidRPr="0034127B">
        <w:rPr>
          <w:rFonts w:ascii="Times New Roman" w:hAnsi="Times New Roman" w:cs="Times New Roman"/>
          <w:sz w:val="24"/>
          <w:szCs w:val="24"/>
        </w:rPr>
        <w:t>Обоснование часов вариативной части ОПОП-П</w:t>
      </w:r>
      <w:r>
        <w:rPr>
          <w:rFonts w:ascii="Times New Roman" w:hAnsi="Times New Roman" w:cs="Times New Roman"/>
          <w:sz w:val="24"/>
          <w:szCs w:val="24"/>
        </w:rPr>
        <w:t>………………………………………...6</w:t>
      </w:r>
    </w:p>
    <w:p w14:paraId="12402083" w14:textId="77777777" w:rsidR="00BF1A82" w:rsidRPr="00C34FE7" w:rsidRDefault="006158BE" w:rsidP="00BF1A82">
      <w:pPr>
        <w:pStyle w:val="14"/>
        <w:rPr>
          <w:rFonts w:asciiTheme="minorHAnsi" w:eastAsiaTheme="minorEastAsia" w:hAnsiTheme="minorHAnsi" w:cstheme="minorBidi"/>
          <w:b w:val="0"/>
          <w:bCs w:val="0"/>
          <w:lang w:eastAsia="ru-RU"/>
        </w:rPr>
      </w:pPr>
      <w:hyperlink w:anchor="_Toc156825291" w:history="1">
        <w:r w:rsidR="00BF1A82" w:rsidRPr="00C34FE7">
          <w:rPr>
            <w:rStyle w:val="af0"/>
          </w:rPr>
          <w:t>2. Структура и содержание ДИСЦИПЛИНЫ</w:t>
        </w:r>
        <w:r w:rsidR="00BF1A82" w:rsidRPr="00C34FE7">
          <w:rPr>
            <w:webHidden/>
          </w:rPr>
          <w:tab/>
        </w:r>
        <w:r w:rsidR="00BF1A82">
          <w:rPr>
            <w:webHidden/>
          </w:rPr>
          <w:t>7</w:t>
        </w:r>
      </w:hyperlink>
    </w:p>
    <w:p w14:paraId="412BF61D" w14:textId="77777777" w:rsidR="00BF1A82" w:rsidRPr="00C34FE7" w:rsidRDefault="006158BE" w:rsidP="00BF1A82">
      <w:pPr>
        <w:pStyle w:val="21"/>
        <w:rPr>
          <w:rFonts w:asciiTheme="minorHAnsi" w:eastAsiaTheme="minorEastAsia" w:hAnsiTheme="minorHAnsi" w:cstheme="minorBidi"/>
          <w:i w:val="0"/>
          <w:iCs w:val="0"/>
          <w:sz w:val="22"/>
          <w:szCs w:val="22"/>
        </w:rPr>
      </w:pPr>
      <w:hyperlink w:anchor="_Toc156825292" w:history="1">
        <w:r w:rsidR="00BF1A82" w:rsidRPr="00C34FE7">
          <w:rPr>
            <w:rStyle w:val="af0"/>
            <w:i w:val="0"/>
            <w:iCs w:val="0"/>
          </w:rPr>
          <w:t>2.1. Трудоемкость освоения дисциплины</w:t>
        </w:r>
        <w:r w:rsidR="00BF1A82" w:rsidRPr="00C34FE7">
          <w:rPr>
            <w:i w:val="0"/>
            <w:iCs w:val="0"/>
            <w:webHidden/>
          </w:rPr>
          <w:tab/>
        </w:r>
        <w:r w:rsidR="00BF1A82">
          <w:rPr>
            <w:i w:val="0"/>
            <w:iCs w:val="0"/>
            <w:webHidden/>
          </w:rPr>
          <w:t>7</w:t>
        </w:r>
      </w:hyperlink>
    </w:p>
    <w:p w14:paraId="4E8D9D09" w14:textId="77777777" w:rsidR="00BF1A82" w:rsidRPr="00C34FE7" w:rsidRDefault="006158BE" w:rsidP="00BF1A82">
      <w:pPr>
        <w:pStyle w:val="21"/>
        <w:rPr>
          <w:rFonts w:asciiTheme="minorHAnsi" w:eastAsiaTheme="minorEastAsia" w:hAnsiTheme="minorHAnsi" w:cstheme="minorBidi"/>
          <w:i w:val="0"/>
          <w:iCs w:val="0"/>
          <w:sz w:val="22"/>
          <w:szCs w:val="22"/>
        </w:rPr>
      </w:pPr>
      <w:hyperlink w:anchor="_Toc156825293" w:history="1">
        <w:r w:rsidR="00BF1A82" w:rsidRPr="00C34FE7">
          <w:rPr>
            <w:rStyle w:val="af0"/>
            <w:i w:val="0"/>
            <w:iCs w:val="0"/>
          </w:rPr>
          <w:t>2.2. Содержание дисциплины</w:t>
        </w:r>
        <w:r w:rsidR="00BF1A82" w:rsidRPr="00C34FE7">
          <w:rPr>
            <w:i w:val="0"/>
            <w:iCs w:val="0"/>
            <w:webHidden/>
          </w:rPr>
          <w:tab/>
        </w:r>
        <w:r w:rsidR="00BF1A82">
          <w:rPr>
            <w:i w:val="0"/>
            <w:iCs w:val="0"/>
            <w:webHidden/>
          </w:rPr>
          <w:t>8</w:t>
        </w:r>
      </w:hyperlink>
    </w:p>
    <w:p w14:paraId="29CE4EB1" w14:textId="77777777" w:rsidR="00BF1A82" w:rsidRPr="00C34FE7" w:rsidRDefault="006158BE" w:rsidP="00BF1A82">
      <w:pPr>
        <w:pStyle w:val="14"/>
        <w:rPr>
          <w:rFonts w:asciiTheme="minorHAnsi" w:eastAsiaTheme="minorEastAsia" w:hAnsiTheme="minorHAnsi" w:cstheme="minorBidi"/>
          <w:b w:val="0"/>
          <w:bCs w:val="0"/>
          <w:lang w:eastAsia="ru-RU"/>
        </w:rPr>
      </w:pPr>
      <w:hyperlink w:anchor="_Toc156825296" w:history="1">
        <w:r w:rsidR="00BF1A82" w:rsidRPr="00C34FE7">
          <w:rPr>
            <w:rStyle w:val="af0"/>
          </w:rPr>
          <w:t>3. Условия реализации ДИСЦИПЛИНЫ</w:t>
        </w:r>
        <w:r w:rsidR="00BF1A82" w:rsidRPr="00C34FE7">
          <w:rPr>
            <w:webHidden/>
          </w:rPr>
          <w:tab/>
        </w:r>
        <w:r w:rsidR="00BF1A82">
          <w:rPr>
            <w:webHidden/>
          </w:rPr>
          <w:t>11</w:t>
        </w:r>
      </w:hyperlink>
    </w:p>
    <w:p w14:paraId="6AADAFC5" w14:textId="77777777" w:rsidR="00BF1A82" w:rsidRPr="00C34FE7" w:rsidRDefault="006158BE" w:rsidP="00BF1A82">
      <w:pPr>
        <w:pStyle w:val="21"/>
        <w:rPr>
          <w:rFonts w:asciiTheme="minorHAnsi" w:eastAsiaTheme="minorEastAsia" w:hAnsiTheme="minorHAnsi" w:cstheme="minorBidi"/>
          <w:i w:val="0"/>
          <w:iCs w:val="0"/>
          <w:sz w:val="22"/>
          <w:szCs w:val="22"/>
        </w:rPr>
      </w:pPr>
      <w:hyperlink w:anchor="_Toc156825297" w:history="1">
        <w:r w:rsidR="00BF1A82" w:rsidRPr="00C34FE7">
          <w:rPr>
            <w:rStyle w:val="af0"/>
            <w:i w:val="0"/>
            <w:iCs w:val="0"/>
          </w:rPr>
          <w:t>3.1. Материально-техническое обеспечение</w:t>
        </w:r>
        <w:r w:rsidR="00BF1A82" w:rsidRPr="00C34FE7">
          <w:rPr>
            <w:i w:val="0"/>
            <w:iCs w:val="0"/>
            <w:webHidden/>
          </w:rPr>
          <w:tab/>
        </w:r>
        <w:r w:rsidR="00BF1A82">
          <w:rPr>
            <w:i w:val="0"/>
            <w:iCs w:val="0"/>
            <w:webHidden/>
          </w:rPr>
          <w:t>11</w:t>
        </w:r>
      </w:hyperlink>
    </w:p>
    <w:p w14:paraId="243CFFBF" w14:textId="77777777" w:rsidR="00BF1A82" w:rsidRPr="00C34FE7" w:rsidRDefault="006158BE" w:rsidP="00BF1A82">
      <w:pPr>
        <w:pStyle w:val="21"/>
        <w:rPr>
          <w:rFonts w:asciiTheme="minorHAnsi" w:eastAsiaTheme="minorEastAsia" w:hAnsiTheme="minorHAnsi" w:cstheme="minorBidi"/>
          <w:i w:val="0"/>
          <w:iCs w:val="0"/>
          <w:sz w:val="22"/>
          <w:szCs w:val="22"/>
        </w:rPr>
      </w:pPr>
      <w:hyperlink w:anchor="_Toc156825298" w:history="1">
        <w:r w:rsidR="00BF1A82" w:rsidRPr="00C34FE7">
          <w:rPr>
            <w:rStyle w:val="af0"/>
            <w:i w:val="0"/>
            <w:iCs w:val="0"/>
          </w:rPr>
          <w:t>3.2. Учебно-методическое обеспечение</w:t>
        </w:r>
        <w:r w:rsidR="00BF1A82" w:rsidRPr="00C34FE7">
          <w:rPr>
            <w:i w:val="0"/>
            <w:iCs w:val="0"/>
            <w:webHidden/>
          </w:rPr>
          <w:tab/>
        </w:r>
        <w:r w:rsidR="00BF1A82">
          <w:rPr>
            <w:i w:val="0"/>
            <w:iCs w:val="0"/>
            <w:webHidden/>
          </w:rPr>
          <w:t>12</w:t>
        </w:r>
      </w:hyperlink>
    </w:p>
    <w:p w14:paraId="532BFA6F" w14:textId="77777777" w:rsidR="00BF1A82" w:rsidRPr="00C34FE7" w:rsidRDefault="006158BE" w:rsidP="00BF1A82">
      <w:pPr>
        <w:pStyle w:val="14"/>
        <w:rPr>
          <w:rFonts w:asciiTheme="minorHAnsi" w:eastAsiaTheme="minorEastAsia" w:hAnsiTheme="minorHAnsi" w:cstheme="minorBidi"/>
          <w:b w:val="0"/>
          <w:bCs w:val="0"/>
          <w:lang w:eastAsia="ru-RU"/>
        </w:rPr>
      </w:pPr>
      <w:hyperlink w:anchor="_Toc156825299" w:history="1">
        <w:r w:rsidR="00BF1A82" w:rsidRPr="00C34FE7">
          <w:rPr>
            <w:rStyle w:val="af0"/>
          </w:rPr>
          <w:t>4. Контроль и оценка результатов  освоения ДИСЦИПЛИНЫ</w:t>
        </w:r>
        <w:r w:rsidR="00BF1A82" w:rsidRPr="00C34FE7">
          <w:rPr>
            <w:webHidden/>
          </w:rPr>
          <w:tab/>
        </w:r>
        <w:r w:rsidR="00BF1A82">
          <w:rPr>
            <w:webHidden/>
          </w:rPr>
          <w:t>12</w:t>
        </w:r>
      </w:hyperlink>
    </w:p>
    <w:p w14:paraId="59334911" w14:textId="77777777" w:rsidR="00BF1A82" w:rsidRPr="00C34FE7" w:rsidRDefault="00BF1A82" w:rsidP="00BF1A82">
      <w:pPr>
        <w:pStyle w:val="1f"/>
        <w:jc w:val="left"/>
        <w:rPr>
          <w:rFonts w:ascii="Times New Roman" w:hAnsi="Times New Roman"/>
          <w:b w:val="0"/>
          <w:bCs w:val="0"/>
          <w:lang w:val="ru-RU"/>
        </w:rPr>
      </w:pPr>
      <w:r w:rsidRPr="00C34FE7">
        <w:rPr>
          <w:rFonts w:ascii="Times New Roman" w:hAnsi="Times New Roman"/>
          <w:b w:val="0"/>
          <w:bCs w:val="0"/>
          <w:lang w:val="ru-RU"/>
        </w:rPr>
        <w:fldChar w:fldCharType="end"/>
      </w:r>
    </w:p>
    <w:p w14:paraId="1F86FBBA" w14:textId="77777777" w:rsidR="00BF1A82" w:rsidRPr="00DF068E" w:rsidRDefault="00BF1A82" w:rsidP="00BF1A82">
      <w:pPr>
        <w:pStyle w:val="1f"/>
        <w:jc w:val="left"/>
        <w:rPr>
          <w:rFonts w:ascii="Times New Roman" w:hAnsi="Times New Roman"/>
          <w:lang w:val="ru-RU"/>
        </w:rPr>
        <w:sectPr w:rsidR="00BF1A82" w:rsidRPr="00DF068E" w:rsidSect="00502F97">
          <w:headerReference w:type="even" r:id="rId28"/>
          <w:headerReference w:type="default" r:id="rId29"/>
          <w:pgSz w:w="11906" w:h="16838"/>
          <w:pgMar w:top="1134" w:right="567" w:bottom="1134" w:left="1701" w:header="709" w:footer="709" w:gutter="0"/>
          <w:cols w:space="708"/>
          <w:docGrid w:linePitch="360"/>
        </w:sectPr>
      </w:pPr>
    </w:p>
    <w:p w14:paraId="1873CD4A" w14:textId="77777777" w:rsidR="00BF1A82" w:rsidRPr="00900FFA" w:rsidRDefault="00BF1A82" w:rsidP="00BF1A82">
      <w:pPr>
        <w:pStyle w:val="1f"/>
        <w:numPr>
          <w:ilvl w:val="0"/>
          <w:numId w:val="14"/>
        </w:numPr>
        <w:rPr>
          <w:rStyle w:val="afb"/>
          <w:i w:val="0"/>
          <w:iCs/>
        </w:rPr>
      </w:pPr>
      <w:r w:rsidRPr="00A07404">
        <w:rPr>
          <w:rStyle w:val="afb"/>
          <w:i w:val="0"/>
          <w:iCs/>
        </w:rPr>
        <w:lastRenderedPageBreak/>
        <w:t xml:space="preserve">Общая характеристика </w:t>
      </w:r>
      <w:r w:rsidRPr="00900FFA">
        <w:rPr>
          <w:rStyle w:val="afb"/>
          <w:i w:val="0"/>
          <w:iCs/>
        </w:rPr>
        <w:t>РАБОЧЕЙ ПРОГРАММЫ УЧЕБНОЙ ДИСЦИПЛИНЫ</w:t>
      </w:r>
    </w:p>
    <w:p w14:paraId="2D9744A2" w14:textId="77777777" w:rsidR="00BF1A82" w:rsidRPr="00480B89" w:rsidRDefault="00BF1A82" w:rsidP="00BF1A82">
      <w:pPr>
        <w:suppressAutoHyphens/>
        <w:jc w:val="center"/>
        <w:rPr>
          <w:rFonts w:ascii="Times New Roman" w:hAnsi="Times New Roman"/>
          <w:b/>
          <w:sz w:val="24"/>
          <w:szCs w:val="24"/>
        </w:rPr>
      </w:pPr>
      <w:r w:rsidRPr="00480B89">
        <w:rPr>
          <w:rFonts w:ascii="Times New Roman" w:hAnsi="Times New Roman"/>
          <w:b/>
          <w:sz w:val="24"/>
          <w:szCs w:val="24"/>
        </w:rPr>
        <w:t>«СГ.05 Основы бережливого производства»</w:t>
      </w:r>
    </w:p>
    <w:p w14:paraId="1F30CFE6" w14:textId="77777777" w:rsidR="00BF1A82" w:rsidRDefault="00BF1A82" w:rsidP="00BF1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vertAlign w:val="superscript"/>
        </w:rPr>
      </w:pPr>
    </w:p>
    <w:p w14:paraId="2EA46440" w14:textId="77777777" w:rsidR="00BF1A82" w:rsidRDefault="00BF1A82" w:rsidP="00BF1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000000"/>
          <w:sz w:val="24"/>
          <w:szCs w:val="24"/>
        </w:rPr>
      </w:pPr>
      <w:r>
        <w:rPr>
          <w:rFonts w:ascii="Times New Roman" w:hAnsi="Times New Roman"/>
          <w:b/>
          <w:sz w:val="24"/>
          <w:szCs w:val="24"/>
        </w:rPr>
        <w:t xml:space="preserve">1.1. Место дисциплины в структуре основной образовательной программы: </w:t>
      </w:r>
    </w:p>
    <w:p w14:paraId="73A6BFD7" w14:textId="77777777" w:rsidR="00BF1A82" w:rsidRPr="006D219F" w:rsidRDefault="00BF1A82" w:rsidP="00B04090">
      <w:pPr>
        <w:suppressAutoHyphens/>
        <w:spacing w:line="276" w:lineRule="auto"/>
        <w:ind w:firstLine="709"/>
        <w:jc w:val="both"/>
        <w:rPr>
          <w:rFonts w:ascii="Times New Roman" w:eastAsia="Times New Roman" w:hAnsi="Times New Roman" w:cs="Times New Roman"/>
          <w:sz w:val="24"/>
          <w:szCs w:val="24"/>
          <w:lang w:eastAsia="ru-RU"/>
        </w:rPr>
      </w:pPr>
      <w:r w:rsidRPr="006D219F">
        <w:rPr>
          <w:rFonts w:ascii="Times New Roman" w:eastAsia="Times New Roman" w:hAnsi="Times New Roman" w:cs="Times New Roman"/>
          <w:sz w:val="24"/>
          <w:szCs w:val="24"/>
          <w:lang w:eastAsia="ru-RU"/>
        </w:rPr>
        <w:t xml:space="preserve">Цель дисциплины </w:t>
      </w:r>
      <w:r w:rsidRPr="006D219F">
        <w:rPr>
          <w:rFonts w:ascii="Times New Roman" w:hAnsi="Times New Roman" w:cs="Times New Roman"/>
          <w:sz w:val="24"/>
          <w:szCs w:val="24"/>
        </w:rPr>
        <w:t>«</w:t>
      </w:r>
      <w:r>
        <w:rPr>
          <w:rFonts w:ascii="Times New Roman" w:hAnsi="Times New Roman" w:cs="Times New Roman"/>
          <w:sz w:val="24"/>
          <w:szCs w:val="24"/>
        </w:rPr>
        <w:t xml:space="preserve">СГ.05 </w:t>
      </w:r>
      <w:r w:rsidRPr="006D219F">
        <w:rPr>
          <w:rFonts w:ascii="Times New Roman" w:hAnsi="Times New Roman" w:cs="Times New Roman"/>
          <w:sz w:val="24"/>
          <w:szCs w:val="24"/>
        </w:rPr>
        <w:t>Основы бережливого производства» - развитие компетенции и формирование практических навыков в разнообразных сферах деятельности на основе философии, принципов и инструментов бережливого производства.</w:t>
      </w:r>
    </w:p>
    <w:p w14:paraId="5F1A9E14" w14:textId="77777777" w:rsidR="00BF1A82" w:rsidRDefault="00BF1A82" w:rsidP="00B040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sz w:val="24"/>
          <w:szCs w:val="24"/>
        </w:rPr>
      </w:pPr>
      <w:r>
        <w:rPr>
          <w:rFonts w:ascii="Times New Roman" w:hAnsi="Times New Roman"/>
          <w:sz w:val="24"/>
          <w:szCs w:val="24"/>
        </w:rPr>
        <w:t xml:space="preserve">Учебная дисциплина «СГ.05 Основы бережливого производства» является обязательной частью социально-гуманитарного цикла образовательной программы в соответствии с ФГОС СПО по </w:t>
      </w:r>
      <w:r>
        <w:rPr>
          <w:rFonts w:ascii="Times New Roman" w:hAnsi="Times New Roman"/>
          <w:color w:val="000000"/>
          <w:sz w:val="24"/>
          <w:szCs w:val="24"/>
        </w:rPr>
        <w:t xml:space="preserve">профессии </w:t>
      </w:r>
      <w:r>
        <w:rPr>
          <w:rFonts w:ascii="Times New Roman" w:hAnsi="Times New Roman"/>
          <w:bCs/>
          <w:sz w:val="24"/>
          <w:szCs w:val="24"/>
        </w:rPr>
        <w:t>15.01.05 Сварщик (ручной и частично механизированной сварки (наплавки)</w:t>
      </w:r>
      <w:r>
        <w:rPr>
          <w:rFonts w:ascii="Times New Roman" w:hAnsi="Times New Roman"/>
          <w:sz w:val="24"/>
          <w:szCs w:val="24"/>
        </w:rPr>
        <w:t xml:space="preserve">. </w:t>
      </w:r>
    </w:p>
    <w:p w14:paraId="1B2F5297" w14:textId="77777777" w:rsidR="00BF1A82" w:rsidRDefault="00BF1A82" w:rsidP="00B04090">
      <w:pPr>
        <w:pStyle w:val="114"/>
        <w:rPr>
          <w:rFonts w:ascii="Times New Roman" w:hAnsi="Times New Roman"/>
          <w:highlight w:val="yellow"/>
        </w:rPr>
      </w:pPr>
    </w:p>
    <w:p w14:paraId="01801EDC" w14:textId="77777777" w:rsidR="00BF1A82" w:rsidRPr="00EA6E1D" w:rsidRDefault="00BF1A82" w:rsidP="00BF1A82">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2B2C93A6" w14:textId="77777777" w:rsidR="00BF1A82" w:rsidRDefault="00BF1A82" w:rsidP="00B04090">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w:t>
      </w:r>
      <w:r w:rsidRPr="00FA680C">
        <w:rPr>
          <w:rFonts w:ascii="Times New Roman" w:eastAsia="Times New Roman" w:hAnsi="Times New Roman" w:cs="Times New Roman"/>
          <w:sz w:val="24"/>
          <w:szCs w:val="24"/>
          <w:lang w:eastAsia="ru-RU"/>
        </w:rPr>
        <w:t>.</w:t>
      </w:r>
    </w:p>
    <w:p w14:paraId="682903D9" w14:textId="77777777" w:rsidR="00BF1A82" w:rsidRDefault="00BF1A82" w:rsidP="00B04090">
      <w:pPr>
        <w:suppressAutoHyphens/>
        <w:spacing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дисциплины обучающийся должен: </w:t>
      </w:r>
    </w:p>
    <w:p w14:paraId="0885782F" w14:textId="77777777" w:rsidR="00BF1A82" w:rsidRDefault="00BF1A82" w:rsidP="00BF1A82">
      <w:pPr>
        <w:suppressAutoHyphens/>
        <w:ind w:firstLine="709"/>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4107"/>
        <w:gridCol w:w="4253"/>
      </w:tblGrid>
      <w:tr w:rsidR="00BF1A82" w:rsidRPr="00900FFA" w14:paraId="66EE624A" w14:textId="77777777" w:rsidTr="006158BE">
        <w:tc>
          <w:tcPr>
            <w:tcW w:w="1246" w:type="dxa"/>
            <w:tcBorders>
              <w:top w:val="single" w:sz="4" w:space="0" w:color="auto"/>
              <w:left w:val="single" w:sz="4" w:space="0" w:color="auto"/>
              <w:right w:val="single" w:sz="4" w:space="0" w:color="auto"/>
            </w:tcBorders>
          </w:tcPr>
          <w:p w14:paraId="036064DE" w14:textId="77777777" w:rsidR="00BF1A82" w:rsidRPr="00900FFA" w:rsidRDefault="00BF1A82" w:rsidP="006158BE">
            <w:pPr>
              <w:rPr>
                <w:rStyle w:val="afb"/>
                <w:b/>
                <w:i w:val="0"/>
                <w:sz w:val="24"/>
                <w:szCs w:val="24"/>
              </w:rPr>
            </w:pPr>
            <w:r>
              <w:rPr>
                <w:rStyle w:val="afb"/>
                <w:b/>
                <w:i w:val="0"/>
                <w:sz w:val="24"/>
                <w:szCs w:val="24"/>
              </w:rPr>
              <w:t>Код ОК</w:t>
            </w:r>
          </w:p>
          <w:p w14:paraId="240A3832" w14:textId="77777777" w:rsidR="00BF1A82" w:rsidRPr="00900FFA" w:rsidRDefault="00BF1A82" w:rsidP="006158BE">
            <w:pPr>
              <w:rPr>
                <w:rStyle w:val="afb"/>
                <w:b/>
                <w:sz w:val="24"/>
                <w:szCs w:val="24"/>
              </w:rPr>
            </w:pPr>
          </w:p>
        </w:tc>
        <w:tc>
          <w:tcPr>
            <w:tcW w:w="4107" w:type="dxa"/>
            <w:tcBorders>
              <w:top w:val="single" w:sz="4" w:space="0" w:color="auto"/>
              <w:left w:val="single" w:sz="4" w:space="0" w:color="auto"/>
              <w:right w:val="single" w:sz="4" w:space="0" w:color="auto"/>
            </w:tcBorders>
          </w:tcPr>
          <w:p w14:paraId="371A9BB3" w14:textId="77777777" w:rsidR="00BF1A82" w:rsidRPr="00900FFA" w:rsidRDefault="00BF1A82" w:rsidP="006158BE">
            <w:pPr>
              <w:jc w:val="center"/>
              <w:rPr>
                <w:rFonts w:ascii="Times New Roman" w:hAnsi="Times New Roman" w:cs="Times New Roman"/>
                <w:b/>
                <w:sz w:val="24"/>
                <w:szCs w:val="24"/>
              </w:rPr>
            </w:pPr>
            <w:r w:rsidRPr="00900FFA">
              <w:rPr>
                <w:rFonts w:ascii="Times New Roman" w:hAnsi="Times New Roman" w:cs="Times New Roman"/>
                <w:b/>
                <w:sz w:val="24"/>
                <w:szCs w:val="24"/>
              </w:rPr>
              <w:t>Уметь</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12D3EB16" w14:textId="77777777" w:rsidR="00BF1A82" w:rsidRPr="00900FFA" w:rsidRDefault="00BF1A82" w:rsidP="006158BE">
            <w:pPr>
              <w:jc w:val="center"/>
              <w:rPr>
                <w:rFonts w:ascii="Times New Roman" w:hAnsi="Times New Roman" w:cs="Times New Roman"/>
                <w:b/>
                <w:i/>
                <w:sz w:val="24"/>
                <w:szCs w:val="24"/>
              </w:rPr>
            </w:pPr>
            <w:r w:rsidRPr="00900FFA">
              <w:rPr>
                <w:rFonts w:ascii="Times New Roman" w:hAnsi="Times New Roman" w:cs="Times New Roman"/>
                <w:b/>
                <w:sz w:val="24"/>
                <w:szCs w:val="24"/>
              </w:rPr>
              <w:t>Знать</w:t>
            </w:r>
          </w:p>
        </w:tc>
      </w:tr>
      <w:tr w:rsidR="00BF1A82" w:rsidRPr="00900FFA" w14:paraId="01A36D87" w14:textId="77777777" w:rsidTr="006158BE">
        <w:tc>
          <w:tcPr>
            <w:tcW w:w="1246" w:type="dxa"/>
            <w:tcBorders>
              <w:top w:val="single" w:sz="4" w:space="0" w:color="auto"/>
              <w:left w:val="single" w:sz="4" w:space="0" w:color="auto"/>
              <w:bottom w:val="single" w:sz="4" w:space="0" w:color="auto"/>
              <w:right w:val="single" w:sz="4" w:space="0" w:color="auto"/>
            </w:tcBorders>
            <w:shd w:val="clear" w:color="auto" w:fill="FFFFFF" w:themeFill="background1"/>
          </w:tcPr>
          <w:p w14:paraId="623D8CAB" w14:textId="77777777" w:rsidR="00BF1A82" w:rsidRPr="00900FFA" w:rsidRDefault="00BF1A82" w:rsidP="006158BE">
            <w:pPr>
              <w:rPr>
                <w:rFonts w:ascii="Times New Roman" w:hAnsi="Times New Roman" w:cs="Times New Roman"/>
                <w:bCs/>
                <w:sz w:val="24"/>
                <w:szCs w:val="24"/>
              </w:rPr>
            </w:pPr>
            <w:r w:rsidRPr="00120AA8">
              <w:rPr>
                <w:rFonts w:ascii="Times New Roman" w:hAnsi="Times New Roman" w:cs="Times New Roman"/>
                <w:bCs/>
                <w:sz w:val="24"/>
                <w:szCs w:val="24"/>
              </w:rPr>
              <w:t>ОК 01</w:t>
            </w:r>
          </w:p>
        </w:tc>
        <w:tc>
          <w:tcPr>
            <w:tcW w:w="4107" w:type="dxa"/>
            <w:tcBorders>
              <w:top w:val="single" w:sz="4" w:space="0" w:color="auto"/>
              <w:left w:val="single" w:sz="4" w:space="0" w:color="auto"/>
              <w:bottom w:val="single" w:sz="4" w:space="0" w:color="auto"/>
              <w:right w:val="single" w:sz="4" w:space="0" w:color="auto"/>
            </w:tcBorders>
            <w:hideMark/>
          </w:tcPr>
          <w:p w14:paraId="6E4A6984" w14:textId="77777777" w:rsidR="00BF1A82" w:rsidRPr="00417A97" w:rsidRDefault="00BF1A82" w:rsidP="006158BE">
            <w:pPr>
              <w:rPr>
                <w:rFonts w:ascii="Times New Roman" w:eastAsia="Segoe UI" w:hAnsi="Times New Roman" w:cs="Times New Roman"/>
                <w:iCs/>
                <w:sz w:val="24"/>
                <w:szCs w:val="24"/>
              </w:rPr>
            </w:pPr>
            <w:r w:rsidRPr="00417A97">
              <w:rPr>
                <w:rFonts w:ascii="Times New Roman" w:eastAsia="Segoe UI" w:hAnsi="Times New Roman" w:cs="Times New Roman"/>
                <w:iCs/>
                <w:sz w:val="24"/>
                <w:szCs w:val="24"/>
              </w:rPr>
              <w:t>распознавать задачу и/или проблему в профессиональном и/или социальном контексте;</w:t>
            </w:r>
          </w:p>
          <w:p w14:paraId="37BECE49" w14:textId="77777777" w:rsidR="00BF1A82" w:rsidRPr="00417A97" w:rsidRDefault="00BF1A82" w:rsidP="006158BE">
            <w:pPr>
              <w:rPr>
                <w:rFonts w:ascii="Times New Roman" w:eastAsia="Segoe UI" w:hAnsi="Times New Roman" w:cs="Times New Roman"/>
                <w:iCs/>
                <w:sz w:val="24"/>
                <w:szCs w:val="24"/>
              </w:rPr>
            </w:pPr>
            <w:r w:rsidRPr="00417A97">
              <w:rPr>
                <w:rFonts w:ascii="Times New Roman" w:eastAsia="Segoe UI" w:hAnsi="Times New Roman" w:cs="Times New Roman"/>
                <w:iCs/>
                <w:sz w:val="24"/>
                <w:szCs w:val="24"/>
              </w:rPr>
              <w:t>анализировать задачу и/или проблему и выделять её составные части;</w:t>
            </w:r>
          </w:p>
          <w:p w14:paraId="2DFC9E90" w14:textId="77777777" w:rsidR="00BF1A82" w:rsidRPr="00417A97" w:rsidRDefault="00BF1A82" w:rsidP="006158BE">
            <w:pPr>
              <w:rPr>
                <w:rFonts w:ascii="Times New Roman" w:eastAsia="Segoe UI" w:hAnsi="Times New Roman" w:cs="Times New Roman"/>
                <w:iCs/>
                <w:sz w:val="24"/>
                <w:szCs w:val="24"/>
              </w:rPr>
            </w:pPr>
            <w:r w:rsidRPr="00417A97">
              <w:rPr>
                <w:rFonts w:ascii="Times New Roman" w:eastAsia="Segoe UI" w:hAnsi="Times New Roman" w:cs="Times New Roman"/>
                <w:iCs/>
                <w:sz w:val="24"/>
                <w:szCs w:val="24"/>
              </w:rPr>
              <w:t>определять этапы решения задачи;</w:t>
            </w:r>
          </w:p>
          <w:p w14:paraId="4F5BBE32" w14:textId="77777777" w:rsidR="00BF1A82" w:rsidRPr="00417A97" w:rsidRDefault="00BF1A82" w:rsidP="006158BE">
            <w:pPr>
              <w:rPr>
                <w:rFonts w:ascii="Times New Roman" w:eastAsia="Segoe UI" w:hAnsi="Times New Roman" w:cs="Times New Roman"/>
                <w:iCs/>
                <w:sz w:val="24"/>
                <w:szCs w:val="24"/>
              </w:rPr>
            </w:pPr>
            <w:r w:rsidRPr="00417A97">
              <w:rPr>
                <w:rFonts w:ascii="Times New Roman" w:eastAsia="Segoe UI" w:hAnsi="Times New Roman" w:cs="Times New Roman"/>
                <w:iCs/>
                <w:sz w:val="24"/>
                <w:szCs w:val="24"/>
              </w:rPr>
              <w:t>выявлять и эффективно искать информацию, необходимую для решения задачи и/или проблемы;</w:t>
            </w:r>
          </w:p>
          <w:p w14:paraId="0D9C73BC" w14:textId="77777777" w:rsidR="00BF1A82" w:rsidRPr="00417A97" w:rsidRDefault="00BF1A82" w:rsidP="006158BE">
            <w:pPr>
              <w:rPr>
                <w:rFonts w:ascii="Times New Roman" w:eastAsia="Segoe UI" w:hAnsi="Times New Roman" w:cs="Times New Roman"/>
                <w:iCs/>
                <w:sz w:val="24"/>
                <w:szCs w:val="24"/>
              </w:rPr>
            </w:pPr>
            <w:r w:rsidRPr="00417A97">
              <w:rPr>
                <w:rFonts w:ascii="Times New Roman" w:eastAsia="Segoe UI" w:hAnsi="Times New Roman" w:cs="Times New Roman"/>
                <w:iCs/>
                <w:sz w:val="24"/>
                <w:szCs w:val="24"/>
              </w:rPr>
              <w:t>составлять план действия;</w:t>
            </w:r>
          </w:p>
          <w:p w14:paraId="4610B888" w14:textId="77777777" w:rsidR="00BF1A82" w:rsidRPr="00900FFA" w:rsidRDefault="00BF1A82" w:rsidP="006158BE">
            <w:pPr>
              <w:rPr>
                <w:rFonts w:ascii="Times New Roman" w:hAnsi="Times New Roman" w:cs="Times New Roman"/>
                <w:bCs/>
                <w:sz w:val="24"/>
                <w:szCs w:val="24"/>
              </w:rPr>
            </w:pPr>
            <w:r w:rsidRPr="00417A97">
              <w:rPr>
                <w:rFonts w:ascii="Times New Roman" w:hAnsi="Times New Roman" w:cs="Times New Roman"/>
                <w:iCs/>
                <w:sz w:val="24"/>
                <w:szCs w:val="24"/>
              </w:rPr>
              <w:t>владеть актуальными методами работы в профессиональной и смежных сферах; реализовыва</w:t>
            </w:r>
            <w:r>
              <w:rPr>
                <w:rFonts w:ascii="Times New Roman" w:hAnsi="Times New Roman"/>
                <w:iCs/>
                <w:sz w:val="24"/>
                <w:szCs w:val="24"/>
              </w:rPr>
              <w:t>ть составленный план; оценивать результат и последствия своих действий (самостоятельно или с помощью наставника)</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0A840CF4" w14:textId="77777777" w:rsidR="00BF1A82" w:rsidRDefault="00BF1A82" w:rsidP="006158BE">
            <w:pPr>
              <w:suppressAutoHyphens/>
              <w:jc w:val="both"/>
              <w:rPr>
                <w:rFonts w:ascii="Times New Roman" w:hAnsi="Times New Roman"/>
                <w:bCs/>
                <w:sz w:val="24"/>
                <w:szCs w:val="24"/>
              </w:rPr>
            </w:pPr>
            <w:r>
              <w:rPr>
                <w:rFonts w:ascii="Times New Roman" w:hAnsi="Times New Roman"/>
                <w:iCs/>
                <w:sz w:val="24"/>
                <w:szCs w:val="24"/>
              </w:rPr>
              <w:t>а</w:t>
            </w:r>
            <w:r>
              <w:rPr>
                <w:rFonts w:ascii="Times New Roman" w:hAnsi="Times New Roman"/>
                <w:bCs/>
                <w:sz w:val="24"/>
                <w:szCs w:val="24"/>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14:paraId="06F1B46D" w14:textId="77777777" w:rsidR="00BF1A82" w:rsidRPr="00900FFA" w:rsidRDefault="00BF1A82" w:rsidP="006158BE">
            <w:pPr>
              <w:rPr>
                <w:rFonts w:ascii="Times New Roman" w:hAnsi="Times New Roman" w:cs="Times New Roman"/>
                <w:bCs/>
                <w:i/>
                <w:sz w:val="24"/>
                <w:szCs w:val="24"/>
              </w:rPr>
            </w:pPr>
            <w:r>
              <w:rPr>
                <w:rFonts w:ascii="Times New Roman" w:hAnsi="Times New Roman"/>
                <w:bCs/>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r>
      <w:tr w:rsidR="00BF1A82" w:rsidRPr="00900FFA" w14:paraId="55059861" w14:textId="77777777" w:rsidTr="006158BE">
        <w:tc>
          <w:tcPr>
            <w:tcW w:w="1246" w:type="dxa"/>
            <w:tcBorders>
              <w:top w:val="single" w:sz="4" w:space="0" w:color="auto"/>
              <w:left w:val="single" w:sz="4" w:space="0" w:color="auto"/>
              <w:bottom w:val="single" w:sz="4" w:space="0" w:color="auto"/>
              <w:right w:val="single" w:sz="4" w:space="0" w:color="auto"/>
            </w:tcBorders>
          </w:tcPr>
          <w:p w14:paraId="75AD82CC" w14:textId="77777777" w:rsidR="00BF1A82" w:rsidRPr="00480B89" w:rsidRDefault="00BF1A82" w:rsidP="006158BE">
            <w:pPr>
              <w:rPr>
                <w:rFonts w:ascii="Times New Roman" w:hAnsi="Times New Roman" w:cs="Times New Roman"/>
                <w:bCs/>
                <w:sz w:val="24"/>
                <w:szCs w:val="24"/>
                <w:highlight w:val="yellow"/>
              </w:rPr>
            </w:pPr>
            <w:r>
              <w:rPr>
                <w:rFonts w:ascii="Times New Roman" w:hAnsi="Times New Roman" w:cs="Times New Roman"/>
                <w:bCs/>
                <w:sz w:val="24"/>
                <w:szCs w:val="24"/>
              </w:rPr>
              <w:t>ОК.02</w:t>
            </w:r>
          </w:p>
        </w:tc>
        <w:tc>
          <w:tcPr>
            <w:tcW w:w="4107" w:type="dxa"/>
            <w:tcBorders>
              <w:top w:val="single" w:sz="4" w:space="0" w:color="auto"/>
              <w:left w:val="single" w:sz="4" w:space="0" w:color="auto"/>
              <w:bottom w:val="single" w:sz="4" w:space="0" w:color="auto"/>
              <w:right w:val="single" w:sz="4" w:space="0" w:color="auto"/>
            </w:tcBorders>
          </w:tcPr>
          <w:p w14:paraId="1C7FB324" w14:textId="77777777" w:rsidR="00BF1A82" w:rsidRDefault="00BF1A82" w:rsidP="006158BE">
            <w:pPr>
              <w:rPr>
                <w:rFonts w:ascii="Times New Roman" w:hAnsi="Times New Roman"/>
                <w:sz w:val="24"/>
                <w:szCs w:val="24"/>
              </w:rPr>
            </w:pPr>
            <w:r>
              <w:rPr>
                <w:rFonts w:ascii="Times New Roman" w:hAnsi="Times New Roman"/>
                <w:iCs/>
                <w:sz w:val="24"/>
                <w:szCs w:val="24"/>
              </w:rPr>
              <w:t xml:space="preserve">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 применять средства информационных </w:t>
            </w:r>
            <w:r>
              <w:rPr>
                <w:rFonts w:ascii="Times New Roman" w:hAnsi="Times New Roman"/>
                <w:iCs/>
                <w:sz w:val="24"/>
                <w:szCs w:val="24"/>
              </w:rPr>
              <w:lastRenderedPageBreak/>
              <w:t>технологий для решения профессиональных задач; использовать современное программное обеспечение; использовать различные цифровые средства для решения профессиональных задач.</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6A0821CD" w14:textId="77777777" w:rsidR="00BF1A82" w:rsidRDefault="00BF1A82" w:rsidP="006158BE">
            <w:r>
              <w:rPr>
                <w:rFonts w:ascii="Times New Roman" w:hAnsi="Times New Roman"/>
                <w:iCs/>
                <w:sz w:val="24"/>
                <w:szCs w:val="24"/>
              </w:rPr>
              <w:lastRenderedPageBreak/>
              <w:t xml:space="preserve">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w:t>
            </w:r>
            <w:r>
              <w:rPr>
                <w:rFonts w:ascii="Times New Roman" w:hAnsi="Times New Roman"/>
                <w:bCs/>
                <w:iCs/>
                <w:sz w:val="24"/>
                <w:szCs w:val="24"/>
              </w:rPr>
              <w:t xml:space="preserve">современные средства и устройства информатизации; порядок их применения и программное обеспечение в профессиональной </w:t>
            </w:r>
            <w:r>
              <w:rPr>
                <w:rFonts w:ascii="Times New Roman" w:hAnsi="Times New Roman"/>
                <w:bCs/>
                <w:iCs/>
                <w:sz w:val="24"/>
                <w:szCs w:val="24"/>
              </w:rPr>
              <w:lastRenderedPageBreak/>
              <w:t>деятельности в том числе с использованием цифровых средств.</w:t>
            </w:r>
          </w:p>
        </w:tc>
      </w:tr>
      <w:tr w:rsidR="00BF1A82" w:rsidRPr="00900FFA" w14:paraId="7A8D4AA8" w14:textId="77777777" w:rsidTr="006158BE">
        <w:tc>
          <w:tcPr>
            <w:tcW w:w="1246" w:type="dxa"/>
            <w:tcBorders>
              <w:top w:val="single" w:sz="4" w:space="0" w:color="auto"/>
              <w:left w:val="single" w:sz="4" w:space="0" w:color="auto"/>
              <w:right w:val="single" w:sz="4" w:space="0" w:color="auto"/>
            </w:tcBorders>
          </w:tcPr>
          <w:p w14:paraId="52B39216" w14:textId="77777777" w:rsidR="00BF1A82" w:rsidRPr="00480B89" w:rsidRDefault="00BF1A82" w:rsidP="006158BE">
            <w:pPr>
              <w:rPr>
                <w:rFonts w:ascii="Times New Roman" w:hAnsi="Times New Roman" w:cs="Times New Roman"/>
                <w:bCs/>
                <w:sz w:val="24"/>
                <w:szCs w:val="24"/>
                <w:highlight w:val="yellow"/>
              </w:rPr>
            </w:pPr>
            <w:r w:rsidRPr="00120AA8">
              <w:rPr>
                <w:rFonts w:ascii="Times New Roman" w:hAnsi="Times New Roman" w:cs="Times New Roman"/>
                <w:bCs/>
                <w:sz w:val="24"/>
                <w:szCs w:val="24"/>
              </w:rPr>
              <w:lastRenderedPageBreak/>
              <w:t>ОК.04</w:t>
            </w:r>
          </w:p>
        </w:tc>
        <w:tc>
          <w:tcPr>
            <w:tcW w:w="4107" w:type="dxa"/>
            <w:tcBorders>
              <w:top w:val="single" w:sz="4" w:space="0" w:color="auto"/>
              <w:left w:val="single" w:sz="4" w:space="0" w:color="auto"/>
              <w:right w:val="single" w:sz="4" w:space="0" w:color="auto"/>
            </w:tcBorders>
          </w:tcPr>
          <w:p w14:paraId="4DF82F75" w14:textId="77777777" w:rsidR="00BF1A82" w:rsidRDefault="00BF1A82" w:rsidP="006158BE">
            <w:pPr>
              <w:rPr>
                <w:rFonts w:ascii="Times New Roman" w:hAnsi="Times New Roman"/>
                <w:sz w:val="24"/>
                <w:szCs w:val="24"/>
              </w:rPr>
            </w:pPr>
            <w:r>
              <w:rPr>
                <w:rFonts w:ascii="Times New Roman" w:hAnsi="Times New Roman"/>
                <w:bCs/>
                <w:spacing w:val="-4"/>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454170B3" w14:textId="77777777" w:rsidR="00BF1A82" w:rsidRDefault="00BF1A82" w:rsidP="006158BE">
            <w:r>
              <w:rPr>
                <w:rFonts w:ascii="Times New Roman" w:hAnsi="Times New Roman"/>
                <w:bCs/>
                <w:sz w:val="24"/>
                <w:szCs w:val="24"/>
              </w:rPr>
              <w:t>психологические основы деятельности коллектива, психологические особенности личности; основы проектной деятельности</w:t>
            </w:r>
          </w:p>
        </w:tc>
      </w:tr>
      <w:tr w:rsidR="00BF1A82" w:rsidRPr="00900FFA" w14:paraId="0C746D2B" w14:textId="77777777" w:rsidTr="006158BE">
        <w:tc>
          <w:tcPr>
            <w:tcW w:w="1246" w:type="dxa"/>
            <w:tcBorders>
              <w:top w:val="single" w:sz="4" w:space="0" w:color="auto"/>
              <w:left w:val="single" w:sz="4" w:space="0" w:color="auto"/>
              <w:right w:val="single" w:sz="4" w:space="0" w:color="auto"/>
            </w:tcBorders>
          </w:tcPr>
          <w:p w14:paraId="197601C0" w14:textId="77777777" w:rsidR="00BF1A82" w:rsidRPr="00480B89" w:rsidRDefault="00BF1A82" w:rsidP="006158BE">
            <w:pPr>
              <w:rPr>
                <w:rFonts w:ascii="Times New Roman" w:hAnsi="Times New Roman" w:cs="Times New Roman"/>
                <w:bCs/>
                <w:sz w:val="24"/>
                <w:szCs w:val="24"/>
                <w:highlight w:val="yellow"/>
              </w:rPr>
            </w:pPr>
            <w:r w:rsidRPr="00120AA8">
              <w:rPr>
                <w:rFonts w:ascii="Times New Roman" w:hAnsi="Times New Roman" w:cs="Times New Roman"/>
                <w:bCs/>
                <w:sz w:val="24"/>
                <w:szCs w:val="24"/>
              </w:rPr>
              <w:t>ОК.05</w:t>
            </w:r>
          </w:p>
        </w:tc>
        <w:tc>
          <w:tcPr>
            <w:tcW w:w="4107" w:type="dxa"/>
            <w:tcBorders>
              <w:top w:val="single" w:sz="4" w:space="0" w:color="auto"/>
              <w:left w:val="single" w:sz="4" w:space="0" w:color="auto"/>
              <w:right w:val="single" w:sz="4" w:space="0" w:color="auto"/>
            </w:tcBorders>
          </w:tcPr>
          <w:p w14:paraId="5F2DD9D2" w14:textId="77777777" w:rsidR="00BF1A82" w:rsidRDefault="00BF1A82" w:rsidP="006158BE">
            <w:pPr>
              <w:rPr>
                <w:rFonts w:ascii="Times New Roman" w:hAnsi="Times New Roman"/>
                <w:sz w:val="24"/>
                <w:szCs w:val="24"/>
              </w:rPr>
            </w:pPr>
            <w:r>
              <w:rPr>
                <w:rFonts w:ascii="Times New Roman" w:hAnsi="Times New Roman"/>
                <w:iCs/>
                <w:sz w:val="24"/>
                <w:szCs w:val="24"/>
              </w:rPr>
              <w:t xml:space="preserve">грамотно </w:t>
            </w:r>
            <w:r>
              <w:rPr>
                <w:rFonts w:ascii="Times New Roman" w:hAnsi="Times New Roman"/>
                <w:bCs/>
                <w:sz w:val="24"/>
                <w:szCs w:val="24"/>
              </w:rPr>
              <w:t xml:space="preserve">излагать свои мысли и оформлять документы по профессиональной тематике на государственном языке, </w:t>
            </w:r>
            <w:r>
              <w:rPr>
                <w:rFonts w:ascii="Times New Roman" w:hAnsi="Times New Roman"/>
                <w:iCs/>
                <w:sz w:val="24"/>
                <w:szCs w:val="24"/>
              </w:rPr>
              <w:t>проявлять толерантность в рабочем коллективе</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7D0A3A88" w14:textId="77777777" w:rsidR="00BF1A82" w:rsidRDefault="00BF1A82" w:rsidP="006158BE">
            <w:r>
              <w:rPr>
                <w:rFonts w:ascii="Times New Roman" w:hAnsi="Times New Roman"/>
                <w:bCs/>
                <w:sz w:val="24"/>
                <w:szCs w:val="24"/>
              </w:rPr>
              <w:t>особенности социального и культурного контекста; правила оформления документов и построения устных сообщений</w:t>
            </w:r>
          </w:p>
        </w:tc>
      </w:tr>
      <w:tr w:rsidR="00BF1A82" w:rsidRPr="00900FFA" w14:paraId="50AE6B87" w14:textId="77777777" w:rsidTr="006158BE">
        <w:tc>
          <w:tcPr>
            <w:tcW w:w="1246" w:type="dxa"/>
            <w:tcBorders>
              <w:top w:val="single" w:sz="4" w:space="0" w:color="auto"/>
              <w:left w:val="single" w:sz="4" w:space="0" w:color="auto"/>
              <w:right w:val="single" w:sz="4" w:space="0" w:color="auto"/>
            </w:tcBorders>
          </w:tcPr>
          <w:p w14:paraId="698CC48A" w14:textId="77777777" w:rsidR="00BF1A82" w:rsidRPr="00480B89" w:rsidRDefault="00BF1A82" w:rsidP="006158BE">
            <w:pPr>
              <w:rPr>
                <w:rFonts w:ascii="Times New Roman" w:hAnsi="Times New Roman" w:cs="Times New Roman"/>
                <w:bCs/>
                <w:sz w:val="24"/>
                <w:szCs w:val="24"/>
                <w:highlight w:val="yellow"/>
              </w:rPr>
            </w:pPr>
            <w:r w:rsidRPr="00120AA8">
              <w:rPr>
                <w:rFonts w:ascii="Times New Roman" w:hAnsi="Times New Roman" w:cs="Times New Roman"/>
                <w:bCs/>
                <w:sz w:val="24"/>
                <w:szCs w:val="24"/>
              </w:rPr>
              <w:t>ОК.06</w:t>
            </w:r>
          </w:p>
        </w:tc>
        <w:tc>
          <w:tcPr>
            <w:tcW w:w="4107" w:type="dxa"/>
            <w:tcBorders>
              <w:top w:val="single" w:sz="4" w:space="0" w:color="auto"/>
              <w:left w:val="single" w:sz="4" w:space="0" w:color="auto"/>
              <w:right w:val="single" w:sz="4" w:space="0" w:color="auto"/>
            </w:tcBorders>
          </w:tcPr>
          <w:p w14:paraId="585CCBA1" w14:textId="77777777" w:rsidR="00BF1A82" w:rsidRDefault="00BF1A82" w:rsidP="006158BE">
            <w:pPr>
              <w:rPr>
                <w:rFonts w:ascii="Times New Roman" w:hAnsi="Times New Roman"/>
                <w:sz w:val="24"/>
                <w:szCs w:val="24"/>
              </w:rPr>
            </w:pPr>
            <w:r>
              <w:rPr>
                <w:rFonts w:ascii="Times New Roman" w:hAnsi="Times New Roman"/>
                <w:bCs/>
                <w:iCs/>
                <w:sz w:val="24"/>
                <w:szCs w:val="24"/>
              </w:rPr>
              <w:t>описывать значимость своей профессии</w:t>
            </w:r>
            <w:r>
              <w:rPr>
                <w:rFonts w:ascii="Times New Roman" w:hAnsi="Times New Roman"/>
                <w:bCs/>
                <w:i/>
                <w:iCs/>
                <w:sz w:val="24"/>
                <w:szCs w:val="24"/>
              </w:rPr>
              <w:t xml:space="preserve">; </w:t>
            </w:r>
            <w:r>
              <w:rPr>
                <w:rFonts w:ascii="Times New Roman" w:hAnsi="Times New Roman"/>
                <w:bCs/>
                <w:iCs/>
                <w:sz w:val="24"/>
                <w:szCs w:val="24"/>
              </w:rPr>
              <w:t>применять стандарты антикоррупционного поведения</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7AFCD619" w14:textId="77777777" w:rsidR="00BF1A82" w:rsidRDefault="00BF1A82" w:rsidP="006158BE">
            <w:r>
              <w:rPr>
                <w:rFonts w:ascii="Times New Roman" w:hAnsi="Times New Roman"/>
                <w:bCs/>
                <w:iCs/>
                <w:sz w:val="24"/>
                <w:szCs w:val="24"/>
              </w:rPr>
              <w:t>сущность гражданско-патриотической позиции, общечеловеческих ценностей; значимость профессиональной деятельности по профессии; стандарты антикоррупционного поведения и последствия его нарушения</w:t>
            </w:r>
          </w:p>
        </w:tc>
      </w:tr>
      <w:tr w:rsidR="00BF1A82" w:rsidRPr="00900FFA" w14:paraId="3C823440" w14:textId="77777777" w:rsidTr="006158BE">
        <w:tc>
          <w:tcPr>
            <w:tcW w:w="1246" w:type="dxa"/>
            <w:tcBorders>
              <w:top w:val="single" w:sz="4" w:space="0" w:color="auto"/>
              <w:left w:val="single" w:sz="4" w:space="0" w:color="auto"/>
              <w:right w:val="single" w:sz="4" w:space="0" w:color="auto"/>
            </w:tcBorders>
          </w:tcPr>
          <w:p w14:paraId="4E5FE9FE" w14:textId="77777777" w:rsidR="00BF1A82" w:rsidRPr="00480B89" w:rsidRDefault="00BF1A82" w:rsidP="006158BE">
            <w:pPr>
              <w:rPr>
                <w:rFonts w:ascii="Times New Roman" w:hAnsi="Times New Roman" w:cs="Times New Roman"/>
                <w:bCs/>
                <w:sz w:val="24"/>
                <w:szCs w:val="24"/>
                <w:highlight w:val="yellow"/>
              </w:rPr>
            </w:pPr>
            <w:r w:rsidRPr="00120AA8">
              <w:rPr>
                <w:rFonts w:ascii="Times New Roman" w:hAnsi="Times New Roman" w:cs="Times New Roman"/>
                <w:bCs/>
                <w:sz w:val="24"/>
                <w:szCs w:val="24"/>
              </w:rPr>
              <w:t>ОК.07</w:t>
            </w:r>
          </w:p>
        </w:tc>
        <w:tc>
          <w:tcPr>
            <w:tcW w:w="4107" w:type="dxa"/>
            <w:tcBorders>
              <w:top w:val="single" w:sz="4" w:space="0" w:color="auto"/>
              <w:left w:val="single" w:sz="4" w:space="0" w:color="auto"/>
              <w:right w:val="single" w:sz="4" w:space="0" w:color="auto"/>
            </w:tcBorders>
          </w:tcPr>
          <w:p w14:paraId="50A087D8" w14:textId="77777777" w:rsidR="00BF1A82" w:rsidRDefault="00BF1A82" w:rsidP="006158BE">
            <w:pPr>
              <w:rPr>
                <w:rFonts w:ascii="Times New Roman" w:hAnsi="Times New Roman"/>
                <w:sz w:val="24"/>
                <w:szCs w:val="24"/>
              </w:rPr>
            </w:pPr>
            <w:r>
              <w:rPr>
                <w:rFonts w:ascii="Times New Roman" w:hAnsi="Times New Roman"/>
                <w:bCs/>
                <w:iCs/>
                <w:sz w:val="24"/>
                <w:szCs w:val="24"/>
              </w:rPr>
              <w:t xml:space="preserve">соблюдать нормы экологической безопасности; определять направления ресурсосбережения в рамках профессиональной деятельности по </w:t>
            </w:r>
            <w:r>
              <w:rPr>
                <w:rFonts w:ascii="Times New Roman" w:hAnsi="Times New Roman"/>
                <w:bCs/>
                <w:sz w:val="24"/>
                <w:szCs w:val="24"/>
              </w:rPr>
              <w:t>профессии осуществлять работу с соблюдением принципов бережливого производства; организовывать профессиональную деятельность с учетом знаний об изменении климатических условий региона.</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398849C1" w14:textId="77777777" w:rsidR="00BF1A82" w:rsidRDefault="00BF1A82" w:rsidP="006158BE">
            <w:r>
              <w:rPr>
                <w:rFonts w:ascii="Times New Roman" w:hAnsi="Times New Roman"/>
                <w:bCs/>
                <w:iCs/>
                <w:sz w:val="24"/>
                <w:szCs w:val="24"/>
              </w:rPr>
              <w:t>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 принципы бережливого производства; основные направления изменения климатических условий региона.</w:t>
            </w:r>
          </w:p>
        </w:tc>
      </w:tr>
      <w:tr w:rsidR="00BF1A82" w:rsidRPr="00900FFA" w14:paraId="52FCC318" w14:textId="77777777" w:rsidTr="006158BE">
        <w:tc>
          <w:tcPr>
            <w:tcW w:w="1246" w:type="dxa"/>
            <w:tcBorders>
              <w:top w:val="single" w:sz="4" w:space="0" w:color="auto"/>
              <w:left w:val="single" w:sz="4" w:space="0" w:color="auto"/>
              <w:right w:val="single" w:sz="4" w:space="0" w:color="auto"/>
            </w:tcBorders>
          </w:tcPr>
          <w:p w14:paraId="6A1B4B7F" w14:textId="77777777" w:rsidR="00BF1A82" w:rsidRPr="00480B89" w:rsidRDefault="00BF1A82" w:rsidP="006158BE">
            <w:pPr>
              <w:rPr>
                <w:rFonts w:ascii="Times New Roman" w:hAnsi="Times New Roman" w:cs="Times New Roman"/>
                <w:bCs/>
                <w:sz w:val="24"/>
                <w:szCs w:val="24"/>
                <w:highlight w:val="yellow"/>
              </w:rPr>
            </w:pPr>
            <w:r w:rsidRPr="00120AA8">
              <w:rPr>
                <w:rFonts w:ascii="Times New Roman" w:hAnsi="Times New Roman" w:cs="Times New Roman"/>
                <w:bCs/>
                <w:sz w:val="24"/>
                <w:szCs w:val="24"/>
              </w:rPr>
              <w:t>ОК.09</w:t>
            </w:r>
          </w:p>
        </w:tc>
        <w:tc>
          <w:tcPr>
            <w:tcW w:w="4107" w:type="dxa"/>
            <w:tcBorders>
              <w:top w:val="single" w:sz="4" w:space="0" w:color="auto"/>
              <w:left w:val="single" w:sz="4" w:space="0" w:color="auto"/>
              <w:right w:val="single" w:sz="4" w:space="0" w:color="auto"/>
            </w:tcBorders>
          </w:tcPr>
          <w:p w14:paraId="342C3595" w14:textId="77777777" w:rsidR="00BF1A82" w:rsidRDefault="00BF1A82" w:rsidP="006158BE">
            <w:pPr>
              <w:rPr>
                <w:rFonts w:ascii="Times New Roman" w:hAnsi="Times New Roman"/>
                <w:sz w:val="24"/>
                <w:szCs w:val="24"/>
              </w:rPr>
            </w:pPr>
            <w:r>
              <w:rPr>
                <w:rFonts w:ascii="Times New Roman" w:hAnsi="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1F1064EE" w14:textId="77777777" w:rsidR="00BF1A82" w:rsidRDefault="00BF1A82" w:rsidP="006158BE">
            <w:r>
              <w:rPr>
                <w:rFonts w:ascii="Times New Roman" w:hAnsi="Times New Roman"/>
                <w:iCs/>
                <w:sz w:val="24"/>
                <w:szCs w:val="24"/>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r>
    </w:tbl>
    <w:p w14:paraId="45D5583E" w14:textId="77777777" w:rsidR="00BF1A82" w:rsidRDefault="00BF1A82" w:rsidP="00BF1A82">
      <w:pPr>
        <w:spacing w:after="120"/>
        <w:ind w:firstLine="709"/>
        <w:rPr>
          <w:rFonts w:ascii="Times New Roman" w:hAnsi="Times New Roman" w:cs="Times New Roman"/>
          <w:bCs/>
          <w:sz w:val="24"/>
          <w:szCs w:val="24"/>
        </w:rPr>
      </w:pPr>
    </w:p>
    <w:p w14:paraId="24A72B46" w14:textId="77777777" w:rsidR="00BF1A82" w:rsidRDefault="00BF1A82" w:rsidP="00BF1A82">
      <w:pPr>
        <w:spacing w:after="120"/>
        <w:ind w:firstLine="709"/>
        <w:rPr>
          <w:rFonts w:ascii="Times New Roman" w:hAnsi="Times New Roman" w:cs="Times New Roman"/>
          <w:bCs/>
          <w:sz w:val="24"/>
          <w:szCs w:val="24"/>
        </w:rPr>
      </w:pPr>
    </w:p>
    <w:p w14:paraId="3019CB23" w14:textId="77777777" w:rsidR="00BF1A82" w:rsidRPr="0089043F" w:rsidRDefault="00BF1A82" w:rsidP="00BF1A82">
      <w:pPr>
        <w:pStyle w:val="a4"/>
        <w:numPr>
          <w:ilvl w:val="1"/>
          <w:numId w:val="14"/>
        </w:numPr>
        <w:spacing w:after="120"/>
        <w:rPr>
          <w:rFonts w:ascii="Times New Roman" w:hAnsi="Times New Roman" w:cs="Times New Roman"/>
          <w:b/>
          <w:sz w:val="24"/>
          <w:szCs w:val="24"/>
        </w:rPr>
      </w:pPr>
      <w:r w:rsidRPr="0089043F">
        <w:rPr>
          <w:rFonts w:ascii="Times New Roman" w:hAnsi="Times New Roman" w:cs="Times New Roman"/>
          <w:b/>
          <w:sz w:val="24"/>
          <w:szCs w:val="24"/>
        </w:rPr>
        <w:lastRenderedPageBreak/>
        <w:t>Обоснование часов вариативной части ОПОП-П</w:t>
      </w:r>
    </w:p>
    <w:p w14:paraId="6892C9C4" w14:textId="77777777" w:rsidR="00BF1A82" w:rsidRPr="00B9365F" w:rsidRDefault="00BF1A82" w:rsidP="00BF1A82">
      <w:pPr>
        <w:pStyle w:val="a4"/>
        <w:spacing w:after="120"/>
        <w:rPr>
          <w:rFonts w:ascii="Times New Roman" w:hAnsi="Times New Roman" w:cs="Times New Roman"/>
          <w:b/>
          <w:sz w:val="24"/>
          <w:szCs w:val="24"/>
        </w:rPr>
      </w:pPr>
    </w:p>
    <w:tbl>
      <w:tblPr>
        <w:tblStyle w:val="a3"/>
        <w:tblW w:w="9639" w:type="dxa"/>
        <w:tblInd w:w="-5" w:type="dxa"/>
        <w:tblLook w:val="04A0" w:firstRow="1" w:lastRow="0" w:firstColumn="1" w:lastColumn="0" w:noHBand="0" w:noVBand="1"/>
      </w:tblPr>
      <w:tblGrid>
        <w:gridCol w:w="753"/>
        <w:gridCol w:w="2958"/>
        <w:gridCol w:w="2293"/>
        <w:gridCol w:w="1361"/>
        <w:gridCol w:w="2274"/>
      </w:tblGrid>
      <w:tr w:rsidR="00BF1A82" w14:paraId="5F2958B1" w14:textId="77777777" w:rsidTr="006158BE">
        <w:tc>
          <w:tcPr>
            <w:tcW w:w="753" w:type="dxa"/>
          </w:tcPr>
          <w:p w14:paraId="62534C0D" w14:textId="77777777" w:rsidR="00BF1A82" w:rsidRPr="002B4A0C" w:rsidRDefault="00BF1A82" w:rsidP="006158BE">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п/п</w:t>
            </w:r>
          </w:p>
        </w:tc>
        <w:tc>
          <w:tcPr>
            <w:tcW w:w="2958" w:type="dxa"/>
          </w:tcPr>
          <w:p w14:paraId="3099857C" w14:textId="77777777" w:rsidR="00BF1A82" w:rsidRPr="002B4A0C" w:rsidRDefault="00BF1A82" w:rsidP="006158BE">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Дополнительные знания, умения</w:t>
            </w:r>
          </w:p>
        </w:tc>
        <w:tc>
          <w:tcPr>
            <w:tcW w:w="2293" w:type="dxa"/>
          </w:tcPr>
          <w:p w14:paraId="0CA2BC11" w14:textId="77777777" w:rsidR="00BF1A82" w:rsidRPr="002B4A0C" w:rsidRDefault="00BF1A82" w:rsidP="006158BE">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наименование темы</w:t>
            </w:r>
          </w:p>
        </w:tc>
        <w:tc>
          <w:tcPr>
            <w:tcW w:w="1361" w:type="dxa"/>
          </w:tcPr>
          <w:p w14:paraId="5A159FBB" w14:textId="77777777" w:rsidR="00BF1A82" w:rsidRPr="002B4A0C" w:rsidRDefault="00BF1A82" w:rsidP="006158BE">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Объем часов</w:t>
            </w:r>
          </w:p>
        </w:tc>
        <w:tc>
          <w:tcPr>
            <w:tcW w:w="2274" w:type="dxa"/>
          </w:tcPr>
          <w:p w14:paraId="0A9DB4AF" w14:textId="77777777" w:rsidR="00BF1A82" w:rsidRPr="002B4A0C" w:rsidRDefault="00BF1A82" w:rsidP="006158BE">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Обоснование включения в рабочую программу</w:t>
            </w:r>
          </w:p>
        </w:tc>
      </w:tr>
      <w:tr w:rsidR="00BF1A82" w14:paraId="6C15BCA0" w14:textId="77777777" w:rsidTr="006158BE">
        <w:tc>
          <w:tcPr>
            <w:tcW w:w="753" w:type="dxa"/>
          </w:tcPr>
          <w:p w14:paraId="503C6434" w14:textId="77777777" w:rsidR="00BF1A82" w:rsidRDefault="00BF1A82" w:rsidP="006158BE">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1</w:t>
            </w:r>
          </w:p>
        </w:tc>
        <w:tc>
          <w:tcPr>
            <w:tcW w:w="2958" w:type="dxa"/>
          </w:tcPr>
          <w:p w14:paraId="37DCF9EE" w14:textId="77777777" w:rsidR="00BF1A82" w:rsidRDefault="00BF1A82" w:rsidP="006158BE">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Закрепление в</w:t>
            </w:r>
            <w:r w:rsidRPr="00F210F9">
              <w:rPr>
                <w:rFonts w:ascii="Times New Roman" w:hAnsi="Times New Roman" w:cs="Times New Roman"/>
                <w:bCs/>
                <w:sz w:val="24"/>
                <w:szCs w:val="24"/>
              </w:rPr>
              <w:t>ыполнени</w:t>
            </w:r>
            <w:r>
              <w:rPr>
                <w:rFonts w:ascii="Times New Roman" w:hAnsi="Times New Roman" w:cs="Times New Roman"/>
                <w:bCs/>
                <w:sz w:val="24"/>
                <w:szCs w:val="24"/>
              </w:rPr>
              <w:t xml:space="preserve">я теоретического и практического материала </w:t>
            </w:r>
          </w:p>
        </w:tc>
        <w:tc>
          <w:tcPr>
            <w:tcW w:w="2293" w:type="dxa"/>
          </w:tcPr>
          <w:p w14:paraId="336CED8A" w14:textId="77777777" w:rsidR="00BF1A82" w:rsidRDefault="00BF1A82" w:rsidP="006158BE">
            <w:pPr>
              <w:pStyle w:val="a4"/>
              <w:spacing w:after="120"/>
              <w:ind w:left="0"/>
              <w:rPr>
                <w:rFonts w:ascii="Times New Roman" w:hAnsi="Times New Roman" w:cs="Times New Roman"/>
                <w:bCs/>
                <w:sz w:val="24"/>
                <w:szCs w:val="24"/>
              </w:rPr>
            </w:pPr>
            <w:r>
              <w:rPr>
                <w:rFonts w:ascii="Times New Roman" w:hAnsi="Times New Roman"/>
                <w:sz w:val="24"/>
                <w:szCs w:val="24"/>
              </w:rPr>
              <w:t xml:space="preserve">Инструменты БП: области применения, адаптация под вид профессиональной деятельности. </w:t>
            </w:r>
            <w:proofErr w:type="spellStart"/>
            <w:r>
              <w:rPr>
                <w:rFonts w:ascii="Times New Roman" w:hAnsi="Times New Roman"/>
                <w:sz w:val="24"/>
                <w:szCs w:val="24"/>
              </w:rPr>
              <w:t>Кайдзен</w:t>
            </w:r>
            <w:proofErr w:type="spellEnd"/>
            <w:r>
              <w:rPr>
                <w:rFonts w:ascii="Times New Roman" w:hAnsi="Times New Roman"/>
                <w:sz w:val="24"/>
                <w:szCs w:val="24"/>
              </w:rPr>
              <w:t xml:space="preserve"> (непрерывное улучшение). «Пять «S» (система рационализации рабочего места).</w:t>
            </w:r>
          </w:p>
        </w:tc>
        <w:tc>
          <w:tcPr>
            <w:tcW w:w="1361" w:type="dxa"/>
          </w:tcPr>
          <w:p w14:paraId="74E184F2" w14:textId="77777777" w:rsidR="00BF1A82" w:rsidRDefault="00BF1A82" w:rsidP="006158BE">
            <w:pPr>
              <w:pStyle w:val="a4"/>
              <w:spacing w:after="120"/>
              <w:ind w:left="0"/>
              <w:jc w:val="center"/>
              <w:rPr>
                <w:rFonts w:ascii="Times New Roman" w:hAnsi="Times New Roman" w:cs="Times New Roman"/>
                <w:bCs/>
                <w:sz w:val="24"/>
                <w:szCs w:val="24"/>
              </w:rPr>
            </w:pPr>
            <w:r>
              <w:rPr>
                <w:rFonts w:ascii="Times New Roman" w:hAnsi="Times New Roman" w:cs="Times New Roman"/>
                <w:bCs/>
                <w:sz w:val="24"/>
                <w:szCs w:val="24"/>
              </w:rPr>
              <w:t>2</w:t>
            </w:r>
          </w:p>
        </w:tc>
        <w:tc>
          <w:tcPr>
            <w:tcW w:w="2274" w:type="dxa"/>
          </w:tcPr>
          <w:p w14:paraId="0AB63280" w14:textId="77777777" w:rsidR="00BF1A82" w:rsidRDefault="00BF1A82" w:rsidP="006158BE">
            <w:pPr>
              <w:pStyle w:val="a4"/>
              <w:spacing w:after="120"/>
              <w:ind w:left="0"/>
              <w:rPr>
                <w:rFonts w:ascii="Times New Roman" w:hAnsi="Times New Roman" w:cs="Times New Roman"/>
                <w:bCs/>
                <w:sz w:val="24"/>
                <w:szCs w:val="24"/>
                <w:lang w:bidi="ru-RU"/>
              </w:rPr>
            </w:pPr>
            <w:r>
              <w:rPr>
                <w:rFonts w:ascii="Times New Roman" w:hAnsi="Times New Roman" w:cs="Times New Roman"/>
                <w:bCs/>
                <w:sz w:val="24"/>
                <w:szCs w:val="24"/>
                <w:lang w:bidi="ru-RU"/>
              </w:rPr>
              <w:t>С</w:t>
            </w:r>
            <w:r w:rsidRPr="00F53192">
              <w:rPr>
                <w:rFonts w:ascii="Times New Roman" w:hAnsi="Times New Roman" w:cs="Times New Roman"/>
                <w:bCs/>
                <w:sz w:val="24"/>
                <w:szCs w:val="24"/>
                <w:lang w:bidi="ru-RU"/>
              </w:rPr>
              <w:t>истематизация и закреплени</w:t>
            </w:r>
            <w:r>
              <w:rPr>
                <w:rFonts w:ascii="Times New Roman" w:hAnsi="Times New Roman" w:cs="Times New Roman"/>
                <w:bCs/>
                <w:sz w:val="24"/>
                <w:szCs w:val="24"/>
                <w:lang w:bidi="ru-RU"/>
              </w:rPr>
              <w:t>е</w:t>
            </w:r>
            <w:r w:rsidRPr="00F53192">
              <w:rPr>
                <w:rFonts w:ascii="Times New Roman" w:hAnsi="Times New Roman" w:cs="Times New Roman"/>
                <w:bCs/>
                <w:sz w:val="24"/>
                <w:szCs w:val="24"/>
                <w:lang w:bidi="ru-RU"/>
              </w:rPr>
              <w:t xml:space="preserve"> полученных знаний и практических умений обучающимися</w:t>
            </w:r>
          </w:p>
          <w:p w14:paraId="0ABC1246" w14:textId="77777777" w:rsidR="00BF1A82" w:rsidRDefault="00BF1A82" w:rsidP="006158BE">
            <w:pPr>
              <w:pStyle w:val="a4"/>
              <w:spacing w:after="120"/>
              <w:ind w:left="0"/>
              <w:rPr>
                <w:rFonts w:ascii="Times New Roman" w:hAnsi="Times New Roman" w:cs="Times New Roman"/>
                <w:bCs/>
                <w:sz w:val="24"/>
                <w:szCs w:val="24"/>
              </w:rPr>
            </w:pPr>
          </w:p>
        </w:tc>
      </w:tr>
      <w:tr w:rsidR="00BF1A82" w14:paraId="71D4E3D2" w14:textId="77777777" w:rsidTr="006158BE">
        <w:tc>
          <w:tcPr>
            <w:tcW w:w="753" w:type="dxa"/>
          </w:tcPr>
          <w:p w14:paraId="18F244FB" w14:textId="77777777" w:rsidR="00BF1A82" w:rsidRDefault="00BF1A82" w:rsidP="006158BE">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2</w:t>
            </w:r>
          </w:p>
        </w:tc>
        <w:tc>
          <w:tcPr>
            <w:tcW w:w="2958" w:type="dxa"/>
          </w:tcPr>
          <w:p w14:paraId="214D1898" w14:textId="77777777" w:rsidR="00BF1A82" w:rsidRDefault="00BF1A82" w:rsidP="006158BE">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Закрепление в</w:t>
            </w:r>
            <w:r w:rsidRPr="00F210F9">
              <w:rPr>
                <w:rFonts w:ascii="Times New Roman" w:hAnsi="Times New Roman" w:cs="Times New Roman"/>
                <w:bCs/>
                <w:sz w:val="24"/>
                <w:szCs w:val="24"/>
              </w:rPr>
              <w:t>ыполнени</w:t>
            </w:r>
            <w:r>
              <w:rPr>
                <w:rFonts w:ascii="Times New Roman" w:hAnsi="Times New Roman" w:cs="Times New Roman"/>
                <w:bCs/>
                <w:sz w:val="24"/>
                <w:szCs w:val="24"/>
              </w:rPr>
              <w:t>я теоретического и практического материала</w:t>
            </w:r>
          </w:p>
        </w:tc>
        <w:tc>
          <w:tcPr>
            <w:tcW w:w="2293" w:type="dxa"/>
          </w:tcPr>
          <w:p w14:paraId="25B536AB" w14:textId="77777777" w:rsidR="00BF1A82" w:rsidRDefault="00BF1A82" w:rsidP="006158BE">
            <w:pPr>
              <w:pStyle w:val="a4"/>
              <w:spacing w:after="120"/>
              <w:ind w:left="0"/>
              <w:rPr>
                <w:rFonts w:ascii="Times New Roman" w:hAnsi="Times New Roman"/>
                <w:bCs/>
                <w:sz w:val="24"/>
                <w:szCs w:val="24"/>
              </w:rPr>
            </w:pPr>
            <w:r>
              <w:rPr>
                <w:rFonts w:ascii="Times New Roman" w:eastAsia="Calibri" w:hAnsi="Times New Roman" w:cs="Times New Roman"/>
                <w:bCs/>
                <w:sz w:val="24"/>
                <w:szCs w:val="24"/>
              </w:rPr>
              <w:t>Семь классических инструментов контроля качества</w:t>
            </w:r>
          </w:p>
        </w:tc>
        <w:tc>
          <w:tcPr>
            <w:tcW w:w="1361" w:type="dxa"/>
          </w:tcPr>
          <w:p w14:paraId="33FF017C" w14:textId="77777777" w:rsidR="00BF1A82" w:rsidRDefault="00BF1A82" w:rsidP="006158BE">
            <w:pPr>
              <w:pStyle w:val="a4"/>
              <w:spacing w:after="120"/>
              <w:ind w:left="0"/>
              <w:jc w:val="center"/>
              <w:rPr>
                <w:rFonts w:ascii="Times New Roman" w:hAnsi="Times New Roman" w:cs="Times New Roman"/>
                <w:bCs/>
                <w:sz w:val="24"/>
                <w:szCs w:val="24"/>
              </w:rPr>
            </w:pPr>
            <w:r>
              <w:rPr>
                <w:rFonts w:ascii="Times New Roman" w:hAnsi="Times New Roman" w:cs="Times New Roman"/>
                <w:bCs/>
                <w:sz w:val="24"/>
                <w:szCs w:val="24"/>
              </w:rPr>
              <w:t>2</w:t>
            </w:r>
          </w:p>
        </w:tc>
        <w:tc>
          <w:tcPr>
            <w:tcW w:w="2274" w:type="dxa"/>
          </w:tcPr>
          <w:p w14:paraId="58E8B0D6" w14:textId="77777777" w:rsidR="00BF1A82" w:rsidRDefault="00BF1A82" w:rsidP="006158BE">
            <w:pPr>
              <w:pStyle w:val="a4"/>
              <w:spacing w:after="120"/>
              <w:ind w:left="0"/>
              <w:rPr>
                <w:rFonts w:ascii="Times New Roman" w:hAnsi="Times New Roman" w:cs="Times New Roman"/>
                <w:bCs/>
                <w:sz w:val="24"/>
                <w:szCs w:val="24"/>
                <w:lang w:bidi="ru-RU"/>
              </w:rPr>
            </w:pPr>
            <w:r>
              <w:rPr>
                <w:rFonts w:ascii="Times New Roman" w:hAnsi="Times New Roman" w:cs="Times New Roman"/>
                <w:bCs/>
                <w:sz w:val="24"/>
                <w:szCs w:val="24"/>
                <w:lang w:bidi="ru-RU"/>
              </w:rPr>
              <w:t>С</w:t>
            </w:r>
            <w:r w:rsidRPr="00F53192">
              <w:rPr>
                <w:rFonts w:ascii="Times New Roman" w:hAnsi="Times New Roman" w:cs="Times New Roman"/>
                <w:bCs/>
                <w:sz w:val="24"/>
                <w:szCs w:val="24"/>
                <w:lang w:bidi="ru-RU"/>
              </w:rPr>
              <w:t>истематизация и закреплени</w:t>
            </w:r>
            <w:r>
              <w:rPr>
                <w:rFonts w:ascii="Times New Roman" w:hAnsi="Times New Roman" w:cs="Times New Roman"/>
                <w:bCs/>
                <w:sz w:val="24"/>
                <w:szCs w:val="24"/>
                <w:lang w:bidi="ru-RU"/>
              </w:rPr>
              <w:t>е</w:t>
            </w:r>
            <w:r w:rsidRPr="00F53192">
              <w:rPr>
                <w:rFonts w:ascii="Times New Roman" w:hAnsi="Times New Roman" w:cs="Times New Roman"/>
                <w:bCs/>
                <w:sz w:val="24"/>
                <w:szCs w:val="24"/>
                <w:lang w:bidi="ru-RU"/>
              </w:rPr>
              <w:t xml:space="preserve"> полученных знаний и практических умений обучающимися</w:t>
            </w:r>
          </w:p>
        </w:tc>
      </w:tr>
      <w:tr w:rsidR="00BF1A82" w14:paraId="4EFE1993" w14:textId="77777777" w:rsidTr="006158BE">
        <w:tc>
          <w:tcPr>
            <w:tcW w:w="753" w:type="dxa"/>
          </w:tcPr>
          <w:p w14:paraId="0F34E694" w14:textId="77777777" w:rsidR="00BF1A82" w:rsidRDefault="00BF1A82" w:rsidP="006158BE">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3</w:t>
            </w:r>
          </w:p>
        </w:tc>
        <w:tc>
          <w:tcPr>
            <w:tcW w:w="2958" w:type="dxa"/>
          </w:tcPr>
          <w:p w14:paraId="7B7E75D5" w14:textId="77777777" w:rsidR="00BF1A82" w:rsidRDefault="00BF1A82" w:rsidP="006158BE">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Закрепление в</w:t>
            </w:r>
            <w:r w:rsidRPr="00F210F9">
              <w:rPr>
                <w:rFonts w:ascii="Times New Roman" w:hAnsi="Times New Roman" w:cs="Times New Roman"/>
                <w:bCs/>
                <w:sz w:val="24"/>
                <w:szCs w:val="24"/>
              </w:rPr>
              <w:t>ыполнени</w:t>
            </w:r>
            <w:r>
              <w:rPr>
                <w:rFonts w:ascii="Times New Roman" w:hAnsi="Times New Roman" w:cs="Times New Roman"/>
                <w:bCs/>
                <w:sz w:val="24"/>
                <w:szCs w:val="24"/>
              </w:rPr>
              <w:t>я теоретического и практического материала</w:t>
            </w:r>
          </w:p>
        </w:tc>
        <w:tc>
          <w:tcPr>
            <w:tcW w:w="2293" w:type="dxa"/>
          </w:tcPr>
          <w:p w14:paraId="3D7B63D1" w14:textId="77777777" w:rsidR="00BF1A82" w:rsidRDefault="00BF1A82" w:rsidP="006158BE">
            <w:pPr>
              <w:pStyle w:val="a4"/>
              <w:spacing w:after="120"/>
              <w:ind w:left="0"/>
              <w:rPr>
                <w:rFonts w:ascii="Times New Roman" w:hAnsi="Times New Roman"/>
                <w:bCs/>
                <w:sz w:val="24"/>
                <w:szCs w:val="24"/>
              </w:rPr>
            </w:pPr>
            <w:r>
              <w:rPr>
                <w:rFonts w:ascii="Times New Roman" w:hAnsi="Times New Roman"/>
                <w:bCs/>
                <w:sz w:val="24"/>
                <w:szCs w:val="24"/>
              </w:rPr>
              <w:t>Технологии мотивации и стимулирование качества. Производственная культура на рабочем месте. Квалификация персонала и обучение</w:t>
            </w:r>
          </w:p>
        </w:tc>
        <w:tc>
          <w:tcPr>
            <w:tcW w:w="1361" w:type="dxa"/>
          </w:tcPr>
          <w:p w14:paraId="41B11115" w14:textId="77777777" w:rsidR="00BF1A82" w:rsidRDefault="00BF1A82" w:rsidP="006158BE">
            <w:pPr>
              <w:pStyle w:val="a4"/>
              <w:spacing w:after="120"/>
              <w:ind w:left="0"/>
              <w:jc w:val="center"/>
              <w:rPr>
                <w:rFonts w:ascii="Times New Roman" w:hAnsi="Times New Roman" w:cs="Times New Roman"/>
                <w:bCs/>
                <w:sz w:val="24"/>
                <w:szCs w:val="24"/>
              </w:rPr>
            </w:pPr>
            <w:r>
              <w:rPr>
                <w:rFonts w:ascii="Times New Roman" w:hAnsi="Times New Roman" w:cs="Times New Roman"/>
                <w:bCs/>
                <w:sz w:val="24"/>
                <w:szCs w:val="24"/>
              </w:rPr>
              <w:t>1</w:t>
            </w:r>
          </w:p>
        </w:tc>
        <w:tc>
          <w:tcPr>
            <w:tcW w:w="2274" w:type="dxa"/>
          </w:tcPr>
          <w:p w14:paraId="40E92965" w14:textId="77777777" w:rsidR="00BF1A82" w:rsidRDefault="00BF1A82" w:rsidP="006158BE">
            <w:pPr>
              <w:pStyle w:val="a4"/>
              <w:spacing w:after="120"/>
              <w:ind w:left="0"/>
              <w:rPr>
                <w:rFonts w:ascii="Times New Roman" w:hAnsi="Times New Roman" w:cs="Times New Roman"/>
                <w:bCs/>
                <w:sz w:val="24"/>
                <w:szCs w:val="24"/>
                <w:lang w:bidi="ru-RU"/>
              </w:rPr>
            </w:pPr>
            <w:r>
              <w:rPr>
                <w:rFonts w:ascii="Times New Roman" w:hAnsi="Times New Roman" w:cs="Times New Roman"/>
                <w:bCs/>
                <w:sz w:val="24"/>
                <w:szCs w:val="24"/>
                <w:lang w:bidi="ru-RU"/>
              </w:rPr>
              <w:t>С</w:t>
            </w:r>
            <w:r w:rsidRPr="00F53192">
              <w:rPr>
                <w:rFonts w:ascii="Times New Roman" w:hAnsi="Times New Roman" w:cs="Times New Roman"/>
                <w:bCs/>
                <w:sz w:val="24"/>
                <w:szCs w:val="24"/>
                <w:lang w:bidi="ru-RU"/>
              </w:rPr>
              <w:t>истематизация и закреплени</w:t>
            </w:r>
            <w:r>
              <w:rPr>
                <w:rFonts w:ascii="Times New Roman" w:hAnsi="Times New Roman" w:cs="Times New Roman"/>
                <w:bCs/>
                <w:sz w:val="24"/>
                <w:szCs w:val="24"/>
                <w:lang w:bidi="ru-RU"/>
              </w:rPr>
              <w:t>е</w:t>
            </w:r>
            <w:r w:rsidRPr="00F53192">
              <w:rPr>
                <w:rFonts w:ascii="Times New Roman" w:hAnsi="Times New Roman" w:cs="Times New Roman"/>
                <w:bCs/>
                <w:sz w:val="24"/>
                <w:szCs w:val="24"/>
                <w:lang w:bidi="ru-RU"/>
              </w:rPr>
              <w:t xml:space="preserve"> полученных знаний и практических умений обучающимися</w:t>
            </w:r>
          </w:p>
          <w:p w14:paraId="4BE5EE91" w14:textId="77777777" w:rsidR="00BF1A82" w:rsidRDefault="00BF1A82" w:rsidP="006158BE">
            <w:pPr>
              <w:pStyle w:val="a4"/>
              <w:spacing w:after="120"/>
              <w:ind w:left="0"/>
              <w:rPr>
                <w:rFonts w:ascii="Times New Roman" w:hAnsi="Times New Roman" w:cs="Times New Roman"/>
                <w:bCs/>
                <w:sz w:val="24"/>
                <w:szCs w:val="24"/>
                <w:lang w:bidi="ru-RU"/>
              </w:rPr>
            </w:pPr>
          </w:p>
        </w:tc>
      </w:tr>
    </w:tbl>
    <w:p w14:paraId="052801A2" w14:textId="77777777" w:rsidR="00BF1A82" w:rsidRPr="00711ECC" w:rsidRDefault="00BF1A82" w:rsidP="00BF1A82">
      <w:pPr>
        <w:ind w:firstLine="709"/>
        <w:rPr>
          <w:rFonts w:ascii="Times New Roman" w:eastAsia="Times New Roman" w:hAnsi="Times New Roman" w:cs="Times New Roman"/>
          <w:sz w:val="12"/>
          <w:szCs w:val="12"/>
          <w:lang w:eastAsia="ru-RU"/>
        </w:rPr>
      </w:pPr>
    </w:p>
    <w:p w14:paraId="6AD36689" w14:textId="77777777" w:rsidR="00BF1A82" w:rsidRDefault="00BF1A82" w:rsidP="00BF1A82">
      <w:pPr>
        <w:rPr>
          <w:rFonts w:ascii="Times New Roman" w:eastAsia="Segoe UI" w:hAnsi="Times New Roman" w:cs="Times New Roman"/>
          <w:b/>
          <w:bCs/>
          <w:caps/>
          <w:kern w:val="32"/>
          <w:sz w:val="24"/>
          <w:szCs w:val="24"/>
          <w:lang w:val="x-none" w:eastAsia="x-none"/>
        </w:rPr>
      </w:pPr>
      <w:r>
        <w:rPr>
          <w:rFonts w:ascii="Times New Roman" w:hAnsi="Times New Roman"/>
        </w:rPr>
        <w:br w:type="page"/>
      </w:r>
    </w:p>
    <w:p w14:paraId="4B1188EF" w14:textId="77777777" w:rsidR="00BF1A82" w:rsidRPr="00B115E3" w:rsidRDefault="00BF1A82" w:rsidP="00BF1A82">
      <w:pPr>
        <w:pStyle w:val="1f"/>
        <w:rPr>
          <w:rFonts w:ascii="Times New Roman" w:hAnsi="Times New Roman"/>
          <w:lang w:val="ru-RU"/>
        </w:rPr>
      </w:pPr>
      <w:r w:rsidRPr="00E11160">
        <w:rPr>
          <w:rFonts w:ascii="Times New Roman" w:hAnsi="Times New Roman"/>
        </w:rPr>
        <w:lastRenderedPageBreak/>
        <w:t xml:space="preserve">2. Структура и содержание </w:t>
      </w:r>
      <w:r>
        <w:rPr>
          <w:rFonts w:ascii="Times New Roman" w:hAnsi="Times New Roman"/>
          <w:lang w:val="ru-RU"/>
        </w:rPr>
        <w:t>ДИСЦИПЛИНЫ</w:t>
      </w:r>
    </w:p>
    <w:p w14:paraId="7ABF19B4" w14:textId="77777777" w:rsidR="00BF1A82" w:rsidRPr="00E11160" w:rsidRDefault="00BF1A82" w:rsidP="00BF1A82">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208"/>
        <w:gridCol w:w="2196"/>
      </w:tblGrid>
      <w:tr w:rsidR="00BF1A82" w:rsidRPr="00257255" w14:paraId="4024062D" w14:textId="77777777" w:rsidTr="006158BE">
        <w:trPr>
          <w:trHeight w:val="23"/>
        </w:trPr>
        <w:tc>
          <w:tcPr>
            <w:tcW w:w="3259" w:type="pct"/>
            <w:vAlign w:val="center"/>
          </w:tcPr>
          <w:p w14:paraId="104A0947" w14:textId="77777777" w:rsidR="00BF1A82" w:rsidRPr="00257255" w:rsidRDefault="00BF1A82" w:rsidP="006158BE">
            <w:pPr>
              <w:jc w:val="center"/>
              <w:rPr>
                <w:rFonts w:ascii="Times New Roman" w:hAnsi="Times New Roman" w:cs="Times New Roman"/>
                <w:b/>
                <w:sz w:val="24"/>
              </w:rPr>
            </w:pPr>
            <w:r w:rsidRPr="00257255">
              <w:rPr>
                <w:rFonts w:ascii="Times New Roman" w:hAnsi="Times New Roman" w:cs="Times New Roman"/>
                <w:b/>
                <w:sz w:val="24"/>
              </w:rPr>
              <w:t xml:space="preserve">Наименование составных частей </w:t>
            </w:r>
            <w:r>
              <w:rPr>
                <w:rFonts w:ascii="Times New Roman" w:hAnsi="Times New Roman" w:cs="Times New Roman"/>
                <w:b/>
                <w:sz w:val="24"/>
              </w:rPr>
              <w:t>дисциплины</w:t>
            </w:r>
          </w:p>
        </w:tc>
        <w:tc>
          <w:tcPr>
            <w:tcW w:w="618" w:type="pct"/>
            <w:vAlign w:val="center"/>
          </w:tcPr>
          <w:p w14:paraId="03529814" w14:textId="77777777" w:rsidR="00BF1A82" w:rsidRPr="00257255" w:rsidRDefault="00BF1A82" w:rsidP="006158BE">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123" w:type="pct"/>
          </w:tcPr>
          <w:p w14:paraId="12A0DBFC" w14:textId="77777777" w:rsidR="00BF1A82" w:rsidRPr="00257255" w:rsidRDefault="00BF1A82" w:rsidP="006158BE">
            <w:pPr>
              <w:jc w:val="center"/>
              <w:rPr>
                <w:rFonts w:ascii="Times New Roman" w:hAnsi="Times New Roman" w:cs="Times New Roman"/>
                <w:b/>
                <w:iCs/>
                <w:sz w:val="24"/>
              </w:rPr>
            </w:pPr>
            <w:r w:rsidRPr="00257255">
              <w:rPr>
                <w:rFonts w:ascii="Times New Roman" w:hAnsi="Times New Roman" w:cs="Times New Roman"/>
                <w:b/>
                <w:sz w:val="24"/>
              </w:rPr>
              <w:t xml:space="preserve">В </w:t>
            </w:r>
            <w:proofErr w:type="spellStart"/>
            <w:r w:rsidRPr="00257255">
              <w:rPr>
                <w:rFonts w:ascii="Times New Roman" w:hAnsi="Times New Roman" w:cs="Times New Roman"/>
                <w:b/>
                <w:sz w:val="24"/>
              </w:rPr>
              <w:t>т.ч</w:t>
            </w:r>
            <w:proofErr w:type="spellEnd"/>
            <w:r w:rsidRPr="00257255">
              <w:rPr>
                <w:rFonts w:ascii="Times New Roman" w:hAnsi="Times New Roman" w:cs="Times New Roman"/>
                <w:b/>
                <w:sz w:val="24"/>
              </w:rPr>
              <w:t xml:space="preserve">. в форме </w:t>
            </w:r>
            <w:proofErr w:type="spellStart"/>
            <w:r w:rsidRPr="00257255">
              <w:rPr>
                <w:rFonts w:ascii="Times New Roman" w:hAnsi="Times New Roman" w:cs="Times New Roman"/>
                <w:b/>
                <w:sz w:val="24"/>
              </w:rPr>
              <w:t>практ</w:t>
            </w:r>
            <w:proofErr w:type="spellEnd"/>
            <w:r>
              <w:rPr>
                <w:rFonts w:ascii="Times New Roman" w:hAnsi="Times New Roman" w:cs="Times New Roman"/>
                <w:b/>
                <w:sz w:val="24"/>
              </w:rPr>
              <w:t>.</w:t>
            </w:r>
            <w:r w:rsidRPr="00257255">
              <w:rPr>
                <w:rFonts w:ascii="Times New Roman" w:hAnsi="Times New Roman" w:cs="Times New Roman"/>
                <w:b/>
                <w:sz w:val="24"/>
              </w:rPr>
              <w:t xml:space="preserve"> подготовки</w:t>
            </w:r>
          </w:p>
        </w:tc>
      </w:tr>
      <w:tr w:rsidR="00BF1A82" w:rsidRPr="00257255" w14:paraId="51AF8095" w14:textId="77777777" w:rsidTr="006158BE">
        <w:trPr>
          <w:trHeight w:val="23"/>
        </w:trPr>
        <w:tc>
          <w:tcPr>
            <w:tcW w:w="3259" w:type="pct"/>
            <w:vAlign w:val="center"/>
          </w:tcPr>
          <w:p w14:paraId="410DBC99" w14:textId="77777777" w:rsidR="00BF1A82" w:rsidRPr="00257255" w:rsidRDefault="00BF1A82" w:rsidP="006158BE">
            <w:pPr>
              <w:jc w:val="both"/>
              <w:rPr>
                <w:rFonts w:ascii="Times New Roman" w:hAnsi="Times New Roman" w:cs="Times New Roman"/>
                <w:bCs/>
                <w:sz w:val="24"/>
                <w:szCs w:val="24"/>
              </w:rPr>
            </w:pPr>
            <w:r>
              <w:rPr>
                <w:rFonts w:ascii="Times New Roman" w:hAnsi="Times New Roman" w:cs="Times New Roman"/>
                <w:bCs/>
                <w:sz w:val="24"/>
                <w:szCs w:val="24"/>
              </w:rPr>
              <w:t xml:space="preserve">Учебные </w:t>
            </w:r>
            <w:r w:rsidRPr="00257255">
              <w:rPr>
                <w:rFonts w:ascii="Times New Roman" w:hAnsi="Times New Roman" w:cs="Times New Roman"/>
                <w:bCs/>
                <w:sz w:val="24"/>
                <w:szCs w:val="24"/>
              </w:rPr>
              <w:t>занятия</w:t>
            </w:r>
            <w:r w:rsidRPr="00480B89">
              <w:rPr>
                <w:rFonts w:ascii="Times New Roman" w:hAnsi="Times New Roman" w:cs="Times New Roman"/>
                <w:sz w:val="24"/>
                <w:szCs w:val="24"/>
              </w:rPr>
              <w:t>, из них:</w:t>
            </w:r>
          </w:p>
        </w:tc>
        <w:tc>
          <w:tcPr>
            <w:tcW w:w="618" w:type="pct"/>
            <w:vAlign w:val="center"/>
          </w:tcPr>
          <w:p w14:paraId="470901AA" w14:textId="77777777" w:rsidR="00BF1A82" w:rsidRPr="005A0B8B" w:rsidRDefault="00BF1A82" w:rsidP="006158BE">
            <w:pPr>
              <w:jc w:val="center"/>
              <w:rPr>
                <w:rFonts w:ascii="Times New Roman" w:hAnsi="Times New Roman" w:cs="Times New Roman"/>
                <w:bCs/>
                <w:sz w:val="24"/>
                <w:szCs w:val="24"/>
              </w:rPr>
            </w:pPr>
            <w:r w:rsidRPr="005A0B8B">
              <w:rPr>
                <w:rFonts w:ascii="Times New Roman" w:hAnsi="Times New Roman" w:cs="Times New Roman"/>
                <w:bCs/>
                <w:sz w:val="24"/>
                <w:szCs w:val="24"/>
              </w:rPr>
              <w:t>36</w:t>
            </w:r>
          </w:p>
        </w:tc>
        <w:tc>
          <w:tcPr>
            <w:tcW w:w="1123" w:type="pct"/>
            <w:vAlign w:val="center"/>
          </w:tcPr>
          <w:p w14:paraId="3F91A68F" w14:textId="77777777" w:rsidR="00BF1A82" w:rsidRPr="005A0B8B" w:rsidRDefault="00BF1A82" w:rsidP="006158BE">
            <w:pPr>
              <w:jc w:val="center"/>
              <w:rPr>
                <w:rFonts w:ascii="Times New Roman" w:hAnsi="Times New Roman" w:cs="Times New Roman"/>
                <w:bCs/>
                <w:sz w:val="24"/>
                <w:szCs w:val="24"/>
              </w:rPr>
            </w:pPr>
            <w:r w:rsidRPr="005A0B8B">
              <w:rPr>
                <w:rFonts w:ascii="Times New Roman" w:hAnsi="Times New Roman" w:cs="Times New Roman"/>
                <w:bCs/>
                <w:sz w:val="24"/>
                <w:szCs w:val="24"/>
              </w:rPr>
              <w:t>18</w:t>
            </w:r>
          </w:p>
        </w:tc>
      </w:tr>
      <w:tr w:rsidR="00BF1A82" w:rsidRPr="00257255" w14:paraId="3063C930" w14:textId="77777777" w:rsidTr="006158BE">
        <w:trPr>
          <w:trHeight w:val="23"/>
        </w:trPr>
        <w:tc>
          <w:tcPr>
            <w:tcW w:w="3259" w:type="pct"/>
            <w:vAlign w:val="center"/>
          </w:tcPr>
          <w:p w14:paraId="54E4BCA7" w14:textId="77777777" w:rsidR="00BF1A82" w:rsidRPr="00480B89" w:rsidRDefault="00BF1A82" w:rsidP="006158BE">
            <w:pPr>
              <w:jc w:val="both"/>
              <w:rPr>
                <w:rFonts w:ascii="Times New Roman" w:hAnsi="Times New Roman" w:cs="Times New Roman"/>
                <w:bCs/>
                <w:iCs/>
                <w:sz w:val="24"/>
                <w:szCs w:val="24"/>
              </w:rPr>
            </w:pPr>
            <w:r w:rsidRPr="00480B89">
              <w:rPr>
                <w:rFonts w:ascii="Times New Roman" w:hAnsi="Times New Roman" w:cs="Times New Roman"/>
                <w:bCs/>
                <w:iCs/>
                <w:sz w:val="24"/>
                <w:szCs w:val="24"/>
              </w:rPr>
              <w:t>теоретические</w:t>
            </w:r>
          </w:p>
        </w:tc>
        <w:tc>
          <w:tcPr>
            <w:tcW w:w="618" w:type="pct"/>
            <w:vAlign w:val="center"/>
          </w:tcPr>
          <w:p w14:paraId="66263B6A" w14:textId="77777777" w:rsidR="00BF1A82" w:rsidRPr="005A0B8B" w:rsidRDefault="00BF1A82" w:rsidP="006158BE">
            <w:pPr>
              <w:jc w:val="center"/>
              <w:rPr>
                <w:rFonts w:ascii="Times New Roman" w:hAnsi="Times New Roman" w:cs="Times New Roman"/>
                <w:bCs/>
                <w:sz w:val="24"/>
                <w:szCs w:val="24"/>
              </w:rPr>
            </w:pPr>
            <w:r w:rsidRPr="005A0B8B">
              <w:rPr>
                <w:rFonts w:ascii="Times New Roman" w:hAnsi="Times New Roman" w:cs="Times New Roman"/>
                <w:bCs/>
                <w:sz w:val="24"/>
                <w:szCs w:val="24"/>
              </w:rPr>
              <w:t>18</w:t>
            </w:r>
          </w:p>
        </w:tc>
        <w:tc>
          <w:tcPr>
            <w:tcW w:w="1123" w:type="pct"/>
            <w:vAlign w:val="center"/>
          </w:tcPr>
          <w:p w14:paraId="63C24F29" w14:textId="77777777" w:rsidR="00BF1A82" w:rsidRPr="005A0B8B" w:rsidRDefault="00BF1A82" w:rsidP="006158BE">
            <w:pPr>
              <w:jc w:val="center"/>
              <w:rPr>
                <w:rFonts w:ascii="Times New Roman" w:hAnsi="Times New Roman" w:cs="Times New Roman"/>
                <w:bCs/>
                <w:sz w:val="24"/>
                <w:szCs w:val="24"/>
              </w:rPr>
            </w:pPr>
            <w:r w:rsidRPr="005A0B8B">
              <w:rPr>
                <w:rFonts w:ascii="Times New Roman" w:hAnsi="Times New Roman" w:cs="Times New Roman"/>
                <w:bCs/>
                <w:sz w:val="24"/>
                <w:szCs w:val="24"/>
              </w:rPr>
              <w:t>-</w:t>
            </w:r>
          </w:p>
        </w:tc>
      </w:tr>
      <w:tr w:rsidR="00BF1A82" w:rsidRPr="00257255" w14:paraId="0E681F6C" w14:textId="77777777" w:rsidTr="006158BE">
        <w:trPr>
          <w:trHeight w:val="23"/>
        </w:trPr>
        <w:tc>
          <w:tcPr>
            <w:tcW w:w="3259" w:type="pct"/>
            <w:vAlign w:val="center"/>
          </w:tcPr>
          <w:p w14:paraId="7F2A027C" w14:textId="77777777" w:rsidR="00BF1A82" w:rsidRPr="00480B89" w:rsidRDefault="00BF1A82" w:rsidP="006158BE">
            <w:pPr>
              <w:jc w:val="both"/>
              <w:rPr>
                <w:rFonts w:ascii="Times New Roman" w:hAnsi="Times New Roman" w:cs="Times New Roman"/>
                <w:bCs/>
                <w:iCs/>
                <w:sz w:val="24"/>
                <w:szCs w:val="24"/>
              </w:rPr>
            </w:pPr>
            <w:r w:rsidRPr="00480B89">
              <w:rPr>
                <w:rFonts w:ascii="Times New Roman" w:hAnsi="Times New Roman" w:cs="Times New Roman"/>
                <w:bCs/>
                <w:iCs/>
                <w:sz w:val="24"/>
                <w:szCs w:val="24"/>
              </w:rPr>
              <w:t>практические</w:t>
            </w:r>
          </w:p>
        </w:tc>
        <w:tc>
          <w:tcPr>
            <w:tcW w:w="618" w:type="pct"/>
            <w:vAlign w:val="center"/>
          </w:tcPr>
          <w:p w14:paraId="09AE5D44" w14:textId="77777777" w:rsidR="00BF1A82" w:rsidRPr="005A0B8B" w:rsidRDefault="00BF1A82" w:rsidP="006158BE">
            <w:pPr>
              <w:jc w:val="center"/>
              <w:rPr>
                <w:rFonts w:ascii="Times New Roman" w:hAnsi="Times New Roman" w:cs="Times New Roman"/>
                <w:bCs/>
                <w:sz w:val="24"/>
                <w:szCs w:val="24"/>
              </w:rPr>
            </w:pPr>
            <w:r w:rsidRPr="005A0B8B">
              <w:rPr>
                <w:rFonts w:ascii="Times New Roman" w:hAnsi="Times New Roman" w:cs="Times New Roman"/>
                <w:bCs/>
                <w:sz w:val="24"/>
                <w:szCs w:val="24"/>
              </w:rPr>
              <w:t>18</w:t>
            </w:r>
          </w:p>
        </w:tc>
        <w:tc>
          <w:tcPr>
            <w:tcW w:w="1123" w:type="pct"/>
            <w:vAlign w:val="center"/>
          </w:tcPr>
          <w:p w14:paraId="013CA3E4" w14:textId="77777777" w:rsidR="00BF1A82" w:rsidRPr="005A0B8B" w:rsidRDefault="00BF1A82" w:rsidP="006158BE">
            <w:pPr>
              <w:jc w:val="center"/>
              <w:rPr>
                <w:rFonts w:ascii="Times New Roman" w:hAnsi="Times New Roman" w:cs="Times New Roman"/>
                <w:bCs/>
                <w:sz w:val="24"/>
                <w:szCs w:val="24"/>
              </w:rPr>
            </w:pPr>
            <w:r w:rsidRPr="005A0B8B">
              <w:rPr>
                <w:rFonts w:ascii="Times New Roman" w:hAnsi="Times New Roman" w:cs="Times New Roman"/>
                <w:bCs/>
                <w:sz w:val="24"/>
                <w:szCs w:val="24"/>
              </w:rPr>
              <w:t>16</w:t>
            </w:r>
          </w:p>
        </w:tc>
      </w:tr>
      <w:tr w:rsidR="00BF1A82" w:rsidRPr="00257255" w14:paraId="02A8B67A" w14:textId="77777777" w:rsidTr="006158BE">
        <w:trPr>
          <w:trHeight w:val="23"/>
        </w:trPr>
        <w:tc>
          <w:tcPr>
            <w:tcW w:w="3259" w:type="pct"/>
            <w:vAlign w:val="center"/>
          </w:tcPr>
          <w:p w14:paraId="4B8A318D" w14:textId="77777777" w:rsidR="00BF1A82" w:rsidRPr="00257255" w:rsidRDefault="00BF1A82" w:rsidP="006158BE">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618" w:type="pct"/>
            <w:vAlign w:val="center"/>
          </w:tcPr>
          <w:p w14:paraId="0F9BBFDC" w14:textId="77777777" w:rsidR="00BF1A82" w:rsidRPr="005A0B8B" w:rsidRDefault="00BF1A82" w:rsidP="006158BE">
            <w:pPr>
              <w:jc w:val="center"/>
              <w:rPr>
                <w:rFonts w:ascii="Times New Roman" w:hAnsi="Times New Roman" w:cs="Times New Roman"/>
                <w:bCs/>
                <w:sz w:val="24"/>
                <w:szCs w:val="24"/>
              </w:rPr>
            </w:pPr>
            <w:r w:rsidRPr="005A0B8B">
              <w:rPr>
                <w:rFonts w:ascii="Times New Roman" w:hAnsi="Times New Roman" w:cs="Times New Roman"/>
                <w:bCs/>
                <w:sz w:val="24"/>
                <w:szCs w:val="24"/>
              </w:rPr>
              <w:t>2</w:t>
            </w:r>
          </w:p>
        </w:tc>
        <w:tc>
          <w:tcPr>
            <w:tcW w:w="1123" w:type="pct"/>
            <w:vAlign w:val="center"/>
          </w:tcPr>
          <w:p w14:paraId="651C1D9B" w14:textId="77777777" w:rsidR="00BF1A82" w:rsidRPr="005A0B8B" w:rsidRDefault="00BF1A82" w:rsidP="006158BE">
            <w:pPr>
              <w:jc w:val="center"/>
              <w:rPr>
                <w:rFonts w:ascii="Times New Roman" w:hAnsi="Times New Roman" w:cs="Times New Roman"/>
                <w:bCs/>
                <w:sz w:val="24"/>
                <w:szCs w:val="24"/>
              </w:rPr>
            </w:pPr>
            <w:r w:rsidRPr="005A0B8B">
              <w:rPr>
                <w:rFonts w:ascii="Times New Roman" w:hAnsi="Times New Roman" w:cs="Times New Roman"/>
                <w:bCs/>
                <w:sz w:val="24"/>
                <w:szCs w:val="24"/>
              </w:rPr>
              <w:t>2</w:t>
            </w:r>
          </w:p>
        </w:tc>
      </w:tr>
      <w:tr w:rsidR="00BF1A82" w:rsidRPr="00257255" w14:paraId="2EC5B7D1" w14:textId="77777777" w:rsidTr="006158BE">
        <w:trPr>
          <w:trHeight w:val="23"/>
        </w:trPr>
        <w:tc>
          <w:tcPr>
            <w:tcW w:w="3259" w:type="pct"/>
            <w:vAlign w:val="center"/>
          </w:tcPr>
          <w:p w14:paraId="1D6D20C4" w14:textId="77777777" w:rsidR="00BF1A82" w:rsidRPr="00257255" w:rsidRDefault="00BF1A82" w:rsidP="006158BE">
            <w:pPr>
              <w:jc w:val="both"/>
              <w:rPr>
                <w:rFonts w:ascii="Times New Roman" w:hAnsi="Times New Roman" w:cs="Times New Roman"/>
                <w:bCs/>
                <w:sz w:val="24"/>
                <w:szCs w:val="24"/>
              </w:rPr>
            </w:pPr>
            <w:r w:rsidRPr="00257255">
              <w:rPr>
                <w:rFonts w:ascii="Times New Roman" w:hAnsi="Times New Roman" w:cs="Times New Roman"/>
                <w:bCs/>
                <w:sz w:val="24"/>
                <w:szCs w:val="24"/>
              </w:rPr>
              <w:t xml:space="preserve">Промежуточная аттестация </w:t>
            </w:r>
            <w:r>
              <w:rPr>
                <w:rFonts w:ascii="Times New Roman" w:hAnsi="Times New Roman" w:cs="Times New Roman"/>
                <w:bCs/>
                <w:sz w:val="24"/>
                <w:szCs w:val="24"/>
              </w:rPr>
              <w:t xml:space="preserve">в </w:t>
            </w:r>
            <w:r w:rsidRPr="00480B89">
              <w:rPr>
                <w:rFonts w:ascii="Times New Roman" w:hAnsi="Times New Roman" w:cs="Times New Roman"/>
                <w:bCs/>
                <w:iCs/>
                <w:sz w:val="24"/>
                <w:szCs w:val="24"/>
              </w:rPr>
              <w:t>форме</w:t>
            </w:r>
            <w:r w:rsidRPr="00EC09F6">
              <w:rPr>
                <w:rFonts w:ascii="Times New Roman" w:hAnsi="Times New Roman" w:cs="Times New Roman"/>
                <w:bCs/>
                <w:i/>
                <w:iCs/>
                <w:sz w:val="24"/>
                <w:szCs w:val="24"/>
              </w:rPr>
              <w:t xml:space="preserve"> </w:t>
            </w:r>
            <w:r>
              <w:rPr>
                <w:rFonts w:ascii="Times New Roman" w:hAnsi="Times New Roman" w:cs="Times New Roman"/>
                <w:bCs/>
                <w:sz w:val="24"/>
                <w:szCs w:val="24"/>
              </w:rPr>
              <w:t>дифференцированного зачета</w:t>
            </w:r>
          </w:p>
        </w:tc>
        <w:tc>
          <w:tcPr>
            <w:tcW w:w="618" w:type="pct"/>
            <w:vAlign w:val="center"/>
          </w:tcPr>
          <w:p w14:paraId="7E8ECCC1" w14:textId="77777777" w:rsidR="00BF1A82" w:rsidRPr="005A0B8B" w:rsidRDefault="00BF1A82" w:rsidP="006158BE">
            <w:pPr>
              <w:jc w:val="center"/>
              <w:rPr>
                <w:rFonts w:ascii="Times New Roman" w:hAnsi="Times New Roman" w:cs="Times New Roman"/>
                <w:bCs/>
                <w:sz w:val="24"/>
                <w:szCs w:val="24"/>
              </w:rPr>
            </w:pPr>
            <w:r w:rsidRPr="005A0B8B">
              <w:rPr>
                <w:rFonts w:ascii="Times New Roman" w:hAnsi="Times New Roman" w:cs="Times New Roman"/>
                <w:bCs/>
                <w:sz w:val="24"/>
                <w:szCs w:val="24"/>
              </w:rPr>
              <w:t>2</w:t>
            </w:r>
          </w:p>
        </w:tc>
        <w:tc>
          <w:tcPr>
            <w:tcW w:w="1123" w:type="pct"/>
            <w:vAlign w:val="center"/>
          </w:tcPr>
          <w:p w14:paraId="4751F8E1" w14:textId="77777777" w:rsidR="00BF1A82" w:rsidRPr="005A0B8B" w:rsidRDefault="00BF1A82" w:rsidP="006158BE">
            <w:pPr>
              <w:jc w:val="center"/>
              <w:rPr>
                <w:rFonts w:ascii="Times New Roman" w:hAnsi="Times New Roman" w:cs="Times New Roman"/>
                <w:bCs/>
                <w:sz w:val="24"/>
                <w:szCs w:val="24"/>
              </w:rPr>
            </w:pPr>
            <w:r w:rsidRPr="005A0B8B">
              <w:rPr>
                <w:rFonts w:ascii="Times New Roman" w:hAnsi="Times New Roman" w:cs="Times New Roman"/>
                <w:bCs/>
                <w:sz w:val="24"/>
                <w:szCs w:val="24"/>
              </w:rPr>
              <w:t>-</w:t>
            </w:r>
          </w:p>
        </w:tc>
      </w:tr>
      <w:tr w:rsidR="00BF1A82" w:rsidRPr="00257255" w14:paraId="1ED10482" w14:textId="77777777" w:rsidTr="006158BE">
        <w:trPr>
          <w:trHeight w:val="23"/>
        </w:trPr>
        <w:tc>
          <w:tcPr>
            <w:tcW w:w="3259" w:type="pct"/>
            <w:vAlign w:val="center"/>
          </w:tcPr>
          <w:p w14:paraId="72298BDD" w14:textId="77777777" w:rsidR="00BF1A82" w:rsidRPr="00257255" w:rsidRDefault="00BF1A82" w:rsidP="006158BE">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618" w:type="pct"/>
            <w:vAlign w:val="center"/>
          </w:tcPr>
          <w:p w14:paraId="3EE78D4E" w14:textId="77777777" w:rsidR="00BF1A82" w:rsidRPr="005A0B8B" w:rsidRDefault="00BF1A82" w:rsidP="006158BE">
            <w:pPr>
              <w:jc w:val="center"/>
              <w:rPr>
                <w:rFonts w:ascii="Times New Roman" w:hAnsi="Times New Roman" w:cs="Times New Roman"/>
                <w:b/>
                <w:sz w:val="24"/>
                <w:szCs w:val="24"/>
              </w:rPr>
            </w:pPr>
            <w:r w:rsidRPr="005A0B8B">
              <w:rPr>
                <w:rFonts w:ascii="Times New Roman" w:hAnsi="Times New Roman" w:cs="Times New Roman"/>
                <w:b/>
                <w:sz w:val="24"/>
                <w:szCs w:val="24"/>
              </w:rPr>
              <w:t>40</w:t>
            </w:r>
          </w:p>
        </w:tc>
        <w:tc>
          <w:tcPr>
            <w:tcW w:w="1123" w:type="pct"/>
            <w:vAlign w:val="center"/>
          </w:tcPr>
          <w:p w14:paraId="5424B217" w14:textId="77777777" w:rsidR="00BF1A82" w:rsidRPr="005A0B8B" w:rsidRDefault="00BF1A82" w:rsidP="006158BE">
            <w:pPr>
              <w:jc w:val="center"/>
              <w:rPr>
                <w:rFonts w:ascii="Times New Roman" w:hAnsi="Times New Roman" w:cs="Times New Roman"/>
                <w:b/>
                <w:sz w:val="24"/>
                <w:szCs w:val="24"/>
              </w:rPr>
            </w:pPr>
            <w:r w:rsidRPr="005A0B8B">
              <w:rPr>
                <w:rFonts w:ascii="Times New Roman" w:hAnsi="Times New Roman" w:cs="Times New Roman"/>
                <w:b/>
                <w:sz w:val="24"/>
                <w:szCs w:val="24"/>
              </w:rPr>
              <w:t>18</w:t>
            </w:r>
          </w:p>
        </w:tc>
      </w:tr>
    </w:tbl>
    <w:p w14:paraId="53A6B522" w14:textId="77777777" w:rsidR="00BF1A82" w:rsidRDefault="00BF1A82" w:rsidP="00BF1A82">
      <w:pPr>
        <w:rPr>
          <w:rFonts w:ascii="Times New Roman" w:eastAsia="Segoe UI" w:hAnsi="Times New Roman" w:cs="Times New Roman"/>
          <w:b/>
          <w:bCs/>
          <w:sz w:val="24"/>
          <w:szCs w:val="24"/>
          <w:lang w:eastAsia="ru-RU"/>
        </w:rPr>
      </w:pPr>
      <w:r>
        <w:rPr>
          <w:rFonts w:ascii="Times New Roman" w:hAnsi="Times New Roman"/>
        </w:rPr>
        <w:br w:type="page"/>
      </w:r>
    </w:p>
    <w:p w14:paraId="3D7FC540" w14:textId="77777777" w:rsidR="00BF1A82" w:rsidRDefault="00BF1A82" w:rsidP="00BF1A82">
      <w:pPr>
        <w:pStyle w:val="114"/>
        <w:rPr>
          <w:rFonts w:ascii="Times New Roman" w:hAnsi="Times New Roman"/>
        </w:rPr>
        <w:sectPr w:rsidR="00BF1A82" w:rsidSect="001604E7">
          <w:headerReference w:type="even" r:id="rId30"/>
          <w:pgSz w:w="11906" w:h="16838"/>
          <w:pgMar w:top="1134" w:right="567" w:bottom="1134" w:left="1701" w:header="709" w:footer="709" w:gutter="0"/>
          <w:cols w:space="708"/>
          <w:docGrid w:linePitch="360"/>
        </w:sectPr>
      </w:pPr>
    </w:p>
    <w:p w14:paraId="69BEF14E" w14:textId="77777777" w:rsidR="00BF1A82" w:rsidRPr="00782EFC" w:rsidRDefault="00BF1A82" w:rsidP="00BF1A82">
      <w:pPr>
        <w:pStyle w:val="114"/>
        <w:rPr>
          <w:rFonts w:ascii="Times New Roman" w:hAnsi="Times New Roman"/>
        </w:rPr>
      </w:pPr>
      <w:r w:rsidRPr="00782EFC">
        <w:rPr>
          <w:rFonts w:ascii="Times New Roman" w:hAnsi="Times New Roman"/>
        </w:rPr>
        <w:lastRenderedPageBreak/>
        <w:t>2.</w:t>
      </w:r>
      <w:r>
        <w:rPr>
          <w:rFonts w:ascii="Times New Roman" w:hAnsi="Times New Roman"/>
        </w:rPr>
        <w:t>2</w:t>
      </w:r>
      <w:r w:rsidRPr="00782EFC">
        <w:rPr>
          <w:rFonts w:ascii="Times New Roman" w:hAnsi="Times New Roman"/>
        </w:rPr>
        <w:t>. </w:t>
      </w:r>
      <w:r>
        <w:rPr>
          <w:rFonts w:ascii="Times New Roman" w:hAnsi="Times New Roman"/>
        </w:rPr>
        <w:t>С</w:t>
      </w:r>
      <w:r w:rsidRPr="00782EFC">
        <w:rPr>
          <w:rFonts w:ascii="Times New Roman" w:hAnsi="Times New Roman"/>
        </w:rPr>
        <w:t xml:space="preserve">одержание </w:t>
      </w:r>
      <w:r>
        <w:rPr>
          <w:rFonts w:ascii="Times New Roman" w:hAnsi="Times New Roman"/>
        </w:rPr>
        <w:t>дисциплины</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gridCol w:w="2694"/>
        <w:gridCol w:w="2409"/>
      </w:tblGrid>
      <w:tr w:rsidR="00BF1A82" w:rsidRPr="00C63897" w14:paraId="71E13D41" w14:textId="77777777" w:rsidTr="006158BE">
        <w:trPr>
          <w:trHeight w:val="903"/>
        </w:trPr>
        <w:tc>
          <w:tcPr>
            <w:tcW w:w="2972" w:type="dxa"/>
            <w:vAlign w:val="center"/>
          </w:tcPr>
          <w:p w14:paraId="5D3C1AFF" w14:textId="77777777" w:rsidR="00BF1A82" w:rsidRPr="00C63897" w:rsidRDefault="00BF1A82" w:rsidP="006158BE">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65E4846C" w14:textId="77777777" w:rsidR="00BF1A82" w:rsidRPr="00C63897" w:rsidRDefault="00BF1A82" w:rsidP="006158BE">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С</w:t>
            </w:r>
            <w:r w:rsidRPr="00C63897">
              <w:rPr>
                <w:rFonts w:ascii="Times New Roman" w:eastAsia="Times New Roman" w:hAnsi="Times New Roman" w:cs="Times New Roman"/>
                <w:b/>
                <w:bCs/>
                <w:lang w:eastAsia="ru-RU"/>
              </w:rPr>
              <w:t>одержание учебного материала, практически</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и лабораторны</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заняти</w:t>
            </w:r>
            <w:r>
              <w:rPr>
                <w:rFonts w:ascii="Times New Roman" w:eastAsia="Times New Roman" w:hAnsi="Times New Roman" w:cs="Times New Roman"/>
                <w:b/>
                <w:bCs/>
                <w:lang w:eastAsia="ru-RU"/>
              </w:rPr>
              <w:t>й</w:t>
            </w:r>
          </w:p>
        </w:tc>
        <w:tc>
          <w:tcPr>
            <w:tcW w:w="2694" w:type="dxa"/>
          </w:tcPr>
          <w:p w14:paraId="0AB910A2" w14:textId="77777777" w:rsidR="00BF1A82" w:rsidRPr="00B04090" w:rsidRDefault="00BF1A82" w:rsidP="006158BE">
            <w:pPr>
              <w:suppressAutoHyphens/>
              <w:jc w:val="center"/>
              <w:rPr>
                <w:rFonts w:ascii="Times New Roman" w:eastAsia="Times New Roman" w:hAnsi="Times New Roman" w:cs="Times New Roman"/>
                <w:b/>
                <w:bCs/>
                <w:lang w:eastAsia="ru-RU"/>
              </w:rPr>
            </w:pPr>
            <w:r w:rsidRPr="00B04090">
              <w:rPr>
                <w:rFonts w:ascii="Times New Roman" w:hAnsi="Times New Roman"/>
                <w:b/>
                <w:bCs/>
                <w:sz w:val="24"/>
                <w:szCs w:val="24"/>
              </w:rPr>
              <w:t xml:space="preserve">Объем, </w:t>
            </w:r>
            <w:proofErr w:type="spellStart"/>
            <w:r w:rsidRPr="00B04090">
              <w:rPr>
                <w:rFonts w:ascii="Times New Roman" w:hAnsi="Times New Roman"/>
                <w:b/>
                <w:bCs/>
                <w:sz w:val="24"/>
                <w:szCs w:val="24"/>
              </w:rPr>
              <w:t>ак</w:t>
            </w:r>
            <w:proofErr w:type="spellEnd"/>
            <w:r w:rsidRPr="00B04090">
              <w:rPr>
                <w:rFonts w:ascii="Times New Roman" w:hAnsi="Times New Roman"/>
                <w:b/>
                <w:bCs/>
                <w:sz w:val="24"/>
                <w:szCs w:val="24"/>
              </w:rPr>
              <w:t xml:space="preserve">. ч. / </w:t>
            </w:r>
            <w:r w:rsidRPr="00B04090">
              <w:rPr>
                <w:rFonts w:ascii="Times New Roman" w:hAnsi="Times New Roman"/>
                <w:b/>
                <w:bCs/>
                <w:sz w:val="24"/>
                <w:szCs w:val="24"/>
              </w:rPr>
              <w:br/>
              <w:t xml:space="preserve">в том числе </w:t>
            </w:r>
            <w:r w:rsidRPr="00B04090">
              <w:rPr>
                <w:rFonts w:ascii="Times New Roman" w:hAnsi="Times New Roman"/>
                <w:b/>
                <w:bCs/>
                <w:sz w:val="24"/>
                <w:szCs w:val="24"/>
              </w:rPr>
              <w:br/>
              <w:t xml:space="preserve">в форме практической подготовки, </w:t>
            </w:r>
            <w:r w:rsidRPr="00B04090">
              <w:rPr>
                <w:rFonts w:ascii="Times New Roman" w:hAnsi="Times New Roman"/>
                <w:b/>
                <w:bCs/>
                <w:sz w:val="24"/>
                <w:szCs w:val="24"/>
              </w:rPr>
              <w:br/>
            </w:r>
            <w:proofErr w:type="spellStart"/>
            <w:r w:rsidRPr="00B04090">
              <w:rPr>
                <w:rFonts w:ascii="Times New Roman" w:hAnsi="Times New Roman"/>
                <w:b/>
                <w:bCs/>
                <w:sz w:val="24"/>
                <w:szCs w:val="24"/>
              </w:rPr>
              <w:t>ак</w:t>
            </w:r>
            <w:proofErr w:type="spellEnd"/>
            <w:r w:rsidRPr="00B04090">
              <w:rPr>
                <w:rFonts w:ascii="Times New Roman" w:hAnsi="Times New Roman"/>
                <w:b/>
                <w:bCs/>
                <w:sz w:val="24"/>
                <w:szCs w:val="24"/>
              </w:rPr>
              <w:t>. ч.</w:t>
            </w:r>
          </w:p>
        </w:tc>
        <w:tc>
          <w:tcPr>
            <w:tcW w:w="2409" w:type="dxa"/>
          </w:tcPr>
          <w:p w14:paraId="78BFD1D1" w14:textId="77777777" w:rsidR="00BF1A82" w:rsidRDefault="00BF1A82" w:rsidP="006158BE">
            <w:pPr>
              <w:suppressAutoHyphens/>
              <w:jc w:val="center"/>
              <w:rPr>
                <w:rFonts w:ascii="Times New Roman" w:eastAsia="Times New Roman" w:hAnsi="Times New Roman" w:cs="Times New Roman"/>
                <w:b/>
                <w:bCs/>
                <w:lang w:eastAsia="ru-RU"/>
              </w:rPr>
            </w:pPr>
            <w:r w:rsidRPr="00A41920">
              <w:rPr>
                <w:rFonts w:ascii="Times New Roman" w:hAnsi="Times New Roman"/>
                <w:b/>
                <w:bCs/>
                <w:sz w:val="24"/>
                <w:szCs w:val="24"/>
              </w:rPr>
              <w:t>Коды компетенций, формированию которых способствует элемент программы</w:t>
            </w:r>
          </w:p>
        </w:tc>
      </w:tr>
      <w:tr w:rsidR="00BF1A82" w:rsidRPr="00C63897" w14:paraId="156921B7" w14:textId="77777777" w:rsidTr="006158BE">
        <w:tc>
          <w:tcPr>
            <w:tcW w:w="9634" w:type="dxa"/>
            <w:gridSpan w:val="2"/>
          </w:tcPr>
          <w:p w14:paraId="68F7CA0A" w14:textId="77777777" w:rsidR="00BF1A82" w:rsidRPr="00C63897" w:rsidRDefault="00BF1A82" w:rsidP="006158BE">
            <w:pPr>
              <w:rPr>
                <w:rFonts w:ascii="Times New Roman" w:eastAsia="Times New Roman" w:hAnsi="Times New Roman" w:cs="Times New Roman"/>
                <w:i/>
                <w:lang w:eastAsia="ru-RU"/>
              </w:rPr>
            </w:pPr>
            <w:bookmarkStart w:id="66" w:name="_Hlk156226944"/>
            <w:r>
              <w:rPr>
                <w:rFonts w:ascii="Times New Roman" w:hAnsi="Times New Roman"/>
                <w:b/>
                <w:sz w:val="24"/>
                <w:szCs w:val="24"/>
              </w:rPr>
              <w:t xml:space="preserve">Раздел 1. Бережливое производство: основные понятия, принципы, методология, </w:t>
            </w:r>
            <w:proofErr w:type="spellStart"/>
            <w:r>
              <w:rPr>
                <w:rFonts w:ascii="Times New Roman" w:hAnsi="Times New Roman"/>
                <w:b/>
                <w:sz w:val="24"/>
                <w:szCs w:val="24"/>
              </w:rPr>
              <w:t>проблематизация</w:t>
            </w:r>
            <w:proofErr w:type="spellEnd"/>
          </w:p>
        </w:tc>
        <w:tc>
          <w:tcPr>
            <w:tcW w:w="2694" w:type="dxa"/>
          </w:tcPr>
          <w:p w14:paraId="050EE356" w14:textId="77777777" w:rsidR="00BF1A82" w:rsidRPr="00B04090" w:rsidRDefault="00BF1A82" w:rsidP="006158BE">
            <w:pPr>
              <w:jc w:val="center"/>
              <w:rPr>
                <w:rFonts w:ascii="Times New Roman" w:eastAsia="Times New Roman" w:hAnsi="Times New Roman" w:cs="Times New Roman"/>
                <w:bCs/>
                <w:lang w:eastAsia="ru-RU"/>
              </w:rPr>
            </w:pPr>
            <w:r w:rsidRPr="00B04090">
              <w:rPr>
                <w:rFonts w:ascii="Times New Roman" w:eastAsia="Times New Roman" w:hAnsi="Times New Roman" w:cs="Times New Roman"/>
                <w:bCs/>
                <w:lang w:eastAsia="ru-RU"/>
              </w:rPr>
              <w:t>38/18</w:t>
            </w:r>
          </w:p>
        </w:tc>
        <w:tc>
          <w:tcPr>
            <w:tcW w:w="2409" w:type="dxa"/>
          </w:tcPr>
          <w:p w14:paraId="27341DD4" w14:textId="77777777" w:rsidR="00BF1A82" w:rsidRPr="00C63897" w:rsidRDefault="00BF1A82" w:rsidP="006158BE">
            <w:pPr>
              <w:rPr>
                <w:rFonts w:ascii="Times New Roman" w:eastAsia="Times New Roman" w:hAnsi="Times New Roman" w:cs="Times New Roman"/>
                <w:b/>
                <w:bCs/>
                <w:lang w:eastAsia="ru-RU"/>
              </w:rPr>
            </w:pPr>
          </w:p>
        </w:tc>
      </w:tr>
      <w:tr w:rsidR="00BF1A82" w:rsidRPr="00C63897" w14:paraId="585C8A42" w14:textId="77777777" w:rsidTr="006158BE">
        <w:tc>
          <w:tcPr>
            <w:tcW w:w="2972" w:type="dxa"/>
            <w:vMerge w:val="restart"/>
          </w:tcPr>
          <w:p w14:paraId="7D3F18D5" w14:textId="77777777" w:rsidR="00BF1A82" w:rsidRPr="00C63897" w:rsidRDefault="00BF1A82" w:rsidP="006158BE">
            <w:pPr>
              <w:rPr>
                <w:rFonts w:ascii="Times New Roman" w:eastAsia="Times New Roman" w:hAnsi="Times New Roman" w:cs="Times New Roman"/>
                <w:b/>
                <w:bCs/>
                <w:lang w:eastAsia="ru-RU"/>
              </w:rPr>
            </w:pPr>
            <w:r>
              <w:rPr>
                <w:rFonts w:ascii="Times New Roman" w:hAnsi="Times New Roman"/>
                <w:b/>
                <w:sz w:val="24"/>
                <w:szCs w:val="24"/>
              </w:rPr>
              <w:t>Тема 1.1.</w:t>
            </w:r>
            <w:r>
              <w:rPr>
                <w:rFonts w:ascii="Times New Roman" w:hAnsi="Times New Roman"/>
                <w:b/>
                <w:bCs/>
              </w:rPr>
              <w:t xml:space="preserve">  </w:t>
            </w:r>
            <w:r>
              <w:rPr>
                <w:rFonts w:ascii="Times New Roman" w:hAnsi="Times New Roman"/>
                <w:b/>
                <w:sz w:val="24"/>
                <w:szCs w:val="24"/>
              </w:rPr>
              <w:t>Основные понятия и методология бережливого производства</w:t>
            </w:r>
          </w:p>
        </w:tc>
        <w:tc>
          <w:tcPr>
            <w:tcW w:w="6662" w:type="dxa"/>
          </w:tcPr>
          <w:p w14:paraId="78A89BC9" w14:textId="77777777" w:rsidR="00BF1A82" w:rsidRPr="00C63897" w:rsidRDefault="00BF1A82" w:rsidP="006158BE">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c>
          <w:tcPr>
            <w:tcW w:w="2694" w:type="dxa"/>
            <w:shd w:val="clear" w:color="auto" w:fill="FFFFFF" w:themeFill="background1"/>
          </w:tcPr>
          <w:p w14:paraId="776D6A53" w14:textId="77777777" w:rsidR="00BF1A82" w:rsidRPr="00B04090" w:rsidRDefault="00BF1A82" w:rsidP="006158BE">
            <w:pPr>
              <w:jc w:val="center"/>
              <w:rPr>
                <w:rFonts w:ascii="Times New Roman" w:eastAsia="Times New Roman" w:hAnsi="Times New Roman" w:cs="Times New Roman"/>
                <w:b/>
                <w:bCs/>
                <w:lang w:eastAsia="ru-RU"/>
              </w:rPr>
            </w:pPr>
            <w:r w:rsidRPr="00B04090">
              <w:rPr>
                <w:rFonts w:ascii="Times New Roman" w:eastAsia="Times New Roman" w:hAnsi="Times New Roman" w:cs="Times New Roman"/>
                <w:b/>
                <w:bCs/>
                <w:lang w:eastAsia="ru-RU"/>
              </w:rPr>
              <w:t>4/2</w:t>
            </w:r>
          </w:p>
        </w:tc>
        <w:tc>
          <w:tcPr>
            <w:tcW w:w="2409" w:type="dxa"/>
            <w:vMerge w:val="restart"/>
          </w:tcPr>
          <w:p w14:paraId="3B94D92E" w14:textId="77777777" w:rsidR="00BF1A82" w:rsidRPr="00C63897" w:rsidRDefault="00BF1A82" w:rsidP="006158BE">
            <w:pPr>
              <w:rPr>
                <w:rFonts w:ascii="Times New Roman" w:eastAsia="Times New Roman" w:hAnsi="Times New Roman" w:cs="Times New Roman"/>
                <w:b/>
                <w:bCs/>
                <w:lang w:eastAsia="ru-RU"/>
              </w:rPr>
            </w:pPr>
            <w:r>
              <w:rPr>
                <w:rFonts w:ascii="Times New Roman" w:hAnsi="Times New Roman" w:cs="Times New Roman"/>
                <w:bCs/>
                <w:sz w:val="24"/>
                <w:szCs w:val="24"/>
              </w:rPr>
              <w:t xml:space="preserve">ОК </w:t>
            </w:r>
            <w:r w:rsidRPr="00900FFA">
              <w:rPr>
                <w:rFonts w:ascii="Times New Roman" w:hAnsi="Times New Roman" w:cs="Times New Roman"/>
                <w:bCs/>
                <w:sz w:val="24"/>
                <w:szCs w:val="24"/>
              </w:rPr>
              <w:t>0</w:t>
            </w:r>
            <w:r>
              <w:rPr>
                <w:rFonts w:ascii="Times New Roman" w:hAnsi="Times New Roman" w:cs="Times New Roman"/>
                <w:bCs/>
                <w:sz w:val="24"/>
                <w:szCs w:val="24"/>
              </w:rPr>
              <w:t xml:space="preserve">1, </w:t>
            </w:r>
            <w:r w:rsidRPr="00900FFA">
              <w:rPr>
                <w:rFonts w:ascii="Times New Roman" w:hAnsi="Times New Roman" w:cs="Times New Roman"/>
                <w:bCs/>
                <w:sz w:val="24"/>
                <w:szCs w:val="24"/>
              </w:rPr>
              <w:t>ОК.0</w:t>
            </w:r>
            <w:r>
              <w:rPr>
                <w:rFonts w:ascii="Times New Roman" w:hAnsi="Times New Roman" w:cs="Times New Roman"/>
                <w:bCs/>
                <w:sz w:val="24"/>
                <w:szCs w:val="24"/>
              </w:rPr>
              <w:t xml:space="preserve">2, </w:t>
            </w:r>
            <w:r w:rsidRPr="00900FFA">
              <w:rPr>
                <w:rFonts w:ascii="Times New Roman" w:hAnsi="Times New Roman" w:cs="Times New Roman"/>
                <w:bCs/>
                <w:sz w:val="24"/>
                <w:szCs w:val="24"/>
              </w:rPr>
              <w:t>ОК.0</w:t>
            </w:r>
            <w:r>
              <w:rPr>
                <w:rFonts w:ascii="Times New Roman" w:hAnsi="Times New Roman" w:cs="Times New Roman"/>
                <w:bCs/>
                <w:sz w:val="24"/>
                <w:szCs w:val="24"/>
              </w:rPr>
              <w:t xml:space="preserve">4 - </w:t>
            </w:r>
            <w:r w:rsidRPr="00900FFA">
              <w:rPr>
                <w:rFonts w:ascii="Times New Roman" w:hAnsi="Times New Roman" w:cs="Times New Roman"/>
                <w:bCs/>
                <w:sz w:val="24"/>
                <w:szCs w:val="24"/>
              </w:rPr>
              <w:t>ОК.0</w:t>
            </w:r>
            <w:r>
              <w:rPr>
                <w:rFonts w:ascii="Times New Roman" w:hAnsi="Times New Roman" w:cs="Times New Roman"/>
                <w:bCs/>
                <w:sz w:val="24"/>
                <w:szCs w:val="24"/>
              </w:rPr>
              <w:t xml:space="preserve">7, </w:t>
            </w:r>
            <w:r w:rsidRPr="00900FFA">
              <w:rPr>
                <w:rFonts w:ascii="Times New Roman" w:hAnsi="Times New Roman" w:cs="Times New Roman"/>
                <w:bCs/>
                <w:sz w:val="24"/>
                <w:szCs w:val="24"/>
              </w:rPr>
              <w:t>ОК.0</w:t>
            </w:r>
            <w:r>
              <w:rPr>
                <w:rFonts w:ascii="Times New Roman" w:hAnsi="Times New Roman" w:cs="Times New Roman"/>
                <w:bCs/>
                <w:sz w:val="24"/>
                <w:szCs w:val="24"/>
              </w:rPr>
              <w:t>9</w:t>
            </w:r>
          </w:p>
        </w:tc>
      </w:tr>
      <w:tr w:rsidR="00BF1A82" w:rsidRPr="00C63897" w14:paraId="1B02FBE8" w14:textId="77777777" w:rsidTr="006158BE">
        <w:trPr>
          <w:trHeight w:val="396"/>
        </w:trPr>
        <w:tc>
          <w:tcPr>
            <w:tcW w:w="2972" w:type="dxa"/>
            <w:vMerge/>
          </w:tcPr>
          <w:p w14:paraId="7130E9EE" w14:textId="77777777" w:rsidR="00BF1A82" w:rsidRPr="00C63897" w:rsidRDefault="00BF1A82" w:rsidP="006158BE">
            <w:pPr>
              <w:rPr>
                <w:rFonts w:ascii="Times New Roman" w:eastAsia="Times New Roman" w:hAnsi="Times New Roman" w:cs="Times New Roman"/>
                <w:b/>
                <w:bCs/>
                <w:lang w:eastAsia="ru-RU"/>
              </w:rPr>
            </w:pPr>
          </w:p>
        </w:tc>
        <w:tc>
          <w:tcPr>
            <w:tcW w:w="6662" w:type="dxa"/>
          </w:tcPr>
          <w:p w14:paraId="7C8B3523" w14:textId="77777777" w:rsidR="00BF1A82" w:rsidRPr="00C63897" w:rsidRDefault="00BF1A82" w:rsidP="006158BE">
            <w:pPr>
              <w:suppressAutoHyphens/>
              <w:jc w:val="both"/>
              <w:rPr>
                <w:rFonts w:ascii="Times New Roman" w:eastAsia="Times New Roman" w:hAnsi="Times New Roman" w:cs="Times New Roman"/>
                <w:lang w:eastAsia="ru-RU"/>
              </w:rPr>
            </w:pPr>
            <w:r>
              <w:rPr>
                <w:rFonts w:ascii="Times New Roman" w:hAnsi="Times New Roman"/>
                <w:sz w:val="24"/>
                <w:szCs w:val="24"/>
              </w:rPr>
              <w:t>Цели, задачи учебной дисциплины «Основы бережливого производства». Предпосылки формирования концепции бережливого производства (БП). Принципы и концепция системы БП. Серия ГОСТ Р «Бережливое производство». Идеи бережливого производства в условиях современного рынка</w:t>
            </w:r>
          </w:p>
        </w:tc>
        <w:tc>
          <w:tcPr>
            <w:tcW w:w="2694" w:type="dxa"/>
          </w:tcPr>
          <w:p w14:paraId="03826C4A" w14:textId="77777777" w:rsidR="00BF1A82" w:rsidRPr="00B04090" w:rsidRDefault="00BF1A82" w:rsidP="006158BE">
            <w:pPr>
              <w:suppressAutoHyphens/>
              <w:jc w:val="center"/>
              <w:rPr>
                <w:rFonts w:ascii="Times New Roman" w:eastAsia="Times New Roman" w:hAnsi="Times New Roman" w:cs="Times New Roman"/>
                <w:lang w:eastAsia="ru-RU"/>
              </w:rPr>
            </w:pPr>
            <w:r w:rsidRPr="00B04090">
              <w:rPr>
                <w:rFonts w:ascii="Times New Roman" w:eastAsia="Times New Roman" w:hAnsi="Times New Roman" w:cs="Times New Roman"/>
                <w:lang w:eastAsia="ru-RU"/>
              </w:rPr>
              <w:t>2</w:t>
            </w:r>
          </w:p>
        </w:tc>
        <w:tc>
          <w:tcPr>
            <w:tcW w:w="2409" w:type="dxa"/>
            <w:vMerge/>
          </w:tcPr>
          <w:p w14:paraId="3D810E00" w14:textId="77777777" w:rsidR="00BF1A82" w:rsidRPr="00C63897" w:rsidRDefault="00BF1A82" w:rsidP="006158BE">
            <w:pPr>
              <w:suppressAutoHyphens/>
              <w:jc w:val="both"/>
              <w:rPr>
                <w:rFonts w:ascii="Times New Roman" w:eastAsia="Times New Roman" w:hAnsi="Times New Roman" w:cs="Times New Roman"/>
                <w:lang w:eastAsia="ru-RU"/>
              </w:rPr>
            </w:pPr>
          </w:p>
        </w:tc>
      </w:tr>
      <w:tr w:rsidR="00BF1A82" w:rsidRPr="00C63897" w14:paraId="2AA7F6FC" w14:textId="77777777" w:rsidTr="006158BE">
        <w:trPr>
          <w:trHeight w:val="20"/>
        </w:trPr>
        <w:tc>
          <w:tcPr>
            <w:tcW w:w="2972" w:type="dxa"/>
            <w:vMerge/>
          </w:tcPr>
          <w:p w14:paraId="5C86A7F4" w14:textId="77777777" w:rsidR="00BF1A82" w:rsidRPr="00C63897" w:rsidRDefault="00BF1A82" w:rsidP="006158BE">
            <w:pPr>
              <w:rPr>
                <w:rFonts w:ascii="Times New Roman" w:eastAsia="Times New Roman" w:hAnsi="Times New Roman" w:cs="Times New Roman"/>
                <w:b/>
                <w:bCs/>
                <w:lang w:eastAsia="ru-RU"/>
              </w:rPr>
            </w:pPr>
          </w:p>
        </w:tc>
        <w:tc>
          <w:tcPr>
            <w:tcW w:w="6662" w:type="dxa"/>
          </w:tcPr>
          <w:p w14:paraId="34E63015" w14:textId="77777777" w:rsidR="00BF1A82" w:rsidRPr="00C63897" w:rsidRDefault="00BF1A82" w:rsidP="006158BE">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14:paraId="7DCF5371" w14:textId="77777777" w:rsidR="00BF1A82" w:rsidRPr="00B04090" w:rsidRDefault="00BF1A82" w:rsidP="006158BE">
            <w:pPr>
              <w:suppressAutoHyphens/>
              <w:jc w:val="center"/>
              <w:rPr>
                <w:rFonts w:ascii="Times New Roman" w:eastAsia="Times New Roman" w:hAnsi="Times New Roman" w:cs="Times New Roman"/>
                <w:b/>
                <w:bCs/>
                <w:lang w:eastAsia="ru-RU"/>
              </w:rPr>
            </w:pPr>
          </w:p>
        </w:tc>
        <w:tc>
          <w:tcPr>
            <w:tcW w:w="2409" w:type="dxa"/>
            <w:vMerge/>
          </w:tcPr>
          <w:p w14:paraId="15C110A3" w14:textId="77777777" w:rsidR="00BF1A82" w:rsidRPr="00C63897" w:rsidRDefault="00BF1A82" w:rsidP="006158BE">
            <w:pPr>
              <w:suppressAutoHyphens/>
              <w:jc w:val="both"/>
              <w:rPr>
                <w:rFonts w:ascii="Times New Roman" w:eastAsia="Times New Roman" w:hAnsi="Times New Roman" w:cs="Times New Roman"/>
                <w:b/>
                <w:bCs/>
                <w:lang w:eastAsia="ru-RU"/>
              </w:rPr>
            </w:pPr>
          </w:p>
        </w:tc>
      </w:tr>
      <w:tr w:rsidR="00BF1A82" w:rsidRPr="00C63897" w14:paraId="7A73B901" w14:textId="77777777" w:rsidTr="006158BE">
        <w:trPr>
          <w:trHeight w:val="204"/>
        </w:trPr>
        <w:tc>
          <w:tcPr>
            <w:tcW w:w="2972" w:type="dxa"/>
            <w:vMerge/>
          </w:tcPr>
          <w:p w14:paraId="08BAFD1D" w14:textId="77777777" w:rsidR="00BF1A82" w:rsidRPr="00C63897" w:rsidRDefault="00BF1A82" w:rsidP="006158BE">
            <w:pPr>
              <w:rPr>
                <w:rFonts w:ascii="Times New Roman" w:eastAsia="Times New Roman" w:hAnsi="Times New Roman" w:cs="Times New Roman"/>
                <w:b/>
                <w:bCs/>
                <w:lang w:eastAsia="ru-RU"/>
              </w:rPr>
            </w:pPr>
          </w:p>
        </w:tc>
        <w:tc>
          <w:tcPr>
            <w:tcW w:w="6662" w:type="dxa"/>
          </w:tcPr>
          <w:p w14:paraId="088CF3AA" w14:textId="77777777" w:rsidR="00BF1A82" w:rsidRPr="00C63897" w:rsidRDefault="00BF1A82" w:rsidP="006158BE">
            <w:pPr>
              <w:suppressAutoHyphens/>
              <w:jc w:val="both"/>
              <w:rPr>
                <w:rFonts w:ascii="Times New Roman" w:eastAsia="Times New Roman" w:hAnsi="Times New Roman" w:cs="Times New Roman"/>
                <w:iCs/>
                <w:lang w:eastAsia="ru-RU"/>
              </w:rPr>
            </w:pPr>
            <w:r>
              <w:rPr>
                <w:rFonts w:ascii="Times New Roman" w:hAnsi="Times New Roman"/>
                <w:b/>
                <w:iCs/>
                <w:sz w:val="24"/>
                <w:szCs w:val="24"/>
              </w:rPr>
              <w:t>Практическое занятие 1.</w:t>
            </w:r>
            <w:r>
              <w:rPr>
                <w:rFonts w:ascii="Times New Roman" w:hAnsi="Times New Roman"/>
                <w:iCs/>
                <w:sz w:val="24"/>
                <w:szCs w:val="24"/>
              </w:rPr>
              <w:t xml:space="preserve"> </w:t>
            </w:r>
            <w:r>
              <w:rPr>
                <w:rFonts w:ascii="Times New Roman" w:hAnsi="Times New Roman"/>
                <w:sz w:val="24"/>
                <w:szCs w:val="24"/>
              </w:rPr>
              <w:t>Фабрика процессов</w:t>
            </w:r>
          </w:p>
        </w:tc>
        <w:tc>
          <w:tcPr>
            <w:tcW w:w="2694" w:type="dxa"/>
          </w:tcPr>
          <w:p w14:paraId="226C8817" w14:textId="77777777" w:rsidR="00BF1A82" w:rsidRPr="00B04090" w:rsidRDefault="00BF1A82" w:rsidP="006158BE">
            <w:pPr>
              <w:suppressAutoHyphens/>
              <w:jc w:val="center"/>
              <w:rPr>
                <w:rFonts w:ascii="Times New Roman" w:eastAsia="Times New Roman" w:hAnsi="Times New Roman" w:cs="Times New Roman"/>
                <w:lang w:eastAsia="ru-RU"/>
              </w:rPr>
            </w:pPr>
            <w:r w:rsidRPr="00B04090">
              <w:rPr>
                <w:rFonts w:ascii="Times New Roman" w:eastAsia="Times New Roman" w:hAnsi="Times New Roman" w:cs="Times New Roman"/>
                <w:lang w:eastAsia="ru-RU"/>
              </w:rPr>
              <w:t>2</w:t>
            </w:r>
          </w:p>
        </w:tc>
        <w:tc>
          <w:tcPr>
            <w:tcW w:w="2409" w:type="dxa"/>
            <w:vMerge/>
          </w:tcPr>
          <w:p w14:paraId="38ADB133" w14:textId="77777777" w:rsidR="00BF1A82" w:rsidRPr="00C63897" w:rsidRDefault="00BF1A82" w:rsidP="006158BE">
            <w:pPr>
              <w:suppressAutoHyphens/>
              <w:jc w:val="both"/>
              <w:rPr>
                <w:rFonts w:ascii="Times New Roman" w:eastAsia="Times New Roman" w:hAnsi="Times New Roman" w:cs="Times New Roman"/>
                <w:lang w:eastAsia="ru-RU"/>
              </w:rPr>
            </w:pPr>
          </w:p>
        </w:tc>
      </w:tr>
      <w:tr w:rsidR="00BF1A82" w:rsidRPr="00C63897" w14:paraId="153A8B28" w14:textId="77777777" w:rsidTr="006158BE">
        <w:trPr>
          <w:trHeight w:val="361"/>
        </w:trPr>
        <w:tc>
          <w:tcPr>
            <w:tcW w:w="2972" w:type="dxa"/>
            <w:vMerge w:val="restart"/>
          </w:tcPr>
          <w:p w14:paraId="448D6681" w14:textId="77777777" w:rsidR="00BF1A82" w:rsidRPr="00C63897" w:rsidRDefault="00BF1A82" w:rsidP="006158BE">
            <w:pPr>
              <w:rPr>
                <w:rFonts w:ascii="Times New Roman" w:eastAsia="Times New Roman" w:hAnsi="Times New Roman" w:cs="Times New Roman"/>
                <w:b/>
                <w:bCs/>
                <w:lang w:eastAsia="ru-RU"/>
              </w:rPr>
            </w:pPr>
            <w:r>
              <w:rPr>
                <w:rFonts w:ascii="Times New Roman" w:hAnsi="Times New Roman"/>
                <w:b/>
                <w:sz w:val="24"/>
                <w:szCs w:val="24"/>
              </w:rPr>
              <w:t>Тема 1.2.</w:t>
            </w:r>
            <w:r>
              <w:rPr>
                <w:rFonts w:ascii="Times New Roman" w:hAnsi="Times New Roman"/>
                <w:b/>
                <w:bCs/>
              </w:rPr>
              <w:t xml:space="preserve"> </w:t>
            </w:r>
            <w:r>
              <w:rPr>
                <w:rFonts w:ascii="Times New Roman" w:hAnsi="Times New Roman"/>
                <w:b/>
                <w:sz w:val="24"/>
                <w:szCs w:val="24"/>
              </w:rPr>
              <w:t>Бережливый проект. Картирование потока создания ценности. Потери и действия, добавляющие ценность</w:t>
            </w:r>
          </w:p>
        </w:tc>
        <w:tc>
          <w:tcPr>
            <w:tcW w:w="6662" w:type="dxa"/>
            <w:tcBorders>
              <w:top w:val="single" w:sz="4" w:space="0" w:color="auto"/>
              <w:left w:val="single" w:sz="4" w:space="0" w:color="auto"/>
              <w:bottom w:val="single" w:sz="4" w:space="0" w:color="auto"/>
            </w:tcBorders>
            <w:vAlign w:val="bottom"/>
          </w:tcPr>
          <w:p w14:paraId="7FA2488A" w14:textId="77777777" w:rsidR="00BF1A82" w:rsidRPr="00C63897" w:rsidRDefault="00BF1A82" w:rsidP="006158B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694" w:type="dxa"/>
            <w:shd w:val="clear" w:color="auto" w:fill="FFFFFF" w:themeFill="background1"/>
          </w:tcPr>
          <w:p w14:paraId="0FC5C2A2" w14:textId="77777777" w:rsidR="00BF1A82" w:rsidRPr="00B04090" w:rsidRDefault="00BF1A82" w:rsidP="006158BE">
            <w:pPr>
              <w:jc w:val="center"/>
              <w:rPr>
                <w:rFonts w:ascii="Times New Roman" w:eastAsia="Times New Roman" w:hAnsi="Times New Roman" w:cs="Times New Roman"/>
                <w:b/>
                <w:bCs/>
                <w:lang w:eastAsia="ru-RU"/>
              </w:rPr>
            </w:pPr>
            <w:r w:rsidRPr="00B04090">
              <w:rPr>
                <w:rFonts w:ascii="Times New Roman" w:eastAsia="Times New Roman" w:hAnsi="Times New Roman" w:cs="Times New Roman"/>
                <w:b/>
                <w:bCs/>
                <w:lang w:eastAsia="ru-RU"/>
              </w:rPr>
              <w:t>6/4</w:t>
            </w:r>
          </w:p>
        </w:tc>
        <w:tc>
          <w:tcPr>
            <w:tcW w:w="2409" w:type="dxa"/>
            <w:vMerge w:val="restart"/>
          </w:tcPr>
          <w:p w14:paraId="30C874EE" w14:textId="77777777" w:rsidR="00BF1A82" w:rsidRPr="00C63897" w:rsidRDefault="00BF1A82" w:rsidP="006158BE">
            <w:pPr>
              <w:rPr>
                <w:rFonts w:ascii="Times New Roman" w:eastAsia="Times New Roman" w:hAnsi="Times New Roman" w:cs="Times New Roman"/>
                <w:b/>
                <w:bCs/>
                <w:lang w:eastAsia="ru-RU"/>
              </w:rPr>
            </w:pPr>
            <w:r>
              <w:rPr>
                <w:rFonts w:ascii="Times New Roman" w:hAnsi="Times New Roman" w:cs="Times New Roman"/>
                <w:bCs/>
                <w:sz w:val="24"/>
                <w:szCs w:val="24"/>
              </w:rPr>
              <w:t xml:space="preserve">ОК </w:t>
            </w:r>
            <w:r w:rsidRPr="00900FFA">
              <w:rPr>
                <w:rFonts w:ascii="Times New Roman" w:hAnsi="Times New Roman" w:cs="Times New Roman"/>
                <w:bCs/>
                <w:sz w:val="24"/>
                <w:szCs w:val="24"/>
              </w:rPr>
              <w:t>0</w:t>
            </w:r>
            <w:r>
              <w:rPr>
                <w:rFonts w:ascii="Times New Roman" w:hAnsi="Times New Roman" w:cs="Times New Roman"/>
                <w:bCs/>
                <w:sz w:val="24"/>
                <w:szCs w:val="24"/>
              </w:rPr>
              <w:t xml:space="preserve">1, </w:t>
            </w:r>
            <w:r w:rsidRPr="00900FFA">
              <w:rPr>
                <w:rFonts w:ascii="Times New Roman" w:hAnsi="Times New Roman" w:cs="Times New Roman"/>
                <w:bCs/>
                <w:sz w:val="24"/>
                <w:szCs w:val="24"/>
              </w:rPr>
              <w:t>ОК.0</w:t>
            </w:r>
            <w:r>
              <w:rPr>
                <w:rFonts w:ascii="Times New Roman" w:hAnsi="Times New Roman" w:cs="Times New Roman"/>
                <w:bCs/>
                <w:sz w:val="24"/>
                <w:szCs w:val="24"/>
              </w:rPr>
              <w:t xml:space="preserve">2, </w:t>
            </w:r>
            <w:r w:rsidRPr="00900FFA">
              <w:rPr>
                <w:rFonts w:ascii="Times New Roman" w:hAnsi="Times New Roman" w:cs="Times New Roman"/>
                <w:bCs/>
                <w:sz w:val="24"/>
                <w:szCs w:val="24"/>
              </w:rPr>
              <w:t>ОК.0</w:t>
            </w:r>
            <w:r>
              <w:rPr>
                <w:rFonts w:ascii="Times New Roman" w:hAnsi="Times New Roman" w:cs="Times New Roman"/>
                <w:bCs/>
                <w:sz w:val="24"/>
                <w:szCs w:val="24"/>
              </w:rPr>
              <w:t xml:space="preserve">4 - </w:t>
            </w:r>
            <w:r w:rsidRPr="00900FFA">
              <w:rPr>
                <w:rFonts w:ascii="Times New Roman" w:hAnsi="Times New Roman" w:cs="Times New Roman"/>
                <w:bCs/>
                <w:sz w:val="24"/>
                <w:szCs w:val="24"/>
              </w:rPr>
              <w:t>ОК.0</w:t>
            </w:r>
            <w:r>
              <w:rPr>
                <w:rFonts w:ascii="Times New Roman" w:hAnsi="Times New Roman" w:cs="Times New Roman"/>
                <w:bCs/>
                <w:sz w:val="24"/>
                <w:szCs w:val="24"/>
              </w:rPr>
              <w:t xml:space="preserve">7, </w:t>
            </w:r>
            <w:r w:rsidRPr="00900FFA">
              <w:rPr>
                <w:rFonts w:ascii="Times New Roman" w:hAnsi="Times New Roman" w:cs="Times New Roman"/>
                <w:bCs/>
                <w:sz w:val="24"/>
                <w:szCs w:val="24"/>
              </w:rPr>
              <w:t>ОК.0</w:t>
            </w:r>
            <w:r>
              <w:rPr>
                <w:rFonts w:ascii="Times New Roman" w:hAnsi="Times New Roman" w:cs="Times New Roman"/>
                <w:bCs/>
                <w:sz w:val="24"/>
                <w:szCs w:val="24"/>
              </w:rPr>
              <w:t>9</w:t>
            </w:r>
          </w:p>
        </w:tc>
      </w:tr>
      <w:tr w:rsidR="00BF1A82" w:rsidRPr="00C63897" w14:paraId="09A71DFC" w14:textId="77777777" w:rsidTr="006158BE">
        <w:trPr>
          <w:trHeight w:val="361"/>
        </w:trPr>
        <w:tc>
          <w:tcPr>
            <w:tcW w:w="2972" w:type="dxa"/>
            <w:vMerge/>
          </w:tcPr>
          <w:p w14:paraId="01F935F5" w14:textId="77777777" w:rsidR="00BF1A82" w:rsidRPr="00C63897" w:rsidRDefault="00BF1A82" w:rsidP="006158B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5097A2DD" w14:textId="77777777" w:rsidR="00BF1A82" w:rsidRPr="00C63897" w:rsidRDefault="00BF1A82" w:rsidP="006158BE">
            <w:pPr>
              <w:rPr>
                <w:rFonts w:ascii="Times New Roman" w:eastAsia="Times New Roman" w:hAnsi="Times New Roman" w:cs="Times New Roman"/>
                <w:lang w:eastAsia="ru-RU"/>
              </w:rPr>
            </w:pPr>
            <w:r>
              <w:rPr>
                <w:rFonts w:ascii="Times New Roman" w:hAnsi="Times New Roman"/>
                <w:sz w:val="24"/>
                <w:szCs w:val="24"/>
              </w:rPr>
              <w:t xml:space="preserve">Поток создания ценности. Принципы картирования процесса. Цели применения карт потоков. Виды картирования. Этапы проведения </w:t>
            </w:r>
            <w:proofErr w:type="spellStart"/>
            <w:r>
              <w:rPr>
                <w:rFonts w:ascii="Times New Roman" w:hAnsi="Times New Roman"/>
                <w:sz w:val="24"/>
                <w:szCs w:val="24"/>
              </w:rPr>
              <w:t>карирования</w:t>
            </w:r>
            <w:proofErr w:type="spellEnd"/>
            <w:r>
              <w:rPr>
                <w:rFonts w:ascii="Times New Roman" w:hAnsi="Times New Roman"/>
                <w:sz w:val="24"/>
                <w:szCs w:val="24"/>
              </w:rPr>
              <w:t>. Инструменты картирования потока создания ценности. Карта целевого состояния потока создания ценности. Карта идеального состояния потока создания ценности. Карта текущего состояния потока создания ценности. Типичные ошибки при картировании</w:t>
            </w:r>
          </w:p>
        </w:tc>
        <w:tc>
          <w:tcPr>
            <w:tcW w:w="2694" w:type="dxa"/>
          </w:tcPr>
          <w:p w14:paraId="644FCE3A" w14:textId="77777777" w:rsidR="00BF1A82" w:rsidRPr="00B04090" w:rsidRDefault="00BF1A82" w:rsidP="006158BE">
            <w:pPr>
              <w:jc w:val="center"/>
              <w:rPr>
                <w:rFonts w:ascii="Times New Roman" w:eastAsia="Times New Roman" w:hAnsi="Times New Roman" w:cs="Times New Roman"/>
                <w:lang w:eastAsia="ru-RU"/>
              </w:rPr>
            </w:pPr>
            <w:r w:rsidRPr="00B04090">
              <w:rPr>
                <w:rFonts w:ascii="Times New Roman" w:eastAsia="Times New Roman" w:hAnsi="Times New Roman" w:cs="Times New Roman"/>
                <w:lang w:eastAsia="ru-RU"/>
              </w:rPr>
              <w:t>2</w:t>
            </w:r>
          </w:p>
        </w:tc>
        <w:tc>
          <w:tcPr>
            <w:tcW w:w="2409" w:type="dxa"/>
            <w:vMerge/>
          </w:tcPr>
          <w:p w14:paraId="64A78506" w14:textId="77777777" w:rsidR="00BF1A82" w:rsidRPr="00C63897" w:rsidRDefault="00BF1A82" w:rsidP="006158BE">
            <w:pPr>
              <w:rPr>
                <w:rFonts w:ascii="Times New Roman" w:eastAsia="Times New Roman" w:hAnsi="Times New Roman" w:cs="Times New Roman"/>
                <w:lang w:eastAsia="ru-RU"/>
              </w:rPr>
            </w:pPr>
          </w:p>
        </w:tc>
      </w:tr>
      <w:tr w:rsidR="00BF1A82" w:rsidRPr="00C63897" w14:paraId="1D946D3B" w14:textId="77777777" w:rsidTr="006158BE">
        <w:trPr>
          <w:trHeight w:val="361"/>
        </w:trPr>
        <w:tc>
          <w:tcPr>
            <w:tcW w:w="2972" w:type="dxa"/>
            <w:vMerge/>
          </w:tcPr>
          <w:p w14:paraId="6B36081D" w14:textId="77777777" w:rsidR="00BF1A82" w:rsidRPr="00C63897" w:rsidRDefault="00BF1A82" w:rsidP="006158B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12E229E3" w14:textId="77777777" w:rsidR="00BF1A82" w:rsidRPr="00C63897" w:rsidRDefault="00BF1A82" w:rsidP="006158B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14:paraId="096DABEE" w14:textId="77777777" w:rsidR="00BF1A82" w:rsidRPr="00B04090" w:rsidRDefault="00BF1A82" w:rsidP="006158BE">
            <w:pPr>
              <w:jc w:val="center"/>
              <w:rPr>
                <w:rFonts w:ascii="Times New Roman" w:eastAsia="Times New Roman" w:hAnsi="Times New Roman" w:cs="Times New Roman"/>
                <w:b/>
                <w:bCs/>
                <w:lang w:eastAsia="ru-RU"/>
              </w:rPr>
            </w:pPr>
            <w:r w:rsidRPr="00B04090">
              <w:rPr>
                <w:rFonts w:ascii="Times New Roman" w:eastAsia="Times New Roman" w:hAnsi="Times New Roman" w:cs="Times New Roman"/>
                <w:b/>
                <w:bCs/>
                <w:lang w:eastAsia="ru-RU"/>
              </w:rPr>
              <w:t>4</w:t>
            </w:r>
          </w:p>
        </w:tc>
        <w:tc>
          <w:tcPr>
            <w:tcW w:w="2409" w:type="dxa"/>
            <w:vMerge/>
          </w:tcPr>
          <w:p w14:paraId="4F69815B" w14:textId="77777777" w:rsidR="00BF1A82" w:rsidRPr="00C63897" w:rsidRDefault="00BF1A82" w:rsidP="006158BE">
            <w:pPr>
              <w:rPr>
                <w:rFonts w:ascii="Times New Roman" w:eastAsia="Times New Roman" w:hAnsi="Times New Roman" w:cs="Times New Roman"/>
                <w:b/>
                <w:bCs/>
                <w:lang w:eastAsia="ru-RU"/>
              </w:rPr>
            </w:pPr>
          </w:p>
        </w:tc>
      </w:tr>
      <w:tr w:rsidR="00BF1A82" w:rsidRPr="00C63897" w14:paraId="291B84CC" w14:textId="77777777" w:rsidTr="006158BE">
        <w:trPr>
          <w:trHeight w:val="137"/>
        </w:trPr>
        <w:tc>
          <w:tcPr>
            <w:tcW w:w="2972" w:type="dxa"/>
            <w:vMerge/>
          </w:tcPr>
          <w:p w14:paraId="622F3CDC" w14:textId="77777777" w:rsidR="00BF1A82" w:rsidRPr="00C63897" w:rsidRDefault="00BF1A82" w:rsidP="006158B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493EA840" w14:textId="77777777" w:rsidR="00BF1A82" w:rsidRPr="00C63897" w:rsidRDefault="00BF1A82" w:rsidP="006158BE">
            <w:pPr>
              <w:rPr>
                <w:rFonts w:ascii="Times New Roman" w:eastAsia="Times New Roman" w:hAnsi="Times New Roman" w:cs="Times New Roman"/>
                <w:lang w:eastAsia="ru-RU"/>
              </w:rPr>
            </w:pPr>
            <w:r>
              <w:rPr>
                <w:rFonts w:ascii="Times New Roman" w:hAnsi="Times New Roman"/>
                <w:b/>
                <w:iCs/>
                <w:sz w:val="24"/>
                <w:szCs w:val="24"/>
              </w:rPr>
              <w:t>Практическое занятие 2.</w:t>
            </w:r>
            <w:r>
              <w:rPr>
                <w:rFonts w:ascii="Times New Roman" w:hAnsi="Times New Roman"/>
                <w:iCs/>
                <w:sz w:val="24"/>
                <w:szCs w:val="24"/>
              </w:rPr>
              <w:t xml:space="preserve"> </w:t>
            </w:r>
            <w:r>
              <w:rPr>
                <w:rFonts w:ascii="Times New Roman" w:hAnsi="Times New Roman"/>
                <w:sz w:val="24"/>
                <w:szCs w:val="24"/>
              </w:rPr>
              <w:t xml:space="preserve">Выбор темы бережливого проекта для команды. Разработка паспорта проекта. </w:t>
            </w:r>
          </w:p>
        </w:tc>
        <w:tc>
          <w:tcPr>
            <w:tcW w:w="2694" w:type="dxa"/>
          </w:tcPr>
          <w:p w14:paraId="03C98169" w14:textId="77777777" w:rsidR="00BF1A82" w:rsidRPr="00B04090" w:rsidRDefault="00BF1A82" w:rsidP="006158BE">
            <w:pPr>
              <w:jc w:val="center"/>
              <w:rPr>
                <w:rFonts w:ascii="Times New Roman" w:eastAsia="Times New Roman" w:hAnsi="Times New Roman" w:cs="Times New Roman"/>
                <w:lang w:eastAsia="ru-RU"/>
              </w:rPr>
            </w:pPr>
            <w:r w:rsidRPr="00B04090">
              <w:rPr>
                <w:rFonts w:ascii="Times New Roman" w:eastAsia="Times New Roman" w:hAnsi="Times New Roman" w:cs="Times New Roman"/>
                <w:lang w:eastAsia="ru-RU"/>
              </w:rPr>
              <w:t>2</w:t>
            </w:r>
          </w:p>
        </w:tc>
        <w:tc>
          <w:tcPr>
            <w:tcW w:w="2409" w:type="dxa"/>
            <w:vMerge/>
          </w:tcPr>
          <w:p w14:paraId="64764AAC" w14:textId="77777777" w:rsidR="00BF1A82" w:rsidRPr="00C63897" w:rsidRDefault="00BF1A82" w:rsidP="006158BE">
            <w:pPr>
              <w:rPr>
                <w:rFonts w:ascii="Times New Roman" w:eastAsia="Times New Roman" w:hAnsi="Times New Roman" w:cs="Times New Roman"/>
                <w:lang w:eastAsia="ru-RU"/>
              </w:rPr>
            </w:pPr>
          </w:p>
        </w:tc>
      </w:tr>
      <w:tr w:rsidR="00BF1A82" w:rsidRPr="00C63897" w14:paraId="1C240FA1" w14:textId="77777777" w:rsidTr="006158BE">
        <w:trPr>
          <w:trHeight w:val="137"/>
        </w:trPr>
        <w:tc>
          <w:tcPr>
            <w:tcW w:w="2972" w:type="dxa"/>
            <w:vMerge/>
          </w:tcPr>
          <w:p w14:paraId="1FC2578F" w14:textId="77777777" w:rsidR="00BF1A82" w:rsidRPr="00C63897" w:rsidRDefault="00BF1A82" w:rsidP="006158B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7DA5CD6E" w14:textId="77777777" w:rsidR="00BF1A82" w:rsidRDefault="00BF1A82" w:rsidP="006158BE">
            <w:pPr>
              <w:rPr>
                <w:rFonts w:ascii="Times New Roman" w:hAnsi="Times New Roman"/>
                <w:b/>
                <w:iCs/>
                <w:sz w:val="24"/>
                <w:szCs w:val="24"/>
              </w:rPr>
            </w:pPr>
            <w:r>
              <w:rPr>
                <w:rFonts w:ascii="Times New Roman" w:hAnsi="Times New Roman"/>
                <w:b/>
                <w:iCs/>
                <w:sz w:val="24"/>
                <w:szCs w:val="24"/>
              </w:rPr>
              <w:t xml:space="preserve">Практическое занятие 3. </w:t>
            </w:r>
            <w:r>
              <w:rPr>
                <w:rFonts w:ascii="Times New Roman" w:hAnsi="Times New Roman"/>
                <w:sz w:val="24"/>
                <w:szCs w:val="24"/>
              </w:rPr>
              <w:t>Картирование потока создания ценностей по проекту в соответствии с профилем (направленностью) профессиональной деятельности в соответствии с предложенным алгоритмом</w:t>
            </w:r>
          </w:p>
        </w:tc>
        <w:tc>
          <w:tcPr>
            <w:tcW w:w="2694" w:type="dxa"/>
          </w:tcPr>
          <w:p w14:paraId="5CC6F5E9" w14:textId="77777777" w:rsidR="00BF1A82" w:rsidRPr="00B04090" w:rsidRDefault="00BF1A82" w:rsidP="006158BE">
            <w:pPr>
              <w:jc w:val="center"/>
              <w:rPr>
                <w:rFonts w:ascii="Times New Roman" w:eastAsia="Times New Roman" w:hAnsi="Times New Roman" w:cs="Times New Roman"/>
                <w:lang w:eastAsia="ru-RU"/>
              </w:rPr>
            </w:pPr>
            <w:r w:rsidRPr="00B04090">
              <w:rPr>
                <w:rFonts w:ascii="Times New Roman" w:eastAsia="Times New Roman" w:hAnsi="Times New Roman" w:cs="Times New Roman"/>
                <w:lang w:eastAsia="ru-RU"/>
              </w:rPr>
              <w:t>2</w:t>
            </w:r>
          </w:p>
        </w:tc>
        <w:tc>
          <w:tcPr>
            <w:tcW w:w="2409" w:type="dxa"/>
            <w:vMerge/>
          </w:tcPr>
          <w:p w14:paraId="57D4DCB6" w14:textId="77777777" w:rsidR="00BF1A82" w:rsidRPr="00C63897" w:rsidRDefault="00BF1A82" w:rsidP="006158BE">
            <w:pPr>
              <w:rPr>
                <w:rFonts w:ascii="Times New Roman" w:eastAsia="Times New Roman" w:hAnsi="Times New Roman" w:cs="Times New Roman"/>
                <w:lang w:eastAsia="ru-RU"/>
              </w:rPr>
            </w:pPr>
          </w:p>
        </w:tc>
      </w:tr>
      <w:tr w:rsidR="00BF1A82" w:rsidRPr="00C63897" w14:paraId="149BC13D" w14:textId="77777777" w:rsidTr="006158BE">
        <w:trPr>
          <w:trHeight w:val="361"/>
        </w:trPr>
        <w:tc>
          <w:tcPr>
            <w:tcW w:w="2972" w:type="dxa"/>
            <w:vMerge w:val="restart"/>
          </w:tcPr>
          <w:p w14:paraId="2E786157" w14:textId="77777777" w:rsidR="00BF1A82" w:rsidRPr="00C63897" w:rsidRDefault="00BF1A82" w:rsidP="006158BE">
            <w:pPr>
              <w:rPr>
                <w:rFonts w:ascii="Times New Roman" w:eastAsia="Times New Roman" w:hAnsi="Times New Roman" w:cs="Times New Roman"/>
                <w:b/>
                <w:bCs/>
                <w:lang w:eastAsia="ru-RU"/>
              </w:rPr>
            </w:pPr>
            <w:r>
              <w:rPr>
                <w:rFonts w:ascii="Times New Roman" w:hAnsi="Times New Roman"/>
                <w:b/>
                <w:sz w:val="24"/>
                <w:szCs w:val="24"/>
              </w:rPr>
              <w:lastRenderedPageBreak/>
              <w:t>Тема 1.3.</w:t>
            </w:r>
            <w:r>
              <w:rPr>
                <w:rFonts w:ascii="Times New Roman" w:hAnsi="Times New Roman"/>
                <w:b/>
                <w:bCs/>
              </w:rPr>
              <w:t xml:space="preserve"> </w:t>
            </w:r>
            <w:r>
              <w:rPr>
                <w:rFonts w:ascii="Times New Roman" w:hAnsi="Times New Roman"/>
                <w:b/>
                <w:sz w:val="24"/>
                <w:szCs w:val="24"/>
              </w:rPr>
              <w:t>Методы решения проблем</w:t>
            </w:r>
          </w:p>
        </w:tc>
        <w:tc>
          <w:tcPr>
            <w:tcW w:w="6662" w:type="dxa"/>
            <w:tcBorders>
              <w:top w:val="single" w:sz="4" w:space="0" w:color="auto"/>
              <w:left w:val="single" w:sz="4" w:space="0" w:color="auto"/>
              <w:bottom w:val="single" w:sz="4" w:space="0" w:color="auto"/>
            </w:tcBorders>
            <w:vAlign w:val="bottom"/>
          </w:tcPr>
          <w:p w14:paraId="5B3B15E1" w14:textId="77777777" w:rsidR="00BF1A82" w:rsidRPr="00C63897" w:rsidRDefault="00BF1A82" w:rsidP="006158B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c>
          <w:tcPr>
            <w:tcW w:w="2694" w:type="dxa"/>
            <w:shd w:val="clear" w:color="auto" w:fill="FFFFFF" w:themeFill="background1"/>
          </w:tcPr>
          <w:p w14:paraId="04C33953" w14:textId="77777777" w:rsidR="00BF1A82" w:rsidRPr="00B04090" w:rsidRDefault="00BF1A82" w:rsidP="006158BE">
            <w:pPr>
              <w:jc w:val="center"/>
              <w:rPr>
                <w:rFonts w:ascii="Times New Roman" w:eastAsia="Times New Roman" w:hAnsi="Times New Roman" w:cs="Times New Roman"/>
                <w:b/>
                <w:bCs/>
                <w:lang w:eastAsia="ru-RU"/>
              </w:rPr>
            </w:pPr>
            <w:r w:rsidRPr="00B04090">
              <w:rPr>
                <w:rFonts w:ascii="Times New Roman" w:eastAsia="Times New Roman" w:hAnsi="Times New Roman" w:cs="Times New Roman"/>
                <w:b/>
                <w:bCs/>
                <w:lang w:eastAsia="ru-RU"/>
              </w:rPr>
              <w:t>6/2</w:t>
            </w:r>
          </w:p>
        </w:tc>
        <w:tc>
          <w:tcPr>
            <w:tcW w:w="2409" w:type="dxa"/>
          </w:tcPr>
          <w:p w14:paraId="507ADDCC" w14:textId="77777777" w:rsidR="00BF1A82" w:rsidRPr="00C63897" w:rsidRDefault="00BF1A82" w:rsidP="006158BE">
            <w:pPr>
              <w:rPr>
                <w:rFonts w:ascii="Times New Roman" w:eastAsia="Times New Roman" w:hAnsi="Times New Roman" w:cs="Times New Roman"/>
                <w:b/>
                <w:bCs/>
                <w:lang w:eastAsia="ru-RU"/>
              </w:rPr>
            </w:pPr>
          </w:p>
        </w:tc>
      </w:tr>
      <w:tr w:rsidR="00BF1A82" w:rsidRPr="00C63897" w14:paraId="5C7E44F3" w14:textId="77777777" w:rsidTr="006158BE">
        <w:trPr>
          <w:trHeight w:val="361"/>
        </w:trPr>
        <w:tc>
          <w:tcPr>
            <w:tcW w:w="2972" w:type="dxa"/>
            <w:vMerge/>
          </w:tcPr>
          <w:p w14:paraId="36510ABE" w14:textId="77777777" w:rsidR="00BF1A82" w:rsidRPr="00C63897" w:rsidRDefault="00BF1A82" w:rsidP="006158B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5E15DCBC" w14:textId="77777777" w:rsidR="00BF1A82" w:rsidRDefault="00BF1A82" w:rsidP="006158BE">
            <w:pPr>
              <w:widowControl w:val="0"/>
              <w:jc w:val="both"/>
              <w:rPr>
                <w:rFonts w:ascii="Times New Roman" w:hAnsi="Times New Roman"/>
                <w:sz w:val="24"/>
                <w:szCs w:val="24"/>
              </w:rPr>
            </w:pPr>
            <w:r>
              <w:rPr>
                <w:rFonts w:ascii="Times New Roman" w:hAnsi="Times New Roman"/>
                <w:sz w:val="24"/>
                <w:szCs w:val="24"/>
              </w:rPr>
              <w:t xml:space="preserve">Проблемно-ориентированное мышление. </w:t>
            </w:r>
          </w:p>
          <w:p w14:paraId="07C1FD9B" w14:textId="77777777" w:rsidR="00BF1A82" w:rsidRDefault="00BF1A82" w:rsidP="006158BE">
            <w:pPr>
              <w:widowControl w:val="0"/>
              <w:jc w:val="both"/>
              <w:rPr>
                <w:rFonts w:ascii="Times New Roman" w:hAnsi="Times New Roman"/>
                <w:sz w:val="24"/>
                <w:szCs w:val="24"/>
              </w:rPr>
            </w:pPr>
            <w:r>
              <w:rPr>
                <w:rFonts w:ascii="Times New Roman" w:hAnsi="Times New Roman"/>
                <w:sz w:val="24"/>
                <w:szCs w:val="24"/>
              </w:rPr>
              <w:t xml:space="preserve">Понятие «проблема», определение и формулирование проблемы. Определение ключевых причин возникновения проблемы. </w:t>
            </w:r>
          </w:p>
          <w:p w14:paraId="382AC69A" w14:textId="77777777" w:rsidR="00BF1A82" w:rsidRDefault="00BF1A82" w:rsidP="006158BE">
            <w:pPr>
              <w:widowControl w:val="0"/>
              <w:jc w:val="both"/>
              <w:rPr>
                <w:rFonts w:ascii="Times New Roman" w:hAnsi="Times New Roman"/>
                <w:sz w:val="24"/>
                <w:szCs w:val="24"/>
              </w:rPr>
            </w:pPr>
            <w:r>
              <w:rPr>
                <w:rFonts w:ascii="Times New Roman" w:hAnsi="Times New Roman"/>
                <w:sz w:val="24"/>
                <w:szCs w:val="24"/>
              </w:rPr>
              <w:t xml:space="preserve">Технологии анализа проблем: </w:t>
            </w:r>
          </w:p>
          <w:p w14:paraId="5C11CAA0" w14:textId="77777777" w:rsidR="00BF1A82" w:rsidRDefault="00BF1A82" w:rsidP="006158BE">
            <w:pPr>
              <w:widowControl w:val="0"/>
              <w:jc w:val="both"/>
              <w:rPr>
                <w:rFonts w:ascii="Times New Roman" w:hAnsi="Times New Roman"/>
                <w:sz w:val="24"/>
                <w:szCs w:val="24"/>
              </w:rPr>
            </w:pPr>
            <w:r>
              <w:rPr>
                <w:rFonts w:ascii="Times New Roman" w:hAnsi="Times New Roman"/>
                <w:sz w:val="24"/>
                <w:szCs w:val="24"/>
              </w:rPr>
              <w:t xml:space="preserve">• фиксация проблемы; </w:t>
            </w:r>
          </w:p>
          <w:p w14:paraId="31973D4F" w14:textId="77777777" w:rsidR="00BF1A82" w:rsidRDefault="00BF1A82" w:rsidP="006158BE">
            <w:pPr>
              <w:widowControl w:val="0"/>
              <w:jc w:val="both"/>
              <w:rPr>
                <w:rFonts w:ascii="Times New Roman" w:hAnsi="Times New Roman"/>
                <w:sz w:val="24"/>
                <w:szCs w:val="24"/>
              </w:rPr>
            </w:pPr>
            <w:r>
              <w:rPr>
                <w:rFonts w:ascii="Times New Roman" w:hAnsi="Times New Roman"/>
                <w:sz w:val="24"/>
                <w:szCs w:val="24"/>
              </w:rPr>
              <w:t xml:space="preserve">• детализация проблемы; </w:t>
            </w:r>
          </w:p>
          <w:p w14:paraId="1217C9BB" w14:textId="77777777" w:rsidR="00BF1A82" w:rsidRDefault="00BF1A82" w:rsidP="006158BE">
            <w:pPr>
              <w:widowControl w:val="0"/>
              <w:jc w:val="both"/>
              <w:rPr>
                <w:rFonts w:ascii="Times New Roman" w:hAnsi="Times New Roman"/>
                <w:sz w:val="24"/>
                <w:szCs w:val="24"/>
              </w:rPr>
            </w:pPr>
            <w:r>
              <w:rPr>
                <w:rFonts w:ascii="Times New Roman" w:hAnsi="Times New Roman"/>
                <w:sz w:val="24"/>
                <w:szCs w:val="24"/>
              </w:rPr>
              <w:t xml:space="preserve">• определение отклонения; </w:t>
            </w:r>
          </w:p>
          <w:p w14:paraId="35A2D018" w14:textId="77777777" w:rsidR="00BF1A82" w:rsidRDefault="00BF1A82" w:rsidP="006158BE">
            <w:pPr>
              <w:widowControl w:val="0"/>
              <w:jc w:val="both"/>
              <w:rPr>
                <w:rFonts w:ascii="Times New Roman" w:hAnsi="Times New Roman"/>
                <w:sz w:val="24"/>
                <w:szCs w:val="24"/>
              </w:rPr>
            </w:pPr>
            <w:r>
              <w:rPr>
                <w:rFonts w:ascii="Times New Roman" w:hAnsi="Times New Roman"/>
                <w:sz w:val="24"/>
                <w:szCs w:val="24"/>
              </w:rPr>
              <w:t xml:space="preserve">• изучение причины возникновения проблемы; </w:t>
            </w:r>
          </w:p>
          <w:p w14:paraId="4215F54C" w14:textId="77777777" w:rsidR="00BF1A82" w:rsidRDefault="00BF1A82" w:rsidP="006158BE">
            <w:pPr>
              <w:widowControl w:val="0"/>
              <w:jc w:val="both"/>
              <w:rPr>
                <w:rFonts w:ascii="Times New Roman" w:hAnsi="Times New Roman"/>
                <w:sz w:val="24"/>
                <w:szCs w:val="24"/>
              </w:rPr>
            </w:pPr>
            <w:r>
              <w:rPr>
                <w:rFonts w:ascii="Times New Roman" w:hAnsi="Times New Roman"/>
                <w:sz w:val="24"/>
                <w:szCs w:val="24"/>
              </w:rPr>
              <w:t xml:space="preserve">• разработка корректирующих мероприятий; </w:t>
            </w:r>
          </w:p>
          <w:p w14:paraId="5F703083" w14:textId="77777777" w:rsidR="00BF1A82" w:rsidRDefault="00BF1A82" w:rsidP="006158BE">
            <w:pPr>
              <w:widowControl w:val="0"/>
              <w:jc w:val="both"/>
              <w:rPr>
                <w:rFonts w:ascii="Times New Roman" w:hAnsi="Times New Roman"/>
                <w:sz w:val="24"/>
                <w:szCs w:val="24"/>
              </w:rPr>
            </w:pPr>
            <w:r>
              <w:rPr>
                <w:rFonts w:ascii="Times New Roman" w:hAnsi="Times New Roman"/>
                <w:sz w:val="24"/>
                <w:szCs w:val="24"/>
              </w:rPr>
              <w:t xml:space="preserve">• реализация корректирующих мероприятий; </w:t>
            </w:r>
          </w:p>
          <w:p w14:paraId="6E01EB80" w14:textId="77777777" w:rsidR="00BF1A82" w:rsidRDefault="00BF1A82" w:rsidP="006158BE">
            <w:pPr>
              <w:widowControl w:val="0"/>
              <w:jc w:val="both"/>
              <w:rPr>
                <w:rFonts w:ascii="Times New Roman" w:hAnsi="Times New Roman"/>
                <w:sz w:val="24"/>
                <w:szCs w:val="24"/>
              </w:rPr>
            </w:pPr>
            <w:r>
              <w:rPr>
                <w:rFonts w:ascii="Times New Roman" w:hAnsi="Times New Roman"/>
                <w:sz w:val="24"/>
                <w:szCs w:val="24"/>
              </w:rPr>
              <w:t xml:space="preserve">• проверка результата; </w:t>
            </w:r>
          </w:p>
          <w:p w14:paraId="5AB48C81" w14:textId="77777777" w:rsidR="00BF1A82" w:rsidRPr="00C63897" w:rsidRDefault="00BF1A82" w:rsidP="006158BE">
            <w:pPr>
              <w:rPr>
                <w:rFonts w:ascii="Times New Roman" w:eastAsia="Times New Roman" w:hAnsi="Times New Roman" w:cs="Times New Roman"/>
                <w:b/>
                <w:bCs/>
                <w:lang w:eastAsia="ru-RU"/>
              </w:rPr>
            </w:pPr>
            <w:r>
              <w:rPr>
                <w:rFonts w:ascii="Times New Roman" w:hAnsi="Times New Roman"/>
                <w:sz w:val="24"/>
                <w:szCs w:val="24"/>
              </w:rPr>
              <w:t>• стандартизация</w:t>
            </w:r>
          </w:p>
        </w:tc>
        <w:tc>
          <w:tcPr>
            <w:tcW w:w="2694" w:type="dxa"/>
          </w:tcPr>
          <w:p w14:paraId="5B7F0635" w14:textId="77777777" w:rsidR="00BF1A82" w:rsidRPr="00B04090" w:rsidRDefault="00BF1A82" w:rsidP="006158BE">
            <w:pPr>
              <w:jc w:val="center"/>
              <w:rPr>
                <w:rFonts w:ascii="Times New Roman" w:eastAsia="Times New Roman" w:hAnsi="Times New Roman" w:cs="Times New Roman"/>
                <w:bCs/>
                <w:lang w:eastAsia="ru-RU"/>
              </w:rPr>
            </w:pPr>
            <w:r w:rsidRPr="00B04090">
              <w:rPr>
                <w:rFonts w:ascii="Times New Roman" w:eastAsia="Times New Roman" w:hAnsi="Times New Roman" w:cs="Times New Roman"/>
                <w:bCs/>
                <w:lang w:eastAsia="ru-RU"/>
              </w:rPr>
              <w:t>4</w:t>
            </w:r>
          </w:p>
        </w:tc>
        <w:tc>
          <w:tcPr>
            <w:tcW w:w="2409" w:type="dxa"/>
            <w:vMerge w:val="restart"/>
          </w:tcPr>
          <w:p w14:paraId="331DF4D3" w14:textId="77777777" w:rsidR="00BF1A82" w:rsidRPr="00C63897" w:rsidRDefault="00BF1A82" w:rsidP="006158BE">
            <w:pPr>
              <w:jc w:val="center"/>
              <w:rPr>
                <w:rFonts w:ascii="Times New Roman" w:eastAsia="Times New Roman" w:hAnsi="Times New Roman" w:cs="Times New Roman"/>
                <w:b/>
                <w:bCs/>
                <w:lang w:eastAsia="ru-RU"/>
              </w:rPr>
            </w:pPr>
            <w:r>
              <w:rPr>
                <w:rFonts w:ascii="Times New Roman" w:hAnsi="Times New Roman" w:cs="Times New Roman"/>
                <w:bCs/>
                <w:sz w:val="24"/>
                <w:szCs w:val="24"/>
              </w:rPr>
              <w:t xml:space="preserve">ОК </w:t>
            </w:r>
            <w:r w:rsidRPr="00900FFA">
              <w:rPr>
                <w:rFonts w:ascii="Times New Roman" w:hAnsi="Times New Roman" w:cs="Times New Roman"/>
                <w:bCs/>
                <w:sz w:val="24"/>
                <w:szCs w:val="24"/>
              </w:rPr>
              <w:t>0</w:t>
            </w:r>
            <w:r>
              <w:rPr>
                <w:rFonts w:ascii="Times New Roman" w:hAnsi="Times New Roman" w:cs="Times New Roman"/>
                <w:bCs/>
                <w:sz w:val="24"/>
                <w:szCs w:val="24"/>
              </w:rPr>
              <w:t xml:space="preserve">1, </w:t>
            </w:r>
            <w:r w:rsidRPr="00900FFA">
              <w:rPr>
                <w:rFonts w:ascii="Times New Roman" w:hAnsi="Times New Roman" w:cs="Times New Roman"/>
                <w:bCs/>
                <w:sz w:val="24"/>
                <w:szCs w:val="24"/>
              </w:rPr>
              <w:t>ОК.0</w:t>
            </w:r>
            <w:r>
              <w:rPr>
                <w:rFonts w:ascii="Times New Roman" w:hAnsi="Times New Roman" w:cs="Times New Roman"/>
                <w:bCs/>
                <w:sz w:val="24"/>
                <w:szCs w:val="24"/>
              </w:rPr>
              <w:t xml:space="preserve">2, </w:t>
            </w:r>
            <w:r w:rsidRPr="00900FFA">
              <w:rPr>
                <w:rFonts w:ascii="Times New Roman" w:hAnsi="Times New Roman" w:cs="Times New Roman"/>
                <w:bCs/>
                <w:sz w:val="24"/>
                <w:szCs w:val="24"/>
              </w:rPr>
              <w:t>ОК.0</w:t>
            </w:r>
            <w:r>
              <w:rPr>
                <w:rFonts w:ascii="Times New Roman" w:hAnsi="Times New Roman" w:cs="Times New Roman"/>
                <w:bCs/>
                <w:sz w:val="24"/>
                <w:szCs w:val="24"/>
              </w:rPr>
              <w:t xml:space="preserve">4 - </w:t>
            </w:r>
            <w:r w:rsidRPr="00900FFA">
              <w:rPr>
                <w:rFonts w:ascii="Times New Roman" w:hAnsi="Times New Roman" w:cs="Times New Roman"/>
                <w:bCs/>
                <w:sz w:val="24"/>
                <w:szCs w:val="24"/>
              </w:rPr>
              <w:t>ОК.0</w:t>
            </w:r>
            <w:r>
              <w:rPr>
                <w:rFonts w:ascii="Times New Roman" w:hAnsi="Times New Roman" w:cs="Times New Roman"/>
                <w:bCs/>
                <w:sz w:val="24"/>
                <w:szCs w:val="24"/>
              </w:rPr>
              <w:t xml:space="preserve">7, </w:t>
            </w:r>
            <w:r w:rsidRPr="00900FFA">
              <w:rPr>
                <w:rFonts w:ascii="Times New Roman" w:hAnsi="Times New Roman" w:cs="Times New Roman"/>
                <w:bCs/>
                <w:sz w:val="24"/>
                <w:szCs w:val="24"/>
              </w:rPr>
              <w:t>ОК.0</w:t>
            </w:r>
            <w:r>
              <w:rPr>
                <w:rFonts w:ascii="Times New Roman" w:hAnsi="Times New Roman" w:cs="Times New Roman"/>
                <w:bCs/>
                <w:sz w:val="24"/>
                <w:szCs w:val="24"/>
              </w:rPr>
              <w:t>9</w:t>
            </w:r>
          </w:p>
          <w:p w14:paraId="1F4606C4" w14:textId="77777777" w:rsidR="00BF1A82" w:rsidRPr="00C63897" w:rsidRDefault="00BF1A82" w:rsidP="006158BE">
            <w:pPr>
              <w:jc w:val="center"/>
              <w:rPr>
                <w:rFonts w:ascii="Times New Roman" w:eastAsia="Times New Roman" w:hAnsi="Times New Roman" w:cs="Times New Roman"/>
                <w:b/>
                <w:bCs/>
                <w:lang w:eastAsia="ru-RU"/>
              </w:rPr>
            </w:pPr>
          </w:p>
        </w:tc>
      </w:tr>
      <w:tr w:rsidR="00BF1A82" w:rsidRPr="00C63897" w14:paraId="555357B0" w14:textId="77777777" w:rsidTr="006158BE">
        <w:trPr>
          <w:trHeight w:val="361"/>
        </w:trPr>
        <w:tc>
          <w:tcPr>
            <w:tcW w:w="2972" w:type="dxa"/>
            <w:vMerge/>
          </w:tcPr>
          <w:p w14:paraId="7327FD82" w14:textId="77777777" w:rsidR="00BF1A82" w:rsidRPr="00C63897" w:rsidRDefault="00BF1A82" w:rsidP="006158B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60355F42" w14:textId="77777777" w:rsidR="00BF1A82" w:rsidRPr="00C63897" w:rsidRDefault="00BF1A82" w:rsidP="006158BE">
            <w:pPr>
              <w:rPr>
                <w:rFonts w:ascii="Times New Roman" w:eastAsia="Times New Roman" w:hAnsi="Times New Roman" w:cs="Times New Roman"/>
                <w:b/>
                <w:bCs/>
                <w:lang w:eastAsia="ru-RU"/>
              </w:rPr>
            </w:pPr>
            <w:r>
              <w:rPr>
                <w:rFonts w:ascii="Times New Roman" w:hAnsi="Times New Roman"/>
                <w:b/>
                <w:bCs/>
                <w:sz w:val="24"/>
                <w:szCs w:val="24"/>
              </w:rPr>
              <w:t>В том числе практических и лабораторных занятий</w:t>
            </w:r>
          </w:p>
        </w:tc>
        <w:tc>
          <w:tcPr>
            <w:tcW w:w="2694" w:type="dxa"/>
          </w:tcPr>
          <w:p w14:paraId="7A944AB4" w14:textId="77777777" w:rsidR="00BF1A82" w:rsidRPr="00B04090" w:rsidRDefault="00BF1A82" w:rsidP="006158BE">
            <w:pPr>
              <w:jc w:val="center"/>
              <w:rPr>
                <w:rFonts w:ascii="Times New Roman" w:eastAsia="Times New Roman" w:hAnsi="Times New Roman" w:cs="Times New Roman"/>
                <w:b/>
                <w:bCs/>
                <w:lang w:eastAsia="ru-RU"/>
              </w:rPr>
            </w:pPr>
            <w:r w:rsidRPr="00B04090">
              <w:rPr>
                <w:rFonts w:ascii="Times New Roman" w:eastAsia="Times New Roman" w:hAnsi="Times New Roman" w:cs="Times New Roman"/>
                <w:b/>
                <w:bCs/>
                <w:lang w:eastAsia="ru-RU"/>
              </w:rPr>
              <w:t>2</w:t>
            </w:r>
          </w:p>
        </w:tc>
        <w:tc>
          <w:tcPr>
            <w:tcW w:w="2409" w:type="dxa"/>
            <w:vMerge/>
          </w:tcPr>
          <w:p w14:paraId="2602D287" w14:textId="77777777" w:rsidR="00BF1A82" w:rsidRPr="00C63897" w:rsidRDefault="00BF1A82" w:rsidP="006158BE">
            <w:pPr>
              <w:jc w:val="center"/>
              <w:rPr>
                <w:rFonts w:ascii="Times New Roman" w:eastAsia="Times New Roman" w:hAnsi="Times New Roman" w:cs="Times New Roman"/>
                <w:b/>
                <w:bCs/>
                <w:lang w:eastAsia="ru-RU"/>
              </w:rPr>
            </w:pPr>
          </w:p>
        </w:tc>
      </w:tr>
      <w:tr w:rsidR="00BF1A82" w:rsidRPr="00C63897" w14:paraId="3CC2171B" w14:textId="77777777" w:rsidTr="006158BE">
        <w:trPr>
          <w:trHeight w:val="361"/>
        </w:trPr>
        <w:tc>
          <w:tcPr>
            <w:tcW w:w="2972" w:type="dxa"/>
            <w:vMerge/>
          </w:tcPr>
          <w:p w14:paraId="7957E22F" w14:textId="77777777" w:rsidR="00BF1A82" w:rsidRPr="00C63897" w:rsidRDefault="00BF1A82" w:rsidP="006158B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3B8D30D1" w14:textId="77777777" w:rsidR="00BF1A82" w:rsidRPr="00C63897" w:rsidRDefault="00BF1A82" w:rsidP="006158BE">
            <w:pPr>
              <w:rPr>
                <w:rFonts w:ascii="Times New Roman" w:eastAsia="Times New Roman" w:hAnsi="Times New Roman" w:cs="Times New Roman"/>
                <w:b/>
                <w:bCs/>
                <w:lang w:eastAsia="ru-RU"/>
              </w:rPr>
            </w:pPr>
            <w:r>
              <w:rPr>
                <w:rFonts w:ascii="Times New Roman" w:hAnsi="Times New Roman"/>
                <w:b/>
                <w:iCs/>
                <w:sz w:val="24"/>
                <w:szCs w:val="24"/>
              </w:rPr>
              <w:t>Практическое занятие 4.</w:t>
            </w:r>
            <w:r>
              <w:rPr>
                <w:rFonts w:ascii="Times New Roman" w:hAnsi="Times New Roman"/>
                <w:iCs/>
                <w:sz w:val="24"/>
                <w:szCs w:val="24"/>
              </w:rPr>
              <w:t xml:space="preserve"> </w:t>
            </w:r>
            <w:r>
              <w:rPr>
                <w:rFonts w:ascii="Times New Roman" w:hAnsi="Times New Roman"/>
                <w:sz w:val="24"/>
                <w:szCs w:val="24"/>
              </w:rPr>
              <w:t>Выбор инструментов решения проблемы в рамках реализуемого проекта по результатам картирования (Техника 4W+2H + декомпозиция проблемы, изучение причин возникновения, разработка корректирующих действий)</w:t>
            </w:r>
          </w:p>
        </w:tc>
        <w:tc>
          <w:tcPr>
            <w:tcW w:w="2694" w:type="dxa"/>
          </w:tcPr>
          <w:p w14:paraId="329692A0" w14:textId="77777777" w:rsidR="00BF1A82" w:rsidRPr="00B04090" w:rsidRDefault="00BF1A82" w:rsidP="006158BE">
            <w:pPr>
              <w:jc w:val="center"/>
              <w:rPr>
                <w:rFonts w:ascii="Times New Roman" w:eastAsia="Times New Roman" w:hAnsi="Times New Roman" w:cs="Times New Roman"/>
                <w:bCs/>
                <w:lang w:eastAsia="ru-RU"/>
              </w:rPr>
            </w:pPr>
            <w:r w:rsidRPr="00B04090">
              <w:rPr>
                <w:rFonts w:ascii="Times New Roman" w:eastAsia="Times New Roman" w:hAnsi="Times New Roman" w:cs="Times New Roman"/>
                <w:bCs/>
                <w:lang w:eastAsia="ru-RU"/>
              </w:rPr>
              <w:t>2</w:t>
            </w:r>
          </w:p>
        </w:tc>
        <w:tc>
          <w:tcPr>
            <w:tcW w:w="2409" w:type="dxa"/>
            <w:vMerge/>
          </w:tcPr>
          <w:p w14:paraId="5583CFA7" w14:textId="77777777" w:rsidR="00BF1A82" w:rsidRPr="00C63897" w:rsidRDefault="00BF1A82" w:rsidP="006158BE">
            <w:pPr>
              <w:jc w:val="center"/>
              <w:rPr>
                <w:rFonts w:ascii="Times New Roman" w:eastAsia="Times New Roman" w:hAnsi="Times New Roman" w:cs="Times New Roman"/>
                <w:b/>
                <w:bCs/>
                <w:lang w:eastAsia="ru-RU"/>
              </w:rPr>
            </w:pPr>
          </w:p>
        </w:tc>
      </w:tr>
      <w:bookmarkEnd w:id="66"/>
      <w:tr w:rsidR="00BF1A82" w:rsidRPr="00C63897" w14:paraId="700ACB69" w14:textId="77777777" w:rsidTr="006158BE">
        <w:tc>
          <w:tcPr>
            <w:tcW w:w="9634" w:type="dxa"/>
            <w:gridSpan w:val="2"/>
          </w:tcPr>
          <w:p w14:paraId="7CFD2DB0" w14:textId="77777777" w:rsidR="00BF1A82" w:rsidRPr="00C63897" w:rsidRDefault="00BF1A82" w:rsidP="006158BE">
            <w:pPr>
              <w:rPr>
                <w:rFonts w:ascii="Times New Roman" w:eastAsia="Times New Roman" w:hAnsi="Times New Roman" w:cs="Times New Roman"/>
                <w:i/>
                <w:lang w:eastAsia="ru-RU"/>
              </w:rPr>
            </w:pPr>
            <w:r>
              <w:rPr>
                <w:rFonts w:ascii="Times New Roman" w:hAnsi="Times New Roman"/>
                <w:b/>
                <w:sz w:val="24"/>
                <w:szCs w:val="24"/>
              </w:rPr>
              <w:t>Раздел 2. Реализация принципов бережливого производства в профессиональной деятельности</w:t>
            </w:r>
          </w:p>
        </w:tc>
        <w:tc>
          <w:tcPr>
            <w:tcW w:w="2694" w:type="dxa"/>
          </w:tcPr>
          <w:p w14:paraId="17CEB2B3" w14:textId="77777777" w:rsidR="00BF1A82" w:rsidRPr="00B04090" w:rsidRDefault="00BF1A82" w:rsidP="006158BE">
            <w:pPr>
              <w:jc w:val="center"/>
              <w:rPr>
                <w:rFonts w:ascii="Times New Roman" w:eastAsia="Times New Roman" w:hAnsi="Times New Roman" w:cs="Times New Roman"/>
                <w:b/>
                <w:bCs/>
                <w:lang w:eastAsia="ru-RU"/>
              </w:rPr>
            </w:pPr>
          </w:p>
        </w:tc>
        <w:tc>
          <w:tcPr>
            <w:tcW w:w="2409" w:type="dxa"/>
          </w:tcPr>
          <w:p w14:paraId="6FAA36F2" w14:textId="77777777" w:rsidR="00BF1A82" w:rsidRPr="00C63897" w:rsidRDefault="00BF1A82" w:rsidP="006158BE">
            <w:pPr>
              <w:jc w:val="center"/>
              <w:rPr>
                <w:rFonts w:ascii="Times New Roman" w:eastAsia="Times New Roman" w:hAnsi="Times New Roman" w:cs="Times New Roman"/>
                <w:b/>
                <w:bCs/>
                <w:lang w:eastAsia="ru-RU"/>
              </w:rPr>
            </w:pPr>
          </w:p>
        </w:tc>
      </w:tr>
      <w:tr w:rsidR="00BF1A82" w:rsidRPr="00C63897" w14:paraId="36247255" w14:textId="77777777" w:rsidTr="006158BE">
        <w:tc>
          <w:tcPr>
            <w:tcW w:w="2972" w:type="dxa"/>
            <w:vMerge w:val="restart"/>
          </w:tcPr>
          <w:p w14:paraId="692A71C1" w14:textId="77777777" w:rsidR="00BF1A82" w:rsidRPr="00C63897" w:rsidRDefault="00BF1A82" w:rsidP="006158BE">
            <w:pPr>
              <w:rPr>
                <w:rFonts w:ascii="Times New Roman" w:eastAsia="Times New Roman" w:hAnsi="Times New Roman" w:cs="Times New Roman"/>
                <w:b/>
                <w:bCs/>
                <w:lang w:eastAsia="ru-RU"/>
              </w:rPr>
            </w:pPr>
            <w:r>
              <w:rPr>
                <w:rFonts w:ascii="Times New Roman" w:hAnsi="Times New Roman"/>
                <w:b/>
                <w:sz w:val="24"/>
                <w:szCs w:val="24"/>
              </w:rPr>
              <w:t>Тема 2.1. Инструменты бережливого производства</w:t>
            </w:r>
          </w:p>
        </w:tc>
        <w:tc>
          <w:tcPr>
            <w:tcW w:w="6662" w:type="dxa"/>
          </w:tcPr>
          <w:p w14:paraId="1C5AE7A3" w14:textId="77777777" w:rsidR="00BF1A82" w:rsidRPr="00C63897" w:rsidRDefault="00BF1A82" w:rsidP="006158BE">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c>
          <w:tcPr>
            <w:tcW w:w="2694" w:type="dxa"/>
            <w:shd w:val="clear" w:color="auto" w:fill="FFFFFF" w:themeFill="background1"/>
          </w:tcPr>
          <w:p w14:paraId="6675089E" w14:textId="77777777" w:rsidR="00BF1A82" w:rsidRPr="00B04090" w:rsidRDefault="00BF1A82" w:rsidP="006158BE">
            <w:pPr>
              <w:jc w:val="center"/>
              <w:rPr>
                <w:rFonts w:ascii="Times New Roman" w:eastAsia="Times New Roman" w:hAnsi="Times New Roman" w:cs="Times New Roman"/>
                <w:b/>
                <w:bCs/>
                <w:lang w:eastAsia="ru-RU"/>
              </w:rPr>
            </w:pPr>
            <w:r w:rsidRPr="00B04090">
              <w:rPr>
                <w:rFonts w:ascii="Times New Roman" w:eastAsia="Times New Roman" w:hAnsi="Times New Roman" w:cs="Times New Roman"/>
                <w:b/>
                <w:bCs/>
                <w:lang w:eastAsia="ru-RU"/>
              </w:rPr>
              <w:t>8/2</w:t>
            </w:r>
          </w:p>
        </w:tc>
        <w:tc>
          <w:tcPr>
            <w:tcW w:w="2409" w:type="dxa"/>
            <w:vMerge w:val="restart"/>
          </w:tcPr>
          <w:p w14:paraId="32D87C47" w14:textId="77777777" w:rsidR="00BF1A82" w:rsidRPr="00C63897" w:rsidRDefault="00BF1A82" w:rsidP="006158BE">
            <w:pPr>
              <w:jc w:val="center"/>
              <w:rPr>
                <w:rFonts w:ascii="Times New Roman" w:eastAsia="Times New Roman" w:hAnsi="Times New Roman" w:cs="Times New Roman"/>
                <w:b/>
                <w:bCs/>
                <w:lang w:eastAsia="ru-RU"/>
              </w:rPr>
            </w:pPr>
            <w:r>
              <w:rPr>
                <w:rFonts w:ascii="Times New Roman" w:hAnsi="Times New Roman" w:cs="Times New Roman"/>
                <w:bCs/>
                <w:sz w:val="24"/>
                <w:szCs w:val="24"/>
              </w:rPr>
              <w:t xml:space="preserve">ОК </w:t>
            </w:r>
            <w:r w:rsidRPr="00900FFA">
              <w:rPr>
                <w:rFonts w:ascii="Times New Roman" w:hAnsi="Times New Roman" w:cs="Times New Roman"/>
                <w:bCs/>
                <w:sz w:val="24"/>
                <w:szCs w:val="24"/>
              </w:rPr>
              <w:t>0</w:t>
            </w:r>
            <w:r>
              <w:rPr>
                <w:rFonts w:ascii="Times New Roman" w:hAnsi="Times New Roman" w:cs="Times New Roman"/>
                <w:bCs/>
                <w:sz w:val="24"/>
                <w:szCs w:val="24"/>
              </w:rPr>
              <w:t xml:space="preserve">1, </w:t>
            </w:r>
            <w:r w:rsidRPr="00900FFA">
              <w:rPr>
                <w:rFonts w:ascii="Times New Roman" w:hAnsi="Times New Roman" w:cs="Times New Roman"/>
                <w:bCs/>
                <w:sz w:val="24"/>
                <w:szCs w:val="24"/>
              </w:rPr>
              <w:t>ОК.0</w:t>
            </w:r>
            <w:r>
              <w:rPr>
                <w:rFonts w:ascii="Times New Roman" w:hAnsi="Times New Roman" w:cs="Times New Roman"/>
                <w:bCs/>
                <w:sz w:val="24"/>
                <w:szCs w:val="24"/>
              </w:rPr>
              <w:t xml:space="preserve">2, </w:t>
            </w:r>
            <w:r w:rsidRPr="00900FFA">
              <w:rPr>
                <w:rFonts w:ascii="Times New Roman" w:hAnsi="Times New Roman" w:cs="Times New Roman"/>
                <w:bCs/>
                <w:sz w:val="24"/>
                <w:szCs w:val="24"/>
              </w:rPr>
              <w:t>ОК.0</w:t>
            </w:r>
            <w:r>
              <w:rPr>
                <w:rFonts w:ascii="Times New Roman" w:hAnsi="Times New Roman" w:cs="Times New Roman"/>
                <w:bCs/>
                <w:sz w:val="24"/>
                <w:szCs w:val="24"/>
              </w:rPr>
              <w:t xml:space="preserve">4 - </w:t>
            </w:r>
            <w:r w:rsidRPr="00900FFA">
              <w:rPr>
                <w:rFonts w:ascii="Times New Roman" w:hAnsi="Times New Roman" w:cs="Times New Roman"/>
                <w:bCs/>
                <w:sz w:val="24"/>
                <w:szCs w:val="24"/>
              </w:rPr>
              <w:t>ОК.0</w:t>
            </w:r>
            <w:r>
              <w:rPr>
                <w:rFonts w:ascii="Times New Roman" w:hAnsi="Times New Roman" w:cs="Times New Roman"/>
                <w:bCs/>
                <w:sz w:val="24"/>
                <w:szCs w:val="24"/>
              </w:rPr>
              <w:t xml:space="preserve">7, </w:t>
            </w:r>
            <w:r w:rsidRPr="00900FFA">
              <w:rPr>
                <w:rFonts w:ascii="Times New Roman" w:hAnsi="Times New Roman" w:cs="Times New Roman"/>
                <w:bCs/>
                <w:sz w:val="24"/>
                <w:szCs w:val="24"/>
              </w:rPr>
              <w:t>ОК.0</w:t>
            </w:r>
            <w:r>
              <w:rPr>
                <w:rFonts w:ascii="Times New Roman" w:hAnsi="Times New Roman" w:cs="Times New Roman"/>
                <w:bCs/>
                <w:sz w:val="24"/>
                <w:szCs w:val="24"/>
              </w:rPr>
              <w:t>9</w:t>
            </w:r>
          </w:p>
        </w:tc>
      </w:tr>
      <w:tr w:rsidR="00BF1A82" w:rsidRPr="00C63897" w14:paraId="0C231015" w14:textId="77777777" w:rsidTr="006158BE">
        <w:trPr>
          <w:trHeight w:val="396"/>
        </w:trPr>
        <w:tc>
          <w:tcPr>
            <w:tcW w:w="2972" w:type="dxa"/>
            <w:vMerge/>
          </w:tcPr>
          <w:p w14:paraId="2F42E5BF" w14:textId="77777777" w:rsidR="00BF1A82" w:rsidRPr="00C63897" w:rsidRDefault="00BF1A82" w:rsidP="006158BE">
            <w:pPr>
              <w:rPr>
                <w:rFonts w:ascii="Times New Roman" w:eastAsia="Times New Roman" w:hAnsi="Times New Roman" w:cs="Times New Roman"/>
                <w:b/>
                <w:bCs/>
                <w:lang w:eastAsia="ru-RU"/>
              </w:rPr>
            </w:pPr>
          </w:p>
        </w:tc>
        <w:tc>
          <w:tcPr>
            <w:tcW w:w="6662" w:type="dxa"/>
          </w:tcPr>
          <w:p w14:paraId="34749313" w14:textId="77777777" w:rsidR="00BF1A82" w:rsidRPr="00C63897" w:rsidRDefault="00BF1A82" w:rsidP="006158BE">
            <w:pPr>
              <w:suppressAutoHyphens/>
              <w:jc w:val="both"/>
              <w:rPr>
                <w:rFonts w:ascii="Times New Roman" w:eastAsia="Times New Roman" w:hAnsi="Times New Roman" w:cs="Times New Roman"/>
                <w:lang w:eastAsia="ru-RU"/>
              </w:rPr>
            </w:pPr>
            <w:r>
              <w:rPr>
                <w:rFonts w:ascii="Times New Roman" w:hAnsi="Times New Roman"/>
                <w:sz w:val="24"/>
                <w:szCs w:val="24"/>
              </w:rPr>
              <w:t xml:space="preserve">Инструменты БП: области применения, адаптация под вид профессиональной деятельности. </w:t>
            </w:r>
            <w:proofErr w:type="spellStart"/>
            <w:r>
              <w:rPr>
                <w:rFonts w:ascii="Times New Roman" w:hAnsi="Times New Roman"/>
                <w:sz w:val="24"/>
                <w:szCs w:val="24"/>
              </w:rPr>
              <w:t>Кайдзен</w:t>
            </w:r>
            <w:proofErr w:type="spellEnd"/>
            <w:r>
              <w:rPr>
                <w:rFonts w:ascii="Times New Roman" w:hAnsi="Times New Roman"/>
                <w:sz w:val="24"/>
                <w:szCs w:val="24"/>
              </w:rPr>
              <w:t xml:space="preserve"> (непрерывное улучшение). «Пять «S» (система рационализации рабочего места). </w:t>
            </w:r>
          </w:p>
        </w:tc>
        <w:tc>
          <w:tcPr>
            <w:tcW w:w="2694" w:type="dxa"/>
          </w:tcPr>
          <w:p w14:paraId="773B0CB3" w14:textId="77777777" w:rsidR="00BF1A82" w:rsidRPr="00B04090" w:rsidRDefault="00BF1A82" w:rsidP="006158BE">
            <w:pPr>
              <w:suppressAutoHyphens/>
              <w:jc w:val="center"/>
              <w:rPr>
                <w:rFonts w:ascii="Times New Roman" w:eastAsia="Times New Roman" w:hAnsi="Times New Roman" w:cs="Times New Roman"/>
                <w:lang w:eastAsia="ru-RU"/>
              </w:rPr>
            </w:pPr>
            <w:r w:rsidRPr="00B04090">
              <w:rPr>
                <w:rFonts w:ascii="Times New Roman" w:eastAsia="Times New Roman" w:hAnsi="Times New Roman" w:cs="Times New Roman"/>
                <w:lang w:eastAsia="ru-RU"/>
              </w:rPr>
              <w:t>4</w:t>
            </w:r>
          </w:p>
        </w:tc>
        <w:tc>
          <w:tcPr>
            <w:tcW w:w="2409" w:type="dxa"/>
            <w:vMerge/>
          </w:tcPr>
          <w:p w14:paraId="2F633633" w14:textId="77777777" w:rsidR="00BF1A82" w:rsidRPr="00C63897" w:rsidRDefault="00BF1A82" w:rsidP="006158BE">
            <w:pPr>
              <w:suppressAutoHyphens/>
              <w:jc w:val="center"/>
              <w:rPr>
                <w:rFonts w:ascii="Times New Roman" w:eastAsia="Times New Roman" w:hAnsi="Times New Roman" w:cs="Times New Roman"/>
                <w:lang w:eastAsia="ru-RU"/>
              </w:rPr>
            </w:pPr>
          </w:p>
        </w:tc>
      </w:tr>
      <w:tr w:rsidR="00BF1A82" w:rsidRPr="00C63897" w14:paraId="27136360" w14:textId="77777777" w:rsidTr="006158BE">
        <w:trPr>
          <w:trHeight w:val="20"/>
        </w:trPr>
        <w:tc>
          <w:tcPr>
            <w:tcW w:w="2972" w:type="dxa"/>
            <w:vMerge/>
          </w:tcPr>
          <w:p w14:paraId="382CA908" w14:textId="77777777" w:rsidR="00BF1A82" w:rsidRPr="00C63897" w:rsidRDefault="00BF1A82" w:rsidP="006158BE">
            <w:pPr>
              <w:rPr>
                <w:rFonts w:ascii="Times New Roman" w:eastAsia="Times New Roman" w:hAnsi="Times New Roman" w:cs="Times New Roman"/>
                <w:b/>
                <w:bCs/>
                <w:lang w:eastAsia="ru-RU"/>
              </w:rPr>
            </w:pPr>
          </w:p>
        </w:tc>
        <w:tc>
          <w:tcPr>
            <w:tcW w:w="6662" w:type="dxa"/>
          </w:tcPr>
          <w:p w14:paraId="245D629D" w14:textId="77777777" w:rsidR="00BF1A82" w:rsidRPr="00C63897" w:rsidRDefault="00BF1A82" w:rsidP="006158BE">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14:paraId="2D9CD82F" w14:textId="77777777" w:rsidR="00BF1A82" w:rsidRPr="00B04090" w:rsidRDefault="00BF1A82" w:rsidP="006158BE">
            <w:pPr>
              <w:suppressAutoHyphens/>
              <w:jc w:val="center"/>
              <w:rPr>
                <w:rFonts w:ascii="Times New Roman" w:eastAsia="Times New Roman" w:hAnsi="Times New Roman" w:cs="Times New Roman"/>
                <w:b/>
                <w:bCs/>
                <w:lang w:eastAsia="ru-RU"/>
              </w:rPr>
            </w:pPr>
            <w:r w:rsidRPr="00B04090">
              <w:rPr>
                <w:rFonts w:ascii="Times New Roman" w:eastAsia="Times New Roman" w:hAnsi="Times New Roman" w:cs="Times New Roman"/>
                <w:b/>
                <w:bCs/>
                <w:lang w:eastAsia="ru-RU"/>
              </w:rPr>
              <w:t>2</w:t>
            </w:r>
          </w:p>
        </w:tc>
        <w:tc>
          <w:tcPr>
            <w:tcW w:w="2409" w:type="dxa"/>
            <w:vMerge/>
          </w:tcPr>
          <w:p w14:paraId="751E50EC" w14:textId="77777777" w:rsidR="00BF1A82" w:rsidRPr="00C63897" w:rsidRDefault="00BF1A82" w:rsidP="006158BE">
            <w:pPr>
              <w:suppressAutoHyphens/>
              <w:jc w:val="center"/>
              <w:rPr>
                <w:rFonts w:ascii="Times New Roman" w:eastAsia="Times New Roman" w:hAnsi="Times New Roman" w:cs="Times New Roman"/>
                <w:b/>
                <w:bCs/>
                <w:lang w:eastAsia="ru-RU"/>
              </w:rPr>
            </w:pPr>
          </w:p>
        </w:tc>
      </w:tr>
      <w:tr w:rsidR="00BF1A82" w:rsidRPr="00C63897" w14:paraId="2523D120" w14:textId="77777777" w:rsidTr="006158BE">
        <w:trPr>
          <w:trHeight w:val="204"/>
        </w:trPr>
        <w:tc>
          <w:tcPr>
            <w:tcW w:w="2972" w:type="dxa"/>
            <w:vMerge/>
          </w:tcPr>
          <w:p w14:paraId="2DD8143F" w14:textId="77777777" w:rsidR="00BF1A82" w:rsidRPr="00C63897" w:rsidRDefault="00BF1A82" w:rsidP="006158BE">
            <w:pPr>
              <w:rPr>
                <w:rFonts w:ascii="Times New Roman" w:eastAsia="Times New Roman" w:hAnsi="Times New Roman" w:cs="Times New Roman"/>
                <w:b/>
                <w:bCs/>
                <w:lang w:eastAsia="ru-RU"/>
              </w:rPr>
            </w:pPr>
          </w:p>
        </w:tc>
        <w:tc>
          <w:tcPr>
            <w:tcW w:w="6662" w:type="dxa"/>
          </w:tcPr>
          <w:p w14:paraId="558D7B78" w14:textId="77777777" w:rsidR="00BF1A82" w:rsidRPr="00C63897" w:rsidRDefault="00BF1A82" w:rsidP="006158BE">
            <w:pPr>
              <w:suppressAutoHyphens/>
              <w:jc w:val="both"/>
              <w:rPr>
                <w:rFonts w:ascii="Times New Roman" w:eastAsia="Times New Roman" w:hAnsi="Times New Roman" w:cs="Times New Roman"/>
                <w:iCs/>
                <w:lang w:eastAsia="ru-RU"/>
              </w:rPr>
            </w:pPr>
            <w:r>
              <w:rPr>
                <w:rFonts w:ascii="Times New Roman" w:hAnsi="Times New Roman"/>
                <w:b/>
                <w:sz w:val="24"/>
                <w:szCs w:val="24"/>
              </w:rPr>
              <w:t>Практическое занятие 5.</w:t>
            </w:r>
            <w:r>
              <w:rPr>
                <w:rFonts w:ascii="Times New Roman" w:hAnsi="Times New Roman"/>
                <w:sz w:val="24"/>
                <w:szCs w:val="24"/>
              </w:rPr>
              <w:t xml:space="preserve"> Применение методов бережливого производства в выбранном студентами проекте</w:t>
            </w:r>
          </w:p>
        </w:tc>
        <w:tc>
          <w:tcPr>
            <w:tcW w:w="2694" w:type="dxa"/>
          </w:tcPr>
          <w:p w14:paraId="2FC6887B" w14:textId="77777777" w:rsidR="00BF1A82" w:rsidRPr="00B04090" w:rsidRDefault="00BF1A82" w:rsidP="006158BE">
            <w:pPr>
              <w:suppressAutoHyphens/>
              <w:jc w:val="center"/>
              <w:rPr>
                <w:rFonts w:ascii="Times New Roman" w:eastAsia="Times New Roman" w:hAnsi="Times New Roman" w:cs="Times New Roman"/>
                <w:lang w:eastAsia="ru-RU"/>
              </w:rPr>
            </w:pPr>
            <w:r w:rsidRPr="00B04090">
              <w:rPr>
                <w:rFonts w:ascii="Times New Roman" w:eastAsia="Times New Roman" w:hAnsi="Times New Roman" w:cs="Times New Roman"/>
                <w:lang w:eastAsia="ru-RU"/>
              </w:rPr>
              <w:t>2</w:t>
            </w:r>
          </w:p>
        </w:tc>
        <w:tc>
          <w:tcPr>
            <w:tcW w:w="2409" w:type="dxa"/>
            <w:vMerge/>
          </w:tcPr>
          <w:p w14:paraId="6E6EA103" w14:textId="77777777" w:rsidR="00BF1A82" w:rsidRPr="00C63897" w:rsidRDefault="00BF1A82" w:rsidP="006158BE">
            <w:pPr>
              <w:suppressAutoHyphens/>
              <w:jc w:val="center"/>
              <w:rPr>
                <w:rFonts w:ascii="Times New Roman" w:eastAsia="Times New Roman" w:hAnsi="Times New Roman" w:cs="Times New Roman"/>
                <w:lang w:eastAsia="ru-RU"/>
              </w:rPr>
            </w:pPr>
          </w:p>
        </w:tc>
      </w:tr>
      <w:tr w:rsidR="00BF1A82" w:rsidRPr="00C63897" w14:paraId="61377238" w14:textId="77777777" w:rsidTr="006158BE">
        <w:trPr>
          <w:trHeight w:val="361"/>
        </w:trPr>
        <w:tc>
          <w:tcPr>
            <w:tcW w:w="2972" w:type="dxa"/>
            <w:vMerge/>
          </w:tcPr>
          <w:p w14:paraId="6A1A74CA" w14:textId="77777777" w:rsidR="00BF1A82" w:rsidRPr="00C63897" w:rsidRDefault="00BF1A82" w:rsidP="006158BE">
            <w:pPr>
              <w:rPr>
                <w:rFonts w:ascii="Times New Roman" w:eastAsia="Times New Roman" w:hAnsi="Times New Roman" w:cs="Times New Roman"/>
                <w:b/>
                <w:bCs/>
                <w:lang w:eastAsia="ru-RU"/>
              </w:rPr>
            </w:pPr>
          </w:p>
        </w:tc>
        <w:tc>
          <w:tcPr>
            <w:tcW w:w="6662" w:type="dxa"/>
            <w:vAlign w:val="bottom"/>
          </w:tcPr>
          <w:p w14:paraId="13FF641E" w14:textId="77777777" w:rsidR="00BF1A82" w:rsidRDefault="00BF1A82" w:rsidP="006158B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7B09A9B" w14:textId="77777777" w:rsidR="00BF1A82" w:rsidRPr="004D41E5" w:rsidRDefault="00BF1A82" w:rsidP="006158BE">
            <w:pPr>
              <w:rPr>
                <w:rFonts w:ascii="Times New Roman" w:eastAsia="Times New Roman" w:hAnsi="Times New Roman" w:cs="Times New Roman"/>
                <w:i/>
                <w:lang w:eastAsia="ru-RU"/>
              </w:rPr>
            </w:pPr>
            <w:r>
              <w:rPr>
                <w:rFonts w:ascii="Times New Roman" w:hAnsi="Times New Roman"/>
                <w:sz w:val="24"/>
                <w:szCs w:val="24"/>
              </w:rPr>
              <w:lastRenderedPageBreak/>
              <w:t xml:space="preserve">Стандартизированная работа. Методика всеобщего обслуживания оборудования ТРМ. Методика быстрой переналадки SMED. Встроенное качество. </w:t>
            </w:r>
            <w:proofErr w:type="spellStart"/>
            <w:r>
              <w:rPr>
                <w:rFonts w:ascii="Times New Roman" w:hAnsi="Times New Roman"/>
                <w:sz w:val="24"/>
                <w:szCs w:val="24"/>
              </w:rPr>
              <w:t>Канбан</w:t>
            </w:r>
            <w:proofErr w:type="spellEnd"/>
            <w:r>
              <w:rPr>
                <w:rFonts w:ascii="Times New Roman" w:hAnsi="Times New Roman"/>
                <w:sz w:val="24"/>
                <w:szCs w:val="24"/>
              </w:rPr>
              <w:t>, поток единичных изделий</w:t>
            </w:r>
          </w:p>
        </w:tc>
        <w:tc>
          <w:tcPr>
            <w:tcW w:w="2694" w:type="dxa"/>
          </w:tcPr>
          <w:p w14:paraId="5D27FFA1" w14:textId="77777777" w:rsidR="00BF1A82" w:rsidRPr="00B04090" w:rsidRDefault="00BF1A82" w:rsidP="006158BE">
            <w:pPr>
              <w:jc w:val="center"/>
              <w:rPr>
                <w:rFonts w:ascii="Times New Roman" w:eastAsia="Times New Roman" w:hAnsi="Times New Roman" w:cs="Times New Roman"/>
                <w:b/>
                <w:bCs/>
                <w:lang w:eastAsia="ru-RU"/>
              </w:rPr>
            </w:pPr>
            <w:r w:rsidRPr="00B04090">
              <w:rPr>
                <w:rFonts w:ascii="Times New Roman" w:eastAsia="Times New Roman" w:hAnsi="Times New Roman" w:cs="Times New Roman"/>
                <w:b/>
                <w:bCs/>
                <w:lang w:eastAsia="ru-RU"/>
              </w:rPr>
              <w:lastRenderedPageBreak/>
              <w:t>2</w:t>
            </w:r>
          </w:p>
        </w:tc>
        <w:tc>
          <w:tcPr>
            <w:tcW w:w="2409" w:type="dxa"/>
            <w:vMerge/>
          </w:tcPr>
          <w:p w14:paraId="62869CBA" w14:textId="77777777" w:rsidR="00BF1A82" w:rsidRPr="00C63897" w:rsidRDefault="00BF1A82" w:rsidP="006158BE">
            <w:pPr>
              <w:jc w:val="center"/>
              <w:rPr>
                <w:rFonts w:ascii="Times New Roman" w:eastAsia="Times New Roman" w:hAnsi="Times New Roman" w:cs="Times New Roman"/>
                <w:b/>
                <w:bCs/>
                <w:lang w:eastAsia="ru-RU"/>
              </w:rPr>
            </w:pPr>
          </w:p>
        </w:tc>
      </w:tr>
      <w:tr w:rsidR="00BF1A82" w:rsidRPr="00C63897" w14:paraId="7ECD8415" w14:textId="77777777" w:rsidTr="006158BE">
        <w:trPr>
          <w:trHeight w:val="361"/>
        </w:trPr>
        <w:tc>
          <w:tcPr>
            <w:tcW w:w="2972" w:type="dxa"/>
            <w:vMerge w:val="restart"/>
          </w:tcPr>
          <w:p w14:paraId="2725C8B4" w14:textId="77777777" w:rsidR="00BF1A82" w:rsidRPr="00C63897" w:rsidRDefault="00BF1A82" w:rsidP="006158BE">
            <w:pPr>
              <w:rPr>
                <w:rFonts w:ascii="Times New Roman" w:eastAsia="Times New Roman" w:hAnsi="Times New Roman" w:cs="Times New Roman"/>
                <w:b/>
                <w:bCs/>
                <w:lang w:eastAsia="ru-RU"/>
              </w:rPr>
            </w:pPr>
            <w:r>
              <w:rPr>
                <w:rFonts w:ascii="Times New Roman" w:hAnsi="Times New Roman"/>
                <w:b/>
                <w:sz w:val="24"/>
                <w:szCs w:val="24"/>
              </w:rPr>
              <w:lastRenderedPageBreak/>
              <w:t>Тема 2.2. Внедрение методов бережливого производства</w:t>
            </w:r>
          </w:p>
        </w:tc>
        <w:tc>
          <w:tcPr>
            <w:tcW w:w="6662" w:type="dxa"/>
            <w:tcBorders>
              <w:top w:val="single" w:sz="4" w:space="0" w:color="auto"/>
              <w:left w:val="single" w:sz="4" w:space="0" w:color="auto"/>
              <w:bottom w:val="single" w:sz="4" w:space="0" w:color="auto"/>
            </w:tcBorders>
            <w:vAlign w:val="bottom"/>
          </w:tcPr>
          <w:p w14:paraId="6F916C9E" w14:textId="77777777" w:rsidR="00BF1A82" w:rsidRPr="00C63897" w:rsidRDefault="00BF1A82" w:rsidP="006158B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694" w:type="dxa"/>
            <w:shd w:val="clear" w:color="auto" w:fill="FFFFFF" w:themeFill="background1"/>
          </w:tcPr>
          <w:p w14:paraId="3900D153" w14:textId="77777777" w:rsidR="00BF1A82" w:rsidRPr="00B04090" w:rsidRDefault="00BF1A82" w:rsidP="006158BE">
            <w:pPr>
              <w:jc w:val="center"/>
              <w:rPr>
                <w:rFonts w:ascii="Times New Roman" w:eastAsia="Times New Roman" w:hAnsi="Times New Roman" w:cs="Times New Roman"/>
                <w:b/>
                <w:bCs/>
                <w:lang w:eastAsia="ru-RU"/>
              </w:rPr>
            </w:pPr>
            <w:r w:rsidRPr="00B04090">
              <w:rPr>
                <w:rFonts w:ascii="Times New Roman" w:eastAsia="Times New Roman" w:hAnsi="Times New Roman" w:cs="Times New Roman"/>
                <w:b/>
                <w:bCs/>
                <w:lang w:eastAsia="ru-RU"/>
              </w:rPr>
              <w:t>4/2</w:t>
            </w:r>
          </w:p>
        </w:tc>
        <w:tc>
          <w:tcPr>
            <w:tcW w:w="2409" w:type="dxa"/>
            <w:vMerge w:val="restart"/>
          </w:tcPr>
          <w:p w14:paraId="6F6B3497" w14:textId="77777777" w:rsidR="00BF1A82" w:rsidRPr="00C63897" w:rsidRDefault="00BF1A82" w:rsidP="006158BE">
            <w:pPr>
              <w:jc w:val="center"/>
              <w:rPr>
                <w:rFonts w:ascii="Times New Roman" w:eastAsia="Times New Roman" w:hAnsi="Times New Roman" w:cs="Times New Roman"/>
                <w:b/>
                <w:bCs/>
                <w:lang w:eastAsia="ru-RU"/>
              </w:rPr>
            </w:pPr>
            <w:r>
              <w:rPr>
                <w:rFonts w:ascii="Times New Roman" w:hAnsi="Times New Roman" w:cs="Times New Roman"/>
                <w:bCs/>
                <w:sz w:val="24"/>
                <w:szCs w:val="24"/>
              </w:rPr>
              <w:t xml:space="preserve">ОК </w:t>
            </w:r>
            <w:r w:rsidRPr="00900FFA">
              <w:rPr>
                <w:rFonts w:ascii="Times New Roman" w:hAnsi="Times New Roman" w:cs="Times New Roman"/>
                <w:bCs/>
                <w:sz w:val="24"/>
                <w:szCs w:val="24"/>
              </w:rPr>
              <w:t>0</w:t>
            </w:r>
            <w:r>
              <w:rPr>
                <w:rFonts w:ascii="Times New Roman" w:hAnsi="Times New Roman" w:cs="Times New Roman"/>
                <w:bCs/>
                <w:sz w:val="24"/>
                <w:szCs w:val="24"/>
              </w:rPr>
              <w:t xml:space="preserve">1, </w:t>
            </w:r>
            <w:r w:rsidRPr="00900FFA">
              <w:rPr>
                <w:rFonts w:ascii="Times New Roman" w:hAnsi="Times New Roman" w:cs="Times New Roman"/>
                <w:bCs/>
                <w:sz w:val="24"/>
                <w:szCs w:val="24"/>
              </w:rPr>
              <w:t>ОК.0</w:t>
            </w:r>
            <w:r>
              <w:rPr>
                <w:rFonts w:ascii="Times New Roman" w:hAnsi="Times New Roman" w:cs="Times New Roman"/>
                <w:bCs/>
                <w:sz w:val="24"/>
                <w:szCs w:val="24"/>
              </w:rPr>
              <w:t xml:space="preserve">2, </w:t>
            </w:r>
            <w:r w:rsidRPr="00900FFA">
              <w:rPr>
                <w:rFonts w:ascii="Times New Roman" w:hAnsi="Times New Roman" w:cs="Times New Roman"/>
                <w:bCs/>
                <w:sz w:val="24"/>
                <w:szCs w:val="24"/>
              </w:rPr>
              <w:t>ОК.0</w:t>
            </w:r>
            <w:r>
              <w:rPr>
                <w:rFonts w:ascii="Times New Roman" w:hAnsi="Times New Roman" w:cs="Times New Roman"/>
                <w:bCs/>
                <w:sz w:val="24"/>
                <w:szCs w:val="24"/>
              </w:rPr>
              <w:t xml:space="preserve">4 - </w:t>
            </w:r>
            <w:r w:rsidRPr="00900FFA">
              <w:rPr>
                <w:rFonts w:ascii="Times New Roman" w:hAnsi="Times New Roman" w:cs="Times New Roman"/>
                <w:bCs/>
                <w:sz w:val="24"/>
                <w:szCs w:val="24"/>
              </w:rPr>
              <w:t>ОК.0</w:t>
            </w:r>
            <w:r>
              <w:rPr>
                <w:rFonts w:ascii="Times New Roman" w:hAnsi="Times New Roman" w:cs="Times New Roman"/>
                <w:bCs/>
                <w:sz w:val="24"/>
                <w:szCs w:val="24"/>
              </w:rPr>
              <w:t xml:space="preserve">7, </w:t>
            </w:r>
            <w:r w:rsidRPr="00900FFA">
              <w:rPr>
                <w:rFonts w:ascii="Times New Roman" w:hAnsi="Times New Roman" w:cs="Times New Roman"/>
                <w:bCs/>
                <w:sz w:val="24"/>
                <w:szCs w:val="24"/>
              </w:rPr>
              <w:t>ОК.0</w:t>
            </w:r>
            <w:r>
              <w:rPr>
                <w:rFonts w:ascii="Times New Roman" w:hAnsi="Times New Roman" w:cs="Times New Roman"/>
                <w:bCs/>
                <w:sz w:val="24"/>
                <w:szCs w:val="24"/>
              </w:rPr>
              <w:t>9</w:t>
            </w:r>
          </w:p>
        </w:tc>
      </w:tr>
      <w:tr w:rsidR="00BF1A82" w:rsidRPr="00C63897" w14:paraId="51E5C11F" w14:textId="77777777" w:rsidTr="006158BE">
        <w:trPr>
          <w:trHeight w:val="361"/>
        </w:trPr>
        <w:tc>
          <w:tcPr>
            <w:tcW w:w="2972" w:type="dxa"/>
            <w:vMerge/>
          </w:tcPr>
          <w:p w14:paraId="2D5103F4" w14:textId="77777777" w:rsidR="00BF1A82" w:rsidRPr="00C63897" w:rsidRDefault="00BF1A82" w:rsidP="006158B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181177E4" w14:textId="77777777" w:rsidR="00BF1A82" w:rsidRPr="00C63897" w:rsidRDefault="00BF1A82" w:rsidP="006158BE">
            <w:pPr>
              <w:rPr>
                <w:rFonts w:ascii="Times New Roman" w:eastAsia="Times New Roman" w:hAnsi="Times New Roman" w:cs="Times New Roman"/>
                <w:lang w:eastAsia="ru-RU"/>
              </w:rPr>
            </w:pPr>
            <w:r>
              <w:rPr>
                <w:rFonts w:ascii="Times New Roman" w:hAnsi="Times New Roman"/>
                <w:bCs/>
                <w:sz w:val="24"/>
                <w:szCs w:val="24"/>
              </w:rPr>
              <w:t>Модель внедрения БП. Ключевые показатели эффективности работы. Целеполагание в бережливой организации. Типичные ошибки применения методов БП</w:t>
            </w:r>
          </w:p>
        </w:tc>
        <w:tc>
          <w:tcPr>
            <w:tcW w:w="2694" w:type="dxa"/>
          </w:tcPr>
          <w:p w14:paraId="71312DE8" w14:textId="77777777" w:rsidR="00BF1A82" w:rsidRPr="00B04090" w:rsidRDefault="00BF1A82" w:rsidP="006158BE">
            <w:pPr>
              <w:jc w:val="center"/>
              <w:rPr>
                <w:rFonts w:ascii="Times New Roman" w:eastAsia="Times New Roman" w:hAnsi="Times New Roman" w:cs="Times New Roman"/>
                <w:lang w:eastAsia="ru-RU"/>
              </w:rPr>
            </w:pPr>
            <w:r w:rsidRPr="00B04090">
              <w:rPr>
                <w:rFonts w:ascii="Times New Roman" w:eastAsia="Times New Roman" w:hAnsi="Times New Roman" w:cs="Times New Roman"/>
                <w:lang w:eastAsia="ru-RU"/>
              </w:rPr>
              <w:t>2</w:t>
            </w:r>
          </w:p>
        </w:tc>
        <w:tc>
          <w:tcPr>
            <w:tcW w:w="2409" w:type="dxa"/>
            <w:vMerge/>
          </w:tcPr>
          <w:p w14:paraId="06BB1372" w14:textId="77777777" w:rsidR="00BF1A82" w:rsidRPr="00C63897" w:rsidRDefault="00BF1A82" w:rsidP="006158BE">
            <w:pPr>
              <w:jc w:val="center"/>
              <w:rPr>
                <w:rFonts w:ascii="Times New Roman" w:eastAsia="Times New Roman" w:hAnsi="Times New Roman" w:cs="Times New Roman"/>
                <w:lang w:eastAsia="ru-RU"/>
              </w:rPr>
            </w:pPr>
          </w:p>
        </w:tc>
      </w:tr>
      <w:tr w:rsidR="00BF1A82" w:rsidRPr="00C63897" w14:paraId="474CA154" w14:textId="77777777" w:rsidTr="006158BE">
        <w:trPr>
          <w:trHeight w:val="361"/>
        </w:trPr>
        <w:tc>
          <w:tcPr>
            <w:tcW w:w="2972" w:type="dxa"/>
            <w:vMerge/>
          </w:tcPr>
          <w:p w14:paraId="762EB1C1" w14:textId="77777777" w:rsidR="00BF1A82" w:rsidRPr="00C63897" w:rsidRDefault="00BF1A82" w:rsidP="006158B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78661DBD" w14:textId="77777777" w:rsidR="00BF1A82" w:rsidRPr="00C63897" w:rsidRDefault="00BF1A82" w:rsidP="006158B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14:paraId="008FD9C5" w14:textId="77777777" w:rsidR="00BF1A82" w:rsidRPr="00B04090" w:rsidRDefault="00BF1A82" w:rsidP="006158BE">
            <w:pPr>
              <w:jc w:val="center"/>
              <w:rPr>
                <w:rFonts w:ascii="Times New Roman" w:eastAsia="Times New Roman" w:hAnsi="Times New Roman" w:cs="Times New Roman"/>
                <w:b/>
                <w:bCs/>
                <w:lang w:eastAsia="ru-RU"/>
              </w:rPr>
            </w:pPr>
          </w:p>
        </w:tc>
        <w:tc>
          <w:tcPr>
            <w:tcW w:w="2409" w:type="dxa"/>
            <w:vMerge/>
          </w:tcPr>
          <w:p w14:paraId="29A202A8" w14:textId="77777777" w:rsidR="00BF1A82" w:rsidRPr="00C63897" w:rsidRDefault="00BF1A82" w:rsidP="006158BE">
            <w:pPr>
              <w:jc w:val="center"/>
              <w:rPr>
                <w:rFonts w:ascii="Times New Roman" w:eastAsia="Times New Roman" w:hAnsi="Times New Roman" w:cs="Times New Roman"/>
                <w:b/>
                <w:bCs/>
                <w:lang w:eastAsia="ru-RU"/>
              </w:rPr>
            </w:pPr>
          </w:p>
        </w:tc>
      </w:tr>
      <w:tr w:rsidR="00BF1A82" w:rsidRPr="00C63897" w14:paraId="1E8B8B16" w14:textId="77777777" w:rsidTr="006158BE">
        <w:trPr>
          <w:trHeight w:val="137"/>
        </w:trPr>
        <w:tc>
          <w:tcPr>
            <w:tcW w:w="2972" w:type="dxa"/>
            <w:vMerge/>
          </w:tcPr>
          <w:p w14:paraId="61D5DEA1" w14:textId="77777777" w:rsidR="00BF1A82" w:rsidRPr="00C63897" w:rsidRDefault="00BF1A82" w:rsidP="006158B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64CAB72E" w14:textId="77777777" w:rsidR="00BF1A82" w:rsidRPr="00C63897" w:rsidRDefault="00BF1A82" w:rsidP="006158BE">
            <w:pPr>
              <w:rPr>
                <w:rFonts w:ascii="Times New Roman" w:eastAsia="Times New Roman" w:hAnsi="Times New Roman" w:cs="Times New Roman"/>
                <w:lang w:eastAsia="ru-RU"/>
              </w:rPr>
            </w:pPr>
            <w:r>
              <w:rPr>
                <w:rFonts w:ascii="Times New Roman" w:hAnsi="Times New Roman"/>
                <w:b/>
                <w:iCs/>
                <w:sz w:val="24"/>
                <w:szCs w:val="24"/>
              </w:rPr>
              <w:t>Практическое занятие 6.</w:t>
            </w:r>
            <w:r>
              <w:rPr>
                <w:rFonts w:ascii="Times New Roman" w:hAnsi="Times New Roman"/>
                <w:iCs/>
                <w:sz w:val="24"/>
                <w:szCs w:val="24"/>
              </w:rPr>
              <w:t xml:space="preserve"> </w:t>
            </w:r>
            <w:r>
              <w:rPr>
                <w:rFonts w:ascii="Times New Roman" w:hAnsi="Times New Roman"/>
                <w:bCs/>
                <w:i/>
                <w:sz w:val="24"/>
                <w:szCs w:val="24"/>
              </w:rPr>
              <w:t xml:space="preserve"> </w:t>
            </w:r>
            <w:r>
              <w:rPr>
                <w:rFonts w:ascii="Times New Roman" w:hAnsi="Times New Roman"/>
                <w:bCs/>
                <w:sz w:val="24"/>
                <w:szCs w:val="24"/>
              </w:rPr>
              <w:t>Определение целей и способов их достижения. Подготовка вариантов решения с использованием методов БП</w:t>
            </w:r>
            <w:r w:rsidRPr="00C63897">
              <w:rPr>
                <w:rFonts w:ascii="Times New Roman" w:eastAsia="Times New Roman" w:hAnsi="Times New Roman" w:cs="Times New Roman"/>
                <w:lang w:eastAsia="ru-RU"/>
              </w:rPr>
              <w:t xml:space="preserve"> </w:t>
            </w:r>
          </w:p>
        </w:tc>
        <w:tc>
          <w:tcPr>
            <w:tcW w:w="2694" w:type="dxa"/>
          </w:tcPr>
          <w:p w14:paraId="4FE240BE" w14:textId="77777777" w:rsidR="00BF1A82" w:rsidRPr="00B04090" w:rsidRDefault="00BF1A82" w:rsidP="006158BE">
            <w:pPr>
              <w:jc w:val="center"/>
              <w:rPr>
                <w:rFonts w:ascii="Times New Roman" w:eastAsia="Times New Roman" w:hAnsi="Times New Roman" w:cs="Times New Roman"/>
                <w:lang w:eastAsia="ru-RU"/>
              </w:rPr>
            </w:pPr>
            <w:r w:rsidRPr="00B04090">
              <w:rPr>
                <w:rFonts w:ascii="Times New Roman" w:eastAsia="Times New Roman" w:hAnsi="Times New Roman" w:cs="Times New Roman"/>
                <w:lang w:eastAsia="ru-RU"/>
              </w:rPr>
              <w:t>2</w:t>
            </w:r>
          </w:p>
        </w:tc>
        <w:tc>
          <w:tcPr>
            <w:tcW w:w="2409" w:type="dxa"/>
            <w:vMerge/>
          </w:tcPr>
          <w:p w14:paraId="35DA9B7B" w14:textId="77777777" w:rsidR="00BF1A82" w:rsidRPr="00C63897" w:rsidRDefault="00BF1A82" w:rsidP="006158BE">
            <w:pPr>
              <w:jc w:val="center"/>
              <w:rPr>
                <w:rFonts w:ascii="Times New Roman" w:eastAsia="Times New Roman" w:hAnsi="Times New Roman" w:cs="Times New Roman"/>
                <w:lang w:eastAsia="ru-RU"/>
              </w:rPr>
            </w:pPr>
          </w:p>
        </w:tc>
      </w:tr>
      <w:tr w:rsidR="00BF1A82" w:rsidRPr="00C63897" w14:paraId="43BB1AB1" w14:textId="77777777" w:rsidTr="006158BE">
        <w:trPr>
          <w:trHeight w:val="361"/>
        </w:trPr>
        <w:tc>
          <w:tcPr>
            <w:tcW w:w="2972" w:type="dxa"/>
            <w:vMerge w:val="restart"/>
          </w:tcPr>
          <w:p w14:paraId="6A6396D1" w14:textId="77777777" w:rsidR="00BF1A82" w:rsidRDefault="00BF1A82" w:rsidP="006158BE">
            <w:pPr>
              <w:rPr>
                <w:rFonts w:ascii="Times New Roman" w:hAnsi="Times New Roman"/>
                <w:b/>
                <w:sz w:val="24"/>
                <w:szCs w:val="24"/>
              </w:rPr>
            </w:pPr>
            <w:r>
              <w:rPr>
                <w:rFonts w:ascii="Times New Roman" w:hAnsi="Times New Roman"/>
                <w:b/>
                <w:sz w:val="24"/>
                <w:szCs w:val="24"/>
              </w:rPr>
              <w:t xml:space="preserve">Тема 2.3. </w:t>
            </w:r>
          </w:p>
          <w:p w14:paraId="099DC93D" w14:textId="77777777" w:rsidR="00BF1A82" w:rsidRPr="00C63897" w:rsidRDefault="00BF1A82" w:rsidP="006158BE">
            <w:pPr>
              <w:rPr>
                <w:rFonts w:ascii="Times New Roman" w:eastAsia="Times New Roman" w:hAnsi="Times New Roman" w:cs="Times New Roman"/>
                <w:b/>
                <w:bCs/>
                <w:lang w:eastAsia="ru-RU"/>
              </w:rPr>
            </w:pPr>
            <w:r>
              <w:rPr>
                <w:rFonts w:ascii="Times New Roman" w:hAnsi="Times New Roman"/>
                <w:b/>
                <w:sz w:val="24"/>
                <w:szCs w:val="24"/>
              </w:rPr>
              <w:t>Технологии вовлечения и мотивации персонала</w:t>
            </w:r>
          </w:p>
        </w:tc>
        <w:tc>
          <w:tcPr>
            <w:tcW w:w="6662" w:type="dxa"/>
            <w:tcBorders>
              <w:top w:val="single" w:sz="4" w:space="0" w:color="auto"/>
              <w:left w:val="single" w:sz="4" w:space="0" w:color="auto"/>
              <w:bottom w:val="single" w:sz="4" w:space="0" w:color="auto"/>
            </w:tcBorders>
            <w:vAlign w:val="bottom"/>
          </w:tcPr>
          <w:p w14:paraId="053DDF90" w14:textId="77777777" w:rsidR="00BF1A82" w:rsidRPr="00C63897" w:rsidRDefault="00BF1A82" w:rsidP="006158B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Содержание</w:t>
            </w:r>
          </w:p>
        </w:tc>
        <w:tc>
          <w:tcPr>
            <w:tcW w:w="2694" w:type="dxa"/>
            <w:shd w:val="clear" w:color="auto" w:fill="FFFFFF" w:themeFill="background1"/>
          </w:tcPr>
          <w:p w14:paraId="31B645D8" w14:textId="77777777" w:rsidR="00BF1A82" w:rsidRPr="00B04090" w:rsidRDefault="00BF1A82" w:rsidP="006158BE">
            <w:pPr>
              <w:jc w:val="center"/>
              <w:rPr>
                <w:rFonts w:ascii="Times New Roman" w:eastAsia="Times New Roman" w:hAnsi="Times New Roman" w:cs="Times New Roman"/>
                <w:b/>
                <w:bCs/>
                <w:lang w:eastAsia="ru-RU"/>
              </w:rPr>
            </w:pPr>
            <w:r w:rsidRPr="00B04090">
              <w:rPr>
                <w:rFonts w:ascii="Times New Roman" w:eastAsia="Times New Roman" w:hAnsi="Times New Roman" w:cs="Times New Roman"/>
                <w:b/>
                <w:bCs/>
                <w:lang w:eastAsia="ru-RU"/>
              </w:rPr>
              <w:t>8/4</w:t>
            </w:r>
          </w:p>
        </w:tc>
        <w:tc>
          <w:tcPr>
            <w:tcW w:w="2409" w:type="dxa"/>
            <w:vMerge w:val="restart"/>
          </w:tcPr>
          <w:p w14:paraId="38A24197" w14:textId="77777777" w:rsidR="00BF1A82" w:rsidRPr="00C63897" w:rsidRDefault="00BF1A82" w:rsidP="006158BE">
            <w:pPr>
              <w:jc w:val="center"/>
              <w:rPr>
                <w:rFonts w:ascii="Times New Roman" w:eastAsia="Times New Roman" w:hAnsi="Times New Roman" w:cs="Times New Roman"/>
                <w:b/>
                <w:bCs/>
                <w:lang w:eastAsia="ru-RU"/>
              </w:rPr>
            </w:pPr>
            <w:r>
              <w:rPr>
                <w:rFonts w:ascii="Times New Roman" w:hAnsi="Times New Roman" w:cs="Times New Roman"/>
                <w:bCs/>
                <w:sz w:val="24"/>
                <w:szCs w:val="24"/>
              </w:rPr>
              <w:t xml:space="preserve">ОК </w:t>
            </w:r>
            <w:r w:rsidRPr="00900FFA">
              <w:rPr>
                <w:rFonts w:ascii="Times New Roman" w:hAnsi="Times New Roman" w:cs="Times New Roman"/>
                <w:bCs/>
                <w:sz w:val="24"/>
                <w:szCs w:val="24"/>
              </w:rPr>
              <w:t>0</w:t>
            </w:r>
            <w:r>
              <w:rPr>
                <w:rFonts w:ascii="Times New Roman" w:hAnsi="Times New Roman" w:cs="Times New Roman"/>
                <w:bCs/>
                <w:sz w:val="24"/>
                <w:szCs w:val="24"/>
              </w:rPr>
              <w:t xml:space="preserve">1, </w:t>
            </w:r>
            <w:r w:rsidRPr="00900FFA">
              <w:rPr>
                <w:rFonts w:ascii="Times New Roman" w:hAnsi="Times New Roman" w:cs="Times New Roman"/>
                <w:bCs/>
                <w:sz w:val="24"/>
                <w:szCs w:val="24"/>
              </w:rPr>
              <w:t>ОК.0</w:t>
            </w:r>
            <w:r>
              <w:rPr>
                <w:rFonts w:ascii="Times New Roman" w:hAnsi="Times New Roman" w:cs="Times New Roman"/>
                <w:bCs/>
                <w:sz w:val="24"/>
                <w:szCs w:val="24"/>
              </w:rPr>
              <w:t xml:space="preserve">2, </w:t>
            </w:r>
            <w:r w:rsidRPr="00900FFA">
              <w:rPr>
                <w:rFonts w:ascii="Times New Roman" w:hAnsi="Times New Roman" w:cs="Times New Roman"/>
                <w:bCs/>
                <w:sz w:val="24"/>
                <w:szCs w:val="24"/>
              </w:rPr>
              <w:t>ОК.0</w:t>
            </w:r>
            <w:r>
              <w:rPr>
                <w:rFonts w:ascii="Times New Roman" w:hAnsi="Times New Roman" w:cs="Times New Roman"/>
                <w:bCs/>
                <w:sz w:val="24"/>
                <w:szCs w:val="24"/>
              </w:rPr>
              <w:t xml:space="preserve">4 - </w:t>
            </w:r>
            <w:r w:rsidRPr="00900FFA">
              <w:rPr>
                <w:rFonts w:ascii="Times New Roman" w:hAnsi="Times New Roman" w:cs="Times New Roman"/>
                <w:bCs/>
                <w:sz w:val="24"/>
                <w:szCs w:val="24"/>
              </w:rPr>
              <w:t>ОК.0</w:t>
            </w:r>
            <w:r>
              <w:rPr>
                <w:rFonts w:ascii="Times New Roman" w:hAnsi="Times New Roman" w:cs="Times New Roman"/>
                <w:bCs/>
                <w:sz w:val="24"/>
                <w:szCs w:val="24"/>
              </w:rPr>
              <w:t xml:space="preserve">7, </w:t>
            </w:r>
            <w:r w:rsidRPr="00900FFA">
              <w:rPr>
                <w:rFonts w:ascii="Times New Roman" w:hAnsi="Times New Roman" w:cs="Times New Roman"/>
                <w:bCs/>
                <w:sz w:val="24"/>
                <w:szCs w:val="24"/>
              </w:rPr>
              <w:t>ОК.0</w:t>
            </w:r>
            <w:r>
              <w:rPr>
                <w:rFonts w:ascii="Times New Roman" w:hAnsi="Times New Roman" w:cs="Times New Roman"/>
                <w:bCs/>
                <w:sz w:val="24"/>
                <w:szCs w:val="24"/>
              </w:rPr>
              <w:t>9</w:t>
            </w:r>
          </w:p>
        </w:tc>
      </w:tr>
      <w:tr w:rsidR="00BF1A82" w:rsidRPr="00C63897" w14:paraId="02347AF2" w14:textId="77777777" w:rsidTr="006158BE">
        <w:trPr>
          <w:trHeight w:val="361"/>
        </w:trPr>
        <w:tc>
          <w:tcPr>
            <w:tcW w:w="2972" w:type="dxa"/>
            <w:vMerge/>
          </w:tcPr>
          <w:p w14:paraId="7BFBD429" w14:textId="77777777" w:rsidR="00BF1A82" w:rsidRPr="00C63897" w:rsidRDefault="00BF1A82" w:rsidP="006158B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07071D43" w14:textId="77777777" w:rsidR="00BF1A82" w:rsidRPr="00C63897" w:rsidRDefault="00BF1A82" w:rsidP="006158BE">
            <w:pPr>
              <w:rPr>
                <w:rFonts w:ascii="Times New Roman" w:eastAsia="Times New Roman" w:hAnsi="Times New Roman" w:cs="Times New Roman"/>
                <w:b/>
                <w:bCs/>
                <w:lang w:eastAsia="ru-RU"/>
              </w:rPr>
            </w:pPr>
            <w:r>
              <w:rPr>
                <w:rFonts w:ascii="Times New Roman" w:hAnsi="Times New Roman"/>
                <w:bCs/>
                <w:sz w:val="24"/>
                <w:szCs w:val="24"/>
              </w:rPr>
              <w:t xml:space="preserve">Лидерство как новый тип производственных отношений. Вовлечение персонала в БП, организация работы с производственными инициативами и предложениями по улучшениям. Методы преодоления сопротивления изменениям. </w:t>
            </w:r>
          </w:p>
        </w:tc>
        <w:tc>
          <w:tcPr>
            <w:tcW w:w="2694" w:type="dxa"/>
          </w:tcPr>
          <w:p w14:paraId="36FA4A43" w14:textId="77777777" w:rsidR="00BF1A82" w:rsidRPr="00B04090" w:rsidRDefault="00BF1A82" w:rsidP="006158BE">
            <w:pPr>
              <w:jc w:val="center"/>
              <w:rPr>
                <w:rFonts w:ascii="Times New Roman" w:eastAsia="Times New Roman" w:hAnsi="Times New Roman" w:cs="Times New Roman"/>
                <w:bCs/>
                <w:lang w:eastAsia="ru-RU"/>
              </w:rPr>
            </w:pPr>
            <w:r w:rsidRPr="00B04090">
              <w:rPr>
                <w:rFonts w:ascii="Times New Roman" w:eastAsia="Times New Roman" w:hAnsi="Times New Roman" w:cs="Times New Roman"/>
                <w:bCs/>
                <w:lang w:eastAsia="ru-RU"/>
              </w:rPr>
              <w:t>2</w:t>
            </w:r>
          </w:p>
        </w:tc>
        <w:tc>
          <w:tcPr>
            <w:tcW w:w="2409" w:type="dxa"/>
            <w:vMerge/>
          </w:tcPr>
          <w:p w14:paraId="3AFFCBA6" w14:textId="77777777" w:rsidR="00BF1A82" w:rsidRPr="00C63897" w:rsidRDefault="00BF1A82" w:rsidP="006158BE">
            <w:pPr>
              <w:jc w:val="center"/>
              <w:rPr>
                <w:rFonts w:ascii="Times New Roman" w:eastAsia="Times New Roman" w:hAnsi="Times New Roman" w:cs="Times New Roman"/>
                <w:b/>
                <w:bCs/>
                <w:lang w:eastAsia="ru-RU"/>
              </w:rPr>
            </w:pPr>
          </w:p>
        </w:tc>
      </w:tr>
      <w:tr w:rsidR="00BF1A82" w:rsidRPr="00C63897" w14:paraId="35148A73" w14:textId="77777777" w:rsidTr="006158BE">
        <w:trPr>
          <w:trHeight w:val="361"/>
        </w:trPr>
        <w:tc>
          <w:tcPr>
            <w:tcW w:w="2972" w:type="dxa"/>
            <w:vMerge/>
          </w:tcPr>
          <w:p w14:paraId="325D4F03" w14:textId="77777777" w:rsidR="00BF1A82" w:rsidRPr="00C63897" w:rsidRDefault="00BF1A82" w:rsidP="006158B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40ACE94E" w14:textId="77777777" w:rsidR="00BF1A82" w:rsidRPr="00C63897" w:rsidRDefault="00BF1A82" w:rsidP="006158BE">
            <w:pPr>
              <w:rPr>
                <w:rFonts w:ascii="Times New Roman" w:eastAsia="Times New Roman" w:hAnsi="Times New Roman" w:cs="Times New Roman"/>
                <w:b/>
                <w:bCs/>
                <w:lang w:eastAsia="ru-RU"/>
              </w:rPr>
            </w:pPr>
            <w:r>
              <w:rPr>
                <w:rFonts w:ascii="Times New Roman" w:hAnsi="Times New Roman"/>
                <w:bCs/>
                <w:sz w:val="24"/>
                <w:szCs w:val="24"/>
              </w:rPr>
              <w:t>Технологии мотивации и стимулирование качества. Производственная культура на рабочем месте. Квалификация персонала и обучение</w:t>
            </w:r>
          </w:p>
        </w:tc>
        <w:tc>
          <w:tcPr>
            <w:tcW w:w="2694" w:type="dxa"/>
          </w:tcPr>
          <w:p w14:paraId="447F1D31" w14:textId="77777777" w:rsidR="00BF1A82" w:rsidRPr="00B04090" w:rsidRDefault="00BF1A82" w:rsidP="006158BE">
            <w:pPr>
              <w:jc w:val="center"/>
              <w:rPr>
                <w:rFonts w:ascii="Times New Roman" w:eastAsia="Times New Roman" w:hAnsi="Times New Roman" w:cs="Times New Roman"/>
                <w:bCs/>
                <w:lang w:eastAsia="ru-RU"/>
              </w:rPr>
            </w:pPr>
            <w:r w:rsidRPr="00B04090">
              <w:rPr>
                <w:rFonts w:ascii="Times New Roman" w:eastAsia="Times New Roman" w:hAnsi="Times New Roman" w:cs="Times New Roman"/>
                <w:bCs/>
                <w:lang w:eastAsia="ru-RU"/>
              </w:rPr>
              <w:t>2</w:t>
            </w:r>
          </w:p>
        </w:tc>
        <w:tc>
          <w:tcPr>
            <w:tcW w:w="2409" w:type="dxa"/>
            <w:vMerge/>
          </w:tcPr>
          <w:p w14:paraId="5B8FC20E" w14:textId="77777777" w:rsidR="00BF1A82" w:rsidRPr="00C63897" w:rsidRDefault="00BF1A82" w:rsidP="006158BE">
            <w:pPr>
              <w:jc w:val="center"/>
              <w:rPr>
                <w:rFonts w:ascii="Times New Roman" w:eastAsia="Times New Roman" w:hAnsi="Times New Roman" w:cs="Times New Roman"/>
                <w:b/>
                <w:bCs/>
                <w:lang w:eastAsia="ru-RU"/>
              </w:rPr>
            </w:pPr>
          </w:p>
        </w:tc>
      </w:tr>
      <w:tr w:rsidR="00BF1A82" w:rsidRPr="00C63897" w14:paraId="13023B72" w14:textId="77777777" w:rsidTr="006158BE">
        <w:trPr>
          <w:trHeight w:val="361"/>
        </w:trPr>
        <w:tc>
          <w:tcPr>
            <w:tcW w:w="2972" w:type="dxa"/>
            <w:vMerge/>
          </w:tcPr>
          <w:p w14:paraId="70101ED0" w14:textId="77777777" w:rsidR="00BF1A82" w:rsidRPr="00C63897" w:rsidRDefault="00BF1A82" w:rsidP="006158B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357B04E1" w14:textId="77777777" w:rsidR="00BF1A82" w:rsidRPr="00C63897" w:rsidRDefault="00BF1A82" w:rsidP="006158B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14:paraId="4B76F432" w14:textId="77777777" w:rsidR="00BF1A82" w:rsidRPr="00B04090" w:rsidRDefault="00BF1A82" w:rsidP="006158BE">
            <w:pPr>
              <w:jc w:val="center"/>
              <w:rPr>
                <w:rFonts w:ascii="Times New Roman" w:eastAsia="Times New Roman" w:hAnsi="Times New Roman" w:cs="Times New Roman"/>
                <w:b/>
                <w:bCs/>
                <w:lang w:eastAsia="ru-RU"/>
              </w:rPr>
            </w:pPr>
            <w:r w:rsidRPr="00B04090">
              <w:rPr>
                <w:rFonts w:ascii="Times New Roman" w:eastAsia="Times New Roman" w:hAnsi="Times New Roman" w:cs="Times New Roman"/>
                <w:b/>
                <w:bCs/>
                <w:lang w:eastAsia="ru-RU"/>
              </w:rPr>
              <w:t>4</w:t>
            </w:r>
          </w:p>
        </w:tc>
        <w:tc>
          <w:tcPr>
            <w:tcW w:w="2409" w:type="dxa"/>
            <w:vMerge/>
          </w:tcPr>
          <w:p w14:paraId="2D82EE71" w14:textId="77777777" w:rsidR="00BF1A82" w:rsidRPr="00C63897" w:rsidRDefault="00BF1A82" w:rsidP="006158BE">
            <w:pPr>
              <w:jc w:val="center"/>
              <w:rPr>
                <w:rFonts w:ascii="Times New Roman" w:eastAsia="Times New Roman" w:hAnsi="Times New Roman" w:cs="Times New Roman"/>
                <w:b/>
                <w:bCs/>
                <w:lang w:eastAsia="ru-RU"/>
              </w:rPr>
            </w:pPr>
          </w:p>
        </w:tc>
      </w:tr>
      <w:tr w:rsidR="00BF1A82" w:rsidRPr="00C63897" w14:paraId="3D3D5821" w14:textId="77777777" w:rsidTr="006158BE">
        <w:trPr>
          <w:trHeight w:val="361"/>
        </w:trPr>
        <w:tc>
          <w:tcPr>
            <w:tcW w:w="2972" w:type="dxa"/>
            <w:vMerge/>
          </w:tcPr>
          <w:p w14:paraId="57AF4873" w14:textId="77777777" w:rsidR="00BF1A82" w:rsidRPr="00C63897" w:rsidRDefault="00BF1A82" w:rsidP="006158B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14:paraId="7A7B3AEA" w14:textId="77777777" w:rsidR="00BF1A82" w:rsidRPr="00C63897" w:rsidRDefault="00BF1A82" w:rsidP="006158BE">
            <w:pPr>
              <w:rPr>
                <w:rFonts w:ascii="Times New Roman" w:eastAsia="Times New Roman" w:hAnsi="Times New Roman" w:cs="Times New Roman"/>
                <w:b/>
                <w:bCs/>
                <w:lang w:eastAsia="ru-RU"/>
              </w:rPr>
            </w:pPr>
            <w:r>
              <w:rPr>
                <w:rFonts w:ascii="Times New Roman" w:hAnsi="Times New Roman"/>
                <w:b/>
                <w:iCs/>
                <w:sz w:val="24"/>
                <w:szCs w:val="24"/>
              </w:rPr>
              <w:t xml:space="preserve">Практическое занятие 7. </w:t>
            </w:r>
            <w:r>
              <w:rPr>
                <w:rFonts w:ascii="Times New Roman" w:hAnsi="Times New Roman"/>
                <w:bCs/>
                <w:sz w:val="24"/>
                <w:szCs w:val="24"/>
              </w:rPr>
              <w:t>Применение методов мотивации персонала</w:t>
            </w:r>
          </w:p>
        </w:tc>
        <w:tc>
          <w:tcPr>
            <w:tcW w:w="2694" w:type="dxa"/>
          </w:tcPr>
          <w:p w14:paraId="64902CB9" w14:textId="77777777" w:rsidR="00BF1A82" w:rsidRPr="00B04090" w:rsidRDefault="00BF1A82" w:rsidP="006158BE">
            <w:pPr>
              <w:jc w:val="center"/>
              <w:rPr>
                <w:rFonts w:ascii="Times New Roman" w:eastAsia="Times New Roman" w:hAnsi="Times New Roman" w:cs="Times New Roman"/>
                <w:bCs/>
                <w:lang w:eastAsia="ru-RU"/>
              </w:rPr>
            </w:pPr>
            <w:r w:rsidRPr="00B04090">
              <w:rPr>
                <w:rFonts w:ascii="Times New Roman" w:eastAsia="Times New Roman" w:hAnsi="Times New Roman" w:cs="Times New Roman"/>
                <w:bCs/>
                <w:lang w:eastAsia="ru-RU"/>
              </w:rPr>
              <w:t>2</w:t>
            </w:r>
          </w:p>
        </w:tc>
        <w:tc>
          <w:tcPr>
            <w:tcW w:w="2409" w:type="dxa"/>
            <w:vMerge/>
          </w:tcPr>
          <w:p w14:paraId="0A10B005" w14:textId="77777777" w:rsidR="00BF1A82" w:rsidRPr="00C63897" w:rsidRDefault="00BF1A82" w:rsidP="006158BE">
            <w:pPr>
              <w:jc w:val="center"/>
              <w:rPr>
                <w:rFonts w:ascii="Times New Roman" w:eastAsia="Times New Roman" w:hAnsi="Times New Roman" w:cs="Times New Roman"/>
                <w:b/>
                <w:bCs/>
                <w:lang w:eastAsia="ru-RU"/>
              </w:rPr>
            </w:pPr>
          </w:p>
        </w:tc>
      </w:tr>
      <w:tr w:rsidR="00BF1A82" w:rsidRPr="00C63897" w14:paraId="08910488" w14:textId="77777777" w:rsidTr="006158BE">
        <w:trPr>
          <w:trHeight w:val="361"/>
        </w:trPr>
        <w:tc>
          <w:tcPr>
            <w:tcW w:w="2972" w:type="dxa"/>
            <w:vMerge/>
          </w:tcPr>
          <w:p w14:paraId="756AB92F" w14:textId="77777777" w:rsidR="00BF1A82" w:rsidRPr="00C63897" w:rsidRDefault="00BF1A82" w:rsidP="006158B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14:paraId="1A4F400E" w14:textId="77777777" w:rsidR="00BF1A82" w:rsidRPr="00C63897" w:rsidRDefault="00BF1A82" w:rsidP="006158BE">
            <w:pPr>
              <w:rPr>
                <w:rFonts w:ascii="Times New Roman" w:eastAsia="Times New Roman" w:hAnsi="Times New Roman" w:cs="Times New Roman"/>
                <w:b/>
                <w:bCs/>
                <w:lang w:eastAsia="ru-RU"/>
              </w:rPr>
            </w:pPr>
            <w:r>
              <w:rPr>
                <w:rFonts w:ascii="Times New Roman" w:hAnsi="Times New Roman"/>
                <w:b/>
                <w:bCs/>
                <w:sz w:val="24"/>
                <w:szCs w:val="24"/>
              </w:rPr>
              <w:t>Практическое занятие 8.</w:t>
            </w:r>
            <w:r>
              <w:rPr>
                <w:rFonts w:ascii="Times New Roman" w:hAnsi="Times New Roman"/>
                <w:bCs/>
                <w:sz w:val="24"/>
                <w:szCs w:val="24"/>
              </w:rPr>
              <w:t xml:space="preserve"> Представление проекта «Итоговая фабрика процессов»</w:t>
            </w:r>
          </w:p>
        </w:tc>
        <w:tc>
          <w:tcPr>
            <w:tcW w:w="2694" w:type="dxa"/>
          </w:tcPr>
          <w:p w14:paraId="6D5915DA" w14:textId="77777777" w:rsidR="00BF1A82" w:rsidRPr="00B04090" w:rsidRDefault="00BF1A82" w:rsidP="006158BE">
            <w:pPr>
              <w:jc w:val="center"/>
              <w:rPr>
                <w:rFonts w:ascii="Times New Roman" w:eastAsia="Times New Roman" w:hAnsi="Times New Roman" w:cs="Times New Roman"/>
                <w:bCs/>
                <w:lang w:eastAsia="ru-RU"/>
              </w:rPr>
            </w:pPr>
            <w:r w:rsidRPr="00B04090">
              <w:rPr>
                <w:rFonts w:ascii="Times New Roman" w:eastAsia="Times New Roman" w:hAnsi="Times New Roman" w:cs="Times New Roman"/>
                <w:bCs/>
                <w:lang w:eastAsia="ru-RU"/>
              </w:rPr>
              <w:t>2</w:t>
            </w:r>
          </w:p>
        </w:tc>
        <w:tc>
          <w:tcPr>
            <w:tcW w:w="2409" w:type="dxa"/>
            <w:vMerge/>
          </w:tcPr>
          <w:p w14:paraId="0DA831F4" w14:textId="77777777" w:rsidR="00BF1A82" w:rsidRPr="00C63897" w:rsidRDefault="00BF1A82" w:rsidP="006158BE">
            <w:pPr>
              <w:jc w:val="center"/>
              <w:rPr>
                <w:rFonts w:ascii="Times New Roman" w:eastAsia="Times New Roman" w:hAnsi="Times New Roman" w:cs="Times New Roman"/>
                <w:b/>
                <w:bCs/>
                <w:lang w:eastAsia="ru-RU"/>
              </w:rPr>
            </w:pPr>
          </w:p>
        </w:tc>
      </w:tr>
      <w:tr w:rsidR="00BF1A82" w:rsidRPr="00C63897" w14:paraId="25D90433" w14:textId="77777777" w:rsidTr="006158BE">
        <w:tc>
          <w:tcPr>
            <w:tcW w:w="9634" w:type="dxa"/>
            <w:gridSpan w:val="2"/>
          </w:tcPr>
          <w:p w14:paraId="3E67934C" w14:textId="77777777" w:rsidR="00BF1A82" w:rsidRPr="00480B89" w:rsidRDefault="00BF1A82" w:rsidP="006158BE">
            <w:pPr>
              <w:spacing w:line="276" w:lineRule="auto"/>
              <w:rPr>
                <w:rFonts w:ascii="Times New Roman" w:eastAsia="Times New Roman" w:hAnsi="Times New Roman" w:cs="Times New Roman"/>
                <w:b/>
                <w:bCs/>
                <w:lang w:eastAsia="ru-RU"/>
              </w:rPr>
            </w:pPr>
            <w:r w:rsidRPr="00480B89">
              <w:rPr>
                <w:rFonts w:ascii="Times New Roman" w:eastAsia="Times New Roman" w:hAnsi="Times New Roman" w:cs="Times New Roman"/>
                <w:b/>
                <w:bCs/>
                <w:lang w:eastAsia="ru-RU"/>
              </w:rPr>
              <w:t xml:space="preserve">Промежуточная аттестация в форме </w:t>
            </w:r>
            <w:proofErr w:type="spellStart"/>
            <w:r w:rsidRPr="00480B89">
              <w:rPr>
                <w:rFonts w:ascii="Times New Roman" w:eastAsia="Times New Roman" w:hAnsi="Times New Roman" w:cs="Times New Roman"/>
                <w:b/>
                <w:bCs/>
                <w:lang w:eastAsia="ru-RU"/>
              </w:rPr>
              <w:t>диф</w:t>
            </w:r>
            <w:proofErr w:type="spellEnd"/>
            <w:r w:rsidRPr="00480B89">
              <w:rPr>
                <w:rFonts w:ascii="Times New Roman" w:eastAsia="Times New Roman" w:hAnsi="Times New Roman" w:cs="Times New Roman"/>
                <w:b/>
                <w:bCs/>
                <w:lang w:eastAsia="ru-RU"/>
              </w:rPr>
              <w:t>. зачета</w:t>
            </w:r>
          </w:p>
        </w:tc>
        <w:tc>
          <w:tcPr>
            <w:tcW w:w="2694" w:type="dxa"/>
            <w:shd w:val="clear" w:color="auto" w:fill="FFFFFF" w:themeFill="background1"/>
          </w:tcPr>
          <w:p w14:paraId="268AA5CD" w14:textId="77777777" w:rsidR="00BF1A82" w:rsidRPr="00B04090" w:rsidRDefault="00BF1A82" w:rsidP="006158BE">
            <w:pPr>
              <w:spacing w:line="276" w:lineRule="auto"/>
              <w:jc w:val="center"/>
              <w:rPr>
                <w:rFonts w:ascii="Times New Roman" w:eastAsia="Times New Roman" w:hAnsi="Times New Roman" w:cs="Times New Roman"/>
                <w:b/>
                <w:bCs/>
                <w:lang w:eastAsia="ru-RU"/>
              </w:rPr>
            </w:pPr>
            <w:r w:rsidRPr="00B04090">
              <w:rPr>
                <w:rFonts w:ascii="Times New Roman" w:eastAsia="Times New Roman" w:hAnsi="Times New Roman" w:cs="Times New Roman"/>
                <w:b/>
                <w:bCs/>
                <w:lang w:eastAsia="ru-RU"/>
              </w:rPr>
              <w:t>2</w:t>
            </w:r>
          </w:p>
        </w:tc>
        <w:tc>
          <w:tcPr>
            <w:tcW w:w="2409" w:type="dxa"/>
          </w:tcPr>
          <w:p w14:paraId="30075F1F" w14:textId="77777777" w:rsidR="00BF1A82" w:rsidRPr="00C63897" w:rsidRDefault="00BF1A82" w:rsidP="006158BE">
            <w:pPr>
              <w:spacing w:line="276" w:lineRule="auto"/>
              <w:rPr>
                <w:rFonts w:ascii="Times New Roman" w:eastAsia="Times New Roman" w:hAnsi="Times New Roman" w:cs="Times New Roman"/>
                <w:b/>
                <w:bCs/>
                <w:i/>
                <w:lang w:eastAsia="ru-RU"/>
              </w:rPr>
            </w:pPr>
          </w:p>
        </w:tc>
      </w:tr>
      <w:tr w:rsidR="00BF1A82" w:rsidRPr="00C63897" w14:paraId="502F0A41" w14:textId="77777777" w:rsidTr="006158BE">
        <w:tc>
          <w:tcPr>
            <w:tcW w:w="9634" w:type="dxa"/>
            <w:gridSpan w:val="2"/>
          </w:tcPr>
          <w:p w14:paraId="1182ED80" w14:textId="77777777" w:rsidR="00BF1A82" w:rsidRPr="00C63897" w:rsidRDefault="00BF1A82" w:rsidP="006158BE">
            <w:pPr>
              <w:spacing w:line="276"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Всего</w:t>
            </w:r>
            <w:r>
              <w:rPr>
                <w:rFonts w:ascii="Times New Roman" w:eastAsia="Times New Roman" w:hAnsi="Times New Roman" w:cs="Times New Roman"/>
                <w:b/>
                <w:bCs/>
                <w:lang w:eastAsia="ru-RU"/>
              </w:rPr>
              <w:t xml:space="preserve"> </w:t>
            </w:r>
          </w:p>
        </w:tc>
        <w:tc>
          <w:tcPr>
            <w:tcW w:w="2694" w:type="dxa"/>
          </w:tcPr>
          <w:p w14:paraId="66DDFA39" w14:textId="77777777" w:rsidR="00BF1A82" w:rsidRPr="00B04090" w:rsidRDefault="00BF1A82" w:rsidP="006158BE">
            <w:pPr>
              <w:spacing w:line="276" w:lineRule="auto"/>
              <w:jc w:val="center"/>
              <w:rPr>
                <w:rFonts w:ascii="Times New Roman" w:eastAsia="Times New Roman" w:hAnsi="Times New Roman" w:cs="Times New Roman"/>
                <w:b/>
                <w:bCs/>
                <w:lang w:eastAsia="ru-RU"/>
              </w:rPr>
            </w:pPr>
            <w:r w:rsidRPr="00B04090">
              <w:rPr>
                <w:rFonts w:ascii="Times New Roman" w:eastAsia="Times New Roman" w:hAnsi="Times New Roman" w:cs="Times New Roman"/>
                <w:b/>
                <w:bCs/>
                <w:lang w:eastAsia="ru-RU"/>
              </w:rPr>
              <w:t>40</w:t>
            </w:r>
          </w:p>
        </w:tc>
        <w:tc>
          <w:tcPr>
            <w:tcW w:w="2409" w:type="dxa"/>
          </w:tcPr>
          <w:p w14:paraId="6CD55BC8" w14:textId="77777777" w:rsidR="00BF1A82" w:rsidRPr="00C63897" w:rsidRDefault="00BF1A82" w:rsidP="006158BE">
            <w:pPr>
              <w:spacing w:line="276" w:lineRule="auto"/>
              <w:rPr>
                <w:rFonts w:ascii="Times New Roman" w:eastAsia="Times New Roman" w:hAnsi="Times New Roman" w:cs="Times New Roman"/>
                <w:b/>
                <w:bCs/>
                <w:lang w:eastAsia="ru-RU"/>
              </w:rPr>
            </w:pPr>
          </w:p>
        </w:tc>
      </w:tr>
    </w:tbl>
    <w:p w14:paraId="758340FA" w14:textId="06D8916D" w:rsidR="00BF1A82" w:rsidRDefault="00BF1A82" w:rsidP="00BF1A82">
      <w:pPr>
        <w:rPr>
          <w:rFonts w:ascii="Times New Roman" w:hAnsi="Times New Roman" w:cs="Times New Roman"/>
          <w:sz w:val="24"/>
          <w:szCs w:val="24"/>
        </w:rPr>
        <w:sectPr w:rsidR="00BF1A82" w:rsidSect="006D1C4C">
          <w:pgSz w:w="16838" w:h="11906" w:orient="landscape"/>
          <w:pgMar w:top="1701" w:right="1134" w:bottom="567" w:left="1134" w:header="709" w:footer="709" w:gutter="0"/>
          <w:cols w:space="708"/>
          <w:docGrid w:linePitch="360"/>
        </w:sectPr>
      </w:pPr>
    </w:p>
    <w:p w14:paraId="4760B347" w14:textId="77777777" w:rsidR="00BF1A82" w:rsidRDefault="00BF1A82" w:rsidP="00BF1A82">
      <w:pPr>
        <w:rPr>
          <w:rFonts w:ascii="Times New Roman" w:hAnsi="Times New Roman" w:cs="Times New Roman"/>
          <w:sz w:val="24"/>
          <w:szCs w:val="24"/>
        </w:rPr>
      </w:pPr>
    </w:p>
    <w:p w14:paraId="63CA7964" w14:textId="77777777" w:rsidR="00BF1A82" w:rsidRPr="00DF068E" w:rsidRDefault="00BF1A82" w:rsidP="00BF1A82">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699FDFEC" w14:textId="77777777" w:rsidR="00BF1A82" w:rsidRPr="00DF4514" w:rsidRDefault="00BF1A82" w:rsidP="00B04090">
      <w:pPr>
        <w:pStyle w:val="114"/>
        <w:rPr>
          <w:rFonts w:ascii="Times New Roman" w:hAnsi="Times New Roman"/>
        </w:rPr>
      </w:pPr>
      <w:r w:rsidRPr="00E11160">
        <w:rPr>
          <w:rFonts w:ascii="Times New Roman" w:hAnsi="Times New Roman"/>
        </w:rPr>
        <w:t>3.1. Материально-техническое обеспечение</w:t>
      </w:r>
    </w:p>
    <w:p w14:paraId="355E3E78" w14:textId="77777777" w:rsidR="00BF1A82" w:rsidRPr="00122CA9" w:rsidRDefault="00BF1A82" w:rsidP="00B04090">
      <w:pPr>
        <w:suppressAutoHyphens/>
        <w:spacing w:line="276" w:lineRule="auto"/>
        <w:ind w:firstLine="709"/>
        <w:jc w:val="both"/>
        <w:rPr>
          <w:rFonts w:ascii="Times New Roman" w:hAnsi="Times New Roman" w:cs="Times New Roman"/>
          <w:bCs/>
          <w:sz w:val="24"/>
          <w:szCs w:val="24"/>
        </w:rPr>
      </w:pPr>
      <w:r w:rsidRPr="00122CA9">
        <w:rPr>
          <w:rFonts w:ascii="Times New Roman" w:hAnsi="Times New Roman" w:cs="Times New Roman"/>
          <w:bCs/>
          <w:sz w:val="24"/>
          <w:szCs w:val="24"/>
        </w:rPr>
        <w:t>3.1. Для реализации программы учебной дисциплины должны быть предусмотрены следующие специальные помещения:</w:t>
      </w:r>
    </w:p>
    <w:p w14:paraId="7B8F6459" w14:textId="77777777" w:rsidR="00BF1A82" w:rsidRDefault="00BF1A82" w:rsidP="00B04090">
      <w:pPr>
        <w:suppressAutoHyphens/>
        <w:spacing w:line="276" w:lineRule="auto"/>
        <w:ind w:firstLine="709"/>
        <w:jc w:val="both"/>
        <w:rPr>
          <w:rFonts w:ascii="Times New Roman" w:hAnsi="Times New Roman" w:cs="Times New Roman"/>
          <w:bCs/>
          <w:iCs/>
          <w:sz w:val="24"/>
          <w:szCs w:val="24"/>
        </w:rPr>
      </w:pPr>
      <w:r w:rsidRPr="00122CA9">
        <w:rPr>
          <w:rFonts w:ascii="Times New Roman" w:hAnsi="Times New Roman" w:cs="Times New Roman"/>
          <w:bCs/>
          <w:sz w:val="24"/>
          <w:szCs w:val="24"/>
        </w:rPr>
        <w:t>Кабинет</w:t>
      </w:r>
      <w:r w:rsidRPr="00122CA9">
        <w:rPr>
          <w:rFonts w:ascii="Times New Roman" w:hAnsi="Times New Roman" w:cs="Times New Roman"/>
          <w:bCs/>
          <w:i/>
          <w:sz w:val="24"/>
          <w:szCs w:val="24"/>
        </w:rPr>
        <w:t xml:space="preserve"> </w:t>
      </w:r>
      <w:r w:rsidRPr="00122CA9">
        <w:rPr>
          <w:rFonts w:ascii="Times New Roman" w:hAnsi="Times New Roman" w:cs="Times New Roman"/>
          <w:bCs/>
          <w:sz w:val="24"/>
          <w:szCs w:val="24"/>
        </w:rPr>
        <w:t>«</w:t>
      </w:r>
      <w:r w:rsidRPr="00122CA9">
        <w:rPr>
          <w:rFonts w:ascii="Times New Roman" w:hAnsi="Times New Roman" w:cs="Times New Roman"/>
          <w:bCs/>
          <w:iCs/>
          <w:noProof/>
          <w:sz w:val="24"/>
          <w:szCs w:val="24"/>
        </w:rPr>
        <w:t>Социально-гуманитарных дисциплин</w:t>
      </w:r>
      <w:r w:rsidRPr="00122CA9">
        <w:rPr>
          <w:rFonts w:ascii="Times New Roman" w:hAnsi="Times New Roman" w:cs="Times New Roman"/>
          <w:bCs/>
          <w:iCs/>
          <w:sz w:val="24"/>
          <w:szCs w:val="24"/>
        </w:rPr>
        <w:t>»</w:t>
      </w:r>
      <w:r w:rsidRPr="00122CA9">
        <w:rPr>
          <w:rFonts w:ascii="Times New Roman" w:hAnsi="Times New Roman" w:cs="Times New Roman"/>
          <w:b/>
          <w:bCs/>
          <w:iCs/>
          <w:sz w:val="24"/>
          <w:szCs w:val="24"/>
        </w:rPr>
        <w:t>,</w:t>
      </w:r>
      <w:r w:rsidRPr="00122CA9">
        <w:rPr>
          <w:rFonts w:ascii="Times New Roman" w:hAnsi="Times New Roman" w:cs="Times New Roman"/>
          <w:bCs/>
          <w:iCs/>
          <w:sz w:val="24"/>
          <w:szCs w:val="24"/>
        </w:rPr>
        <w:t xml:space="preserve"> оснащенный</w:t>
      </w:r>
      <w:r>
        <w:rPr>
          <w:rFonts w:ascii="Times New Roman" w:hAnsi="Times New Roman" w:cs="Times New Roman"/>
          <w:bCs/>
          <w:iCs/>
          <w:sz w:val="24"/>
          <w:szCs w:val="24"/>
        </w:rPr>
        <w:t>:</w:t>
      </w:r>
    </w:p>
    <w:p w14:paraId="4709939B" w14:textId="77777777" w:rsidR="00BF1A82" w:rsidRPr="00163690" w:rsidRDefault="00BF1A82" w:rsidP="00B04090">
      <w:pPr>
        <w:suppressAutoHyphens/>
        <w:spacing w:line="276" w:lineRule="auto"/>
        <w:ind w:firstLine="709"/>
        <w:jc w:val="both"/>
        <w:rPr>
          <w:rFonts w:ascii="Times New Roman" w:hAnsi="Times New Roman" w:cs="Times New Roman"/>
          <w:sz w:val="24"/>
          <w:szCs w:val="24"/>
        </w:rPr>
      </w:pPr>
      <w:r w:rsidRPr="00163690">
        <w:rPr>
          <w:rFonts w:ascii="Times New Roman" w:hAnsi="Times New Roman" w:cs="Times New Roman"/>
          <w:bCs/>
          <w:iCs/>
          <w:sz w:val="24"/>
          <w:szCs w:val="24"/>
        </w:rPr>
        <w:t xml:space="preserve">- </w:t>
      </w:r>
      <w:r>
        <w:rPr>
          <w:rFonts w:ascii="Times New Roman" w:hAnsi="Times New Roman" w:cs="Times New Roman"/>
          <w:sz w:val="24"/>
          <w:szCs w:val="24"/>
        </w:rPr>
        <w:t>с</w:t>
      </w:r>
      <w:r w:rsidRPr="00163690">
        <w:rPr>
          <w:rFonts w:ascii="Times New Roman" w:hAnsi="Times New Roman" w:cs="Times New Roman"/>
          <w:sz w:val="24"/>
          <w:szCs w:val="24"/>
        </w:rPr>
        <w:t>тол ученический по количеству обучающихся;</w:t>
      </w:r>
    </w:p>
    <w:p w14:paraId="55708317" w14:textId="77777777" w:rsidR="00BF1A82" w:rsidRPr="00163690" w:rsidRDefault="00BF1A82" w:rsidP="00B04090">
      <w:pPr>
        <w:suppressAutoHyphens/>
        <w:spacing w:line="276" w:lineRule="auto"/>
        <w:ind w:firstLine="709"/>
        <w:jc w:val="both"/>
        <w:rPr>
          <w:rFonts w:ascii="Times New Roman" w:hAnsi="Times New Roman" w:cs="Times New Roman"/>
          <w:sz w:val="24"/>
          <w:szCs w:val="24"/>
        </w:rPr>
      </w:pPr>
      <w:r w:rsidRPr="00163690">
        <w:rPr>
          <w:rFonts w:ascii="Times New Roman" w:hAnsi="Times New Roman" w:cs="Times New Roman"/>
          <w:sz w:val="24"/>
          <w:szCs w:val="24"/>
        </w:rPr>
        <w:t xml:space="preserve">- </w:t>
      </w:r>
      <w:r>
        <w:rPr>
          <w:rFonts w:ascii="Times New Roman" w:hAnsi="Times New Roman" w:cs="Times New Roman"/>
          <w:sz w:val="24"/>
          <w:szCs w:val="24"/>
        </w:rPr>
        <w:t>с</w:t>
      </w:r>
      <w:r w:rsidRPr="00163690">
        <w:rPr>
          <w:rFonts w:ascii="Times New Roman" w:hAnsi="Times New Roman" w:cs="Times New Roman"/>
          <w:sz w:val="24"/>
          <w:szCs w:val="24"/>
        </w:rPr>
        <w:t>тул ученический по количеству обучающихся;</w:t>
      </w:r>
    </w:p>
    <w:p w14:paraId="5861E4C4" w14:textId="77777777" w:rsidR="00BF1A82" w:rsidRPr="00163690" w:rsidRDefault="00BF1A82" w:rsidP="00B04090">
      <w:pPr>
        <w:suppressAutoHyphens/>
        <w:spacing w:line="276" w:lineRule="auto"/>
        <w:ind w:firstLine="709"/>
        <w:jc w:val="both"/>
        <w:rPr>
          <w:rFonts w:ascii="Times New Roman" w:hAnsi="Times New Roman" w:cs="Times New Roman"/>
          <w:sz w:val="24"/>
          <w:szCs w:val="24"/>
        </w:rPr>
      </w:pPr>
      <w:r w:rsidRPr="00163690">
        <w:rPr>
          <w:rFonts w:ascii="Times New Roman" w:hAnsi="Times New Roman" w:cs="Times New Roman"/>
          <w:sz w:val="24"/>
          <w:szCs w:val="24"/>
        </w:rPr>
        <w:t xml:space="preserve">- </w:t>
      </w:r>
      <w:r>
        <w:rPr>
          <w:rFonts w:ascii="Times New Roman" w:hAnsi="Times New Roman" w:cs="Times New Roman"/>
          <w:sz w:val="24"/>
          <w:szCs w:val="24"/>
        </w:rPr>
        <w:t>с</w:t>
      </w:r>
      <w:r w:rsidRPr="00163690">
        <w:rPr>
          <w:rFonts w:ascii="Times New Roman" w:hAnsi="Times New Roman" w:cs="Times New Roman"/>
          <w:sz w:val="24"/>
          <w:szCs w:val="24"/>
        </w:rPr>
        <w:t>тол преподавателя;</w:t>
      </w:r>
    </w:p>
    <w:p w14:paraId="3E92241F" w14:textId="77777777" w:rsidR="00BF1A82" w:rsidRPr="00163690" w:rsidRDefault="00BF1A82" w:rsidP="00B04090">
      <w:pPr>
        <w:suppressAutoHyphens/>
        <w:spacing w:line="276" w:lineRule="auto"/>
        <w:ind w:firstLine="709"/>
        <w:jc w:val="both"/>
        <w:rPr>
          <w:rFonts w:ascii="Times New Roman" w:hAnsi="Times New Roman" w:cs="Times New Roman"/>
          <w:sz w:val="24"/>
          <w:szCs w:val="24"/>
        </w:rPr>
      </w:pPr>
      <w:r w:rsidRPr="00163690">
        <w:rPr>
          <w:rFonts w:ascii="Times New Roman" w:hAnsi="Times New Roman" w:cs="Times New Roman"/>
          <w:sz w:val="24"/>
          <w:szCs w:val="24"/>
        </w:rPr>
        <w:t xml:space="preserve">- </w:t>
      </w:r>
      <w:r>
        <w:rPr>
          <w:rFonts w:ascii="Times New Roman" w:hAnsi="Times New Roman" w:cs="Times New Roman"/>
          <w:sz w:val="24"/>
          <w:szCs w:val="24"/>
        </w:rPr>
        <w:t>с</w:t>
      </w:r>
      <w:r w:rsidRPr="00163690">
        <w:rPr>
          <w:rFonts w:ascii="Times New Roman" w:hAnsi="Times New Roman" w:cs="Times New Roman"/>
          <w:sz w:val="24"/>
          <w:szCs w:val="24"/>
        </w:rPr>
        <w:t>тул преподавателя</w:t>
      </w:r>
      <w:r>
        <w:rPr>
          <w:rFonts w:ascii="Times New Roman" w:hAnsi="Times New Roman" w:cs="Times New Roman"/>
          <w:sz w:val="24"/>
          <w:szCs w:val="24"/>
        </w:rPr>
        <w:t>;</w:t>
      </w:r>
    </w:p>
    <w:p w14:paraId="078088D7" w14:textId="77777777" w:rsidR="00BF1A82" w:rsidRPr="00163690" w:rsidRDefault="00BF1A82" w:rsidP="00B04090">
      <w:pPr>
        <w:suppressAutoHyphens/>
        <w:spacing w:line="276" w:lineRule="auto"/>
        <w:ind w:firstLine="709"/>
        <w:jc w:val="both"/>
        <w:rPr>
          <w:rFonts w:ascii="Times New Roman" w:hAnsi="Times New Roman" w:cs="Times New Roman"/>
          <w:sz w:val="24"/>
          <w:szCs w:val="24"/>
        </w:rPr>
      </w:pPr>
      <w:r w:rsidRPr="00163690">
        <w:rPr>
          <w:rFonts w:ascii="Times New Roman" w:hAnsi="Times New Roman" w:cs="Times New Roman"/>
          <w:sz w:val="24"/>
          <w:szCs w:val="24"/>
        </w:rPr>
        <w:t xml:space="preserve">- </w:t>
      </w:r>
      <w:r>
        <w:rPr>
          <w:rFonts w:ascii="Times New Roman" w:hAnsi="Times New Roman" w:cs="Times New Roman"/>
          <w:sz w:val="24"/>
          <w:szCs w:val="24"/>
        </w:rPr>
        <w:t>д</w:t>
      </w:r>
      <w:r w:rsidRPr="00163690">
        <w:rPr>
          <w:rFonts w:ascii="Times New Roman" w:hAnsi="Times New Roman" w:cs="Times New Roman"/>
          <w:sz w:val="24"/>
          <w:szCs w:val="24"/>
        </w:rPr>
        <w:t>оска меловая</w:t>
      </w:r>
      <w:r>
        <w:rPr>
          <w:rFonts w:ascii="Times New Roman" w:hAnsi="Times New Roman" w:cs="Times New Roman"/>
          <w:sz w:val="24"/>
          <w:szCs w:val="24"/>
        </w:rPr>
        <w:t>;</w:t>
      </w:r>
    </w:p>
    <w:p w14:paraId="690E4FD5" w14:textId="77777777" w:rsidR="00BF1A82" w:rsidRDefault="00BF1A82" w:rsidP="00B04090">
      <w:pPr>
        <w:suppressAutoHyphens/>
        <w:spacing w:line="276" w:lineRule="auto"/>
        <w:ind w:firstLine="709"/>
        <w:jc w:val="both"/>
        <w:rPr>
          <w:rFonts w:ascii="Times New Roman" w:hAnsi="Times New Roman" w:cs="Times New Roman"/>
          <w:sz w:val="24"/>
          <w:szCs w:val="24"/>
        </w:rPr>
      </w:pPr>
      <w:r w:rsidRPr="00163690">
        <w:rPr>
          <w:rFonts w:ascii="Times New Roman" w:hAnsi="Times New Roman" w:cs="Times New Roman"/>
          <w:sz w:val="24"/>
          <w:szCs w:val="24"/>
        </w:rPr>
        <w:t xml:space="preserve">- </w:t>
      </w:r>
      <w:r>
        <w:rPr>
          <w:rFonts w:ascii="Times New Roman" w:hAnsi="Times New Roman" w:cs="Times New Roman"/>
          <w:sz w:val="24"/>
          <w:szCs w:val="24"/>
        </w:rPr>
        <w:t>н</w:t>
      </w:r>
      <w:r w:rsidRPr="00163690">
        <w:rPr>
          <w:rFonts w:ascii="Times New Roman" w:hAnsi="Times New Roman" w:cs="Times New Roman"/>
          <w:sz w:val="24"/>
          <w:szCs w:val="24"/>
        </w:rPr>
        <w:t>аглядные плакаты по соответствующим тематикам дисциплины.</w:t>
      </w:r>
    </w:p>
    <w:p w14:paraId="65199344" w14:textId="77777777" w:rsidR="00BF1A82" w:rsidRPr="00DF4514" w:rsidRDefault="00BF1A82" w:rsidP="00B04090">
      <w:pPr>
        <w:suppressAutoHyphens/>
        <w:spacing w:line="276" w:lineRule="auto"/>
        <w:jc w:val="both"/>
        <w:rPr>
          <w:rFonts w:ascii="Times New Roman" w:hAnsi="Times New Roman"/>
          <w:sz w:val="24"/>
          <w:szCs w:val="24"/>
        </w:rPr>
      </w:pPr>
    </w:p>
    <w:p w14:paraId="21337F55" w14:textId="77777777" w:rsidR="00BF1A82" w:rsidRPr="00E11160" w:rsidRDefault="00BF1A82" w:rsidP="00B04090">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4FA89B5F" w14:textId="77777777" w:rsidR="00BF1A82" w:rsidRPr="00E11160" w:rsidRDefault="00BF1A82" w:rsidP="00B04090">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125D6DE5" w14:textId="77777777" w:rsidR="00BF1A82" w:rsidRDefault="00BF1A82" w:rsidP="00B04090">
      <w:pPr>
        <w:suppressAutoHyphens/>
        <w:spacing w:line="276" w:lineRule="auto"/>
        <w:ind w:firstLine="709"/>
        <w:jc w:val="both"/>
        <w:rPr>
          <w:rFonts w:ascii="Times New Roman" w:hAnsi="Times New Roman"/>
          <w:b/>
          <w:sz w:val="24"/>
          <w:szCs w:val="24"/>
        </w:rPr>
      </w:pPr>
      <w:r>
        <w:rPr>
          <w:rFonts w:ascii="Times New Roman" w:hAnsi="Times New Roman"/>
          <w:b/>
          <w:sz w:val="24"/>
          <w:szCs w:val="24"/>
        </w:rPr>
        <w:t>3.2.1. Основные печатные издания</w:t>
      </w:r>
    </w:p>
    <w:p w14:paraId="254DB0A0" w14:textId="77777777" w:rsidR="00BF1A82" w:rsidRDefault="00BF1A82" w:rsidP="00B04090">
      <w:pPr>
        <w:suppressAutoHyphens/>
        <w:spacing w:line="276" w:lineRule="auto"/>
        <w:ind w:firstLine="709"/>
        <w:jc w:val="both"/>
        <w:rPr>
          <w:rFonts w:ascii="Times New Roman" w:hAnsi="Times New Roman"/>
          <w:bCs/>
          <w:sz w:val="24"/>
          <w:szCs w:val="24"/>
        </w:rPr>
      </w:pPr>
      <w:r>
        <w:rPr>
          <w:rFonts w:ascii="Times New Roman" w:hAnsi="Times New Roman"/>
          <w:bCs/>
          <w:sz w:val="24"/>
          <w:szCs w:val="24"/>
        </w:rPr>
        <w:t xml:space="preserve">1. Бурнашева, Э. П. Основы бережливого производства / Э. П. Бурнашева. — 2-е изд., стер. — Санкт-Петербург : Лань, 2023. — 76 с. — ISBN 978-5-507-45505-8. — Текст : электронный // Лань : электронно-библиотечная система. — URL: https://e.lanbook.com/book/271253 (дата обращения: 27.12.2022). — Режим доступа: для </w:t>
      </w:r>
      <w:proofErr w:type="spellStart"/>
      <w:r>
        <w:rPr>
          <w:rFonts w:ascii="Times New Roman" w:hAnsi="Times New Roman"/>
          <w:bCs/>
          <w:sz w:val="24"/>
          <w:szCs w:val="24"/>
        </w:rPr>
        <w:t>авториз</w:t>
      </w:r>
      <w:proofErr w:type="spellEnd"/>
      <w:r>
        <w:rPr>
          <w:rFonts w:ascii="Times New Roman" w:hAnsi="Times New Roman"/>
          <w:bCs/>
          <w:sz w:val="24"/>
          <w:szCs w:val="24"/>
        </w:rPr>
        <w:t>. пользователей.</w:t>
      </w:r>
    </w:p>
    <w:p w14:paraId="307DBA13" w14:textId="77777777" w:rsidR="00BF1A82" w:rsidRDefault="00BF1A82" w:rsidP="00B04090">
      <w:pPr>
        <w:suppressAutoHyphens/>
        <w:spacing w:line="276" w:lineRule="auto"/>
        <w:ind w:firstLine="709"/>
        <w:jc w:val="both"/>
        <w:rPr>
          <w:rFonts w:ascii="Times New Roman" w:hAnsi="Times New Roman"/>
          <w:bCs/>
          <w:sz w:val="24"/>
          <w:szCs w:val="24"/>
        </w:rPr>
      </w:pPr>
      <w:r>
        <w:rPr>
          <w:rFonts w:ascii="Times New Roman" w:hAnsi="Times New Roman"/>
          <w:bCs/>
          <w:sz w:val="24"/>
          <w:szCs w:val="24"/>
        </w:rPr>
        <w:t xml:space="preserve">2. </w:t>
      </w:r>
      <w:proofErr w:type="spellStart"/>
      <w:r>
        <w:rPr>
          <w:rFonts w:ascii="Times New Roman" w:hAnsi="Times New Roman"/>
          <w:bCs/>
          <w:sz w:val="24"/>
          <w:szCs w:val="24"/>
        </w:rPr>
        <w:t>Вумек</w:t>
      </w:r>
      <w:proofErr w:type="spellEnd"/>
      <w:r>
        <w:rPr>
          <w:rFonts w:ascii="Times New Roman" w:hAnsi="Times New Roman"/>
          <w:bCs/>
          <w:sz w:val="24"/>
          <w:szCs w:val="24"/>
        </w:rPr>
        <w:t xml:space="preserve">, Дж., Джонс Д. Бережливое производство. – Москва: Альпина Бизнес Букс, 2021. – 472 с. – Текст: непосредственный. </w:t>
      </w:r>
    </w:p>
    <w:p w14:paraId="62583D79" w14:textId="77777777" w:rsidR="00BF1A82" w:rsidRDefault="00BF1A82" w:rsidP="00B04090">
      <w:pPr>
        <w:suppressAutoHyphens/>
        <w:spacing w:line="276" w:lineRule="auto"/>
        <w:ind w:firstLine="709"/>
        <w:jc w:val="both"/>
        <w:rPr>
          <w:rFonts w:ascii="Times New Roman" w:hAnsi="Times New Roman"/>
          <w:bCs/>
          <w:sz w:val="24"/>
          <w:szCs w:val="24"/>
        </w:rPr>
      </w:pPr>
      <w:r>
        <w:rPr>
          <w:rFonts w:ascii="Times New Roman" w:hAnsi="Times New Roman"/>
          <w:bCs/>
          <w:sz w:val="24"/>
          <w:szCs w:val="24"/>
        </w:rPr>
        <w:t xml:space="preserve">3. </w:t>
      </w:r>
      <w:proofErr w:type="spellStart"/>
      <w:r>
        <w:rPr>
          <w:rFonts w:ascii="Times New Roman" w:hAnsi="Times New Roman"/>
          <w:bCs/>
          <w:sz w:val="24"/>
          <w:szCs w:val="24"/>
        </w:rPr>
        <w:t>Зинчик</w:t>
      </w:r>
      <w:proofErr w:type="spellEnd"/>
      <w:r>
        <w:rPr>
          <w:rFonts w:ascii="Times New Roman" w:hAnsi="Times New Roman"/>
          <w:bCs/>
          <w:sz w:val="24"/>
          <w:szCs w:val="24"/>
        </w:rPr>
        <w:t xml:space="preserve"> Н.С., Бережливое производство: учебник/Н.С. </w:t>
      </w:r>
      <w:proofErr w:type="spellStart"/>
      <w:r>
        <w:rPr>
          <w:rFonts w:ascii="Times New Roman" w:hAnsi="Times New Roman"/>
          <w:bCs/>
          <w:sz w:val="24"/>
          <w:szCs w:val="24"/>
        </w:rPr>
        <w:t>Зинчик</w:t>
      </w:r>
      <w:proofErr w:type="spellEnd"/>
      <w:r>
        <w:rPr>
          <w:rFonts w:ascii="Times New Roman" w:hAnsi="Times New Roman"/>
          <w:bCs/>
          <w:sz w:val="24"/>
          <w:szCs w:val="24"/>
        </w:rPr>
        <w:t xml:space="preserve">, О.В. Кадырова, Ю.И. </w:t>
      </w:r>
      <w:proofErr w:type="spellStart"/>
      <w:r>
        <w:rPr>
          <w:rFonts w:ascii="Times New Roman" w:hAnsi="Times New Roman"/>
          <w:bCs/>
          <w:sz w:val="24"/>
          <w:szCs w:val="24"/>
        </w:rPr>
        <w:t>Растова</w:t>
      </w:r>
      <w:proofErr w:type="spellEnd"/>
      <w:r>
        <w:rPr>
          <w:rFonts w:ascii="Times New Roman" w:hAnsi="Times New Roman"/>
          <w:bCs/>
          <w:sz w:val="24"/>
          <w:szCs w:val="24"/>
        </w:rPr>
        <w:t xml:space="preserve">; под общ. ред. А.Г. </w:t>
      </w:r>
      <w:proofErr w:type="spellStart"/>
      <w:r>
        <w:rPr>
          <w:rFonts w:ascii="Times New Roman" w:hAnsi="Times New Roman"/>
          <w:bCs/>
          <w:sz w:val="24"/>
          <w:szCs w:val="24"/>
        </w:rPr>
        <w:t>Бездудной</w:t>
      </w:r>
      <w:proofErr w:type="spellEnd"/>
      <w:r>
        <w:rPr>
          <w:rFonts w:ascii="Times New Roman" w:hAnsi="Times New Roman"/>
          <w:bCs/>
          <w:sz w:val="24"/>
          <w:szCs w:val="24"/>
        </w:rPr>
        <w:t xml:space="preserve">. – Москва: </w:t>
      </w:r>
      <w:proofErr w:type="spellStart"/>
      <w:r>
        <w:rPr>
          <w:rFonts w:ascii="Times New Roman" w:hAnsi="Times New Roman"/>
          <w:bCs/>
          <w:sz w:val="24"/>
          <w:szCs w:val="24"/>
        </w:rPr>
        <w:t>КноРус</w:t>
      </w:r>
      <w:proofErr w:type="spellEnd"/>
      <w:r>
        <w:rPr>
          <w:rFonts w:ascii="Times New Roman" w:hAnsi="Times New Roman"/>
          <w:bCs/>
          <w:sz w:val="24"/>
          <w:szCs w:val="24"/>
        </w:rPr>
        <w:t>, 2022. – 203 с. – Текст: непосредственный</w:t>
      </w:r>
    </w:p>
    <w:p w14:paraId="6E3B2B3D" w14:textId="77777777" w:rsidR="00BF1A82" w:rsidRDefault="00BF1A82" w:rsidP="00B04090">
      <w:pPr>
        <w:suppressAutoHyphens/>
        <w:spacing w:line="276" w:lineRule="auto"/>
        <w:ind w:firstLine="709"/>
        <w:jc w:val="both"/>
        <w:rPr>
          <w:rFonts w:ascii="Times New Roman" w:hAnsi="Times New Roman"/>
          <w:bCs/>
          <w:sz w:val="24"/>
          <w:szCs w:val="24"/>
          <w:lang w:val="zh-CN"/>
        </w:rPr>
      </w:pPr>
    </w:p>
    <w:p w14:paraId="6EF6ACA8" w14:textId="77777777" w:rsidR="00BF1A82" w:rsidRDefault="00BF1A82" w:rsidP="00B04090">
      <w:pPr>
        <w:spacing w:line="276" w:lineRule="auto"/>
        <w:ind w:firstLine="709"/>
        <w:jc w:val="both"/>
        <w:rPr>
          <w:rFonts w:ascii="Times New Roman" w:hAnsi="Times New Roman"/>
          <w:bCs/>
          <w:i/>
          <w:sz w:val="24"/>
          <w:szCs w:val="24"/>
        </w:rPr>
      </w:pPr>
      <w:r>
        <w:rPr>
          <w:rFonts w:ascii="Times New Roman" w:hAnsi="Times New Roman"/>
          <w:b/>
          <w:bCs/>
          <w:sz w:val="24"/>
          <w:szCs w:val="24"/>
        </w:rPr>
        <w:t>3.2.2. Дополнительные источники</w:t>
      </w:r>
    </w:p>
    <w:p w14:paraId="084A9FA5" w14:textId="77777777" w:rsidR="00BF1A82" w:rsidRPr="009F5508" w:rsidRDefault="00BF1A82" w:rsidP="00B04090">
      <w:pPr>
        <w:pStyle w:val="a4"/>
        <w:numPr>
          <w:ilvl w:val="0"/>
          <w:numId w:val="18"/>
        </w:numPr>
        <w:tabs>
          <w:tab w:val="left" w:pos="1134"/>
        </w:tabs>
        <w:spacing w:line="276" w:lineRule="auto"/>
        <w:ind w:left="0" w:firstLine="709"/>
        <w:contextualSpacing w:val="0"/>
        <w:jc w:val="both"/>
        <w:rPr>
          <w:rFonts w:ascii="Times New Roman" w:hAnsi="Times New Roman" w:cs="Times New Roman"/>
          <w:sz w:val="24"/>
          <w:szCs w:val="24"/>
        </w:rPr>
      </w:pPr>
      <w:r w:rsidRPr="009F5508">
        <w:rPr>
          <w:rFonts w:ascii="Times New Roman" w:hAnsi="Times New Roman" w:cs="Times New Roman"/>
          <w:sz w:val="24"/>
          <w:szCs w:val="24"/>
        </w:rPr>
        <w:t xml:space="preserve">Бородулин А.Л., Казарин В.В., Косарева Н.С., Серебренников С.С., Харитонов С.С. Бережливое производство. Учебное пособие. – СПб.: Питер, 2022. – 224с.: - Режим доступа: URL: Книга Бережливое производство скачать бесплатно </w:t>
      </w:r>
      <w:proofErr w:type="spellStart"/>
      <w:r w:rsidRPr="009F5508">
        <w:rPr>
          <w:rFonts w:ascii="Times New Roman" w:hAnsi="Times New Roman" w:cs="Times New Roman"/>
          <w:sz w:val="24"/>
          <w:szCs w:val="24"/>
        </w:rPr>
        <w:t>pdf</w:t>
      </w:r>
      <w:proofErr w:type="spellEnd"/>
      <w:r w:rsidRPr="009F5508">
        <w:rPr>
          <w:rFonts w:ascii="Times New Roman" w:hAnsi="Times New Roman" w:cs="Times New Roman"/>
          <w:sz w:val="24"/>
          <w:szCs w:val="24"/>
        </w:rPr>
        <w:t xml:space="preserve"> без регистрации, автор С. С. Харитонов – </w:t>
      </w:r>
      <w:proofErr w:type="spellStart"/>
      <w:r w:rsidRPr="009F5508">
        <w:rPr>
          <w:rFonts w:ascii="Times New Roman" w:hAnsi="Times New Roman" w:cs="Times New Roman"/>
          <w:sz w:val="24"/>
          <w:szCs w:val="24"/>
        </w:rPr>
        <w:t>Fictionbook</w:t>
      </w:r>
      <w:proofErr w:type="spellEnd"/>
      <w:r w:rsidRPr="009F5508">
        <w:rPr>
          <w:rFonts w:ascii="Times New Roman" w:hAnsi="Times New Roman" w:cs="Times New Roman"/>
          <w:sz w:val="24"/>
          <w:szCs w:val="24"/>
        </w:rPr>
        <w:t xml:space="preserve"> </w:t>
      </w:r>
    </w:p>
    <w:p w14:paraId="31DB4519" w14:textId="77777777" w:rsidR="00BF1A82" w:rsidRPr="009F5508" w:rsidRDefault="00BF1A82" w:rsidP="00B04090">
      <w:pPr>
        <w:pStyle w:val="a4"/>
        <w:numPr>
          <w:ilvl w:val="0"/>
          <w:numId w:val="18"/>
        </w:numPr>
        <w:tabs>
          <w:tab w:val="left" w:pos="1134"/>
        </w:tabs>
        <w:spacing w:line="276" w:lineRule="auto"/>
        <w:ind w:left="0" w:firstLine="709"/>
        <w:contextualSpacing w:val="0"/>
        <w:jc w:val="both"/>
        <w:rPr>
          <w:rFonts w:ascii="Times New Roman" w:hAnsi="Times New Roman" w:cs="Times New Roman"/>
          <w:sz w:val="24"/>
          <w:szCs w:val="24"/>
        </w:rPr>
      </w:pPr>
      <w:proofErr w:type="spellStart"/>
      <w:r w:rsidRPr="009F5508">
        <w:rPr>
          <w:rFonts w:ascii="Times New Roman" w:hAnsi="Times New Roman" w:cs="Times New Roman"/>
          <w:sz w:val="24"/>
          <w:szCs w:val="24"/>
        </w:rPr>
        <w:t>Вейдер</w:t>
      </w:r>
      <w:proofErr w:type="spellEnd"/>
      <w:r w:rsidRPr="009F5508">
        <w:rPr>
          <w:rFonts w:ascii="Times New Roman" w:hAnsi="Times New Roman" w:cs="Times New Roman"/>
          <w:sz w:val="24"/>
          <w:szCs w:val="24"/>
        </w:rPr>
        <w:t xml:space="preserve"> М.Т. Инструменты бережливого производства. Карманное руководство по практике применения </w:t>
      </w:r>
      <w:proofErr w:type="spellStart"/>
      <w:r w:rsidRPr="009F5508">
        <w:rPr>
          <w:rFonts w:ascii="Times New Roman" w:hAnsi="Times New Roman" w:cs="Times New Roman"/>
          <w:sz w:val="24"/>
          <w:szCs w:val="24"/>
        </w:rPr>
        <w:t>Lean</w:t>
      </w:r>
      <w:proofErr w:type="spellEnd"/>
      <w:r w:rsidRPr="009F5508">
        <w:rPr>
          <w:rFonts w:ascii="Times New Roman" w:hAnsi="Times New Roman" w:cs="Times New Roman"/>
          <w:sz w:val="24"/>
          <w:szCs w:val="24"/>
        </w:rPr>
        <w:t xml:space="preserve"> / М.Т. </w:t>
      </w:r>
      <w:proofErr w:type="spellStart"/>
      <w:r w:rsidRPr="009F5508">
        <w:rPr>
          <w:rFonts w:ascii="Times New Roman" w:hAnsi="Times New Roman" w:cs="Times New Roman"/>
          <w:sz w:val="24"/>
          <w:szCs w:val="24"/>
        </w:rPr>
        <w:t>Вейдер</w:t>
      </w:r>
      <w:proofErr w:type="spellEnd"/>
      <w:r w:rsidRPr="009F5508">
        <w:rPr>
          <w:rFonts w:ascii="Times New Roman" w:hAnsi="Times New Roman" w:cs="Times New Roman"/>
          <w:sz w:val="24"/>
          <w:szCs w:val="24"/>
        </w:rPr>
        <w:t xml:space="preserve">. – Москва: Интеллектуальная литература, 2019. – 160 с. Текст: непосредственный. </w:t>
      </w:r>
    </w:p>
    <w:p w14:paraId="43F6A6D9" w14:textId="77777777" w:rsidR="00BF1A82" w:rsidRPr="009F5508" w:rsidRDefault="00BF1A82" w:rsidP="00B04090">
      <w:pPr>
        <w:pStyle w:val="a4"/>
        <w:numPr>
          <w:ilvl w:val="0"/>
          <w:numId w:val="18"/>
        </w:numPr>
        <w:tabs>
          <w:tab w:val="left" w:pos="1134"/>
        </w:tabs>
        <w:spacing w:line="276" w:lineRule="auto"/>
        <w:ind w:left="0" w:firstLine="709"/>
        <w:contextualSpacing w:val="0"/>
        <w:jc w:val="both"/>
        <w:rPr>
          <w:rFonts w:ascii="Times New Roman" w:hAnsi="Times New Roman" w:cs="Times New Roman"/>
          <w:sz w:val="24"/>
          <w:szCs w:val="24"/>
        </w:rPr>
      </w:pPr>
      <w:r w:rsidRPr="009F5508">
        <w:rPr>
          <w:rFonts w:ascii="Times New Roman" w:hAnsi="Times New Roman" w:cs="Times New Roman"/>
          <w:sz w:val="24"/>
          <w:szCs w:val="24"/>
        </w:rPr>
        <w:t>Клюев А. В. Бережливое производство [Электронный ресурс]: учебное пособие для СПО / А. В. Клюев; под ред. И. В. Ершовой. - Саратов, Екатеринбург: Профобразование, Уральский федеральный университет, 2019. - 87 c. - ЭБС «</w:t>
      </w:r>
      <w:proofErr w:type="spellStart"/>
      <w:r w:rsidRPr="009F5508">
        <w:rPr>
          <w:rFonts w:ascii="Times New Roman" w:hAnsi="Times New Roman" w:cs="Times New Roman"/>
          <w:sz w:val="24"/>
          <w:szCs w:val="24"/>
        </w:rPr>
        <w:t>IPRbooks</w:t>
      </w:r>
      <w:proofErr w:type="spellEnd"/>
      <w:r w:rsidRPr="009F5508">
        <w:rPr>
          <w:rFonts w:ascii="Times New Roman" w:hAnsi="Times New Roman" w:cs="Times New Roman"/>
          <w:sz w:val="24"/>
          <w:szCs w:val="24"/>
        </w:rPr>
        <w:t xml:space="preserve">» - Режим доступа: URL: https://www.iprbookshop.ru/87789.html (дата обращения: 03.02.2022). </w:t>
      </w:r>
    </w:p>
    <w:p w14:paraId="686BB9B5" w14:textId="77777777" w:rsidR="00BF1A82" w:rsidRPr="009F5508" w:rsidRDefault="00BF1A82" w:rsidP="00B04090">
      <w:pPr>
        <w:pStyle w:val="a4"/>
        <w:numPr>
          <w:ilvl w:val="0"/>
          <w:numId w:val="18"/>
        </w:numPr>
        <w:tabs>
          <w:tab w:val="left" w:pos="1134"/>
        </w:tabs>
        <w:spacing w:line="276" w:lineRule="auto"/>
        <w:ind w:left="0" w:firstLine="709"/>
        <w:contextualSpacing w:val="0"/>
        <w:jc w:val="both"/>
        <w:rPr>
          <w:rFonts w:ascii="Times New Roman" w:hAnsi="Times New Roman" w:cs="Times New Roman"/>
          <w:sz w:val="24"/>
          <w:szCs w:val="24"/>
        </w:rPr>
      </w:pPr>
      <w:proofErr w:type="spellStart"/>
      <w:r w:rsidRPr="009F5508">
        <w:rPr>
          <w:rFonts w:ascii="Times New Roman" w:hAnsi="Times New Roman" w:cs="Times New Roman"/>
          <w:sz w:val="24"/>
          <w:szCs w:val="24"/>
        </w:rPr>
        <w:t>Лайкер</w:t>
      </w:r>
      <w:proofErr w:type="spellEnd"/>
      <w:r w:rsidRPr="009F5508">
        <w:rPr>
          <w:rFonts w:ascii="Times New Roman" w:hAnsi="Times New Roman" w:cs="Times New Roman"/>
          <w:sz w:val="24"/>
          <w:szCs w:val="24"/>
        </w:rPr>
        <w:t xml:space="preserve"> Дж. Практика </w:t>
      </w:r>
      <w:proofErr w:type="spellStart"/>
      <w:r w:rsidRPr="009F5508">
        <w:rPr>
          <w:rFonts w:ascii="Times New Roman" w:hAnsi="Times New Roman" w:cs="Times New Roman"/>
          <w:sz w:val="24"/>
          <w:szCs w:val="24"/>
        </w:rPr>
        <w:t>дао</w:t>
      </w:r>
      <w:proofErr w:type="spellEnd"/>
      <w:r w:rsidRPr="009F5508">
        <w:rPr>
          <w:rFonts w:ascii="Times New Roman" w:hAnsi="Times New Roman" w:cs="Times New Roman"/>
          <w:sz w:val="24"/>
          <w:szCs w:val="24"/>
        </w:rPr>
        <w:t xml:space="preserve"> </w:t>
      </w:r>
      <w:proofErr w:type="spellStart"/>
      <w:r w:rsidRPr="009F5508">
        <w:rPr>
          <w:rFonts w:ascii="Times New Roman" w:hAnsi="Times New Roman" w:cs="Times New Roman"/>
          <w:sz w:val="24"/>
          <w:szCs w:val="24"/>
        </w:rPr>
        <w:t>Toyota</w:t>
      </w:r>
      <w:proofErr w:type="spellEnd"/>
      <w:r w:rsidRPr="009F5508">
        <w:rPr>
          <w:rFonts w:ascii="Times New Roman" w:hAnsi="Times New Roman" w:cs="Times New Roman"/>
          <w:sz w:val="24"/>
          <w:szCs w:val="24"/>
        </w:rPr>
        <w:t xml:space="preserve">: руководство по внедрению принципов менеджмента </w:t>
      </w:r>
      <w:proofErr w:type="spellStart"/>
      <w:r w:rsidRPr="009F5508">
        <w:rPr>
          <w:rFonts w:ascii="Times New Roman" w:hAnsi="Times New Roman" w:cs="Times New Roman"/>
          <w:sz w:val="24"/>
          <w:szCs w:val="24"/>
        </w:rPr>
        <w:t>Toyota</w:t>
      </w:r>
      <w:proofErr w:type="spellEnd"/>
      <w:r w:rsidRPr="009F5508">
        <w:rPr>
          <w:rFonts w:ascii="Times New Roman" w:hAnsi="Times New Roman" w:cs="Times New Roman"/>
          <w:sz w:val="24"/>
          <w:szCs w:val="24"/>
        </w:rPr>
        <w:t xml:space="preserve"> / Джеффри </w:t>
      </w:r>
      <w:proofErr w:type="spellStart"/>
      <w:r w:rsidRPr="009F5508">
        <w:rPr>
          <w:rFonts w:ascii="Times New Roman" w:hAnsi="Times New Roman" w:cs="Times New Roman"/>
          <w:sz w:val="24"/>
          <w:szCs w:val="24"/>
        </w:rPr>
        <w:t>Лайкер</w:t>
      </w:r>
      <w:proofErr w:type="spellEnd"/>
      <w:r w:rsidRPr="009F5508">
        <w:rPr>
          <w:rFonts w:ascii="Times New Roman" w:hAnsi="Times New Roman" w:cs="Times New Roman"/>
          <w:sz w:val="24"/>
          <w:szCs w:val="24"/>
        </w:rPr>
        <w:t xml:space="preserve">, Дэвид Майер; Пер. с англ. — Москва: Альпина </w:t>
      </w:r>
      <w:proofErr w:type="spellStart"/>
      <w:r w:rsidRPr="009F5508">
        <w:rPr>
          <w:rFonts w:ascii="Times New Roman" w:hAnsi="Times New Roman" w:cs="Times New Roman"/>
          <w:sz w:val="24"/>
          <w:szCs w:val="24"/>
        </w:rPr>
        <w:t>Паблишер</w:t>
      </w:r>
      <w:proofErr w:type="spellEnd"/>
      <w:r w:rsidRPr="009F5508">
        <w:rPr>
          <w:rFonts w:ascii="Times New Roman" w:hAnsi="Times New Roman" w:cs="Times New Roman"/>
          <w:sz w:val="24"/>
          <w:szCs w:val="24"/>
        </w:rPr>
        <w:t xml:space="preserve">, 2019. – 586 с. - Текст: непосредственный. </w:t>
      </w:r>
    </w:p>
    <w:p w14:paraId="07C03DA8" w14:textId="77777777" w:rsidR="00BF1A82" w:rsidRPr="009F5508" w:rsidRDefault="00BF1A82" w:rsidP="00B04090">
      <w:pPr>
        <w:pStyle w:val="a4"/>
        <w:numPr>
          <w:ilvl w:val="0"/>
          <w:numId w:val="18"/>
        </w:numPr>
        <w:tabs>
          <w:tab w:val="left" w:pos="1134"/>
        </w:tabs>
        <w:spacing w:line="276" w:lineRule="auto"/>
        <w:ind w:left="0" w:firstLine="709"/>
        <w:contextualSpacing w:val="0"/>
        <w:jc w:val="both"/>
        <w:rPr>
          <w:rFonts w:ascii="Times New Roman" w:hAnsi="Times New Roman" w:cs="Times New Roman"/>
          <w:sz w:val="24"/>
          <w:szCs w:val="24"/>
        </w:rPr>
      </w:pPr>
      <w:r w:rsidRPr="009F5508">
        <w:rPr>
          <w:rFonts w:ascii="Times New Roman" w:hAnsi="Times New Roman" w:cs="Times New Roman"/>
          <w:sz w:val="24"/>
          <w:szCs w:val="24"/>
        </w:rPr>
        <w:lastRenderedPageBreak/>
        <w:t xml:space="preserve">Фролов В.П. Внедрение технологий бережливого производства в управление производством и организацию рабочих мест: монография. – 2-е изд. – Москва: Издательско-торговая корпорация «Дашков и К», 2022. - 77с. - Текст: непосредственный </w:t>
      </w:r>
    </w:p>
    <w:p w14:paraId="750A14E5" w14:textId="77777777" w:rsidR="00BF1A82" w:rsidRPr="009F5508" w:rsidRDefault="00BF1A82" w:rsidP="00B04090">
      <w:pPr>
        <w:pStyle w:val="a4"/>
        <w:numPr>
          <w:ilvl w:val="0"/>
          <w:numId w:val="18"/>
        </w:numPr>
        <w:tabs>
          <w:tab w:val="left" w:pos="1134"/>
        </w:tabs>
        <w:spacing w:before="120" w:line="276" w:lineRule="auto"/>
        <w:ind w:left="0" w:firstLine="709"/>
        <w:contextualSpacing w:val="0"/>
        <w:jc w:val="both"/>
        <w:rPr>
          <w:rFonts w:ascii="Times New Roman" w:hAnsi="Times New Roman" w:cs="Times New Roman"/>
          <w:sz w:val="24"/>
          <w:szCs w:val="24"/>
        </w:rPr>
      </w:pPr>
      <w:r w:rsidRPr="009F5508">
        <w:rPr>
          <w:rFonts w:ascii="Times New Roman" w:hAnsi="Times New Roman" w:cs="Times New Roman"/>
          <w:sz w:val="24"/>
          <w:szCs w:val="24"/>
        </w:rPr>
        <w:t xml:space="preserve">ГОСТ Р 56404-2021 Бережливое производство. Требования к системам менеджмента — Москва: </w:t>
      </w:r>
      <w:proofErr w:type="spellStart"/>
      <w:r w:rsidRPr="009F5508">
        <w:rPr>
          <w:rFonts w:ascii="Times New Roman" w:hAnsi="Times New Roman" w:cs="Times New Roman"/>
          <w:sz w:val="24"/>
          <w:szCs w:val="24"/>
        </w:rPr>
        <w:t>Стандартинформ</w:t>
      </w:r>
      <w:proofErr w:type="spellEnd"/>
      <w:r w:rsidRPr="009F5508">
        <w:rPr>
          <w:rFonts w:ascii="Times New Roman" w:hAnsi="Times New Roman" w:cs="Times New Roman"/>
          <w:sz w:val="24"/>
          <w:szCs w:val="24"/>
        </w:rPr>
        <w:t>, 2021. — 16 с.— URL: http://goupu-19.ru/wpcontent/uploads/2021/11/gost-r-56404-2021-vzamen-56404-2015-berezhlivoe-proizvodstvo.- trabovaniya-k-sistemam-menedzhmenta.pdf (дата обращения: 03.02.2022)</w:t>
      </w:r>
    </w:p>
    <w:p w14:paraId="1ED07E3E" w14:textId="77777777" w:rsidR="00BF1A82" w:rsidRDefault="00BF1A82" w:rsidP="00BF1A82">
      <w:pPr>
        <w:ind w:firstLine="709"/>
        <w:jc w:val="both"/>
        <w:rPr>
          <w:rFonts w:ascii="Times New Roman" w:hAnsi="Times New Roman"/>
          <w:sz w:val="24"/>
          <w:szCs w:val="24"/>
        </w:rPr>
      </w:pPr>
    </w:p>
    <w:p w14:paraId="3F87DD7A" w14:textId="77777777" w:rsidR="00BF1A82" w:rsidRDefault="00BF1A82" w:rsidP="00BF1A82">
      <w:pPr>
        <w:ind w:firstLine="709"/>
        <w:jc w:val="both"/>
        <w:rPr>
          <w:rFonts w:ascii="Times New Roman" w:hAnsi="Times New Roman"/>
          <w:sz w:val="24"/>
          <w:szCs w:val="24"/>
        </w:rPr>
      </w:pPr>
    </w:p>
    <w:p w14:paraId="5A4859B3" w14:textId="77777777" w:rsidR="00BF1A82" w:rsidRPr="00DF068E" w:rsidRDefault="00BF1A82" w:rsidP="00BF1A82">
      <w:pPr>
        <w:pStyle w:val="1f"/>
        <w:rPr>
          <w:rFonts w:ascii="Times New Roman" w:hAnsi="Times New Roman"/>
          <w:b w:val="0"/>
          <w:bCs w:val="0"/>
          <w:lang w:val="ru-RU"/>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4"/>
        <w:gridCol w:w="3112"/>
      </w:tblGrid>
      <w:tr w:rsidR="00BF1A82" w:rsidRPr="00985111" w14:paraId="41CD4532" w14:textId="77777777" w:rsidTr="006158BE">
        <w:trPr>
          <w:trHeight w:val="519"/>
        </w:trPr>
        <w:tc>
          <w:tcPr>
            <w:tcW w:w="1543" w:type="pct"/>
            <w:vAlign w:val="center"/>
          </w:tcPr>
          <w:p w14:paraId="24A613B4" w14:textId="77777777" w:rsidR="00BF1A82" w:rsidRPr="00854F21" w:rsidRDefault="00BF1A82" w:rsidP="006158BE">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840" w:type="pct"/>
            <w:vAlign w:val="center"/>
          </w:tcPr>
          <w:p w14:paraId="124E948B" w14:textId="77777777" w:rsidR="00BF1A82" w:rsidRPr="00854F21" w:rsidRDefault="00BF1A82" w:rsidP="006158BE">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616" w:type="pct"/>
            <w:vAlign w:val="center"/>
          </w:tcPr>
          <w:p w14:paraId="6BA55C27" w14:textId="77777777" w:rsidR="00BF1A82" w:rsidRPr="00854F21" w:rsidRDefault="00BF1A82" w:rsidP="006158BE">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BF1A82" w:rsidRPr="00985111" w14:paraId="3B77B767" w14:textId="77777777" w:rsidTr="006158BE">
        <w:trPr>
          <w:trHeight w:val="698"/>
        </w:trPr>
        <w:tc>
          <w:tcPr>
            <w:tcW w:w="1543" w:type="pct"/>
          </w:tcPr>
          <w:p w14:paraId="7AE460E8" w14:textId="77777777" w:rsidR="00BF1A82" w:rsidRDefault="00BF1A82" w:rsidP="006158BE">
            <w:pPr>
              <w:suppressAutoHyphens/>
              <w:spacing w:line="276" w:lineRule="auto"/>
              <w:contextualSpacing/>
              <w:rPr>
                <w:rFonts w:ascii="Times New Roman" w:hAnsi="Times New Roman" w:cs="Times New Roman"/>
                <w:bCs/>
                <w:i/>
                <w:sz w:val="24"/>
                <w:szCs w:val="24"/>
              </w:rPr>
            </w:pPr>
            <w:r>
              <w:rPr>
                <w:rFonts w:ascii="Times New Roman" w:hAnsi="Times New Roman" w:cs="Times New Roman"/>
                <w:bCs/>
                <w:i/>
                <w:sz w:val="24"/>
                <w:szCs w:val="24"/>
              </w:rPr>
              <w:t xml:space="preserve">Знает: </w:t>
            </w:r>
          </w:p>
          <w:p w14:paraId="2666AB01" w14:textId="77777777" w:rsidR="00BF1A82" w:rsidRDefault="00BF1A82" w:rsidP="006158BE">
            <w:pPr>
              <w:suppressAutoHyphens/>
              <w:spacing w:line="276" w:lineRule="auto"/>
              <w:contextualSpacing/>
              <w:rPr>
                <w:rFonts w:ascii="Times New Roman" w:hAnsi="Times New Roman" w:cs="Times New Roman"/>
                <w:bCs/>
                <w:i/>
                <w:sz w:val="24"/>
                <w:szCs w:val="24"/>
              </w:rPr>
            </w:pPr>
            <w:r>
              <w:rPr>
                <w:rFonts w:ascii="Times New Roman" w:hAnsi="Times New Roman"/>
                <w:sz w:val="24"/>
                <w:szCs w:val="24"/>
              </w:rPr>
              <w:t>принципы и концепцию бережливого производства; основы картирования потока создания ценностей; методы выявления, анализа и решения проблем производства; инструменты бережливого производства; принципы организации взаимодействия в цепочке процесса; виды потерь и методы их устранения; современные технологии повышения эффективности технологии внедрения улучшений; технологии вовлечения персонала в процесс непрерывных улучшений; систему подачи предложений</w:t>
            </w:r>
            <w:r>
              <w:rPr>
                <w:rFonts w:ascii="Times New Roman" w:hAnsi="Times New Roman" w:cs="Times New Roman"/>
                <w:bCs/>
                <w:i/>
                <w:sz w:val="24"/>
                <w:szCs w:val="24"/>
              </w:rPr>
              <w:t xml:space="preserve">: </w:t>
            </w:r>
          </w:p>
          <w:p w14:paraId="4BBB0F9E" w14:textId="77777777" w:rsidR="00BF1A82" w:rsidRPr="00314663" w:rsidRDefault="00BF1A82" w:rsidP="006158BE">
            <w:pPr>
              <w:suppressAutoHyphens/>
              <w:spacing w:line="276" w:lineRule="auto"/>
              <w:contextualSpacing/>
              <w:rPr>
                <w:rFonts w:ascii="Times New Roman" w:hAnsi="Times New Roman" w:cs="Times New Roman"/>
                <w:i/>
                <w:sz w:val="24"/>
                <w:szCs w:val="24"/>
              </w:rPr>
            </w:pPr>
          </w:p>
        </w:tc>
        <w:tc>
          <w:tcPr>
            <w:tcW w:w="1840" w:type="pct"/>
          </w:tcPr>
          <w:p w14:paraId="6252FA76" w14:textId="77777777" w:rsidR="00BF1A82" w:rsidRPr="005F59C7" w:rsidRDefault="00BF1A82" w:rsidP="006158BE">
            <w:pPr>
              <w:suppressAutoHyphens/>
              <w:spacing w:line="276" w:lineRule="auto"/>
              <w:contextualSpacing/>
              <w:rPr>
                <w:rFonts w:ascii="Times New Roman" w:hAnsi="Times New Roman" w:cs="Times New Roman"/>
                <w:i/>
                <w:sz w:val="24"/>
                <w:szCs w:val="24"/>
              </w:rPr>
            </w:pPr>
            <w:r>
              <w:rPr>
                <w:rFonts w:ascii="Times New Roman" w:hAnsi="Times New Roman"/>
                <w:bCs/>
                <w:color w:val="000000" w:themeColor="text1"/>
                <w:sz w:val="24"/>
                <w:szCs w:val="24"/>
              </w:rPr>
              <w:t xml:space="preserve">Демонстрирует системные знания об истории становления и развития бережливого производства; формулирует основные понятия бережливого производства; поясняет содержание принципов бережливого производства в соответствии с направленностью профессиональной деятельности; описывает основные подходы к картированию потока создания ценности; владеет основными понятиями для картирования процесса; демонстрирует системные знания о действиях, добавляющие ценности и потери; владеет основными методами выявления и анализа проблем; формулирует перечень необходимых шагов/действий для решения проблем; демонстрирует системные знания об инструментах бережливого производства и областях его применения;  оперирует знаниями при выборе инструментов для решения производственной задачи, </w:t>
            </w:r>
            <w:r>
              <w:rPr>
                <w:rFonts w:ascii="Times New Roman" w:hAnsi="Times New Roman"/>
                <w:bCs/>
                <w:color w:val="000000" w:themeColor="text1"/>
                <w:sz w:val="24"/>
                <w:szCs w:val="24"/>
              </w:rPr>
              <w:lastRenderedPageBreak/>
              <w:t>приводит теоретическое обоснование потенциальной пользы и рисков; демонстрирует знания при анализе в цепочке процесса; описывает последовательность организационных действий для улучшения процесса; демонстрирует знания по типизации производственных потерь и причинах их возникновения; демонстрирует системные знания о ключевые показатели эффективности бережливого производства; владеет основными понятиями реинжиниринга и демонстрирует знания инструментов процесса преобразований; описывает основные подходы к технологии мотивации персонала, принципы и методики вовлечения персонал в процесс непрерывных улучшений; формулирует перечень необходимых шагов для подачи предложений по улучшениям</w:t>
            </w:r>
          </w:p>
        </w:tc>
        <w:tc>
          <w:tcPr>
            <w:tcW w:w="1616" w:type="pct"/>
          </w:tcPr>
          <w:p w14:paraId="245F6772" w14:textId="77777777" w:rsidR="00BF1A82" w:rsidRPr="00480B89" w:rsidRDefault="00BF1A82" w:rsidP="006158BE">
            <w:pPr>
              <w:rPr>
                <w:rFonts w:ascii="Times New Roman" w:hAnsi="Times New Roman"/>
                <w:bCs/>
                <w:sz w:val="24"/>
                <w:szCs w:val="24"/>
              </w:rPr>
            </w:pPr>
            <w:r w:rsidRPr="00480B89">
              <w:rPr>
                <w:rFonts w:ascii="Times New Roman" w:hAnsi="Times New Roman"/>
                <w:bCs/>
                <w:sz w:val="24"/>
                <w:szCs w:val="24"/>
              </w:rPr>
              <w:lastRenderedPageBreak/>
              <w:t>Тестовый и устный контроль по заданной тематике.</w:t>
            </w:r>
          </w:p>
          <w:p w14:paraId="7B104D70" w14:textId="77777777" w:rsidR="00BF1A82" w:rsidRPr="005F59C7" w:rsidRDefault="00BF1A82" w:rsidP="006158BE">
            <w:pPr>
              <w:suppressAutoHyphens/>
              <w:spacing w:line="276" w:lineRule="auto"/>
              <w:contextualSpacing/>
              <w:rPr>
                <w:rFonts w:ascii="Times New Roman" w:hAnsi="Times New Roman" w:cs="Times New Roman"/>
                <w:i/>
                <w:sz w:val="24"/>
                <w:szCs w:val="24"/>
              </w:rPr>
            </w:pPr>
            <w:r w:rsidRPr="00480B89">
              <w:rPr>
                <w:rFonts w:ascii="Times New Roman" w:hAnsi="Times New Roman"/>
                <w:bCs/>
                <w:sz w:val="24"/>
                <w:szCs w:val="24"/>
              </w:rPr>
              <w:t>Кейс-метод. Оценка решений ситуационных задач. Практические занятия. Деловые игры</w:t>
            </w:r>
          </w:p>
        </w:tc>
      </w:tr>
      <w:tr w:rsidR="00BF1A82" w:rsidRPr="00985111" w14:paraId="365C115C" w14:textId="77777777" w:rsidTr="006158BE">
        <w:trPr>
          <w:trHeight w:val="698"/>
        </w:trPr>
        <w:tc>
          <w:tcPr>
            <w:tcW w:w="1543" w:type="pct"/>
          </w:tcPr>
          <w:p w14:paraId="7AC3ABAD" w14:textId="77777777" w:rsidR="00BF1A82" w:rsidRDefault="00BF1A82" w:rsidP="006158BE">
            <w:pPr>
              <w:suppressAutoHyphens/>
              <w:spacing w:line="276" w:lineRule="auto"/>
              <w:contextualSpacing/>
              <w:rPr>
                <w:rFonts w:ascii="Times New Roman" w:hAnsi="Times New Roman" w:cs="Times New Roman"/>
                <w:bCs/>
                <w:i/>
                <w:sz w:val="24"/>
                <w:szCs w:val="24"/>
              </w:rPr>
            </w:pPr>
            <w:r>
              <w:rPr>
                <w:rFonts w:ascii="Times New Roman" w:hAnsi="Times New Roman" w:cs="Times New Roman"/>
                <w:bCs/>
                <w:i/>
                <w:sz w:val="24"/>
                <w:szCs w:val="24"/>
              </w:rPr>
              <w:lastRenderedPageBreak/>
              <w:t>Умеет</w:t>
            </w:r>
          </w:p>
          <w:p w14:paraId="3F9E1411" w14:textId="77777777" w:rsidR="00BF1A82" w:rsidRDefault="00BF1A82" w:rsidP="006158BE">
            <w:pPr>
              <w:suppressAutoHyphens/>
              <w:spacing w:line="276" w:lineRule="auto"/>
              <w:contextualSpacing/>
              <w:rPr>
                <w:rFonts w:ascii="Times New Roman" w:hAnsi="Times New Roman" w:cs="Times New Roman"/>
                <w:bCs/>
                <w:i/>
                <w:sz w:val="24"/>
                <w:szCs w:val="24"/>
              </w:rPr>
            </w:pPr>
            <w:r>
              <w:rPr>
                <w:rFonts w:ascii="Times New Roman" w:hAnsi="Times New Roman"/>
                <w:sz w:val="24"/>
                <w:szCs w:val="24"/>
              </w:rPr>
              <w:t xml:space="preserve">осуществлять профессиональную деятельность с соблюдением принципов бережливого производства; моделировать производственный процесс и строить карту потока создания ценностей; применять методы диагностики потерь и устранять потери в процессах применять ключевые инструменты </w:t>
            </w:r>
            <w:r>
              <w:rPr>
                <w:rFonts w:ascii="Times New Roman" w:hAnsi="Times New Roman"/>
                <w:sz w:val="24"/>
                <w:szCs w:val="24"/>
              </w:rPr>
              <w:lastRenderedPageBreak/>
              <w:t>анализа и решения проблем, оценивать затраты на несоответствие; организовывать работу коллектива и команды в рамках реализации проектов по улучшениям; применять инструменты бережливого производства в соответствии со спецификой бизнес-процессов организации/производства</w:t>
            </w:r>
          </w:p>
        </w:tc>
        <w:tc>
          <w:tcPr>
            <w:tcW w:w="1840" w:type="pct"/>
          </w:tcPr>
          <w:p w14:paraId="2E74B2B5" w14:textId="77777777" w:rsidR="00BF1A82" w:rsidRDefault="00BF1A82" w:rsidP="006158BE">
            <w:pPr>
              <w:jc w:val="both"/>
              <w:rPr>
                <w:rFonts w:ascii="Times New Roman" w:hAnsi="Times New Roman"/>
                <w:bCs/>
                <w:color w:val="000000" w:themeColor="text1"/>
                <w:sz w:val="24"/>
                <w:szCs w:val="24"/>
              </w:rPr>
            </w:pPr>
            <w:r>
              <w:rPr>
                <w:rFonts w:ascii="Times New Roman" w:hAnsi="Times New Roman"/>
                <w:bCs/>
                <w:color w:val="000000" w:themeColor="text1"/>
                <w:sz w:val="24"/>
                <w:szCs w:val="24"/>
              </w:rPr>
              <w:lastRenderedPageBreak/>
              <w:t>Демонстрирует уровень внедрения принципов бережливого производства в профессиональную деятельность при решении производственных задач;</w:t>
            </w:r>
          </w:p>
          <w:p w14:paraId="4DF89E1F" w14:textId="77777777" w:rsidR="00BF1A82" w:rsidRPr="00985111" w:rsidRDefault="00BF1A82" w:rsidP="006158BE">
            <w:pPr>
              <w:suppressAutoHyphens/>
              <w:spacing w:line="276" w:lineRule="auto"/>
              <w:contextualSpacing/>
              <w:rPr>
                <w:rFonts w:ascii="Times New Roman" w:hAnsi="Times New Roman" w:cs="Times New Roman"/>
                <w:bCs/>
                <w:i/>
                <w:sz w:val="24"/>
                <w:szCs w:val="24"/>
              </w:rPr>
            </w:pPr>
            <w:r>
              <w:rPr>
                <w:rFonts w:ascii="Times New Roman" w:hAnsi="Times New Roman"/>
                <w:bCs/>
                <w:color w:val="000000" w:themeColor="text1"/>
                <w:sz w:val="24"/>
                <w:szCs w:val="24"/>
              </w:rPr>
              <w:t xml:space="preserve">демонстрирует навык по выявлению ценности картированию потока создания ценностей; выбирает средства и методы моделирования и описания процесса; демонстрирует умение выявлять, диагностировать и устранять потери в процессах; осуществляет и аргументирует выбор инструментов </w:t>
            </w:r>
            <w:r>
              <w:rPr>
                <w:rFonts w:ascii="Times New Roman" w:hAnsi="Times New Roman"/>
                <w:bCs/>
                <w:color w:val="000000" w:themeColor="text1"/>
                <w:sz w:val="24"/>
                <w:szCs w:val="24"/>
              </w:rPr>
              <w:lastRenderedPageBreak/>
              <w:t>диагностики проблем; оценивает «цену» производственной ошибки и определяет возможность для корректирующих действий; предлагает алгоритм решения с учетом имеющихся ресурсов и ограничений; демонстрирует умение организовывать работу коллектива и команды в рамках реализации проектов по улучшениям; демонстрирует умение выбора и применения инструментов бережливого производства в заданных производственных условиях</w:t>
            </w:r>
          </w:p>
        </w:tc>
        <w:tc>
          <w:tcPr>
            <w:tcW w:w="1616" w:type="pct"/>
          </w:tcPr>
          <w:p w14:paraId="55D6F955" w14:textId="77777777" w:rsidR="00BF1A82" w:rsidRPr="00480B89" w:rsidRDefault="00BF1A82" w:rsidP="006158BE">
            <w:pPr>
              <w:rPr>
                <w:rFonts w:ascii="Times New Roman" w:hAnsi="Times New Roman"/>
                <w:bCs/>
                <w:sz w:val="24"/>
                <w:szCs w:val="24"/>
              </w:rPr>
            </w:pPr>
            <w:r w:rsidRPr="00480B89">
              <w:rPr>
                <w:rFonts w:ascii="Times New Roman" w:hAnsi="Times New Roman"/>
                <w:bCs/>
                <w:sz w:val="24"/>
                <w:szCs w:val="24"/>
              </w:rPr>
              <w:lastRenderedPageBreak/>
              <w:t>Кейс-метод.</w:t>
            </w:r>
          </w:p>
          <w:p w14:paraId="33280533" w14:textId="77777777" w:rsidR="00BF1A82" w:rsidRPr="00480B89" w:rsidRDefault="00BF1A82" w:rsidP="006158BE">
            <w:pPr>
              <w:rPr>
                <w:rFonts w:ascii="Times New Roman" w:hAnsi="Times New Roman"/>
                <w:bCs/>
                <w:sz w:val="24"/>
                <w:szCs w:val="24"/>
              </w:rPr>
            </w:pPr>
            <w:r w:rsidRPr="00480B89">
              <w:rPr>
                <w:rFonts w:ascii="Times New Roman" w:hAnsi="Times New Roman"/>
                <w:bCs/>
                <w:sz w:val="24"/>
                <w:szCs w:val="24"/>
              </w:rPr>
              <w:t>Оценка решений ситуационных</w:t>
            </w:r>
          </w:p>
          <w:p w14:paraId="215C4EC5" w14:textId="77777777" w:rsidR="00BF1A82" w:rsidRPr="00480B89" w:rsidRDefault="00BF1A82" w:rsidP="006158BE">
            <w:pPr>
              <w:rPr>
                <w:rFonts w:ascii="Times New Roman" w:hAnsi="Times New Roman"/>
                <w:bCs/>
                <w:sz w:val="24"/>
                <w:szCs w:val="24"/>
              </w:rPr>
            </w:pPr>
            <w:r w:rsidRPr="00480B89">
              <w:rPr>
                <w:rFonts w:ascii="Times New Roman" w:hAnsi="Times New Roman"/>
                <w:bCs/>
                <w:sz w:val="24"/>
                <w:szCs w:val="24"/>
              </w:rPr>
              <w:t>задач.</w:t>
            </w:r>
          </w:p>
          <w:p w14:paraId="6D469BDA" w14:textId="77777777" w:rsidR="00BF1A82" w:rsidRPr="00480B89" w:rsidRDefault="00BF1A82" w:rsidP="006158BE">
            <w:pPr>
              <w:rPr>
                <w:rFonts w:ascii="Times New Roman" w:hAnsi="Times New Roman"/>
                <w:bCs/>
                <w:sz w:val="24"/>
                <w:szCs w:val="24"/>
              </w:rPr>
            </w:pPr>
            <w:r w:rsidRPr="00480B89">
              <w:rPr>
                <w:rFonts w:ascii="Times New Roman" w:hAnsi="Times New Roman"/>
                <w:bCs/>
                <w:sz w:val="24"/>
                <w:szCs w:val="24"/>
              </w:rPr>
              <w:t>Практические занятия.</w:t>
            </w:r>
          </w:p>
          <w:p w14:paraId="48D5F48E" w14:textId="77777777" w:rsidR="00BF1A82" w:rsidRPr="00480B89" w:rsidRDefault="00BF1A82" w:rsidP="006158BE">
            <w:pPr>
              <w:rPr>
                <w:rFonts w:ascii="Times New Roman" w:hAnsi="Times New Roman"/>
                <w:bCs/>
                <w:sz w:val="24"/>
                <w:szCs w:val="24"/>
              </w:rPr>
            </w:pPr>
            <w:r w:rsidRPr="00480B89">
              <w:rPr>
                <w:rFonts w:ascii="Times New Roman" w:hAnsi="Times New Roman"/>
                <w:bCs/>
                <w:sz w:val="24"/>
                <w:szCs w:val="24"/>
              </w:rPr>
              <w:t>Деловые игры.</w:t>
            </w:r>
          </w:p>
          <w:p w14:paraId="5313B6E3" w14:textId="77777777" w:rsidR="00BF1A82" w:rsidRPr="005F59C7" w:rsidRDefault="00BF1A82" w:rsidP="006158BE">
            <w:pPr>
              <w:suppressAutoHyphens/>
              <w:spacing w:line="276" w:lineRule="auto"/>
              <w:contextualSpacing/>
              <w:rPr>
                <w:rFonts w:ascii="Times New Roman" w:hAnsi="Times New Roman" w:cs="Times New Roman"/>
                <w:i/>
                <w:sz w:val="24"/>
                <w:szCs w:val="24"/>
              </w:rPr>
            </w:pPr>
          </w:p>
        </w:tc>
      </w:tr>
    </w:tbl>
    <w:p w14:paraId="0512C9AC" w14:textId="77777777" w:rsidR="00BF1A82" w:rsidRDefault="00BF1A82" w:rsidP="00BF1A82">
      <w:pPr>
        <w:rPr>
          <w:rFonts w:ascii="Times New Roman" w:hAnsi="Times New Roman" w:cs="Times New Roman"/>
          <w:b/>
          <w:bCs/>
          <w:sz w:val="18"/>
          <w:szCs w:val="18"/>
        </w:rPr>
      </w:pPr>
    </w:p>
    <w:p w14:paraId="3CCF7765" w14:textId="77777777" w:rsidR="00BF1A82" w:rsidRPr="00FB50A0" w:rsidRDefault="00BF1A82" w:rsidP="00BF1A82">
      <w:pPr>
        <w:rPr>
          <w:rFonts w:ascii="Times New Roman" w:hAnsi="Times New Roman" w:cs="Times New Roman"/>
          <w:b/>
          <w:bCs/>
          <w:sz w:val="18"/>
          <w:szCs w:val="18"/>
        </w:rPr>
      </w:pPr>
    </w:p>
    <w:p w14:paraId="4B9A85CB" w14:textId="77777777" w:rsidR="00580860" w:rsidRPr="00580860" w:rsidRDefault="00BF1A82" w:rsidP="00580860">
      <w:pPr>
        <w:jc w:val="right"/>
        <w:rPr>
          <w:rFonts w:ascii="Times New Roman" w:eastAsia="Calibri" w:hAnsi="Times New Roman" w:cs="Times New Roman"/>
          <w:b/>
          <w:bCs/>
          <w:sz w:val="24"/>
          <w:szCs w:val="24"/>
        </w:rPr>
      </w:pPr>
      <w:r>
        <w:rPr>
          <w:rFonts w:ascii="Times New Roman" w:hAnsi="Times New Roman" w:cs="Times New Roman"/>
          <w:b/>
          <w:bCs/>
          <w:sz w:val="24"/>
          <w:szCs w:val="24"/>
        </w:rPr>
        <w:br w:type="page"/>
      </w:r>
      <w:r w:rsidR="00580860" w:rsidRPr="00580860">
        <w:rPr>
          <w:rFonts w:ascii="Times New Roman" w:eastAsia="Calibri" w:hAnsi="Times New Roman" w:cs="Times New Roman"/>
          <w:b/>
          <w:bCs/>
          <w:sz w:val="24"/>
          <w:szCs w:val="24"/>
        </w:rPr>
        <w:lastRenderedPageBreak/>
        <w:t>Приложение 2.6</w:t>
      </w:r>
    </w:p>
    <w:p w14:paraId="020B8834" w14:textId="77777777" w:rsidR="00580860" w:rsidRPr="00580860" w:rsidRDefault="00580860" w:rsidP="00580860">
      <w:pPr>
        <w:widowControl w:val="0"/>
        <w:shd w:val="clear" w:color="auto" w:fill="FFFFFF"/>
        <w:tabs>
          <w:tab w:val="left" w:leader="underscore" w:pos="9163"/>
        </w:tabs>
        <w:autoSpaceDE w:val="0"/>
        <w:autoSpaceDN w:val="0"/>
        <w:adjustRightInd w:val="0"/>
        <w:ind w:firstLine="739"/>
        <w:jc w:val="right"/>
        <w:rPr>
          <w:rFonts w:ascii="Times New Roman" w:eastAsia="Calibri" w:hAnsi="Times New Roman" w:cs="Times New Roman"/>
          <w:b/>
          <w:sz w:val="24"/>
          <w:szCs w:val="24"/>
        </w:rPr>
      </w:pPr>
      <w:r w:rsidRPr="00580860">
        <w:rPr>
          <w:rFonts w:ascii="Times New Roman" w:eastAsia="Calibri" w:hAnsi="Times New Roman" w:cs="Times New Roman"/>
          <w:b/>
          <w:bCs/>
          <w:sz w:val="24"/>
          <w:szCs w:val="24"/>
        </w:rPr>
        <w:t xml:space="preserve">к ОПОП-П по </w:t>
      </w:r>
      <w:r w:rsidRPr="00580860">
        <w:rPr>
          <w:rFonts w:ascii="Times New Roman" w:eastAsia="Calibri" w:hAnsi="Times New Roman" w:cs="Times New Roman"/>
          <w:b/>
          <w:sz w:val="24"/>
          <w:szCs w:val="24"/>
        </w:rPr>
        <w:t xml:space="preserve">профессии </w:t>
      </w:r>
    </w:p>
    <w:p w14:paraId="0F74E2FF" w14:textId="77777777" w:rsidR="00580860" w:rsidRPr="00580860" w:rsidRDefault="00580860" w:rsidP="00580860">
      <w:pPr>
        <w:widowControl w:val="0"/>
        <w:shd w:val="clear" w:color="auto" w:fill="FFFFFF"/>
        <w:tabs>
          <w:tab w:val="left" w:leader="underscore" w:pos="9163"/>
        </w:tabs>
        <w:autoSpaceDE w:val="0"/>
        <w:autoSpaceDN w:val="0"/>
        <w:adjustRightInd w:val="0"/>
        <w:ind w:firstLine="739"/>
        <w:jc w:val="right"/>
        <w:rPr>
          <w:rFonts w:ascii="Times New Roman" w:eastAsia="Calibri" w:hAnsi="Times New Roman" w:cs="Times New Roman"/>
          <w:b/>
          <w:sz w:val="24"/>
          <w:szCs w:val="24"/>
        </w:rPr>
      </w:pPr>
      <w:r w:rsidRPr="00580860">
        <w:rPr>
          <w:rFonts w:ascii="Times New Roman" w:eastAsia="Calibri" w:hAnsi="Times New Roman" w:cs="Times New Roman"/>
          <w:b/>
          <w:sz w:val="24"/>
          <w:szCs w:val="24"/>
        </w:rPr>
        <w:t xml:space="preserve">15.01.05 Сварщик ручной и частично </w:t>
      </w:r>
    </w:p>
    <w:p w14:paraId="12351BA5" w14:textId="77777777" w:rsidR="00580860" w:rsidRPr="00580860" w:rsidRDefault="00580860" w:rsidP="00580860">
      <w:pPr>
        <w:widowControl w:val="0"/>
        <w:shd w:val="clear" w:color="auto" w:fill="FFFFFF"/>
        <w:tabs>
          <w:tab w:val="left" w:leader="underscore" w:pos="9163"/>
        </w:tabs>
        <w:autoSpaceDE w:val="0"/>
        <w:autoSpaceDN w:val="0"/>
        <w:adjustRightInd w:val="0"/>
        <w:ind w:firstLine="739"/>
        <w:jc w:val="right"/>
        <w:rPr>
          <w:rFonts w:ascii="Times New Roman" w:eastAsia="Calibri" w:hAnsi="Times New Roman" w:cs="Times New Roman"/>
          <w:b/>
          <w:sz w:val="24"/>
          <w:szCs w:val="24"/>
          <w:lang w:eastAsia="ru-RU"/>
        </w:rPr>
      </w:pPr>
      <w:r w:rsidRPr="00580860">
        <w:rPr>
          <w:rFonts w:ascii="Times New Roman" w:eastAsia="Calibri" w:hAnsi="Times New Roman" w:cs="Times New Roman"/>
          <w:b/>
          <w:sz w:val="24"/>
          <w:szCs w:val="24"/>
        </w:rPr>
        <w:t>механизированной сварки (наплавки)</w:t>
      </w:r>
    </w:p>
    <w:p w14:paraId="1A724C9B" w14:textId="77777777" w:rsidR="00580860" w:rsidRPr="00B04090" w:rsidRDefault="00580860" w:rsidP="00580860">
      <w:pPr>
        <w:jc w:val="right"/>
        <w:rPr>
          <w:rFonts w:ascii="Times New Roman" w:eastAsia="Calibri" w:hAnsi="Times New Roman" w:cs="Times New Roman"/>
          <w:b/>
          <w:bCs/>
          <w:sz w:val="24"/>
          <w:szCs w:val="24"/>
        </w:rPr>
      </w:pPr>
    </w:p>
    <w:p w14:paraId="2DF18A9C" w14:textId="77777777" w:rsidR="00580860" w:rsidRPr="00B04090" w:rsidRDefault="00580860" w:rsidP="00580860">
      <w:pPr>
        <w:jc w:val="right"/>
        <w:rPr>
          <w:rFonts w:ascii="Times New Roman" w:eastAsia="Calibri" w:hAnsi="Times New Roman" w:cs="Times New Roman"/>
          <w:b/>
          <w:bCs/>
          <w:sz w:val="24"/>
          <w:szCs w:val="24"/>
        </w:rPr>
      </w:pPr>
    </w:p>
    <w:p w14:paraId="265F5445" w14:textId="77777777" w:rsidR="00580860" w:rsidRPr="00B04090" w:rsidRDefault="00580860" w:rsidP="00580860">
      <w:pPr>
        <w:jc w:val="right"/>
        <w:rPr>
          <w:rFonts w:ascii="Times New Roman" w:eastAsia="Calibri" w:hAnsi="Times New Roman" w:cs="Times New Roman"/>
          <w:b/>
          <w:bCs/>
          <w:sz w:val="24"/>
          <w:szCs w:val="24"/>
        </w:rPr>
      </w:pPr>
    </w:p>
    <w:p w14:paraId="3230AD7D" w14:textId="77777777" w:rsidR="00580860" w:rsidRPr="00B04090" w:rsidRDefault="00580860" w:rsidP="00580860">
      <w:pPr>
        <w:jc w:val="right"/>
        <w:rPr>
          <w:rFonts w:ascii="Times New Roman" w:eastAsia="Calibri" w:hAnsi="Times New Roman" w:cs="Times New Roman"/>
          <w:b/>
          <w:bCs/>
          <w:sz w:val="24"/>
          <w:szCs w:val="24"/>
        </w:rPr>
      </w:pPr>
    </w:p>
    <w:p w14:paraId="107C66C2" w14:textId="77777777" w:rsidR="00580860" w:rsidRPr="00B04090" w:rsidRDefault="00580860" w:rsidP="00580860">
      <w:pPr>
        <w:jc w:val="right"/>
        <w:rPr>
          <w:rFonts w:ascii="Times New Roman" w:eastAsia="Calibri" w:hAnsi="Times New Roman" w:cs="Times New Roman"/>
          <w:b/>
          <w:bCs/>
          <w:sz w:val="24"/>
          <w:szCs w:val="24"/>
        </w:rPr>
      </w:pPr>
    </w:p>
    <w:p w14:paraId="0F7EEBDC" w14:textId="77777777" w:rsidR="00580860" w:rsidRPr="00B04090" w:rsidRDefault="00580860" w:rsidP="00580860">
      <w:pPr>
        <w:jc w:val="right"/>
        <w:rPr>
          <w:rFonts w:ascii="Times New Roman" w:eastAsia="Calibri" w:hAnsi="Times New Roman" w:cs="Times New Roman"/>
          <w:b/>
          <w:bCs/>
          <w:sz w:val="24"/>
          <w:szCs w:val="24"/>
        </w:rPr>
      </w:pPr>
    </w:p>
    <w:p w14:paraId="132B0010" w14:textId="77777777" w:rsidR="00580860" w:rsidRPr="00B04090" w:rsidRDefault="00580860" w:rsidP="00580860">
      <w:pPr>
        <w:jc w:val="right"/>
        <w:rPr>
          <w:rFonts w:ascii="Times New Roman" w:eastAsia="Calibri" w:hAnsi="Times New Roman" w:cs="Times New Roman"/>
          <w:b/>
          <w:bCs/>
          <w:sz w:val="24"/>
          <w:szCs w:val="24"/>
        </w:rPr>
      </w:pPr>
    </w:p>
    <w:p w14:paraId="73AE0E92" w14:textId="77777777" w:rsidR="00580860" w:rsidRPr="00B04090" w:rsidRDefault="00580860" w:rsidP="00580860">
      <w:pPr>
        <w:jc w:val="right"/>
        <w:rPr>
          <w:rFonts w:ascii="Times New Roman" w:eastAsia="Calibri" w:hAnsi="Times New Roman" w:cs="Times New Roman"/>
          <w:b/>
          <w:bCs/>
          <w:sz w:val="24"/>
          <w:szCs w:val="24"/>
        </w:rPr>
      </w:pPr>
    </w:p>
    <w:p w14:paraId="7771F00C" w14:textId="77777777" w:rsidR="00580860" w:rsidRPr="00B04090" w:rsidRDefault="00580860" w:rsidP="00580860">
      <w:pPr>
        <w:jc w:val="right"/>
        <w:rPr>
          <w:rFonts w:ascii="Times New Roman" w:eastAsia="Calibri" w:hAnsi="Times New Roman" w:cs="Times New Roman"/>
          <w:b/>
          <w:bCs/>
          <w:sz w:val="24"/>
          <w:szCs w:val="24"/>
        </w:rPr>
      </w:pPr>
    </w:p>
    <w:p w14:paraId="6912E3AF" w14:textId="77777777" w:rsidR="00580860" w:rsidRPr="00B04090" w:rsidRDefault="00580860" w:rsidP="00580860">
      <w:pPr>
        <w:jc w:val="right"/>
        <w:rPr>
          <w:rFonts w:ascii="Times New Roman" w:eastAsia="Calibri" w:hAnsi="Times New Roman" w:cs="Times New Roman"/>
          <w:b/>
          <w:bCs/>
          <w:sz w:val="24"/>
          <w:szCs w:val="24"/>
        </w:rPr>
      </w:pPr>
    </w:p>
    <w:p w14:paraId="14B59D00" w14:textId="77777777" w:rsidR="00580860" w:rsidRPr="00B04090" w:rsidRDefault="00580860" w:rsidP="00580860">
      <w:pPr>
        <w:jc w:val="right"/>
        <w:rPr>
          <w:rFonts w:ascii="Times New Roman" w:eastAsia="Calibri" w:hAnsi="Times New Roman" w:cs="Times New Roman"/>
          <w:b/>
          <w:bCs/>
          <w:sz w:val="24"/>
          <w:szCs w:val="24"/>
        </w:rPr>
      </w:pPr>
    </w:p>
    <w:p w14:paraId="1654B61C" w14:textId="77777777" w:rsidR="00580860" w:rsidRPr="00B04090" w:rsidRDefault="00580860" w:rsidP="00580860">
      <w:pPr>
        <w:jc w:val="right"/>
        <w:rPr>
          <w:rFonts w:ascii="Times New Roman" w:eastAsia="Calibri" w:hAnsi="Times New Roman" w:cs="Times New Roman"/>
          <w:b/>
          <w:bCs/>
          <w:sz w:val="24"/>
          <w:szCs w:val="24"/>
        </w:rPr>
      </w:pPr>
    </w:p>
    <w:p w14:paraId="4ADB10FC" w14:textId="77777777" w:rsidR="00580860" w:rsidRPr="00580860" w:rsidRDefault="00580860" w:rsidP="00580860">
      <w:pPr>
        <w:tabs>
          <w:tab w:val="left" w:pos="2805"/>
          <w:tab w:val="center" w:pos="4819"/>
        </w:tabs>
        <w:jc w:val="center"/>
        <w:rPr>
          <w:rFonts w:ascii="Times New Roman" w:eastAsia="Calibri" w:hAnsi="Times New Roman" w:cs="Times New Roman"/>
          <w:b/>
          <w:bCs/>
          <w:sz w:val="24"/>
          <w:szCs w:val="24"/>
        </w:rPr>
      </w:pPr>
      <w:r w:rsidRPr="00580860">
        <w:rPr>
          <w:rFonts w:ascii="Times New Roman" w:eastAsia="Calibri" w:hAnsi="Times New Roman" w:cs="Times New Roman"/>
          <w:b/>
          <w:bCs/>
          <w:sz w:val="24"/>
          <w:szCs w:val="24"/>
        </w:rPr>
        <w:t>Рабочая программа дисциплины</w:t>
      </w:r>
    </w:p>
    <w:p w14:paraId="512771F5" w14:textId="77777777" w:rsidR="00580860" w:rsidRPr="00580860" w:rsidRDefault="00580860" w:rsidP="00580860">
      <w:pPr>
        <w:ind w:firstLine="851"/>
        <w:jc w:val="center"/>
        <w:rPr>
          <w:rFonts w:ascii="Times New Roman" w:eastAsia="Calibri" w:hAnsi="Times New Roman" w:cs="Times New Roman"/>
          <w:sz w:val="24"/>
          <w:szCs w:val="24"/>
        </w:rPr>
      </w:pPr>
    </w:p>
    <w:p w14:paraId="714B98BF" w14:textId="77777777" w:rsidR="00580860" w:rsidRPr="00580860" w:rsidRDefault="00580860" w:rsidP="00580860">
      <w:pPr>
        <w:jc w:val="center"/>
        <w:rPr>
          <w:rFonts w:ascii="Times New Roman" w:eastAsia="Calibri" w:hAnsi="Times New Roman" w:cs="Times New Roman"/>
          <w:b/>
          <w:sz w:val="24"/>
          <w:szCs w:val="24"/>
        </w:rPr>
      </w:pPr>
      <w:r w:rsidRPr="00580860">
        <w:rPr>
          <w:rFonts w:ascii="Times New Roman" w:eastAsia="Calibri" w:hAnsi="Times New Roman" w:cs="Times New Roman"/>
          <w:b/>
          <w:sz w:val="24"/>
          <w:szCs w:val="24"/>
        </w:rPr>
        <w:t>СГ.06 «Основы финансовой грамотности»</w:t>
      </w:r>
    </w:p>
    <w:p w14:paraId="7C2FC1EE" w14:textId="77777777" w:rsidR="00580860" w:rsidRPr="00580860" w:rsidRDefault="00580860" w:rsidP="00580860">
      <w:pPr>
        <w:shd w:val="clear" w:color="auto" w:fill="FFFFFF"/>
        <w:adjustRightInd w:val="0"/>
        <w:ind w:left="754" w:firstLine="851"/>
        <w:jc w:val="center"/>
        <w:rPr>
          <w:rFonts w:ascii="Times New Roman" w:eastAsia="Calibri" w:hAnsi="Times New Roman" w:cs="Times New Roman"/>
          <w:sz w:val="24"/>
          <w:szCs w:val="24"/>
        </w:rPr>
      </w:pPr>
    </w:p>
    <w:p w14:paraId="4F2FD30D" w14:textId="77777777" w:rsidR="00580860" w:rsidRPr="00580860" w:rsidRDefault="00580860" w:rsidP="00580860">
      <w:pPr>
        <w:ind w:firstLine="851"/>
        <w:rPr>
          <w:rFonts w:ascii="Times New Roman" w:eastAsia="Calibri" w:hAnsi="Times New Roman" w:cs="Times New Roman"/>
          <w:i/>
          <w:sz w:val="24"/>
          <w:szCs w:val="24"/>
        </w:rPr>
      </w:pPr>
    </w:p>
    <w:p w14:paraId="78C082D8" w14:textId="77777777" w:rsidR="00580860" w:rsidRPr="00580860" w:rsidRDefault="00580860" w:rsidP="00580860">
      <w:pPr>
        <w:ind w:firstLine="851"/>
        <w:rPr>
          <w:rFonts w:ascii="Times New Roman" w:eastAsia="Calibri" w:hAnsi="Times New Roman" w:cs="Times New Roman"/>
          <w:i/>
          <w:sz w:val="24"/>
          <w:szCs w:val="24"/>
        </w:rPr>
      </w:pPr>
    </w:p>
    <w:p w14:paraId="0C68929B" w14:textId="77777777" w:rsidR="00580860" w:rsidRPr="00580860" w:rsidRDefault="00580860" w:rsidP="00580860">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2CCFAC9" w14:textId="77777777" w:rsidR="00580860" w:rsidRPr="00580860" w:rsidRDefault="00580860" w:rsidP="00580860">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CBDA685" w14:textId="77777777" w:rsidR="00580860" w:rsidRPr="00580860" w:rsidRDefault="00580860" w:rsidP="00580860">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2AA0A52" w14:textId="77777777" w:rsidR="00580860" w:rsidRPr="00580860" w:rsidRDefault="00580860" w:rsidP="00580860">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505AA2A3" w14:textId="77777777" w:rsidR="00580860" w:rsidRPr="00580860" w:rsidRDefault="00580860" w:rsidP="00580860">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01E1F8F" w14:textId="77777777" w:rsidR="00580860" w:rsidRPr="00580860" w:rsidRDefault="00580860" w:rsidP="00580860">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5EAD8159" w14:textId="77777777" w:rsidR="00580860" w:rsidRPr="00580860" w:rsidRDefault="00580860" w:rsidP="00580860">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148095A" w14:textId="77777777" w:rsidR="00580860" w:rsidRPr="00580860" w:rsidRDefault="00580860" w:rsidP="00580860">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39B8941" w14:textId="77777777" w:rsidR="00580860" w:rsidRPr="00580860" w:rsidRDefault="00580860" w:rsidP="00580860">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0ED4800" w14:textId="77777777" w:rsidR="00580860" w:rsidRPr="00580860" w:rsidRDefault="00580860" w:rsidP="00580860">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9EFE31F" w14:textId="77777777" w:rsidR="00580860" w:rsidRPr="00580860" w:rsidRDefault="00580860" w:rsidP="00580860">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72E8DBCD" w14:textId="77777777" w:rsidR="00580860" w:rsidRPr="00580860" w:rsidRDefault="00580860" w:rsidP="00580860">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A452E03" w14:textId="77777777" w:rsidR="00580860" w:rsidRPr="00580860" w:rsidRDefault="00580860" w:rsidP="00580860">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7B0305EC" w14:textId="77777777" w:rsidR="00580860" w:rsidRPr="00580860" w:rsidRDefault="00580860" w:rsidP="00580860">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sidRPr="00580860">
        <w:rPr>
          <w:rFonts w:ascii="Times New Roman" w:eastAsia="Times New Roman" w:hAnsi="Times New Roman" w:cs="Times New Roman"/>
          <w:b/>
          <w:bCs/>
          <w:kern w:val="36"/>
          <w:sz w:val="24"/>
          <w:szCs w:val="24"/>
          <w:lang w:eastAsia="ru-RU"/>
        </w:rPr>
        <w:t>2024г.</w:t>
      </w:r>
    </w:p>
    <w:p w14:paraId="3E0730F6" w14:textId="77777777" w:rsidR="00580860" w:rsidRPr="00580860" w:rsidRDefault="00580860" w:rsidP="00580860">
      <w:pPr>
        <w:rPr>
          <w:rFonts w:ascii="Times New Roman ??????????" w:eastAsia="Calibri" w:hAnsi="Times New Roman ??????????" w:cs="Times New Roman"/>
          <w:b/>
          <w:bCs/>
          <w:caps/>
          <w:kern w:val="32"/>
          <w:sz w:val="24"/>
          <w:szCs w:val="24"/>
        </w:rPr>
      </w:pPr>
    </w:p>
    <w:p w14:paraId="34EE1B85" w14:textId="77777777" w:rsidR="00580860" w:rsidRPr="00580860" w:rsidRDefault="00580860" w:rsidP="00580860">
      <w:pPr>
        <w:keepNext/>
        <w:spacing w:after="120"/>
        <w:jc w:val="center"/>
        <w:outlineLvl w:val="0"/>
        <w:rPr>
          <w:rFonts w:ascii="Times New Roman" w:eastAsia="Calibri" w:hAnsi="Times New Roman" w:cs="Times New Roman"/>
          <w:b/>
          <w:bCs/>
          <w:caps/>
          <w:kern w:val="32"/>
          <w:sz w:val="24"/>
          <w:szCs w:val="24"/>
          <w:lang w:eastAsia="ru-RU"/>
        </w:rPr>
      </w:pPr>
      <w:r w:rsidRPr="00580860">
        <w:rPr>
          <w:rFonts w:ascii="Times New Roman" w:eastAsia="Calibri" w:hAnsi="Times New Roman" w:cs="Times New Roman"/>
          <w:b/>
          <w:bCs/>
          <w:caps/>
          <w:kern w:val="32"/>
          <w:sz w:val="24"/>
          <w:szCs w:val="24"/>
          <w:lang w:eastAsia="ru-RU"/>
        </w:rPr>
        <w:lastRenderedPageBreak/>
        <w:t>СОДЕРЖАНИЕ ПРОГРАММЫ</w:t>
      </w:r>
    </w:p>
    <w:p w14:paraId="2DA2821A" w14:textId="77777777" w:rsidR="00580860" w:rsidRPr="00B04090" w:rsidRDefault="00580860" w:rsidP="00580860">
      <w:pPr>
        <w:tabs>
          <w:tab w:val="right" w:leader="dot" w:pos="9639"/>
        </w:tabs>
        <w:spacing w:before="120" w:line="276" w:lineRule="auto"/>
        <w:rPr>
          <w:rFonts w:ascii="Times New Roman" w:eastAsia="Calibri" w:hAnsi="Times New Roman" w:cs="Times New Roman"/>
          <w:b/>
          <w:bCs/>
          <w:noProof/>
          <w:lang w:eastAsia="ru-RU"/>
        </w:rPr>
      </w:pPr>
      <w:r w:rsidRPr="00B04090">
        <w:rPr>
          <w:rFonts w:ascii="Calibri" w:eastAsia="Calibri" w:hAnsi="Calibri" w:cs="Times New Roman"/>
          <w:b/>
          <w:bCs/>
          <w:noProof/>
        </w:rPr>
        <w:fldChar w:fldCharType="begin"/>
      </w:r>
      <w:r w:rsidRPr="00B04090">
        <w:rPr>
          <w:rFonts w:ascii="Times New Roman" w:eastAsia="Calibri" w:hAnsi="Times New Roman" w:cs="Times New Roman"/>
          <w:b/>
          <w:bCs/>
          <w:noProof/>
        </w:rPr>
        <w:instrText xml:space="preserve"> TOC \h \z \t "Раздел 1;1;Раздел 1.1;2" </w:instrText>
      </w:r>
      <w:r w:rsidRPr="00B04090">
        <w:rPr>
          <w:rFonts w:ascii="Calibri" w:eastAsia="Calibri" w:hAnsi="Calibri" w:cs="Times New Roman"/>
          <w:b/>
          <w:bCs/>
          <w:noProof/>
        </w:rPr>
        <w:fldChar w:fldCharType="separate"/>
      </w:r>
      <w:hyperlink w:anchor="_Toc156825287" w:history="1">
        <w:r w:rsidRPr="00B04090">
          <w:rPr>
            <w:rFonts w:ascii="Times New Roman" w:eastAsia="Calibri" w:hAnsi="Times New Roman" w:cs="Times New Roman"/>
            <w:b/>
            <w:bCs/>
            <w:noProof/>
          </w:rPr>
          <w:t>СОДЕРЖАНИЕ ПРОГРАММЫ</w:t>
        </w:r>
        <w:r w:rsidRPr="00B04090">
          <w:rPr>
            <w:rFonts w:ascii="Times New Roman" w:eastAsia="Calibri" w:hAnsi="Times New Roman" w:cs="Times New Roman"/>
            <w:b/>
            <w:bCs/>
            <w:noProof/>
            <w:webHidden/>
          </w:rPr>
          <w:tab/>
          <w:t>2</w:t>
        </w:r>
      </w:hyperlink>
    </w:p>
    <w:p w14:paraId="4E65EF8B" w14:textId="77777777" w:rsidR="00580860" w:rsidRPr="00B04090" w:rsidRDefault="006158BE" w:rsidP="00580860">
      <w:pPr>
        <w:tabs>
          <w:tab w:val="right" w:leader="dot" w:pos="9639"/>
        </w:tabs>
        <w:spacing w:before="120" w:line="276" w:lineRule="auto"/>
        <w:rPr>
          <w:rFonts w:ascii="Times New Roman" w:eastAsia="Calibri" w:hAnsi="Times New Roman" w:cs="Times New Roman"/>
          <w:b/>
          <w:bCs/>
          <w:noProof/>
          <w:lang w:eastAsia="ru-RU"/>
        </w:rPr>
      </w:pPr>
      <w:hyperlink w:anchor="_Toc156825288" w:history="1">
        <w:r w:rsidR="00580860" w:rsidRPr="00B04090">
          <w:rPr>
            <w:rFonts w:ascii="Times New Roman" w:eastAsia="Calibri" w:hAnsi="Times New Roman" w:cs="Times New Roman"/>
            <w:b/>
            <w:bCs/>
            <w:noProof/>
          </w:rPr>
          <w:t>1. Общая характеристика</w:t>
        </w:r>
        <w:r w:rsidR="00580860" w:rsidRPr="00B04090">
          <w:rPr>
            <w:rFonts w:ascii="Times New Roman" w:eastAsia="Calibri" w:hAnsi="Times New Roman" w:cs="Times New Roman"/>
            <w:b/>
            <w:bCs/>
            <w:noProof/>
            <w:webHidden/>
          </w:rPr>
          <w:tab/>
          <w:t>3</w:t>
        </w:r>
      </w:hyperlink>
    </w:p>
    <w:p w14:paraId="37A38801" w14:textId="77777777" w:rsidR="00580860" w:rsidRPr="00B04090" w:rsidRDefault="006158BE" w:rsidP="00580860">
      <w:pPr>
        <w:tabs>
          <w:tab w:val="right" w:leader="dot" w:pos="9639"/>
        </w:tabs>
        <w:spacing w:before="120"/>
        <w:ind w:left="240"/>
        <w:rPr>
          <w:rFonts w:ascii="Calibri" w:eastAsia="Times New Roman" w:hAnsi="Calibri" w:cs="Times New Roman"/>
          <w:noProof/>
          <w:lang w:eastAsia="ru-RU"/>
        </w:rPr>
      </w:pPr>
      <w:hyperlink w:anchor="_Toc156825289" w:history="1">
        <w:r w:rsidR="00580860" w:rsidRPr="00B04090">
          <w:rPr>
            <w:rFonts w:ascii="Times New Roman" w:eastAsia="Times New Roman" w:hAnsi="Times New Roman" w:cs="Times New Roman"/>
            <w:noProof/>
            <w:sz w:val="24"/>
            <w:szCs w:val="24"/>
            <w:lang w:eastAsia="ru-RU"/>
          </w:rPr>
          <w:t>1.1. Цель и место дисциплины в структуре образовательной программы</w:t>
        </w:r>
        <w:r w:rsidR="00580860" w:rsidRPr="00B04090">
          <w:rPr>
            <w:rFonts w:ascii="Times New Roman" w:eastAsia="Times New Roman" w:hAnsi="Times New Roman" w:cs="Times New Roman"/>
            <w:noProof/>
            <w:webHidden/>
            <w:sz w:val="24"/>
            <w:szCs w:val="24"/>
            <w:lang w:eastAsia="ru-RU"/>
          </w:rPr>
          <w:tab/>
          <w:t>3</w:t>
        </w:r>
      </w:hyperlink>
    </w:p>
    <w:p w14:paraId="17A56668" w14:textId="77777777" w:rsidR="00580860" w:rsidRPr="00B04090" w:rsidRDefault="006158BE" w:rsidP="00580860">
      <w:pPr>
        <w:tabs>
          <w:tab w:val="right" w:leader="dot" w:pos="9639"/>
        </w:tabs>
        <w:spacing w:before="120"/>
        <w:ind w:left="240"/>
        <w:rPr>
          <w:rFonts w:ascii="Calibri" w:eastAsia="Times New Roman" w:hAnsi="Calibri" w:cs="Times New Roman"/>
          <w:noProof/>
          <w:lang w:eastAsia="ru-RU"/>
        </w:rPr>
      </w:pPr>
      <w:hyperlink w:anchor="_Toc156825290" w:history="1">
        <w:r w:rsidR="00580860" w:rsidRPr="00B04090">
          <w:rPr>
            <w:rFonts w:ascii="Times New Roman" w:eastAsia="Times New Roman" w:hAnsi="Times New Roman" w:cs="Times New Roman"/>
            <w:noProof/>
            <w:sz w:val="24"/>
            <w:szCs w:val="24"/>
            <w:lang w:eastAsia="ru-RU"/>
          </w:rPr>
          <w:t>1.2. Планируемые результаты освоения дисциплины</w:t>
        </w:r>
        <w:r w:rsidR="00580860" w:rsidRPr="00B04090">
          <w:rPr>
            <w:rFonts w:ascii="Times New Roman" w:eastAsia="Times New Roman" w:hAnsi="Times New Roman" w:cs="Times New Roman"/>
            <w:noProof/>
            <w:webHidden/>
            <w:sz w:val="24"/>
            <w:szCs w:val="24"/>
            <w:lang w:eastAsia="ru-RU"/>
          </w:rPr>
          <w:tab/>
          <w:t>3</w:t>
        </w:r>
      </w:hyperlink>
    </w:p>
    <w:p w14:paraId="3F5667AB" w14:textId="77777777" w:rsidR="00580860" w:rsidRPr="00B04090" w:rsidRDefault="006158BE" w:rsidP="00580860">
      <w:pPr>
        <w:tabs>
          <w:tab w:val="right" w:leader="dot" w:pos="9639"/>
        </w:tabs>
        <w:spacing w:before="120" w:line="276" w:lineRule="auto"/>
        <w:rPr>
          <w:rFonts w:ascii="Times New Roman" w:eastAsia="Calibri" w:hAnsi="Times New Roman" w:cs="Times New Roman"/>
          <w:b/>
          <w:bCs/>
          <w:noProof/>
          <w:lang w:eastAsia="ru-RU"/>
        </w:rPr>
      </w:pPr>
      <w:hyperlink w:anchor="_Toc156825291" w:history="1">
        <w:r w:rsidR="00580860" w:rsidRPr="00B04090">
          <w:rPr>
            <w:rFonts w:ascii="Times New Roman" w:eastAsia="Calibri" w:hAnsi="Times New Roman" w:cs="Times New Roman"/>
            <w:b/>
            <w:bCs/>
            <w:noProof/>
          </w:rPr>
          <w:t>2. Структура и содержание ДИСЦИПЛИНЫ</w:t>
        </w:r>
        <w:r w:rsidR="00580860" w:rsidRPr="00B04090">
          <w:rPr>
            <w:rFonts w:ascii="Times New Roman" w:eastAsia="Calibri" w:hAnsi="Times New Roman" w:cs="Times New Roman"/>
            <w:b/>
            <w:bCs/>
            <w:noProof/>
            <w:webHidden/>
          </w:rPr>
          <w:tab/>
          <w:t>5</w:t>
        </w:r>
      </w:hyperlink>
    </w:p>
    <w:p w14:paraId="70D3D453" w14:textId="77777777" w:rsidR="00580860" w:rsidRPr="00B04090" w:rsidRDefault="006158BE" w:rsidP="00580860">
      <w:pPr>
        <w:tabs>
          <w:tab w:val="right" w:leader="dot" w:pos="9639"/>
        </w:tabs>
        <w:spacing w:before="120"/>
        <w:ind w:left="240"/>
        <w:rPr>
          <w:rFonts w:ascii="Calibri" w:eastAsia="Times New Roman" w:hAnsi="Calibri" w:cs="Times New Roman"/>
          <w:noProof/>
          <w:lang w:eastAsia="ru-RU"/>
        </w:rPr>
      </w:pPr>
      <w:hyperlink w:anchor="_Toc156825292" w:history="1">
        <w:r w:rsidR="00580860" w:rsidRPr="00B04090">
          <w:rPr>
            <w:rFonts w:ascii="Times New Roman" w:eastAsia="Times New Roman" w:hAnsi="Times New Roman" w:cs="Times New Roman"/>
            <w:noProof/>
            <w:sz w:val="24"/>
            <w:szCs w:val="24"/>
            <w:lang w:eastAsia="ru-RU"/>
          </w:rPr>
          <w:t>2.1. Трудоемкость освоения дисциплины</w:t>
        </w:r>
        <w:r w:rsidR="00580860" w:rsidRPr="00B04090">
          <w:rPr>
            <w:rFonts w:ascii="Times New Roman" w:eastAsia="Times New Roman" w:hAnsi="Times New Roman" w:cs="Times New Roman"/>
            <w:noProof/>
            <w:webHidden/>
            <w:sz w:val="24"/>
            <w:szCs w:val="24"/>
            <w:lang w:eastAsia="ru-RU"/>
          </w:rPr>
          <w:tab/>
          <w:t>5</w:t>
        </w:r>
      </w:hyperlink>
    </w:p>
    <w:p w14:paraId="09855FC1" w14:textId="77777777" w:rsidR="00580860" w:rsidRPr="00B04090" w:rsidRDefault="006158BE" w:rsidP="00580860">
      <w:pPr>
        <w:tabs>
          <w:tab w:val="right" w:leader="dot" w:pos="9639"/>
        </w:tabs>
        <w:spacing w:before="120"/>
        <w:ind w:left="240"/>
        <w:rPr>
          <w:rFonts w:ascii="Calibri" w:eastAsia="Times New Roman" w:hAnsi="Calibri" w:cs="Times New Roman"/>
          <w:noProof/>
          <w:lang w:eastAsia="ru-RU"/>
        </w:rPr>
      </w:pPr>
      <w:hyperlink w:anchor="_Toc156825293" w:history="1">
        <w:r w:rsidR="00580860" w:rsidRPr="00B04090">
          <w:rPr>
            <w:rFonts w:ascii="Times New Roman" w:eastAsia="Times New Roman" w:hAnsi="Times New Roman" w:cs="Times New Roman"/>
            <w:noProof/>
            <w:sz w:val="24"/>
            <w:szCs w:val="24"/>
            <w:lang w:eastAsia="ru-RU"/>
          </w:rPr>
          <w:t>2.2. Содержание дисциплины</w:t>
        </w:r>
        <w:r w:rsidR="00580860" w:rsidRPr="00B04090">
          <w:rPr>
            <w:rFonts w:ascii="Times New Roman" w:eastAsia="Times New Roman" w:hAnsi="Times New Roman" w:cs="Times New Roman"/>
            <w:noProof/>
            <w:webHidden/>
            <w:sz w:val="24"/>
            <w:szCs w:val="24"/>
            <w:lang w:eastAsia="ru-RU"/>
          </w:rPr>
          <w:tab/>
          <w:t>6</w:t>
        </w:r>
      </w:hyperlink>
    </w:p>
    <w:p w14:paraId="5CB71C4B" w14:textId="77777777" w:rsidR="00580860" w:rsidRPr="00B04090" w:rsidRDefault="006158BE" w:rsidP="00580860">
      <w:pPr>
        <w:tabs>
          <w:tab w:val="right" w:leader="dot" w:pos="9639"/>
        </w:tabs>
        <w:spacing w:before="120" w:line="276" w:lineRule="auto"/>
        <w:rPr>
          <w:rFonts w:ascii="Times New Roman" w:eastAsia="Calibri" w:hAnsi="Times New Roman" w:cs="Times New Roman"/>
          <w:b/>
          <w:bCs/>
          <w:noProof/>
          <w:lang w:eastAsia="ru-RU"/>
        </w:rPr>
      </w:pPr>
      <w:hyperlink w:anchor="_Toc156825296" w:history="1">
        <w:r w:rsidR="00580860" w:rsidRPr="00B04090">
          <w:rPr>
            <w:rFonts w:ascii="Times New Roman" w:eastAsia="Calibri" w:hAnsi="Times New Roman" w:cs="Times New Roman"/>
            <w:b/>
            <w:bCs/>
            <w:noProof/>
          </w:rPr>
          <w:t>3. Условия реализации ДИСЦИПЛИНЫ</w:t>
        </w:r>
        <w:r w:rsidR="00580860" w:rsidRPr="00B04090">
          <w:rPr>
            <w:rFonts w:ascii="Times New Roman" w:eastAsia="Calibri" w:hAnsi="Times New Roman" w:cs="Times New Roman"/>
            <w:b/>
            <w:bCs/>
            <w:noProof/>
            <w:webHidden/>
          </w:rPr>
          <w:tab/>
          <w:t>8</w:t>
        </w:r>
      </w:hyperlink>
    </w:p>
    <w:p w14:paraId="77C55763" w14:textId="77777777" w:rsidR="00580860" w:rsidRPr="00B04090" w:rsidRDefault="006158BE" w:rsidP="00580860">
      <w:pPr>
        <w:tabs>
          <w:tab w:val="right" w:leader="dot" w:pos="9639"/>
        </w:tabs>
        <w:spacing w:before="120"/>
        <w:ind w:left="240"/>
        <w:rPr>
          <w:rFonts w:ascii="Calibri" w:eastAsia="Times New Roman" w:hAnsi="Calibri" w:cs="Times New Roman"/>
          <w:noProof/>
          <w:lang w:eastAsia="ru-RU"/>
        </w:rPr>
      </w:pPr>
      <w:hyperlink w:anchor="_Toc156825297" w:history="1">
        <w:r w:rsidR="00580860" w:rsidRPr="00B04090">
          <w:rPr>
            <w:rFonts w:ascii="Times New Roman" w:eastAsia="Times New Roman" w:hAnsi="Times New Roman" w:cs="Times New Roman"/>
            <w:noProof/>
            <w:sz w:val="24"/>
            <w:szCs w:val="24"/>
            <w:lang w:eastAsia="ru-RU"/>
          </w:rPr>
          <w:t>3.1. Материально-техническое обеспечение</w:t>
        </w:r>
        <w:r w:rsidR="00580860" w:rsidRPr="00B04090">
          <w:rPr>
            <w:rFonts w:ascii="Times New Roman" w:eastAsia="Times New Roman" w:hAnsi="Times New Roman" w:cs="Times New Roman"/>
            <w:noProof/>
            <w:webHidden/>
            <w:sz w:val="24"/>
            <w:szCs w:val="24"/>
            <w:lang w:eastAsia="ru-RU"/>
          </w:rPr>
          <w:tab/>
          <w:t>8</w:t>
        </w:r>
      </w:hyperlink>
    </w:p>
    <w:p w14:paraId="68B6719D" w14:textId="77777777" w:rsidR="00580860" w:rsidRPr="00B04090" w:rsidRDefault="006158BE" w:rsidP="00580860">
      <w:pPr>
        <w:tabs>
          <w:tab w:val="right" w:leader="dot" w:pos="9639"/>
        </w:tabs>
        <w:spacing w:before="120"/>
        <w:ind w:left="240"/>
        <w:rPr>
          <w:rFonts w:ascii="Calibri" w:eastAsia="Times New Roman" w:hAnsi="Calibri" w:cs="Times New Roman"/>
          <w:noProof/>
          <w:lang w:eastAsia="ru-RU"/>
        </w:rPr>
      </w:pPr>
      <w:hyperlink w:anchor="_Toc156825298" w:history="1">
        <w:r w:rsidR="00580860" w:rsidRPr="00B04090">
          <w:rPr>
            <w:rFonts w:ascii="Times New Roman" w:eastAsia="Times New Roman" w:hAnsi="Times New Roman" w:cs="Times New Roman"/>
            <w:noProof/>
            <w:sz w:val="24"/>
            <w:szCs w:val="24"/>
            <w:lang w:eastAsia="ru-RU"/>
          </w:rPr>
          <w:t>3.2. Учебно-методическое обеспечение</w:t>
        </w:r>
        <w:r w:rsidR="00580860" w:rsidRPr="00B04090">
          <w:rPr>
            <w:rFonts w:ascii="Times New Roman" w:eastAsia="Times New Roman" w:hAnsi="Times New Roman" w:cs="Times New Roman"/>
            <w:noProof/>
            <w:webHidden/>
            <w:sz w:val="24"/>
            <w:szCs w:val="24"/>
            <w:lang w:eastAsia="ru-RU"/>
          </w:rPr>
          <w:tab/>
          <w:t>8</w:t>
        </w:r>
      </w:hyperlink>
    </w:p>
    <w:p w14:paraId="3A318F98" w14:textId="77777777" w:rsidR="00580860" w:rsidRPr="00B04090" w:rsidRDefault="006158BE" w:rsidP="00580860">
      <w:pPr>
        <w:tabs>
          <w:tab w:val="right" w:leader="dot" w:pos="9639"/>
        </w:tabs>
        <w:spacing w:before="120" w:line="276" w:lineRule="auto"/>
        <w:rPr>
          <w:rFonts w:ascii="Times New Roman" w:eastAsia="Calibri" w:hAnsi="Times New Roman" w:cs="Times New Roman"/>
          <w:b/>
          <w:bCs/>
          <w:noProof/>
          <w:lang w:eastAsia="ru-RU"/>
        </w:rPr>
      </w:pPr>
      <w:hyperlink w:anchor="_Toc156825299" w:history="1">
        <w:r w:rsidR="00580860" w:rsidRPr="00B04090">
          <w:rPr>
            <w:rFonts w:ascii="Times New Roman" w:eastAsia="Calibri" w:hAnsi="Times New Roman" w:cs="Times New Roman"/>
            <w:b/>
            <w:bCs/>
            <w:noProof/>
          </w:rPr>
          <w:t>4. Контроль и оценка результатов  освоения ДИСЦИПЛИНЫ</w:t>
        </w:r>
        <w:r w:rsidR="00580860" w:rsidRPr="00B04090">
          <w:rPr>
            <w:rFonts w:ascii="Times New Roman" w:eastAsia="Calibri" w:hAnsi="Times New Roman" w:cs="Times New Roman"/>
            <w:b/>
            <w:bCs/>
            <w:noProof/>
            <w:webHidden/>
          </w:rPr>
          <w:tab/>
          <w:t>9</w:t>
        </w:r>
      </w:hyperlink>
    </w:p>
    <w:p w14:paraId="1A5E81DA" w14:textId="77777777" w:rsidR="00580860" w:rsidRPr="00B04090" w:rsidRDefault="00580860" w:rsidP="00580860">
      <w:pPr>
        <w:keepNext/>
        <w:spacing w:after="120"/>
        <w:outlineLvl w:val="0"/>
        <w:rPr>
          <w:rFonts w:ascii="Times New Roman" w:eastAsia="Calibri" w:hAnsi="Times New Roman" w:cs="Times New Roman"/>
          <w:caps/>
          <w:kern w:val="32"/>
          <w:sz w:val="24"/>
          <w:szCs w:val="24"/>
          <w:lang w:eastAsia="ru-RU"/>
        </w:rPr>
      </w:pPr>
      <w:r w:rsidRPr="00B04090">
        <w:rPr>
          <w:rFonts w:ascii="Times New Roman ??????????" w:eastAsia="Calibri" w:hAnsi="Times New Roman ??????????" w:cs="Times New Roman"/>
          <w:caps/>
          <w:kern w:val="32"/>
          <w:sz w:val="24"/>
          <w:szCs w:val="24"/>
          <w:lang w:eastAsia="ru-RU"/>
        </w:rPr>
        <w:fldChar w:fldCharType="end"/>
      </w:r>
    </w:p>
    <w:p w14:paraId="36A8548C" w14:textId="77777777" w:rsidR="00580860" w:rsidRPr="00B04090" w:rsidRDefault="00580860" w:rsidP="00580860">
      <w:pPr>
        <w:keepNext/>
        <w:spacing w:after="120"/>
        <w:outlineLvl w:val="0"/>
        <w:rPr>
          <w:rFonts w:ascii="Times New Roman" w:eastAsia="Calibri" w:hAnsi="Times New Roman" w:cs="Times New Roman"/>
          <w:b/>
          <w:bCs/>
          <w:caps/>
          <w:kern w:val="32"/>
          <w:sz w:val="24"/>
          <w:szCs w:val="24"/>
          <w:lang w:eastAsia="ru-RU"/>
        </w:rPr>
        <w:sectPr w:rsidR="00580860" w:rsidRPr="00B04090" w:rsidSect="00502F97">
          <w:headerReference w:type="even" r:id="rId31"/>
          <w:headerReference w:type="default" r:id="rId32"/>
          <w:pgSz w:w="11906" w:h="16838"/>
          <w:pgMar w:top="1134" w:right="567" w:bottom="1134" w:left="1701" w:header="709" w:footer="709" w:gutter="0"/>
          <w:cols w:space="708"/>
          <w:docGrid w:linePitch="360"/>
        </w:sectPr>
      </w:pPr>
    </w:p>
    <w:p w14:paraId="72C05C38" w14:textId="77777777" w:rsidR="00580860" w:rsidRPr="00580860" w:rsidRDefault="00580860" w:rsidP="00580860">
      <w:pPr>
        <w:keepNext/>
        <w:numPr>
          <w:ilvl w:val="0"/>
          <w:numId w:val="14"/>
        </w:numPr>
        <w:spacing w:after="120"/>
        <w:jc w:val="center"/>
        <w:outlineLvl w:val="0"/>
        <w:rPr>
          <w:rFonts w:ascii="Times New Roman" w:eastAsia="Calibri" w:hAnsi="Times New Roman" w:cs="Times New Roman"/>
          <w:b/>
          <w:bCs/>
          <w:iCs/>
          <w:caps/>
          <w:kern w:val="32"/>
          <w:sz w:val="24"/>
          <w:szCs w:val="24"/>
          <w:lang w:eastAsia="ru-RU"/>
        </w:rPr>
      </w:pPr>
      <w:r w:rsidRPr="00580860">
        <w:rPr>
          <w:rFonts w:ascii="Times New Roman" w:eastAsia="Calibri" w:hAnsi="Times New Roman" w:cs="Times New Roman"/>
          <w:b/>
          <w:bCs/>
          <w:iCs/>
          <w:caps/>
          <w:kern w:val="32"/>
          <w:sz w:val="24"/>
          <w:szCs w:val="24"/>
          <w:lang w:eastAsia="ru-RU"/>
        </w:rPr>
        <w:lastRenderedPageBreak/>
        <w:t>Общая характеристикаРАБОЧЕЙ ПРОГРАММЫ УЧЕБНОЙ ДИСЦИПЛИНЫ</w:t>
      </w:r>
    </w:p>
    <w:p w14:paraId="589EB69F" w14:textId="77777777" w:rsidR="00580860" w:rsidRPr="00580860" w:rsidRDefault="00580860" w:rsidP="00580860">
      <w:pPr>
        <w:ind w:firstLine="851"/>
        <w:jc w:val="center"/>
        <w:rPr>
          <w:rFonts w:ascii="Times New Roman" w:eastAsia="Calibri" w:hAnsi="Times New Roman" w:cs="Times New Roman"/>
          <w:b/>
          <w:sz w:val="24"/>
          <w:szCs w:val="24"/>
        </w:rPr>
      </w:pPr>
      <w:r w:rsidRPr="00580860">
        <w:rPr>
          <w:rFonts w:ascii="Times New Roman" w:eastAsia="Calibri" w:hAnsi="Times New Roman" w:cs="Times New Roman"/>
          <w:b/>
          <w:sz w:val="24"/>
          <w:szCs w:val="24"/>
        </w:rPr>
        <w:t>СГ.06 Основы финансовой грамотности</w:t>
      </w:r>
    </w:p>
    <w:p w14:paraId="5BD0C95A" w14:textId="77777777" w:rsidR="00580860" w:rsidRPr="00580860" w:rsidRDefault="00580860" w:rsidP="00580860">
      <w:pPr>
        <w:ind w:firstLine="851"/>
        <w:jc w:val="center"/>
        <w:rPr>
          <w:rFonts w:ascii="Times New Roman" w:eastAsia="Calibri" w:hAnsi="Times New Roman" w:cs="Times New Roman"/>
          <w:sz w:val="24"/>
          <w:szCs w:val="24"/>
        </w:rPr>
      </w:pPr>
    </w:p>
    <w:p w14:paraId="73C9687E" w14:textId="77777777" w:rsidR="00580860" w:rsidRPr="00580860" w:rsidRDefault="00580860" w:rsidP="00580860">
      <w:pPr>
        <w:spacing w:after="120" w:line="276" w:lineRule="auto"/>
        <w:ind w:firstLine="709"/>
        <w:outlineLvl w:val="1"/>
        <w:rPr>
          <w:rFonts w:ascii="Times New Roman" w:eastAsia="Calibri" w:hAnsi="Times New Roman" w:cs="Times New Roman"/>
          <w:b/>
          <w:bCs/>
          <w:sz w:val="24"/>
          <w:szCs w:val="24"/>
          <w:lang w:eastAsia="ru-RU"/>
        </w:rPr>
      </w:pPr>
      <w:r w:rsidRPr="00580860">
        <w:rPr>
          <w:rFonts w:ascii="Times New Roman" w:eastAsia="Calibri" w:hAnsi="Times New Roman" w:cs="Times New Roman"/>
          <w:b/>
          <w:bCs/>
          <w:sz w:val="24"/>
          <w:szCs w:val="24"/>
          <w:lang w:eastAsia="ru-RU"/>
        </w:rPr>
        <w:t>1.1. Цель и место дисциплины в структуре образовательной программы</w:t>
      </w:r>
    </w:p>
    <w:p w14:paraId="10BAB212" w14:textId="77777777" w:rsidR="00580860" w:rsidRPr="00580860" w:rsidRDefault="00580860" w:rsidP="00B04090">
      <w:pPr>
        <w:suppressAutoHyphens/>
        <w:spacing w:line="276" w:lineRule="auto"/>
        <w:ind w:firstLine="709"/>
        <w:jc w:val="both"/>
        <w:rPr>
          <w:rFonts w:ascii="Times New Roman" w:eastAsia="Calibri" w:hAnsi="Times New Roman" w:cs="Times New Roman"/>
          <w:sz w:val="24"/>
          <w:szCs w:val="24"/>
          <w:lang w:eastAsia="ru-RU"/>
        </w:rPr>
      </w:pPr>
      <w:r w:rsidRPr="00580860">
        <w:rPr>
          <w:rFonts w:ascii="Times New Roman" w:eastAsia="Calibri" w:hAnsi="Times New Roman" w:cs="Times New Roman"/>
          <w:sz w:val="24"/>
          <w:szCs w:val="24"/>
          <w:lang w:eastAsia="ru-RU"/>
        </w:rPr>
        <w:t xml:space="preserve">Цель дисциплины СГ.06 </w:t>
      </w:r>
      <w:r w:rsidRPr="00580860">
        <w:rPr>
          <w:rFonts w:ascii="Times New Roman" w:eastAsia="Calibri" w:hAnsi="Times New Roman" w:cs="Times New Roman"/>
          <w:sz w:val="24"/>
          <w:szCs w:val="24"/>
        </w:rPr>
        <w:t>«Основы финансовой грамотности»</w:t>
      </w:r>
      <w:r w:rsidRPr="00580860">
        <w:rPr>
          <w:rFonts w:ascii="Times New Roman" w:eastAsia="Calibri" w:hAnsi="Times New Roman" w:cs="Times New Roman"/>
          <w:sz w:val="24"/>
          <w:szCs w:val="24"/>
          <w:lang w:eastAsia="ru-RU"/>
        </w:rPr>
        <w:t>:</w:t>
      </w:r>
    </w:p>
    <w:p w14:paraId="654E1F99" w14:textId="77777777" w:rsidR="00580860" w:rsidRPr="00580860" w:rsidRDefault="00580860" w:rsidP="00B04090">
      <w:pPr>
        <w:suppressAutoHyphens/>
        <w:spacing w:line="276" w:lineRule="auto"/>
        <w:ind w:firstLine="709"/>
        <w:jc w:val="both"/>
        <w:rPr>
          <w:rFonts w:ascii="Times New Roman" w:eastAsia="Calibri" w:hAnsi="Times New Roman" w:cs="Times New Roman"/>
        </w:rPr>
      </w:pPr>
      <w:r w:rsidRPr="00580860">
        <w:rPr>
          <w:rFonts w:ascii="Times New Roman" w:eastAsia="Calibri" w:hAnsi="Times New Roman" w:cs="Times New Roman"/>
          <w:sz w:val="24"/>
          <w:szCs w:val="24"/>
          <w:lang w:eastAsia="ru-RU"/>
        </w:rPr>
        <w:t xml:space="preserve">- </w:t>
      </w:r>
      <w:r w:rsidRPr="00580860">
        <w:rPr>
          <w:rFonts w:ascii="Times New Roman" w:eastAsia="Calibri" w:hAnsi="Times New Roman" w:cs="Times New Roman"/>
          <w:bCs/>
          <w:iCs/>
          <w:sz w:val="24"/>
          <w:szCs w:val="24"/>
          <w:lang w:eastAsia="ru-RU"/>
        </w:rPr>
        <w:t>формирование представлений о финансах, доходах и расходах,</w:t>
      </w:r>
      <w:r w:rsidRPr="00580860">
        <w:rPr>
          <w:rFonts w:ascii="Times New Roman" w:eastAsia="Calibri" w:hAnsi="Times New Roman" w:cs="Times New Roman"/>
          <w:bCs/>
          <w:i/>
          <w:iCs/>
          <w:sz w:val="24"/>
          <w:szCs w:val="24"/>
          <w:lang w:eastAsia="ru-RU"/>
        </w:rPr>
        <w:t xml:space="preserve"> </w:t>
      </w:r>
      <w:r w:rsidRPr="00580860">
        <w:rPr>
          <w:rFonts w:ascii="Times New Roman" w:eastAsia="Calibri" w:hAnsi="Times New Roman" w:cs="Times New Roman"/>
        </w:rPr>
        <w:t>приобретение практических навыков для решения задач личностного развития и финансового благополучия.</w:t>
      </w:r>
    </w:p>
    <w:p w14:paraId="011F203B" w14:textId="77777777" w:rsidR="00580860" w:rsidRPr="00580860" w:rsidRDefault="00580860" w:rsidP="00B04090">
      <w:pPr>
        <w:suppressAutoHyphens/>
        <w:spacing w:line="276" w:lineRule="auto"/>
        <w:ind w:firstLine="709"/>
        <w:jc w:val="both"/>
        <w:rPr>
          <w:ins w:id="67" w:author="Uvarovohk" w:date="2023-11-29T16:21:00Z"/>
          <w:rFonts w:ascii="Times New Roman" w:eastAsia="Calibri" w:hAnsi="Times New Roman" w:cs="Times New Roman"/>
          <w:sz w:val="24"/>
          <w:szCs w:val="24"/>
        </w:rPr>
      </w:pPr>
      <w:ins w:id="68" w:author="Uvarovohk" w:date="2023-11-29T16:21:00Z">
        <w:r w:rsidRPr="00580860">
          <w:rPr>
            <w:rFonts w:ascii="Times New Roman" w:eastAsia="Calibri" w:hAnsi="Times New Roman" w:cs="Times New Roman"/>
            <w:sz w:val="24"/>
            <w:szCs w:val="24"/>
          </w:rPr>
          <w:t>‒ приобретение знаний о существующих в России финансовых институтах и финансовых продуктах, а также о способах получения информации об этих продуктах и институтах из различных источников;</w:t>
        </w:r>
      </w:ins>
    </w:p>
    <w:p w14:paraId="22241D46" w14:textId="77777777" w:rsidR="00580860" w:rsidRPr="00580860" w:rsidRDefault="00580860" w:rsidP="00B04090">
      <w:pPr>
        <w:suppressAutoHyphens/>
        <w:spacing w:line="276" w:lineRule="auto"/>
        <w:ind w:firstLine="709"/>
        <w:jc w:val="both"/>
        <w:rPr>
          <w:ins w:id="69" w:author="Uvarovohk" w:date="2023-11-29T16:21:00Z"/>
          <w:rFonts w:ascii="Times New Roman" w:eastAsia="Calibri" w:hAnsi="Times New Roman" w:cs="Times New Roman"/>
          <w:sz w:val="24"/>
          <w:szCs w:val="24"/>
        </w:rPr>
      </w:pPr>
      <w:ins w:id="70" w:author="Uvarovohk" w:date="2023-11-29T16:21:00Z">
        <w:r w:rsidRPr="00580860">
          <w:rPr>
            <w:rFonts w:ascii="Times New Roman" w:eastAsia="Calibri" w:hAnsi="Times New Roman" w:cs="Times New Roman"/>
            <w:sz w:val="24"/>
            <w:szCs w:val="24"/>
          </w:rPr>
          <w:t>‒ развитие умения использовать полученную информацию в процессе принятия решений о сохранении и накоплении денежных средств, при оценке финансовых рисков, при сравнении преимуществ и недостатков различных финансовых услуг в процессе выбора;</w:t>
        </w:r>
      </w:ins>
    </w:p>
    <w:p w14:paraId="5E83D5DA" w14:textId="77777777" w:rsidR="00580860" w:rsidRPr="00580860" w:rsidRDefault="00580860" w:rsidP="00B04090">
      <w:pPr>
        <w:suppressAutoHyphens/>
        <w:spacing w:line="276" w:lineRule="auto"/>
        <w:ind w:firstLine="709"/>
        <w:jc w:val="both"/>
        <w:rPr>
          <w:rFonts w:ascii="Times New Roman" w:eastAsia="Calibri" w:hAnsi="Times New Roman" w:cs="Times New Roman"/>
          <w:sz w:val="24"/>
          <w:szCs w:val="24"/>
        </w:rPr>
      </w:pPr>
      <w:r w:rsidRPr="00580860">
        <w:rPr>
          <w:rFonts w:ascii="Times New Roman" w:eastAsia="Calibri" w:hAnsi="Times New Roman" w:cs="Times New Roman"/>
          <w:sz w:val="24"/>
          <w:szCs w:val="24"/>
        </w:rPr>
        <w:t>‒ формирование знаний о таких способах повышения благосостояния, как инвестирование денежных средств, использование пенсионных фондов, создание собственного бизнеса.</w:t>
      </w:r>
    </w:p>
    <w:p w14:paraId="02B00638" w14:textId="77777777" w:rsidR="00580860" w:rsidRPr="00580860" w:rsidRDefault="00580860" w:rsidP="00B04090">
      <w:pPr>
        <w:suppressAutoHyphens/>
        <w:spacing w:line="276" w:lineRule="auto"/>
        <w:ind w:firstLine="709"/>
        <w:jc w:val="both"/>
        <w:rPr>
          <w:rFonts w:ascii="Times New Roman" w:eastAsia="Calibri" w:hAnsi="Times New Roman" w:cs="Times New Roman"/>
          <w:sz w:val="24"/>
          <w:szCs w:val="24"/>
        </w:rPr>
      </w:pPr>
      <w:r w:rsidRPr="00580860">
        <w:rPr>
          <w:rFonts w:ascii="Times New Roman" w:eastAsia="Calibri" w:hAnsi="Times New Roman" w:cs="Times New Roman"/>
          <w:sz w:val="24"/>
          <w:szCs w:val="24"/>
        </w:rPr>
        <w:t>Дисциплина СГ.06 «Основы финансовой грамотности» включена в обязательную часть социально-гуманитарного цикла образовательной программы.</w:t>
      </w:r>
    </w:p>
    <w:p w14:paraId="35EB516F" w14:textId="77777777" w:rsidR="00580860" w:rsidRPr="00580860" w:rsidRDefault="00580860" w:rsidP="00B04090">
      <w:pPr>
        <w:spacing w:after="120" w:line="276" w:lineRule="auto"/>
        <w:ind w:firstLine="709"/>
        <w:outlineLvl w:val="1"/>
        <w:rPr>
          <w:rFonts w:ascii="Times New Roman" w:eastAsia="Calibri" w:hAnsi="Times New Roman" w:cs="Times New Roman"/>
          <w:b/>
          <w:bCs/>
          <w:sz w:val="24"/>
          <w:szCs w:val="24"/>
          <w:lang w:eastAsia="ru-RU"/>
        </w:rPr>
      </w:pPr>
    </w:p>
    <w:p w14:paraId="1F9FE6EC" w14:textId="77777777" w:rsidR="00580860" w:rsidRPr="00580860" w:rsidRDefault="00580860" w:rsidP="00B04090">
      <w:pPr>
        <w:spacing w:after="120" w:line="276" w:lineRule="auto"/>
        <w:ind w:firstLine="709"/>
        <w:outlineLvl w:val="1"/>
        <w:rPr>
          <w:rFonts w:ascii="Times New Roman" w:eastAsia="Calibri" w:hAnsi="Times New Roman" w:cs="Times New Roman"/>
          <w:b/>
          <w:bCs/>
          <w:sz w:val="24"/>
          <w:szCs w:val="24"/>
          <w:lang w:eastAsia="ru-RU"/>
        </w:rPr>
      </w:pPr>
      <w:r w:rsidRPr="00580860">
        <w:rPr>
          <w:rFonts w:ascii="Times New Roman" w:eastAsia="Calibri" w:hAnsi="Times New Roman" w:cs="Times New Roman"/>
          <w:b/>
          <w:bCs/>
          <w:sz w:val="24"/>
          <w:szCs w:val="24"/>
          <w:lang w:eastAsia="ru-RU"/>
        </w:rPr>
        <w:t>1.2. Планируемые результаты освоения дисциплины</w:t>
      </w:r>
    </w:p>
    <w:p w14:paraId="546A9CD0" w14:textId="77777777" w:rsidR="00580860" w:rsidRPr="00580860" w:rsidRDefault="00580860" w:rsidP="00B04090">
      <w:pPr>
        <w:spacing w:line="276" w:lineRule="auto"/>
        <w:ind w:firstLine="709"/>
        <w:jc w:val="both"/>
        <w:rPr>
          <w:rFonts w:ascii="Times New Roman" w:eastAsia="Calibri" w:hAnsi="Times New Roman" w:cs="Times New Roman"/>
          <w:sz w:val="24"/>
          <w:szCs w:val="24"/>
          <w:lang w:eastAsia="ru-RU"/>
        </w:rPr>
      </w:pPr>
      <w:r w:rsidRPr="00580860">
        <w:rPr>
          <w:rFonts w:ascii="Times New Roman" w:eastAsia="Calibri"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4.3ОПОП-П).</w:t>
      </w:r>
    </w:p>
    <w:p w14:paraId="190EB06E" w14:textId="77777777" w:rsidR="00580860" w:rsidRPr="00580860" w:rsidRDefault="00580860" w:rsidP="00B04090">
      <w:pPr>
        <w:spacing w:after="120" w:line="276" w:lineRule="auto"/>
        <w:ind w:firstLine="709"/>
        <w:rPr>
          <w:rFonts w:ascii="Times New Roman" w:eastAsia="Calibri" w:hAnsi="Times New Roman" w:cs="Times New Roman"/>
          <w:bCs/>
          <w:sz w:val="24"/>
          <w:szCs w:val="24"/>
        </w:rPr>
      </w:pPr>
      <w:r w:rsidRPr="00580860">
        <w:rPr>
          <w:rFonts w:ascii="Times New Roman" w:eastAsia="Calibri" w:hAnsi="Times New Roman" w:cs="Times New Roman"/>
          <w:bCs/>
          <w:sz w:val="24"/>
          <w:szCs w:val="24"/>
        </w:rPr>
        <w:t>В результате освоения дисциплины обучающийся должен:</w:t>
      </w:r>
    </w:p>
    <w:tbl>
      <w:tblPr>
        <w:tblW w:w="992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9"/>
        <w:gridCol w:w="3265"/>
        <w:gridCol w:w="2790"/>
        <w:gridCol w:w="1604"/>
      </w:tblGrid>
      <w:tr w:rsidR="00580860" w:rsidRPr="00580860" w14:paraId="680E6F93" w14:textId="77777777" w:rsidTr="006158BE">
        <w:tc>
          <w:tcPr>
            <w:tcW w:w="2269" w:type="dxa"/>
          </w:tcPr>
          <w:p w14:paraId="63932FC5" w14:textId="77777777" w:rsidR="00580860" w:rsidRPr="00580860" w:rsidRDefault="00580860" w:rsidP="00580860">
            <w:pPr>
              <w:rPr>
                <w:rFonts w:ascii="Times New Roman" w:eastAsia="Calibri" w:hAnsi="Times New Roman" w:cs="Times New Roman"/>
                <w:b/>
                <w:sz w:val="24"/>
                <w:szCs w:val="24"/>
              </w:rPr>
            </w:pPr>
            <w:r w:rsidRPr="00580860">
              <w:rPr>
                <w:rFonts w:ascii="Times New Roman" w:eastAsia="Calibri" w:hAnsi="Times New Roman" w:cs="Times New Roman"/>
                <w:b/>
                <w:sz w:val="24"/>
                <w:szCs w:val="24"/>
              </w:rPr>
              <w:t>Код ОК</w:t>
            </w:r>
          </w:p>
        </w:tc>
        <w:tc>
          <w:tcPr>
            <w:tcW w:w="3265" w:type="dxa"/>
          </w:tcPr>
          <w:p w14:paraId="209C812B" w14:textId="77777777" w:rsidR="00580860" w:rsidRPr="00580860" w:rsidRDefault="00580860" w:rsidP="00580860">
            <w:pPr>
              <w:jc w:val="center"/>
              <w:rPr>
                <w:rFonts w:ascii="Times New Roman" w:eastAsia="Calibri" w:hAnsi="Times New Roman" w:cs="Times New Roman"/>
                <w:b/>
                <w:sz w:val="24"/>
                <w:szCs w:val="24"/>
              </w:rPr>
            </w:pPr>
            <w:r w:rsidRPr="00580860">
              <w:rPr>
                <w:rFonts w:ascii="Times New Roman" w:eastAsia="Calibri" w:hAnsi="Times New Roman" w:cs="Times New Roman"/>
                <w:b/>
                <w:sz w:val="24"/>
                <w:szCs w:val="24"/>
              </w:rPr>
              <w:t>Уметь</w:t>
            </w:r>
          </w:p>
        </w:tc>
        <w:tc>
          <w:tcPr>
            <w:tcW w:w="2790" w:type="dxa"/>
          </w:tcPr>
          <w:p w14:paraId="2F1417FA" w14:textId="77777777" w:rsidR="00580860" w:rsidRPr="00580860" w:rsidRDefault="00580860" w:rsidP="00580860">
            <w:pPr>
              <w:jc w:val="center"/>
              <w:rPr>
                <w:rFonts w:ascii="Times New Roman" w:eastAsia="Calibri" w:hAnsi="Times New Roman" w:cs="Times New Roman"/>
                <w:b/>
                <w:i/>
                <w:sz w:val="24"/>
                <w:szCs w:val="24"/>
              </w:rPr>
            </w:pPr>
            <w:r w:rsidRPr="00580860">
              <w:rPr>
                <w:rFonts w:ascii="Times New Roman" w:eastAsia="Calibri" w:hAnsi="Times New Roman" w:cs="Times New Roman"/>
                <w:b/>
                <w:sz w:val="24"/>
                <w:szCs w:val="24"/>
              </w:rPr>
              <w:t>Знать</w:t>
            </w:r>
          </w:p>
        </w:tc>
        <w:tc>
          <w:tcPr>
            <w:tcW w:w="1604" w:type="dxa"/>
          </w:tcPr>
          <w:p w14:paraId="30E8A4FE" w14:textId="77777777" w:rsidR="00580860" w:rsidRPr="00580860" w:rsidRDefault="00580860" w:rsidP="00580860">
            <w:pPr>
              <w:jc w:val="center"/>
              <w:rPr>
                <w:rFonts w:ascii="Times New Roman" w:eastAsia="Calibri" w:hAnsi="Times New Roman" w:cs="Times New Roman"/>
                <w:b/>
                <w:i/>
                <w:sz w:val="24"/>
                <w:szCs w:val="24"/>
              </w:rPr>
            </w:pPr>
            <w:r w:rsidRPr="00580860">
              <w:rPr>
                <w:rFonts w:ascii="Times New Roman" w:eastAsia="Calibri" w:hAnsi="Times New Roman" w:cs="Times New Roman"/>
                <w:b/>
                <w:sz w:val="24"/>
                <w:szCs w:val="24"/>
              </w:rPr>
              <w:t xml:space="preserve">Владеть навыками </w:t>
            </w:r>
          </w:p>
        </w:tc>
      </w:tr>
      <w:tr w:rsidR="00580860" w:rsidRPr="00580860" w14:paraId="34212A90" w14:textId="77777777" w:rsidTr="006158BE">
        <w:tc>
          <w:tcPr>
            <w:tcW w:w="2269" w:type="dxa"/>
          </w:tcPr>
          <w:p w14:paraId="0CDB494D" w14:textId="77777777" w:rsidR="00580860" w:rsidRPr="00580860" w:rsidRDefault="00580860" w:rsidP="00580860">
            <w:pPr>
              <w:rPr>
                <w:rFonts w:ascii="Times New Roman" w:eastAsia="Calibri" w:hAnsi="Times New Roman" w:cs="Times New Roman"/>
              </w:rPr>
            </w:pPr>
            <w:r w:rsidRPr="00580860">
              <w:rPr>
                <w:rFonts w:ascii="Times New Roman" w:eastAsia="Calibri" w:hAnsi="Times New Roman" w:cs="Times New Roman"/>
                <w:bCs/>
                <w:sz w:val="24"/>
                <w:szCs w:val="24"/>
              </w:rPr>
              <w:t>ОК.01</w:t>
            </w:r>
            <w:r w:rsidRPr="00580860">
              <w:rPr>
                <w:rFonts w:ascii="Times New Roman" w:eastAsia="Calibri" w:hAnsi="Times New Roman" w:cs="Times New Roman"/>
              </w:rPr>
              <w:t xml:space="preserve">  Выбирать способы решения задач профессиональной деятельности применительно к различным контекстам</w:t>
            </w:r>
          </w:p>
        </w:tc>
        <w:tc>
          <w:tcPr>
            <w:tcW w:w="3265" w:type="dxa"/>
          </w:tcPr>
          <w:p w14:paraId="5397BBDB" w14:textId="77777777" w:rsidR="00580860" w:rsidRPr="00580860" w:rsidRDefault="00580860" w:rsidP="00580860">
            <w:pPr>
              <w:rPr>
                <w:rFonts w:ascii="Times New Roman" w:eastAsia="Calibri" w:hAnsi="Times New Roman" w:cs="Times New Roman"/>
              </w:rPr>
            </w:pPr>
            <w:r w:rsidRPr="00580860">
              <w:rPr>
                <w:rFonts w:ascii="Times New Roman" w:eastAsia="Calibri" w:hAnsi="Times New Roman" w:cs="Times New Roman"/>
              </w:rPr>
              <w:t>-распознавать задачу и/или проблему в профессиональном и/или социальном контексте, анализировать и выделять её составные части;</w:t>
            </w:r>
          </w:p>
          <w:p w14:paraId="7F0E92D4" w14:textId="77777777" w:rsidR="00580860" w:rsidRPr="00580860" w:rsidRDefault="00580860" w:rsidP="00580860">
            <w:pPr>
              <w:rPr>
                <w:rFonts w:ascii="Times New Roman" w:eastAsia="Calibri" w:hAnsi="Times New Roman" w:cs="Times New Roman"/>
              </w:rPr>
            </w:pPr>
            <w:r w:rsidRPr="00580860">
              <w:rPr>
                <w:rFonts w:ascii="Times New Roman" w:eastAsia="Calibri" w:hAnsi="Times New Roman" w:cs="Times New Roman"/>
              </w:rPr>
              <w:t>-определять этапы решения задачи, составлять план действия, реализовывать составленный план, определять необходимые ресурсы;</w:t>
            </w:r>
          </w:p>
          <w:p w14:paraId="6D23B9C9" w14:textId="77777777" w:rsidR="00580860" w:rsidRPr="00580860" w:rsidRDefault="00580860" w:rsidP="00580860">
            <w:pPr>
              <w:rPr>
                <w:rFonts w:ascii="Times New Roman" w:eastAsia="Calibri" w:hAnsi="Times New Roman" w:cs="Times New Roman"/>
              </w:rPr>
            </w:pPr>
            <w:r w:rsidRPr="00580860">
              <w:rPr>
                <w:rFonts w:ascii="Times New Roman" w:eastAsia="Calibri" w:hAnsi="Times New Roman" w:cs="Times New Roman"/>
              </w:rPr>
              <w:t>-выявлять и эффективно искать информацию, необходимую для решения задачи и/или проблемы;</w:t>
            </w:r>
          </w:p>
          <w:p w14:paraId="0E9B4E15" w14:textId="77777777" w:rsidR="00580860" w:rsidRPr="00580860" w:rsidRDefault="00580860" w:rsidP="00580860">
            <w:pPr>
              <w:rPr>
                <w:rFonts w:ascii="Times New Roman" w:eastAsia="Calibri" w:hAnsi="Times New Roman" w:cs="Times New Roman"/>
              </w:rPr>
            </w:pPr>
            <w:r w:rsidRPr="00580860">
              <w:rPr>
                <w:rFonts w:ascii="Times New Roman" w:eastAsia="Calibri" w:hAnsi="Times New Roman" w:cs="Times New Roman"/>
              </w:rPr>
              <w:t>-владеть актуальными методами работы в профессиональной и смежных сферах;</w:t>
            </w:r>
          </w:p>
          <w:p w14:paraId="1BF3B777" w14:textId="30B45496" w:rsidR="00580860" w:rsidRPr="00B04090" w:rsidRDefault="00580860" w:rsidP="00580860">
            <w:pPr>
              <w:rPr>
                <w:rFonts w:ascii="Times New Roman" w:eastAsia="Calibri" w:hAnsi="Times New Roman" w:cs="Times New Roman"/>
              </w:rPr>
            </w:pPr>
            <w:r w:rsidRPr="00580860">
              <w:rPr>
                <w:rFonts w:ascii="Times New Roman" w:eastAsia="Calibri" w:hAnsi="Times New Roman" w:cs="Times New Roman"/>
              </w:rPr>
              <w:t xml:space="preserve">-оценивать результат и последствия своих действий </w:t>
            </w:r>
            <w:r w:rsidRPr="00580860">
              <w:rPr>
                <w:rFonts w:ascii="Times New Roman" w:eastAsia="Calibri" w:hAnsi="Times New Roman" w:cs="Times New Roman"/>
              </w:rPr>
              <w:lastRenderedPageBreak/>
              <w:t>(самостоятельно или с помощью наставника);</w:t>
            </w:r>
          </w:p>
        </w:tc>
        <w:tc>
          <w:tcPr>
            <w:tcW w:w="2790" w:type="dxa"/>
          </w:tcPr>
          <w:p w14:paraId="6FD221FA" w14:textId="77777777" w:rsidR="00580860" w:rsidRPr="00580860" w:rsidRDefault="00580860" w:rsidP="00580860">
            <w:pPr>
              <w:rPr>
                <w:rFonts w:ascii="Times New Roman" w:eastAsia="Calibri" w:hAnsi="Times New Roman" w:cs="Times New Roman"/>
                <w:bCs/>
                <w:i/>
                <w:sz w:val="24"/>
                <w:szCs w:val="24"/>
              </w:rPr>
            </w:pPr>
            <w:r w:rsidRPr="00580860">
              <w:rPr>
                <w:rFonts w:ascii="Times New Roman" w:eastAsia="Calibri" w:hAnsi="Times New Roman" w:cs="Times New Roman"/>
              </w:rPr>
              <w:lastRenderedPageBreak/>
              <w:t>-актуальный профессиональный и социальный контекст, в котором приходится работать и жить;</w:t>
            </w:r>
          </w:p>
          <w:p w14:paraId="6B6E542D" w14:textId="77777777" w:rsidR="00580860" w:rsidRPr="00580860" w:rsidRDefault="00580860" w:rsidP="00580860">
            <w:pPr>
              <w:rPr>
                <w:rFonts w:ascii="Times New Roman" w:eastAsia="Calibri" w:hAnsi="Times New Roman" w:cs="Times New Roman"/>
                <w:sz w:val="24"/>
                <w:szCs w:val="24"/>
              </w:rPr>
            </w:pPr>
            <w:r w:rsidRPr="00580860">
              <w:rPr>
                <w:rFonts w:ascii="Times New Roman" w:eastAsia="Calibri" w:hAnsi="Times New Roman" w:cs="Times New Roman"/>
              </w:rPr>
              <w:t>-структура плана для решения задач, алгоритмы выполнения работ в профессиональной и смежных областях;</w:t>
            </w:r>
          </w:p>
          <w:p w14:paraId="02A032F8" w14:textId="77777777" w:rsidR="00580860" w:rsidRPr="00580860" w:rsidRDefault="00580860" w:rsidP="00580860">
            <w:pPr>
              <w:rPr>
                <w:rFonts w:ascii="Times New Roman" w:eastAsia="Calibri" w:hAnsi="Times New Roman" w:cs="Times New Roman"/>
              </w:rPr>
            </w:pPr>
            <w:r w:rsidRPr="00580860">
              <w:rPr>
                <w:rFonts w:ascii="Times New Roman" w:eastAsia="Calibri" w:hAnsi="Times New Roman" w:cs="Times New Roman"/>
              </w:rPr>
              <w:t>-основные источники информации и ресурсы для решения задач и/или проблем в профессиональном и/или социальном контексте;</w:t>
            </w:r>
          </w:p>
          <w:p w14:paraId="56D007DE" w14:textId="77777777" w:rsidR="00580860" w:rsidRPr="00580860" w:rsidRDefault="00580860" w:rsidP="00580860">
            <w:pPr>
              <w:rPr>
                <w:rFonts w:ascii="Times New Roman" w:eastAsia="Calibri" w:hAnsi="Times New Roman" w:cs="Times New Roman"/>
                <w:sz w:val="24"/>
                <w:szCs w:val="24"/>
              </w:rPr>
            </w:pPr>
            <w:r w:rsidRPr="00580860">
              <w:rPr>
                <w:rFonts w:ascii="Times New Roman" w:eastAsia="Calibri" w:hAnsi="Times New Roman" w:cs="Times New Roman"/>
              </w:rPr>
              <w:t>-методы работы в профессиональной и смежных сферах;</w:t>
            </w:r>
          </w:p>
          <w:p w14:paraId="05CABD33" w14:textId="77777777" w:rsidR="00580860" w:rsidRPr="00580860" w:rsidRDefault="00580860" w:rsidP="00580860">
            <w:pPr>
              <w:rPr>
                <w:rFonts w:ascii="Times New Roman" w:eastAsia="Calibri" w:hAnsi="Times New Roman" w:cs="Times New Roman"/>
                <w:sz w:val="24"/>
                <w:szCs w:val="24"/>
              </w:rPr>
            </w:pPr>
            <w:r w:rsidRPr="00580860">
              <w:rPr>
                <w:rFonts w:ascii="Times New Roman" w:eastAsia="Calibri" w:hAnsi="Times New Roman" w:cs="Times New Roman"/>
                <w:sz w:val="24"/>
                <w:szCs w:val="24"/>
              </w:rPr>
              <w:t>-</w:t>
            </w:r>
            <w:r w:rsidRPr="00580860">
              <w:rPr>
                <w:rFonts w:ascii="Times New Roman" w:eastAsia="Calibri" w:hAnsi="Times New Roman" w:cs="Times New Roman"/>
              </w:rPr>
              <w:t xml:space="preserve">порядок оценки результатов решения задач </w:t>
            </w:r>
            <w:r w:rsidRPr="00580860">
              <w:rPr>
                <w:rFonts w:ascii="Times New Roman" w:eastAsia="Calibri" w:hAnsi="Times New Roman" w:cs="Times New Roman"/>
              </w:rPr>
              <w:lastRenderedPageBreak/>
              <w:t>профессиональной деятельности;</w:t>
            </w:r>
          </w:p>
        </w:tc>
        <w:tc>
          <w:tcPr>
            <w:tcW w:w="1604" w:type="dxa"/>
          </w:tcPr>
          <w:p w14:paraId="4DC90712" w14:textId="77777777" w:rsidR="00580860" w:rsidRPr="00580860" w:rsidRDefault="00580860" w:rsidP="00580860">
            <w:pPr>
              <w:jc w:val="center"/>
              <w:rPr>
                <w:rFonts w:ascii="Times New Roman" w:eastAsia="Calibri" w:hAnsi="Times New Roman" w:cs="Times New Roman"/>
                <w:bCs/>
                <w:i/>
                <w:sz w:val="24"/>
                <w:szCs w:val="24"/>
              </w:rPr>
            </w:pPr>
            <w:r w:rsidRPr="00580860">
              <w:rPr>
                <w:rFonts w:ascii="Times New Roman" w:eastAsia="Calibri" w:hAnsi="Times New Roman" w:cs="Times New Roman"/>
                <w:bCs/>
                <w:i/>
                <w:sz w:val="24"/>
                <w:szCs w:val="24"/>
              </w:rPr>
              <w:lastRenderedPageBreak/>
              <w:t>-</w:t>
            </w:r>
          </w:p>
        </w:tc>
      </w:tr>
      <w:tr w:rsidR="00580860" w:rsidRPr="00580860" w14:paraId="54720EA4" w14:textId="77777777" w:rsidTr="006158BE">
        <w:tc>
          <w:tcPr>
            <w:tcW w:w="2269" w:type="dxa"/>
          </w:tcPr>
          <w:p w14:paraId="776A94CD" w14:textId="77777777" w:rsidR="00580860" w:rsidRPr="00580860" w:rsidRDefault="00580860" w:rsidP="00580860">
            <w:pPr>
              <w:rPr>
                <w:rFonts w:ascii="Times New Roman" w:eastAsia="Calibri" w:hAnsi="Times New Roman" w:cs="Times New Roman"/>
              </w:rPr>
            </w:pPr>
            <w:r w:rsidRPr="00580860">
              <w:rPr>
                <w:rFonts w:ascii="Times New Roman" w:eastAsia="Calibri" w:hAnsi="Times New Roman" w:cs="Times New Roman"/>
              </w:rPr>
              <w:lastRenderedPageBreak/>
              <w:t>ОК.02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5" w:type="dxa"/>
          </w:tcPr>
          <w:p w14:paraId="4EDB690B" w14:textId="77777777" w:rsidR="00580860" w:rsidRPr="00580860" w:rsidRDefault="00580860" w:rsidP="00580860">
            <w:pPr>
              <w:widowControl w:val="0"/>
              <w:tabs>
                <w:tab w:val="left" w:pos="175"/>
              </w:tabs>
              <w:rPr>
                <w:rFonts w:ascii="Times New Roman" w:eastAsia="Calibri" w:hAnsi="Times New Roman" w:cs="Times New Roman"/>
              </w:rPr>
            </w:pPr>
            <w:r w:rsidRPr="00580860">
              <w:rPr>
                <w:rFonts w:ascii="Times New Roman" w:eastAsia="Calibri" w:hAnsi="Times New Roman" w:cs="Times New Roman"/>
              </w:rPr>
              <w:t>-определять задачи для поиска информации, планировать процесс поиска, выбирать необходимые источники информации;</w:t>
            </w:r>
          </w:p>
          <w:p w14:paraId="5259AC7A" w14:textId="77777777" w:rsidR="00580860" w:rsidRPr="00580860" w:rsidRDefault="00580860" w:rsidP="00580860">
            <w:pPr>
              <w:widowControl w:val="0"/>
              <w:tabs>
                <w:tab w:val="left" w:pos="175"/>
              </w:tabs>
              <w:rPr>
                <w:rFonts w:ascii="Times New Roman" w:eastAsia="Calibri" w:hAnsi="Times New Roman" w:cs="Times New Roman"/>
              </w:rPr>
            </w:pPr>
            <w:r w:rsidRPr="00580860">
              <w:rPr>
                <w:rFonts w:ascii="Times New Roman" w:eastAsia="Calibri" w:hAnsi="Times New Roman" w:cs="Times New Roman"/>
              </w:rPr>
              <w:t xml:space="preserve">-выделять наиболее значимое в перечне информации, структурировать получаемую информацию, оформлять результаты поиска; </w:t>
            </w:r>
          </w:p>
          <w:p w14:paraId="553AAA39" w14:textId="77777777" w:rsidR="00580860" w:rsidRPr="00580860" w:rsidRDefault="00580860" w:rsidP="00580860">
            <w:pPr>
              <w:widowControl w:val="0"/>
              <w:tabs>
                <w:tab w:val="left" w:pos="175"/>
              </w:tabs>
              <w:rPr>
                <w:rFonts w:ascii="Times New Roman" w:eastAsia="Calibri" w:hAnsi="Times New Roman" w:cs="Times New Roman"/>
              </w:rPr>
            </w:pPr>
            <w:r w:rsidRPr="00580860">
              <w:rPr>
                <w:rFonts w:ascii="Times New Roman" w:eastAsia="Calibri" w:hAnsi="Times New Roman" w:cs="Times New Roman"/>
              </w:rPr>
              <w:t>-оценивать практическую значимость результатов поиска;</w:t>
            </w:r>
          </w:p>
          <w:p w14:paraId="46A127BF" w14:textId="77777777" w:rsidR="00580860" w:rsidRPr="00580860" w:rsidRDefault="00580860" w:rsidP="00580860">
            <w:pPr>
              <w:widowControl w:val="0"/>
              <w:tabs>
                <w:tab w:val="left" w:pos="175"/>
              </w:tabs>
              <w:rPr>
                <w:rFonts w:ascii="Times New Roman" w:eastAsia="Calibri" w:hAnsi="Times New Roman" w:cs="Times New Roman"/>
              </w:rPr>
            </w:pPr>
            <w:r w:rsidRPr="00580860">
              <w:rPr>
                <w:rFonts w:ascii="Times New Roman" w:eastAsia="Calibri" w:hAnsi="Times New Roman" w:cs="Times New Roman"/>
              </w:rPr>
              <w:t>применять средства информационных технологий для решения профессиональных задач</w:t>
            </w:r>
          </w:p>
          <w:p w14:paraId="2F7E9877" w14:textId="77777777" w:rsidR="00580860" w:rsidRPr="00580860" w:rsidRDefault="00580860" w:rsidP="00580860">
            <w:pPr>
              <w:widowControl w:val="0"/>
              <w:tabs>
                <w:tab w:val="left" w:pos="175"/>
              </w:tabs>
              <w:rPr>
                <w:rFonts w:ascii="Times New Roman" w:eastAsia="Calibri" w:hAnsi="Times New Roman" w:cs="Times New Roman"/>
              </w:rPr>
            </w:pPr>
            <w:r w:rsidRPr="00580860">
              <w:rPr>
                <w:rFonts w:ascii="Times New Roman" w:eastAsia="Calibri" w:hAnsi="Times New Roman" w:cs="Times New Roman"/>
              </w:rPr>
              <w:t xml:space="preserve">-использовать современное программное обеспечение в профессиональной деятельности; </w:t>
            </w:r>
          </w:p>
          <w:p w14:paraId="26ABCB0C" w14:textId="77777777" w:rsidR="00580860" w:rsidRPr="00580860" w:rsidRDefault="00580860" w:rsidP="00580860">
            <w:pPr>
              <w:widowControl w:val="0"/>
              <w:tabs>
                <w:tab w:val="left" w:pos="175"/>
              </w:tabs>
              <w:rPr>
                <w:rFonts w:ascii="Times New Roman" w:eastAsia="Calibri" w:hAnsi="Times New Roman" w:cs="Times New Roman"/>
                <w:iCs/>
              </w:rPr>
            </w:pPr>
            <w:r w:rsidRPr="00580860">
              <w:rPr>
                <w:rFonts w:ascii="Times New Roman" w:eastAsia="Calibri" w:hAnsi="Times New Roman" w:cs="Times New Roman"/>
              </w:rPr>
              <w:t>-использовать различные цифровые средства для решения профессиональных задач</w:t>
            </w:r>
          </w:p>
        </w:tc>
        <w:tc>
          <w:tcPr>
            <w:tcW w:w="2790" w:type="dxa"/>
          </w:tcPr>
          <w:p w14:paraId="27995F95" w14:textId="77777777" w:rsidR="00580860" w:rsidRPr="00580860" w:rsidRDefault="00580860" w:rsidP="00580860">
            <w:pPr>
              <w:rPr>
                <w:rFonts w:ascii="Times New Roman" w:eastAsia="Calibri" w:hAnsi="Times New Roman" w:cs="Times New Roman"/>
              </w:rPr>
            </w:pPr>
            <w:r w:rsidRPr="00580860">
              <w:rPr>
                <w:rFonts w:ascii="Times New Roman" w:eastAsia="Calibri" w:hAnsi="Times New Roman" w:cs="Times New Roman"/>
              </w:rPr>
              <w:t>-номенклатура информационных источников, применяемых в профессиональной деятельности;</w:t>
            </w:r>
          </w:p>
          <w:p w14:paraId="41F490E6" w14:textId="77777777" w:rsidR="00580860" w:rsidRPr="00580860" w:rsidRDefault="00580860" w:rsidP="00580860">
            <w:pPr>
              <w:rPr>
                <w:rFonts w:ascii="Times New Roman" w:eastAsia="Calibri" w:hAnsi="Times New Roman" w:cs="Times New Roman"/>
              </w:rPr>
            </w:pPr>
            <w:r w:rsidRPr="00580860">
              <w:rPr>
                <w:rFonts w:ascii="Times New Roman" w:eastAsia="Calibri" w:hAnsi="Times New Roman" w:cs="Times New Roman"/>
              </w:rPr>
              <w:t>-приемы структурирования информации;</w:t>
            </w:r>
          </w:p>
          <w:p w14:paraId="5E67A31E" w14:textId="77777777" w:rsidR="00580860" w:rsidRPr="00580860" w:rsidRDefault="00580860" w:rsidP="00580860">
            <w:pPr>
              <w:rPr>
                <w:rFonts w:ascii="Times New Roman" w:eastAsia="Calibri" w:hAnsi="Times New Roman" w:cs="Times New Roman"/>
              </w:rPr>
            </w:pPr>
            <w:r w:rsidRPr="00580860">
              <w:rPr>
                <w:rFonts w:ascii="Times New Roman" w:eastAsia="Calibri" w:hAnsi="Times New Roman" w:cs="Times New Roman"/>
              </w:rPr>
              <w:t>формат оформления результатов поиска информации;</w:t>
            </w:r>
          </w:p>
          <w:p w14:paraId="48E98E63" w14:textId="77777777" w:rsidR="00580860" w:rsidRPr="00580860" w:rsidRDefault="00580860" w:rsidP="00580860">
            <w:pPr>
              <w:rPr>
                <w:rFonts w:ascii="Times New Roman" w:eastAsia="Calibri" w:hAnsi="Times New Roman" w:cs="Times New Roman"/>
              </w:rPr>
            </w:pPr>
            <w:r w:rsidRPr="00580860">
              <w:rPr>
                <w:rFonts w:ascii="Times New Roman" w:eastAsia="Calibri" w:hAnsi="Times New Roman" w:cs="Times New Roman"/>
              </w:rPr>
              <w:t>-современные средства и устройства информатизации, порядок их применения;</w:t>
            </w:r>
          </w:p>
          <w:p w14:paraId="430859A9" w14:textId="77777777" w:rsidR="00580860" w:rsidRPr="00580860" w:rsidRDefault="00580860" w:rsidP="00580860">
            <w:pPr>
              <w:rPr>
                <w:rFonts w:ascii="Times New Roman" w:eastAsia="Calibri" w:hAnsi="Times New Roman" w:cs="Times New Roman"/>
              </w:rPr>
            </w:pPr>
            <w:r w:rsidRPr="00580860">
              <w:rPr>
                <w:rFonts w:ascii="Times New Roman" w:eastAsia="Calibri" w:hAnsi="Times New Roman" w:cs="Times New Roman"/>
              </w:rPr>
              <w:t>-программное обеспечение в профессиональной деятельности, в том числе цифровые средства</w:t>
            </w:r>
          </w:p>
        </w:tc>
        <w:tc>
          <w:tcPr>
            <w:tcW w:w="1604" w:type="dxa"/>
          </w:tcPr>
          <w:p w14:paraId="32647F3D" w14:textId="77777777" w:rsidR="00580860" w:rsidRPr="00580860" w:rsidRDefault="00580860" w:rsidP="00580860">
            <w:pPr>
              <w:jc w:val="center"/>
              <w:rPr>
                <w:rFonts w:ascii="Times New Roman" w:eastAsia="Calibri" w:hAnsi="Times New Roman" w:cs="Times New Roman"/>
                <w:bCs/>
                <w:i/>
                <w:sz w:val="24"/>
                <w:szCs w:val="24"/>
              </w:rPr>
            </w:pPr>
            <w:r w:rsidRPr="00580860">
              <w:rPr>
                <w:rFonts w:ascii="Times New Roman" w:eastAsia="Calibri" w:hAnsi="Times New Roman" w:cs="Times New Roman"/>
                <w:bCs/>
                <w:i/>
                <w:sz w:val="24"/>
                <w:szCs w:val="24"/>
              </w:rPr>
              <w:t>-</w:t>
            </w:r>
          </w:p>
        </w:tc>
      </w:tr>
      <w:tr w:rsidR="00580860" w:rsidRPr="00580860" w14:paraId="5BEC78B9" w14:textId="77777777" w:rsidTr="006158BE">
        <w:tc>
          <w:tcPr>
            <w:tcW w:w="2269" w:type="dxa"/>
          </w:tcPr>
          <w:p w14:paraId="36A88E5C" w14:textId="77777777" w:rsidR="00580860" w:rsidRPr="00580860" w:rsidRDefault="00580860" w:rsidP="00580860">
            <w:pPr>
              <w:rPr>
                <w:rFonts w:ascii="Times New Roman" w:eastAsia="Calibri" w:hAnsi="Times New Roman" w:cs="Times New Roman"/>
              </w:rPr>
            </w:pPr>
            <w:r w:rsidRPr="00580860">
              <w:rPr>
                <w:rFonts w:ascii="Times New Roman" w:eastAsia="Calibri" w:hAnsi="Times New Roman" w:cs="Times New Roman"/>
              </w:rPr>
              <w:t>ОК.03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265" w:type="dxa"/>
          </w:tcPr>
          <w:p w14:paraId="7B6A1EA8" w14:textId="77777777" w:rsidR="00580860" w:rsidRPr="00580860" w:rsidRDefault="00580860" w:rsidP="00580860">
            <w:pPr>
              <w:widowControl w:val="0"/>
              <w:tabs>
                <w:tab w:val="left" w:pos="175"/>
              </w:tabs>
              <w:rPr>
                <w:rFonts w:ascii="Times New Roman" w:eastAsia="Calibri" w:hAnsi="Times New Roman" w:cs="Times New Roman"/>
              </w:rPr>
            </w:pPr>
            <w:r w:rsidRPr="00580860">
              <w:rPr>
                <w:rFonts w:ascii="Times New Roman" w:eastAsia="Calibri" w:hAnsi="Times New Roman" w:cs="Times New Roman"/>
              </w:rPr>
              <w:t>-определять актуальность нормативно-правовой документации в профессиональной деятельности;</w:t>
            </w:r>
          </w:p>
          <w:p w14:paraId="31271EEC" w14:textId="77777777" w:rsidR="00580860" w:rsidRPr="00580860" w:rsidRDefault="00580860" w:rsidP="00580860">
            <w:pPr>
              <w:widowControl w:val="0"/>
              <w:tabs>
                <w:tab w:val="left" w:pos="175"/>
              </w:tabs>
              <w:rPr>
                <w:rFonts w:ascii="Times New Roman" w:eastAsia="Calibri" w:hAnsi="Times New Roman" w:cs="Times New Roman"/>
              </w:rPr>
            </w:pPr>
            <w:r w:rsidRPr="00580860">
              <w:rPr>
                <w:rFonts w:ascii="Times New Roman" w:eastAsia="Calibri" w:hAnsi="Times New Roman" w:cs="Times New Roman"/>
              </w:rPr>
              <w:t>-определять и выстраивать траектории профессионального развития и самообразования;</w:t>
            </w:r>
          </w:p>
          <w:p w14:paraId="44DA225E" w14:textId="77777777" w:rsidR="00580860" w:rsidRPr="00580860" w:rsidRDefault="00580860" w:rsidP="00580860">
            <w:pPr>
              <w:widowControl w:val="0"/>
              <w:tabs>
                <w:tab w:val="left" w:pos="175"/>
              </w:tabs>
              <w:rPr>
                <w:rFonts w:ascii="Times New Roman" w:eastAsia="Calibri" w:hAnsi="Times New Roman" w:cs="Times New Roman"/>
              </w:rPr>
            </w:pPr>
            <w:r w:rsidRPr="00580860">
              <w:rPr>
                <w:rFonts w:ascii="Times New Roman" w:eastAsia="Calibri" w:hAnsi="Times New Roman" w:cs="Times New Roman"/>
              </w:rPr>
              <w:t>-выявлять достоинства и недостатки коммерческой идеи;</w:t>
            </w:r>
          </w:p>
          <w:p w14:paraId="7F6559CB" w14:textId="77777777" w:rsidR="00580860" w:rsidRPr="00580860" w:rsidRDefault="00580860" w:rsidP="00580860">
            <w:pPr>
              <w:widowControl w:val="0"/>
              <w:tabs>
                <w:tab w:val="left" w:pos="175"/>
              </w:tabs>
              <w:rPr>
                <w:rFonts w:ascii="Times New Roman" w:eastAsia="Calibri" w:hAnsi="Times New Roman" w:cs="Times New Roman"/>
              </w:rPr>
            </w:pPr>
            <w:r w:rsidRPr="00580860">
              <w:rPr>
                <w:rFonts w:ascii="Times New Roman" w:eastAsia="Calibri" w:hAnsi="Times New Roman" w:cs="Times New Roman"/>
              </w:rPr>
              <w:t>определять инвестиционную привлекательность коммерческих идей в рамках профессиональной деятельности, выявлять источники финансирования;</w:t>
            </w:r>
          </w:p>
          <w:p w14:paraId="6E32C54B" w14:textId="77777777" w:rsidR="00580860" w:rsidRPr="00580860" w:rsidRDefault="00580860" w:rsidP="00580860">
            <w:pPr>
              <w:widowControl w:val="0"/>
              <w:tabs>
                <w:tab w:val="left" w:pos="175"/>
              </w:tabs>
              <w:rPr>
                <w:rFonts w:ascii="Times New Roman" w:eastAsia="Calibri" w:hAnsi="Times New Roman" w:cs="Times New Roman"/>
              </w:rPr>
            </w:pPr>
            <w:r w:rsidRPr="00580860">
              <w:rPr>
                <w:rFonts w:ascii="Times New Roman" w:eastAsia="Calibri" w:hAnsi="Times New Roman" w:cs="Times New Roman"/>
              </w:rPr>
              <w:t>-презентовать идеи открытия собственного дела в профессиональной деятельности;</w:t>
            </w:r>
          </w:p>
          <w:p w14:paraId="2CC7B486" w14:textId="77777777" w:rsidR="00580860" w:rsidRPr="00580860" w:rsidRDefault="00580860" w:rsidP="00580860">
            <w:pPr>
              <w:widowControl w:val="0"/>
              <w:tabs>
                <w:tab w:val="left" w:pos="175"/>
              </w:tabs>
              <w:rPr>
                <w:rFonts w:ascii="Times New Roman" w:eastAsia="Calibri" w:hAnsi="Times New Roman" w:cs="Times New Roman"/>
              </w:rPr>
            </w:pPr>
            <w:r w:rsidRPr="00580860">
              <w:rPr>
                <w:rFonts w:ascii="Times New Roman" w:eastAsia="Calibri" w:hAnsi="Times New Roman" w:cs="Times New Roman"/>
              </w:rPr>
              <w:t>-определять источники достоверной правовой информации;</w:t>
            </w:r>
          </w:p>
          <w:p w14:paraId="04655046" w14:textId="77777777" w:rsidR="00580860" w:rsidRPr="00580860" w:rsidRDefault="00580860" w:rsidP="00580860">
            <w:pPr>
              <w:widowControl w:val="0"/>
              <w:tabs>
                <w:tab w:val="left" w:pos="175"/>
              </w:tabs>
              <w:rPr>
                <w:rFonts w:ascii="Times New Roman" w:eastAsia="Calibri" w:hAnsi="Times New Roman" w:cs="Times New Roman"/>
              </w:rPr>
            </w:pPr>
            <w:r w:rsidRPr="00580860">
              <w:rPr>
                <w:rFonts w:ascii="Times New Roman" w:eastAsia="Calibri" w:hAnsi="Times New Roman" w:cs="Times New Roman"/>
              </w:rPr>
              <w:t>находить интересные проектные идеи, грамотно их формулировать и документировать;</w:t>
            </w:r>
          </w:p>
          <w:p w14:paraId="3DC54DDE" w14:textId="77777777" w:rsidR="00580860" w:rsidRPr="00580860" w:rsidRDefault="00580860" w:rsidP="00580860">
            <w:pPr>
              <w:widowControl w:val="0"/>
              <w:tabs>
                <w:tab w:val="left" w:pos="175"/>
              </w:tabs>
              <w:rPr>
                <w:rFonts w:ascii="Times New Roman" w:eastAsia="Calibri" w:hAnsi="Times New Roman" w:cs="Times New Roman"/>
              </w:rPr>
            </w:pPr>
            <w:r w:rsidRPr="00580860">
              <w:rPr>
                <w:rFonts w:ascii="Times New Roman" w:eastAsia="Calibri" w:hAnsi="Times New Roman" w:cs="Times New Roman"/>
              </w:rPr>
              <w:t>-оценивать жизнеспособность проектной идеи, составлять план проекта</w:t>
            </w:r>
          </w:p>
        </w:tc>
        <w:tc>
          <w:tcPr>
            <w:tcW w:w="2790" w:type="dxa"/>
          </w:tcPr>
          <w:p w14:paraId="55491F94" w14:textId="77777777" w:rsidR="00580860" w:rsidRPr="00580860" w:rsidRDefault="00580860" w:rsidP="00580860">
            <w:pPr>
              <w:rPr>
                <w:rFonts w:ascii="Times New Roman" w:eastAsia="Calibri" w:hAnsi="Times New Roman" w:cs="Times New Roman"/>
              </w:rPr>
            </w:pPr>
            <w:r w:rsidRPr="00580860">
              <w:rPr>
                <w:rFonts w:ascii="Times New Roman" w:eastAsia="Calibri" w:hAnsi="Times New Roman" w:cs="Times New Roman"/>
              </w:rPr>
              <w:t>-содержание актуальной нормативно-правовой документации;</w:t>
            </w:r>
          </w:p>
          <w:p w14:paraId="714D5A1D" w14:textId="77777777" w:rsidR="00580860" w:rsidRPr="00580860" w:rsidRDefault="00580860" w:rsidP="00580860">
            <w:pPr>
              <w:rPr>
                <w:rFonts w:ascii="Times New Roman" w:eastAsia="Calibri" w:hAnsi="Times New Roman" w:cs="Times New Roman"/>
              </w:rPr>
            </w:pPr>
            <w:r w:rsidRPr="00580860">
              <w:rPr>
                <w:rFonts w:ascii="Times New Roman" w:eastAsia="Calibri" w:hAnsi="Times New Roman" w:cs="Times New Roman"/>
              </w:rPr>
              <w:t>-современная научная и профессиональная терминология;</w:t>
            </w:r>
          </w:p>
          <w:p w14:paraId="3F86F336" w14:textId="77777777" w:rsidR="00580860" w:rsidRPr="00580860" w:rsidRDefault="00580860" w:rsidP="00580860">
            <w:pPr>
              <w:rPr>
                <w:rFonts w:ascii="Times New Roman" w:eastAsia="Calibri" w:hAnsi="Times New Roman" w:cs="Times New Roman"/>
              </w:rPr>
            </w:pPr>
            <w:r w:rsidRPr="00580860">
              <w:rPr>
                <w:rFonts w:ascii="Times New Roman" w:eastAsia="Calibri" w:hAnsi="Times New Roman" w:cs="Times New Roman"/>
              </w:rPr>
              <w:t>-возможные траектории профессионального развития и самообразования;</w:t>
            </w:r>
          </w:p>
          <w:p w14:paraId="372D2F04" w14:textId="77777777" w:rsidR="00580860" w:rsidRPr="00580860" w:rsidRDefault="00580860" w:rsidP="00580860">
            <w:pPr>
              <w:rPr>
                <w:rFonts w:ascii="Times New Roman" w:eastAsia="Calibri" w:hAnsi="Times New Roman" w:cs="Times New Roman"/>
              </w:rPr>
            </w:pPr>
            <w:r w:rsidRPr="00580860">
              <w:rPr>
                <w:rFonts w:ascii="Times New Roman" w:eastAsia="Calibri" w:hAnsi="Times New Roman" w:cs="Times New Roman"/>
              </w:rPr>
              <w:t>-основы предпринимательской деятельности, правовой и финансовой грамотности;</w:t>
            </w:r>
          </w:p>
          <w:p w14:paraId="5B718278" w14:textId="77777777" w:rsidR="00580860" w:rsidRPr="00580860" w:rsidRDefault="00580860" w:rsidP="00580860">
            <w:pPr>
              <w:rPr>
                <w:rFonts w:ascii="Times New Roman" w:eastAsia="Calibri" w:hAnsi="Times New Roman" w:cs="Times New Roman"/>
              </w:rPr>
            </w:pPr>
            <w:r w:rsidRPr="00580860">
              <w:rPr>
                <w:rFonts w:ascii="Times New Roman" w:eastAsia="Calibri" w:hAnsi="Times New Roman" w:cs="Times New Roman"/>
              </w:rPr>
              <w:t>-правила разработки презентации;</w:t>
            </w:r>
          </w:p>
          <w:p w14:paraId="2CA72384" w14:textId="77777777" w:rsidR="00580860" w:rsidRPr="00580860" w:rsidRDefault="00580860" w:rsidP="00580860">
            <w:pPr>
              <w:rPr>
                <w:rFonts w:ascii="Times New Roman" w:eastAsia="Calibri" w:hAnsi="Times New Roman" w:cs="Times New Roman"/>
              </w:rPr>
            </w:pPr>
            <w:r w:rsidRPr="00580860">
              <w:rPr>
                <w:rFonts w:ascii="Times New Roman" w:eastAsia="Calibri" w:hAnsi="Times New Roman" w:cs="Times New Roman"/>
              </w:rPr>
              <w:t>основные этапы разработки и реализации проекта</w:t>
            </w:r>
          </w:p>
        </w:tc>
        <w:tc>
          <w:tcPr>
            <w:tcW w:w="1604" w:type="dxa"/>
          </w:tcPr>
          <w:p w14:paraId="230A4457" w14:textId="77777777" w:rsidR="00580860" w:rsidRPr="00580860" w:rsidRDefault="00580860" w:rsidP="00580860">
            <w:pPr>
              <w:jc w:val="center"/>
              <w:rPr>
                <w:rFonts w:ascii="Times New Roman" w:eastAsia="Calibri" w:hAnsi="Times New Roman" w:cs="Times New Roman"/>
                <w:bCs/>
                <w:i/>
                <w:sz w:val="24"/>
                <w:szCs w:val="24"/>
              </w:rPr>
            </w:pPr>
            <w:r w:rsidRPr="00580860">
              <w:rPr>
                <w:rFonts w:ascii="Times New Roman" w:eastAsia="Calibri" w:hAnsi="Times New Roman" w:cs="Times New Roman"/>
                <w:bCs/>
                <w:i/>
                <w:sz w:val="24"/>
                <w:szCs w:val="24"/>
              </w:rPr>
              <w:t>-</w:t>
            </w:r>
          </w:p>
        </w:tc>
      </w:tr>
      <w:tr w:rsidR="00580860" w:rsidRPr="00580860" w14:paraId="2AF9D549" w14:textId="77777777" w:rsidTr="006158BE">
        <w:tc>
          <w:tcPr>
            <w:tcW w:w="2269" w:type="dxa"/>
          </w:tcPr>
          <w:p w14:paraId="19E0371D" w14:textId="77777777" w:rsidR="00580860" w:rsidRPr="00580860" w:rsidRDefault="00580860" w:rsidP="00580860">
            <w:pPr>
              <w:rPr>
                <w:rFonts w:ascii="Times New Roman" w:eastAsia="Calibri" w:hAnsi="Times New Roman" w:cs="Times New Roman"/>
              </w:rPr>
            </w:pPr>
            <w:r w:rsidRPr="00580860">
              <w:rPr>
                <w:rFonts w:ascii="Times New Roman" w:eastAsia="Calibri" w:hAnsi="Times New Roman" w:cs="Times New Roman"/>
              </w:rPr>
              <w:lastRenderedPageBreak/>
              <w:t>ОК.04 Эффективно взаимодействовать и работать в коллективе и команде</w:t>
            </w:r>
          </w:p>
        </w:tc>
        <w:tc>
          <w:tcPr>
            <w:tcW w:w="3265" w:type="dxa"/>
          </w:tcPr>
          <w:p w14:paraId="49AF0836" w14:textId="77777777" w:rsidR="00580860" w:rsidRPr="00580860" w:rsidRDefault="00580860" w:rsidP="00580860">
            <w:pPr>
              <w:widowControl w:val="0"/>
              <w:tabs>
                <w:tab w:val="left" w:pos="175"/>
              </w:tabs>
              <w:rPr>
                <w:rFonts w:ascii="Times New Roman" w:eastAsia="Calibri" w:hAnsi="Times New Roman" w:cs="Times New Roman"/>
                <w:spacing w:val="-4"/>
              </w:rPr>
            </w:pPr>
            <w:r w:rsidRPr="00580860">
              <w:rPr>
                <w:rFonts w:ascii="Times New Roman" w:eastAsia="Calibri" w:hAnsi="Times New Roman" w:cs="Times New Roman"/>
                <w:spacing w:val="-4"/>
              </w:rPr>
              <w:t>-организовывать работу коллектива и команды;</w:t>
            </w:r>
          </w:p>
          <w:p w14:paraId="5ADACDB1" w14:textId="77777777" w:rsidR="00580860" w:rsidRPr="00580860" w:rsidRDefault="00580860" w:rsidP="00580860">
            <w:pPr>
              <w:widowControl w:val="0"/>
              <w:tabs>
                <w:tab w:val="left" w:pos="175"/>
              </w:tabs>
              <w:rPr>
                <w:rFonts w:ascii="Times New Roman" w:eastAsia="Calibri" w:hAnsi="Times New Roman" w:cs="Times New Roman"/>
              </w:rPr>
            </w:pPr>
            <w:r w:rsidRPr="00580860">
              <w:rPr>
                <w:rFonts w:ascii="Times New Roman" w:eastAsia="Calibri" w:hAnsi="Times New Roman" w:cs="Times New Roman"/>
                <w:spacing w:val="-4"/>
              </w:rPr>
              <w:t>-взаимодействовать с коллегами, руководством, клиентами в ходе профессиональной деятельности</w:t>
            </w:r>
          </w:p>
        </w:tc>
        <w:tc>
          <w:tcPr>
            <w:tcW w:w="2790" w:type="dxa"/>
          </w:tcPr>
          <w:p w14:paraId="1711E37C" w14:textId="77777777" w:rsidR="00580860" w:rsidRPr="00580860" w:rsidRDefault="00580860" w:rsidP="00580860">
            <w:pPr>
              <w:rPr>
                <w:rFonts w:ascii="Times New Roman" w:eastAsia="Calibri" w:hAnsi="Times New Roman" w:cs="Times New Roman"/>
              </w:rPr>
            </w:pPr>
            <w:r w:rsidRPr="00580860">
              <w:rPr>
                <w:rFonts w:ascii="Times New Roman" w:eastAsia="Calibri" w:hAnsi="Times New Roman" w:cs="Times New Roman"/>
              </w:rPr>
              <w:t>-психологические основы деятельности коллектива;</w:t>
            </w:r>
          </w:p>
          <w:p w14:paraId="2450B9E8" w14:textId="77777777" w:rsidR="00580860" w:rsidRPr="00580860" w:rsidRDefault="00580860" w:rsidP="00580860">
            <w:pPr>
              <w:rPr>
                <w:rFonts w:ascii="Times New Roman" w:eastAsia="Calibri" w:hAnsi="Times New Roman" w:cs="Times New Roman"/>
              </w:rPr>
            </w:pPr>
            <w:r w:rsidRPr="00580860">
              <w:rPr>
                <w:rFonts w:ascii="Times New Roman" w:eastAsia="Calibri" w:hAnsi="Times New Roman" w:cs="Times New Roman"/>
              </w:rPr>
              <w:t>-психологические особенности личности</w:t>
            </w:r>
          </w:p>
        </w:tc>
        <w:tc>
          <w:tcPr>
            <w:tcW w:w="1604" w:type="dxa"/>
          </w:tcPr>
          <w:p w14:paraId="47F8B30D" w14:textId="77777777" w:rsidR="00580860" w:rsidRPr="00580860" w:rsidRDefault="00580860" w:rsidP="00580860">
            <w:pPr>
              <w:jc w:val="center"/>
              <w:rPr>
                <w:rFonts w:ascii="Times New Roman" w:eastAsia="Calibri" w:hAnsi="Times New Roman" w:cs="Times New Roman"/>
                <w:bCs/>
                <w:i/>
                <w:sz w:val="24"/>
                <w:szCs w:val="24"/>
              </w:rPr>
            </w:pPr>
            <w:r w:rsidRPr="00580860">
              <w:rPr>
                <w:rFonts w:ascii="Times New Roman" w:eastAsia="Calibri" w:hAnsi="Times New Roman" w:cs="Times New Roman"/>
                <w:bCs/>
                <w:i/>
                <w:sz w:val="24"/>
                <w:szCs w:val="24"/>
              </w:rPr>
              <w:t>-</w:t>
            </w:r>
          </w:p>
        </w:tc>
      </w:tr>
      <w:tr w:rsidR="00580860" w:rsidRPr="00580860" w14:paraId="0BA780ED" w14:textId="77777777" w:rsidTr="006158BE">
        <w:tc>
          <w:tcPr>
            <w:tcW w:w="2269" w:type="dxa"/>
          </w:tcPr>
          <w:p w14:paraId="4D782A02" w14:textId="77777777" w:rsidR="00580860" w:rsidRPr="00580860" w:rsidRDefault="00580860" w:rsidP="00580860">
            <w:pPr>
              <w:widowControl w:val="0"/>
              <w:jc w:val="both"/>
              <w:rPr>
                <w:rFonts w:ascii="Times New Roman" w:eastAsia="Calibri" w:hAnsi="Times New Roman" w:cs="Times New Roman"/>
              </w:rPr>
            </w:pPr>
            <w:r w:rsidRPr="00580860">
              <w:rPr>
                <w:rFonts w:ascii="Times New Roman" w:eastAsia="Calibri" w:hAnsi="Times New Roman" w:cs="Times New Roman"/>
              </w:rPr>
              <w:t>ОК 05</w:t>
            </w:r>
          </w:p>
          <w:p w14:paraId="15F07C6D" w14:textId="77777777" w:rsidR="00580860" w:rsidRPr="00580860" w:rsidRDefault="00580860" w:rsidP="00580860">
            <w:pPr>
              <w:widowControl w:val="0"/>
              <w:jc w:val="both"/>
              <w:rPr>
                <w:rFonts w:ascii="Times New Roman" w:eastAsia="Calibri" w:hAnsi="Times New Roman" w:cs="Times New Roman"/>
              </w:rPr>
            </w:pPr>
            <w:r w:rsidRPr="00580860">
              <w:rPr>
                <w:rFonts w:ascii="Times New Roman" w:eastAsia="Calibri" w:hAnsi="Times New Roman" w:cs="Times New Roman"/>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65" w:type="dxa"/>
          </w:tcPr>
          <w:p w14:paraId="45E21214" w14:textId="77777777" w:rsidR="00580860" w:rsidRPr="00580860" w:rsidRDefault="00580860" w:rsidP="00580860">
            <w:pPr>
              <w:widowControl w:val="0"/>
              <w:tabs>
                <w:tab w:val="left" w:pos="175"/>
              </w:tabs>
              <w:rPr>
                <w:rFonts w:ascii="Times New Roman" w:eastAsia="Calibri" w:hAnsi="Times New Roman" w:cs="Times New Roman"/>
              </w:rPr>
            </w:pPr>
            <w:r w:rsidRPr="00580860">
              <w:rPr>
                <w:rFonts w:ascii="Times New Roman" w:eastAsia="Calibri" w:hAnsi="Times New Roman" w:cs="Times New Roman"/>
              </w:rPr>
              <w:t>-грамотно излагать свои мысли, формулировать собственное мнение, обосновывать свою позицию в учебных и практических ситуациях;</w:t>
            </w:r>
          </w:p>
          <w:p w14:paraId="0CDC50C0" w14:textId="77777777" w:rsidR="00580860" w:rsidRPr="00580860" w:rsidRDefault="00580860" w:rsidP="00580860">
            <w:pPr>
              <w:widowControl w:val="0"/>
              <w:tabs>
                <w:tab w:val="left" w:pos="175"/>
              </w:tabs>
              <w:rPr>
                <w:rFonts w:ascii="Times New Roman" w:eastAsia="Calibri" w:hAnsi="Times New Roman" w:cs="Times New Roman"/>
              </w:rPr>
            </w:pPr>
            <w:r w:rsidRPr="00580860">
              <w:rPr>
                <w:rFonts w:ascii="Times New Roman" w:eastAsia="Calibri" w:hAnsi="Times New Roman" w:cs="Times New Roman"/>
              </w:rPr>
              <w:tab/>
              <w:t xml:space="preserve">-проявлять толерантность в коллективе; </w:t>
            </w:r>
          </w:p>
          <w:p w14:paraId="7B129429" w14:textId="77777777" w:rsidR="00580860" w:rsidRPr="00580860" w:rsidRDefault="00580860" w:rsidP="00580860">
            <w:pPr>
              <w:widowControl w:val="0"/>
              <w:tabs>
                <w:tab w:val="left" w:pos="175"/>
              </w:tabs>
              <w:rPr>
                <w:rFonts w:ascii="Times New Roman" w:eastAsia="Calibri" w:hAnsi="Times New Roman" w:cs="Times New Roman"/>
              </w:rPr>
            </w:pPr>
          </w:p>
        </w:tc>
        <w:tc>
          <w:tcPr>
            <w:tcW w:w="2790" w:type="dxa"/>
          </w:tcPr>
          <w:p w14:paraId="12CAF4DD" w14:textId="77777777" w:rsidR="00580860" w:rsidRPr="00580860" w:rsidRDefault="00580860" w:rsidP="00580860">
            <w:pPr>
              <w:widowControl w:val="0"/>
              <w:tabs>
                <w:tab w:val="left" w:pos="175"/>
              </w:tabs>
              <w:rPr>
                <w:rFonts w:ascii="Times New Roman" w:eastAsia="Calibri" w:hAnsi="Times New Roman" w:cs="Times New Roman"/>
                <w:iCs/>
              </w:rPr>
            </w:pPr>
            <w:r w:rsidRPr="00580860">
              <w:rPr>
                <w:rFonts w:ascii="Times New Roman" w:eastAsia="Calibri" w:hAnsi="Times New Roman" w:cs="Times New Roman"/>
                <w:iCs/>
              </w:rPr>
              <w:t>-правила оформления документов и построения устных сообщений на государственном языке РФ;</w:t>
            </w:r>
          </w:p>
          <w:p w14:paraId="0F208174" w14:textId="77777777" w:rsidR="00580860" w:rsidRPr="00580860" w:rsidRDefault="00580860" w:rsidP="00580860">
            <w:pPr>
              <w:rPr>
                <w:rFonts w:ascii="Times New Roman" w:eastAsia="Calibri" w:hAnsi="Times New Roman" w:cs="Times New Roman"/>
              </w:rPr>
            </w:pPr>
            <w:r w:rsidRPr="00580860">
              <w:rPr>
                <w:rFonts w:ascii="Times New Roman" w:eastAsia="Calibri" w:hAnsi="Times New Roman" w:cs="Times New Roman"/>
              </w:rPr>
              <w:t>-особенности социального и культурного контекста;</w:t>
            </w:r>
          </w:p>
        </w:tc>
        <w:tc>
          <w:tcPr>
            <w:tcW w:w="1604" w:type="dxa"/>
          </w:tcPr>
          <w:p w14:paraId="6D12F756" w14:textId="77777777" w:rsidR="00580860" w:rsidRPr="00580860" w:rsidRDefault="00580860" w:rsidP="00580860">
            <w:pPr>
              <w:jc w:val="center"/>
              <w:rPr>
                <w:rFonts w:ascii="Times New Roman" w:eastAsia="Calibri" w:hAnsi="Times New Roman" w:cs="Times New Roman"/>
                <w:bCs/>
                <w:sz w:val="24"/>
                <w:szCs w:val="24"/>
              </w:rPr>
            </w:pPr>
            <w:r w:rsidRPr="00580860">
              <w:rPr>
                <w:rFonts w:ascii="Times New Roman" w:eastAsia="Calibri" w:hAnsi="Times New Roman" w:cs="Times New Roman"/>
                <w:bCs/>
                <w:sz w:val="24"/>
                <w:szCs w:val="24"/>
              </w:rPr>
              <w:t>-</w:t>
            </w:r>
          </w:p>
        </w:tc>
      </w:tr>
    </w:tbl>
    <w:p w14:paraId="3409C01E" w14:textId="77777777" w:rsidR="00580860" w:rsidRPr="00580860" w:rsidRDefault="00580860" w:rsidP="00580860">
      <w:pPr>
        <w:ind w:firstLine="709"/>
        <w:rPr>
          <w:rFonts w:ascii="Times New Roman" w:eastAsia="Calibri" w:hAnsi="Times New Roman" w:cs="Times New Roman"/>
          <w:sz w:val="12"/>
          <w:szCs w:val="12"/>
          <w:lang w:eastAsia="ru-RU"/>
        </w:rPr>
      </w:pPr>
    </w:p>
    <w:p w14:paraId="751C0554" w14:textId="77777777" w:rsidR="00580860" w:rsidRPr="00580860" w:rsidRDefault="00580860" w:rsidP="00580860">
      <w:pPr>
        <w:ind w:firstLine="709"/>
        <w:rPr>
          <w:rFonts w:ascii="Times New Roman" w:eastAsia="Calibri" w:hAnsi="Times New Roman" w:cs="Times New Roman"/>
          <w:sz w:val="12"/>
          <w:szCs w:val="12"/>
          <w:lang w:eastAsia="ru-RU"/>
        </w:rPr>
      </w:pPr>
    </w:p>
    <w:p w14:paraId="4F055DD4" w14:textId="77777777" w:rsidR="00580860" w:rsidRPr="00580860" w:rsidRDefault="00580860" w:rsidP="00580860">
      <w:pPr>
        <w:ind w:firstLine="709"/>
        <w:rPr>
          <w:rFonts w:ascii="Times New Roman" w:eastAsia="Calibri" w:hAnsi="Times New Roman" w:cs="Times New Roman"/>
          <w:sz w:val="12"/>
          <w:szCs w:val="12"/>
          <w:lang w:eastAsia="ru-RU"/>
        </w:rPr>
      </w:pPr>
    </w:p>
    <w:p w14:paraId="1BED60AA" w14:textId="77777777" w:rsidR="00580860" w:rsidRPr="00580860" w:rsidRDefault="00580860" w:rsidP="00580860">
      <w:pPr>
        <w:ind w:firstLine="709"/>
        <w:rPr>
          <w:rFonts w:ascii="Times New Roman" w:eastAsia="Calibri" w:hAnsi="Times New Roman" w:cs="Times New Roman"/>
          <w:sz w:val="12"/>
          <w:szCs w:val="12"/>
          <w:lang w:eastAsia="ru-RU"/>
        </w:rPr>
      </w:pPr>
    </w:p>
    <w:p w14:paraId="7CA21AA4" w14:textId="77777777" w:rsidR="00580860" w:rsidRPr="00580860" w:rsidRDefault="00580860" w:rsidP="00580860">
      <w:pPr>
        <w:keepNext/>
        <w:spacing w:after="120"/>
        <w:jc w:val="center"/>
        <w:outlineLvl w:val="0"/>
        <w:rPr>
          <w:rFonts w:ascii="Times New Roman" w:eastAsia="Calibri" w:hAnsi="Times New Roman" w:cs="Times New Roman"/>
          <w:b/>
          <w:bCs/>
          <w:caps/>
          <w:kern w:val="32"/>
          <w:sz w:val="24"/>
          <w:szCs w:val="24"/>
          <w:lang w:eastAsia="ru-RU"/>
        </w:rPr>
      </w:pPr>
      <w:r w:rsidRPr="00580860">
        <w:rPr>
          <w:rFonts w:ascii="Times New Roman" w:eastAsia="Calibri" w:hAnsi="Times New Roman" w:cs="Times New Roman"/>
          <w:b/>
          <w:bCs/>
          <w:caps/>
          <w:kern w:val="32"/>
          <w:sz w:val="24"/>
          <w:szCs w:val="24"/>
          <w:lang w:eastAsia="ru-RU"/>
        </w:rPr>
        <w:t>2. Структура и содержание ДИСЦИПЛИНЫ</w:t>
      </w:r>
    </w:p>
    <w:p w14:paraId="71E51151" w14:textId="77777777" w:rsidR="00580860" w:rsidRPr="00580860" w:rsidRDefault="00580860" w:rsidP="00580860">
      <w:pPr>
        <w:spacing w:after="120" w:line="276" w:lineRule="auto"/>
        <w:ind w:firstLine="709"/>
        <w:outlineLvl w:val="1"/>
        <w:rPr>
          <w:rFonts w:ascii="Times New Roman" w:eastAsia="Calibri" w:hAnsi="Times New Roman" w:cs="Times New Roman"/>
          <w:b/>
          <w:bCs/>
          <w:sz w:val="24"/>
          <w:szCs w:val="24"/>
          <w:lang w:eastAsia="ru-RU"/>
        </w:rPr>
      </w:pPr>
      <w:r w:rsidRPr="00580860">
        <w:rPr>
          <w:rFonts w:ascii="Times New Roman" w:eastAsia="Calibri" w:hAnsi="Times New Roman" w:cs="Times New Roman"/>
          <w:b/>
          <w:bCs/>
          <w:sz w:val="24"/>
          <w:szCs w:val="24"/>
          <w:lang w:eastAsia="ru-RU"/>
        </w:rPr>
        <w:t>2.1. Трудоемкость освоения дисциплины</w:t>
      </w:r>
    </w:p>
    <w:tbl>
      <w:tblPr>
        <w:tblW w:w="484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5919"/>
        <w:gridCol w:w="1132"/>
        <w:gridCol w:w="2273"/>
      </w:tblGrid>
      <w:tr w:rsidR="00580860" w:rsidRPr="00580860" w14:paraId="0CF8A7C6" w14:textId="77777777" w:rsidTr="006158BE">
        <w:trPr>
          <w:trHeight w:val="23"/>
        </w:trPr>
        <w:tc>
          <w:tcPr>
            <w:tcW w:w="3174" w:type="pct"/>
            <w:vAlign w:val="center"/>
          </w:tcPr>
          <w:p w14:paraId="7BD6477C" w14:textId="77777777" w:rsidR="00580860" w:rsidRPr="00580860" w:rsidRDefault="00580860" w:rsidP="00580860">
            <w:pPr>
              <w:jc w:val="center"/>
              <w:rPr>
                <w:rFonts w:ascii="Times New Roman" w:eastAsia="Calibri" w:hAnsi="Times New Roman" w:cs="Times New Roman"/>
                <w:b/>
                <w:sz w:val="24"/>
              </w:rPr>
            </w:pPr>
            <w:r w:rsidRPr="00580860">
              <w:rPr>
                <w:rFonts w:ascii="Times New Roman" w:eastAsia="Calibri" w:hAnsi="Times New Roman" w:cs="Times New Roman"/>
                <w:b/>
                <w:sz w:val="24"/>
              </w:rPr>
              <w:t>Наименование составных частей дисциплины</w:t>
            </w:r>
          </w:p>
        </w:tc>
        <w:tc>
          <w:tcPr>
            <w:tcW w:w="607" w:type="pct"/>
            <w:vAlign w:val="center"/>
          </w:tcPr>
          <w:p w14:paraId="66815203" w14:textId="77777777" w:rsidR="00580860" w:rsidRPr="00580860" w:rsidRDefault="00580860" w:rsidP="00580860">
            <w:pPr>
              <w:jc w:val="center"/>
              <w:rPr>
                <w:rFonts w:ascii="Times New Roman" w:eastAsia="Calibri" w:hAnsi="Times New Roman" w:cs="Times New Roman"/>
                <w:b/>
                <w:iCs/>
                <w:sz w:val="24"/>
              </w:rPr>
            </w:pPr>
            <w:r w:rsidRPr="00580860">
              <w:rPr>
                <w:rFonts w:ascii="Times New Roman" w:eastAsia="Calibri" w:hAnsi="Times New Roman" w:cs="Times New Roman"/>
                <w:b/>
                <w:iCs/>
                <w:sz w:val="24"/>
              </w:rPr>
              <w:t>Объем в часах</w:t>
            </w:r>
          </w:p>
        </w:tc>
        <w:tc>
          <w:tcPr>
            <w:tcW w:w="1219" w:type="pct"/>
          </w:tcPr>
          <w:p w14:paraId="0A342193" w14:textId="77777777" w:rsidR="00580860" w:rsidRPr="00580860" w:rsidRDefault="00580860" w:rsidP="00580860">
            <w:pPr>
              <w:jc w:val="center"/>
              <w:rPr>
                <w:rFonts w:ascii="Times New Roman" w:eastAsia="Calibri" w:hAnsi="Times New Roman" w:cs="Times New Roman"/>
                <w:b/>
                <w:iCs/>
                <w:sz w:val="24"/>
              </w:rPr>
            </w:pPr>
            <w:r w:rsidRPr="00580860">
              <w:rPr>
                <w:rFonts w:ascii="Times New Roman" w:eastAsia="Calibri" w:hAnsi="Times New Roman" w:cs="Times New Roman"/>
                <w:b/>
                <w:sz w:val="24"/>
              </w:rPr>
              <w:t xml:space="preserve">В </w:t>
            </w:r>
            <w:proofErr w:type="spellStart"/>
            <w:r w:rsidRPr="00580860">
              <w:rPr>
                <w:rFonts w:ascii="Times New Roman" w:eastAsia="Calibri" w:hAnsi="Times New Roman" w:cs="Times New Roman"/>
                <w:b/>
                <w:sz w:val="24"/>
              </w:rPr>
              <w:t>т.ч</w:t>
            </w:r>
            <w:proofErr w:type="spellEnd"/>
            <w:r w:rsidRPr="00580860">
              <w:rPr>
                <w:rFonts w:ascii="Times New Roman" w:eastAsia="Calibri" w:hAnsi="Times New Roman" w:cs="Times New Roman"/>
                <w:b/>
                <w:sz w:val="24"/>
              </w:rPr>
              <w:t xml:space="preserve">. в форме </w:t>
            </w:r>
            <w:proofErr w:type="spellStart"/>
            <w:r w:rsidRPr="00580860">
              <w:rPr>
                <w:rFonts w:ascii="Times New Roman" w:eastAsia="Calibri" w:hAnsi="Times New Roman" w:cs="Times New Roman"/>
                <w:b/>
                <w:sz w:val="24"/>
              </w:rPr>
              <w:t>практ</w:t>
            </w:r>
            <w:proofErr w:type="spellEnd"/>
            <w:r w:rsidRPr="00580860">
              <w:rPr>
                <w:rFonts w:ascii="Times New Roman" w:eastAsia="Calibri" w:hAnsi="Times New Roman" w:cs="Times New Roman"/>
                <w:b/>
                <w:sz w:val="24"/>
              </w:rPr>
              <w:t>. подготовки</w:t>
            </w:r>
          </w:p>
        </w:tc>
      </w:tr>
      <w:tr w:rsidR="00580860" w:rsidRPr="00580860" w14:paraId="3CE9140E" w14:textId="77777777" w:rsidTr="006158BE">
        <w:trPr>
          <w:trHeight w:val="23"/>
        </w:trPr>
        <w:tc>
          <w:tcPr>
            <w:tcW w:w="3174" w:type="pct"/>
            <w:vAlign w:val="center"/>
          </w:tcPr>
          <w:p w14:paraId="3A490037" w14:textId="77777777" w:rsidR="00580860" w:rsidRPr="00580860" w:rsidRDefault="00580860" w:rsidP="00580860">
            <w:pPr>
              <w:jc w:val="both"/>
              <w:rPr>
                <w:rFonts w:ascii="Times New Roman" w:eastAsia="Calibri" w:hAnsi="Times New Roman" w:cs="Times New Roman"/>
                <w:bCs/>
                <w:sz w:val="24"/>
                <w:szCs w:val="24"/>
              </w:rPr>
            </w:pPr>
            <w:r w:rsidRPr="00580860">
              <w:rPr>
                <w:rFonts w:ascii="Times New Roman" w:eastAsia="Calibri" w:hAnsi="Times New Roman" w:cs="Times New Roman"/>
                <w:bCs/>
                <w:sz w:val="24"/>
                <w:szCs w:val="24"/>
              </w:rPr>
              <w:t>Учебные занятия</w:t>
            </w:r>
            <w:r w:rsidRPr="00580860">
              <w:rPr>
                <w:rFonts w:ascii="Calibri" w:eastAsia="Calibri" w:hAnsi="Calibri" w:cs="Times New Roman"/>
              </w:rPr>
              <w:t xml:space="preserve">, </w:t>
            </w:r>
            <w:r w:rsidRPr="00580860">
              <w:rPr>
                <w:rFonts w:ascii="Times New Roman" w:eastAsia="Calibri" w:hAnsi="Times New Roman" w:cs="Times New Roman"/>
                <w:sz w:val="24"/>
                <w:szCs w:val="24"/>
              </w:rPr>
              <w:t>из них:</w:t>
            </w:r>
          </w:p>
        </w:tc>
        <w:tc>
          <w:tcPr>
            <w:tcW w:w="607" w:type="pct"/>
            <w:vAlign w:val="center"/>
          </w:tcPr>
          <w:p w14:paraId="1D9A1B0B" w14:textId="77777777" w:rsidR="00580860" w:rsidRPr="00580860" w:rsidRDefault="00580860" w:rsidP="00580860">
            <w:pPr>
              <w:jc w:val="center"/>
              <w:rPr>
                <w:rFonts w:ascii="Times New Roman" w:eastAsia="Calibri" w:hAnsi="Times New Roman" w:cs="Times New Roman"/>
                <w:bCs/>
                <w:sz w:val="24"/>
                <w:szCs w:val="24"/>
              </w:rPr>
            </w:pPr>
            <w:r w:rsidRPr="00580860">
              <w:rPr>
                <w:rFonts w:ascii="Times New Roman" w:eastAsia="Calibri" w:hAnsi="Times New Roman" w:cs="Times New Roman"/>
                <w:bCs/>
                <w:sz w:val="24"/>
                <w:szCs w:val="24"/>
              </w:rPr>
              <w:t>34</w:t>
            </w:r>
          </w:p>
        </w:tc>
        <w:tc>
          <w:tcPr>
            <w:tcW w:w="1219" w:type="pct"/>
            <w:vAlign w:val="center"/>
          </w:tcPr>
          <w:p w14:paraId="3C0C3F67" w14:textId="77777777" w:rsidR="00580860" w:rsidRPr="00580860" w:rsidRDefault="00580860" w:rsidP="00580860">
            <w:pPr>
              <w:jc w:val="center"/>
              <w:rPr>
                <w:rFonts w:ascii="Times New Roman" w:eastAsia="Calibri" w:hAnsi="Times New Roman" w:cs="Times New Roman"/>
                <w:bCs/>
                <w:sz w:val="24"/>
                <w:szCs w:val="24"/>
              </w:rPr>
            </w:pPr>
            <w:r w:rsidRPr="00580860">
              <w:rPr>
                <w:rFonts w:ascii="Times New Roman" w:eastAsia="Calibri" w:hAnsi="Times New Roman" w:cs="Times New Roman"/>
                <w:bCs/>
                <w:sz w:val="24"/>
                <w:szCs w:val="24"/>
              </w:rPr>
              <w:t>16</w:t>
            </w:r>
          </w:p>
        </w:tc>
      </w:tr>
      <w:tr w:rsidR="00580860" w:rsidRPr="00580860" w14:paraId="27D04279" w14:textId="77777777" w:rsidTr="006158BE">
        <w:trPr>
          <w:trHeight w:val="23"/>
        </w:trPr>
        <w:tc>
          <w:tcPr>
            <w:tcW w:w="3174" w:type="pct"/>
            <w:vAlign w:val="center"/>
          </w:tcPr>
          <w:p w14:paraId="54B33B6B" w14:textId="77777777" w:rsidR="00580860" w:rsidRPr="00580860" w:rsidRDefault="00580860" w:rsidP="00580860">
            <w:pPr>
              <w:jc w:val="both"/>
              <w:rPr>
                <w:rFonts w:ascii="Times New Roman" w:eastAsia="Calibri" w:hAnsi="Times New Roman" w:cs="Times New Roman"/>
                <w:bCs/>
                <w:sz w:val="24"/>
                <w:szCs w:val="24"/>
              </w:rPr>
            </w:pPr>
            <w:r w:rsidRPr="00580860">
              <w:rPr>
                <w:rFonts w:ascii="Times New Roman" w:eastAsia="Calibri" w:hAnsi="Times New Roman" w:cs="Times New Roman"/>
                <w:bCs/>
                <w:sz w:val="24"/>
                <w:szCs w:val="24"/>
              </w:rPr>
              <w:t xml:space="preserve">теоретические </w:t>
            </w:r>
          </w:p>
        </w:tc>
        <w:tc>
          <w:tcPr>
            <w:tcW w:w="607" w:type="pct"/>
            <w:vAlign w:val="center"/>
          </w:tcPr>
          <w:p w14:paraId="7AFB6C02" w14:textId="77777777" w:rsidR="00580860" w:rsidRPr="00580860" w:rsidRDefault="00580860" w:rsidP="00580860">
            <w:pPr>
              <w:jc w:val="center"/>
              <w:rPr>
                <w:rFonts w:ascii="Times New Roman" w:eastAsia="Calibri" w:hAnsi="Times New Roman" w:cs="Times New Roman"/>
                <w:bCs/>
                <w:sz w:val="24"/>
                <w:szCs w:val="24"/>
              </w:rPr>
            </w:pPr>
            <w:r w:rsidRPr="00580860">
              <w:rPr>
                <w:rFonts w:ascii="Times New Roman" w:eastAsia="Calibri" w:hAnsi="Times New Roman" w:cs="Times New Roman"/>
                <w:bCs/>
                <w:sz w:val="24"/>
                <w:szCs w:val="24"/>
              </w:rPr>
              <w:t>18</w:t>
            </w:r>
          </w:p>
        </w:tc>
        <w:tc>
          <w:tcPr>
            <w:tcW w:w="1219" w:type="pct"/>
            <w:vAlign w:val="center"/>
          </w:tcPr>
          <w:p w14:paraId="1A6B7766" w14:textId="77777777" w:rsidR="00580860" w:rsidRPr="00580860" w:rsidRDefault="00580860" w:rsidP="00580860">
            <w:pPr>
              <w:jc w:val="center"/>
              <w:rPr>
                <w:rFonts w:ascii="Times New Roman" w:eastAsia="Calibri" w:hAnsi="Times New Roman" w:cs="Times New Roman"/>
                <w:bCs/>
                <w:sz w:val="24"/>
                <w:szCs w:val="24"/>
              </w:rPr>
            </w:pPr>
            <w:r w:rsidRPr="00580860">
              <w:rPr>
                <w:rFonts w:ascii="Times New Roman" w:eastAsia="Calibri" w:hAnsi="Times New Roman" w:cs="Times New Roman"/>
                <w:bCs/>
                <w:sz w:val="24"/>
                <w:szCs w:val="24"/>
              </w:rPr>
              <w:t>-</w:t>
            </w:r>
          </w:p>
        </w:tc>
      </w:tr>
      <w:tr w:rsidR="00580860" w:rsidRPr="00580860" w14:paraId="2467107A" w14:textId="77777777" w:rsidTr="006158BE">
        <w:trPr>
          <w:trHeight w:val="23"/>
        </w:trPr>
        <w:tc>
          <w:tcPr>
            <w:tcW w:w="3174" w:type="pct"/>
            <w:vAlign w:val="center"/>
          </w:tcPr>
          <w:p w14:paraId="7B92DB31" w14:textId="77777777" w:rsidR="00580860" w:rsidRPr="00580860" w:rsidRDefault="00580860" w:rsidP="00580860">
            <w:pPr>
              <w:jc w:val="both"/>
              <w:rPr>
                <w:rFonts w:ascii="Times New Roman" w:eastAsia="Calibri" w:hAnsi="Times New Roman" w:cs="Times New Roman"/>
                <w:bCs/>
                <w:sz w:val="24"/>
                <w:szCs w:val="24"/>
              </w:rPr>
            </w:pPr>
            <w:r w:rsidRPr="00580860">
              <w:rPr>
                <w:rFonts w:ascii="Times New Roman" w:eastAsia="Calibri" w:hAnsi="Times New Roman" w:cs="Times New Roman"/>
                <w:bCs/>
                <w:sz w:val="24"/>
                <w:szCs w:val="24"/>
              </w:rPr>
              <w:t>практические</w:t>
            </w:r>
          </w:p>
        </w:tc>
        <w:tc>
          <w:tcPr>
            <w:tcW w:w="607" w:type="pct"/>
            <w:vAlign w:val="center"/>
          </w:tcPr>
          <w:p w14:paraId="4BEFF2B1" w14:textId="77777777" w:rsidR="00580860" w:rsidRPr="00580860" w:rsidRDefault="00580860" w:rsidP="00580860">
            <w:pPr>
              <w:jc w:val="center"/>
              <w:rPr>
                <w:rFonts w:ascii="Times New Roman" w:eastAsia="Calibri" w:hAnsi="Times New Roman" w:cs="Times New Roman"/>
                <w:bCs/>
                <w:sz w:val="24"/>
                <w:szCs w:val="24"/>
              </w:rPr>
            </w:pPr>
            <w:r w:rsidRPr="00580860">
              <w:rPr>
                <w:rFonts w:ascii="Times New Roman" w:eastAsia="Calibri" w:hAnsi="Times New Roman" w:cs="Times New Roman"/>
                <w:bCs/>
                <w:sz w:val="24"/>
                <w:szCs w:val="24"/>
              </w:rPr>
              <w:t>16</w:t>
            </w:r>
          </w:p>
        </w:tc>
        <w:tc>
          <w:tcPr>
            <w:tcW w:w="1219" w:type="pct"/>
            <w:vAlign w:val="center"/>
          </w:tcPr>
          <w:p w14:paraId="4F3E4EEF" w14:textId="77777777" w:rsidR="00580860" w:rsidRPr="00580860" w:rsidRDefault="00580860" w:rsidP="00580860">
            <w:pPr>
              <w:jc w:val="center"/>
              <w:rPr>
                <w:rFonts w:ascii="Times New Roman" w:eastAsia="Calibri" w:hAnsi="Times New Roman" w:cs="Times New Roman"/>
                <w:bCs/>
                <w:sz w:val="24"/>
                <w:szCs w:val="24"/>
              </w:rPr>
            </w:pPr>
            <w:r w:rsidRPr="00580860">
              <w:rPr>
                <w:rFonts w:ascii="Times New Roman" w:eastAsia="Calibri" w:hAnsi="Times New Roman" w:cs="Times New Roman"/>
                <w:bCs/>
                <w:sz w:val="24"/>
                <w:szCs w:val="24"/>
              </w:rPr>
              <w:t>16</w:t>
            </w:r>
          </w:p>
        </w:tc>
      </w:tr>
      <w:tr w:rsidR="00580860" w:rsidRPr="00580860" w14:paraId="1A81C259" w14:textId="77777777" w:rsidTr="006158BE">
        <w:trPr>
          <w:trHeight w:val="23"/>
        </w:trPr>
        <w:tc>
          <w:tcPr>
            <w:tcW w:w="3174" w:type="pct"/>
            <w:vAlign w:val="center"/>
          </w:tcPr>
          <w:p w14:paraId="20EFD025" w14:textId="77777777" w:rsidR="00580860" w:rsidRPr="00580860" w:rsidRDefault="00580860" w:rsidP="00580860">
            <w:pPr>
              <w:jc w:val="both"/>
              <w:rPr>
                <w:rFonts w:ascii="Times New Roman" w:eastAsia="Calibri" w:hAnsi="Times New Roman" w:cs="Times New Roman"/>
                <w:bCs/>
                <w:sz w:val="24"/>
                <w:szCs w:val="24"/>
              </w:rPr>
            </w:pPr>
            <w:r w:rsidRPr="00580860">
              <w:rPr>
                <w:rFonts w:ascii="Times New Roman" w:eastAsia="Calibri" w:hAnsi="Times New Roman" w:cs="Times New Roman"/>
                <w:bCs/>
                <w:sz w:val="24"/>
                <w:szCs w:val="24"/>
              </w:rPr>
              <w:t>Самостоятельная работа</w:t>
            </w:r>
          </w:p>
        </w:tc>
        <w:tc>
          <w:tcPr>
            <w:tcW w:w="607" w:type="pct"/>
            <w:vAlign w:val="center"/>
          </w:tcPr>
          <w:p w14:paraId="2B10DB48" w14:textId="77777777" w:rsidR="00580860" w:rsidRPr="00580860" w:rsidRDefault="00580860" w:rsidP="00580860">
            <w:pPr>
              <w:jc w:val="center"/>
              <w:rPr>
                <w:rFonts w:ascii="Times New Roman" w:eastAsia="Calibri" w:hAnsi="Times New Roman" w:cs="Times New Roman"/>
                <w:bCs/>
                <w:sz w:val="24"/>
                <w:szCs w:val="24"/>
              </w:rPr>
            </w:pPr>
            <w:r w:rsidRPr="00580860">
              <w:rPr>
                <w:rFonts w:ascii="Times New Roman" w:eastAsia="Calibri" w:hAnsi="Times New Roman" w:cs="Times New Roman"/>
                <w:bCs/>
                <w:sz w:val="24"/>
                <w:szCs w:val="24"/>
              </w:rPr>
              <w:t>-</w:t>
            </w:r>
          </w:p>
        </w:tc>
        <w:tc>
          <w:tcPr>
            <w:tcW w:w="1219" w:type="pct"/>
            <w:vAlign w:val="center"/>
          </w:tcPr>
          <w:p w14:paraId="40B929B4" w14:textId="77777777" w:rsidR="00580860" w:rsidRPr="00580860" w:rsidRDefault="00580860" w:rsidP="00580860">
            <w:pPr>
              <w:jc w:val="center"/>
              <w:rPr>
                <w:rFonts w:ascii="Times New Roman" w:eastAsia="Calibri" w:hAnsi="Times New Roman" w:cs="Times New Roman"/>
                <w:bCs/>
                <w:sz w:val="24"/>
                <w:szCs w:val="24"/>
              </w:rPr>
            </w:pPr>
            <w:r w:rsidRPr="00580860">
              <w:rPr>
                <w:rFonts w:ascii="Times New Roman" w:eastAsia="Calibri" w:hAnsi="Times New Roman" w:cs="Times New Roman"/>
                <w:bCs/>
                <w:sz w:val="24"/>
                <w:szCs w:val="24"/>
              </w:rPr>
              <w:t>-</w:t>
            </w:r>
          </w:p>
        </w:tc>
      </w:tr>
      <w:tr w:rsidR="00580860" w:rsidRPr="00580860" w14:paraId="210D06AF" w14:textId="77777777" w:rsidTr="006158BE">
        <w:trPr>
          <w:trHeight w:val="23"/>
        </w:trPr>
        <w:tc>
          <w:tcPr>
            <w:tcW w:w="3174" w:type="pct"/>
            <w:vAlign w:val="center"/>
          </w:tcPr>
          <w:p w14:paraId="7F098FA5" w14:textId="77777777" w:rsidR="00580860" w:rsidRPr="00580860" w:rsidRDefault="00580860" w:rsidP="00580860">
            <w:pPr>
              <w:jc w:val="both"/>
              <w:rPr>
                <w:rFonts w:ascii="Times New Roman" w:eastAsia="Calibri" w:hAnsi="Times New Roman" w:cs="Times New Roman"/>
                <w:bCs/>
                <w:sz w:val="24"/>
                <w:szCs w:val="24"/>
              </w:rPr>
            </w:pPr>
            <w:r w:rsidRPr="00580860">
              <w:rPr>
                <w:rFonts w:ascii="Times New Roman" w:eastAsia="Calibri" w:hAnsi="Times New Roman" w:cs="Times New Roman"/>
                <w:bCs/>
                <w:sz w:val="24"/>
                <w:szCs w:val="24"/>
              </w:rPr>
              <w:t xml:space="preserve">Промежуточная аттестация в </w:t>
            </w:r>
            <w:r w:rsidRPr="00580860">
              <w:rPr>
                <w:rFonts w:ascii="Times New Roman" w:eastAsia="Calibri" w:hAnsi="Times New Roman" w:cs="Times New Roman"/>
                <w:bCs/>
                <w:iCs/>
                <w:sz w:val="24"/>
                <w:szCs w:val="24"/>
              </w:rPr>
              <w:t xml:space="preserve">форме </w:t>
            </w:r>
            <w:proofErr w:type="spellStart"/>
            <w:r w:rsidRPr="00580860">
              <w:rPr>
                <w:rFonts w:ascii="Times New Roman" w:eastAsia="Calibri" w:hAnsi="Times New Roman" w:cs="Times New Roman"/>
                <w:bCs/>
                <w:iCs/>
                <w:sz w:val="24"/>
                <w:szCs w:val="24"/>
              </w:rPr>
              <w:t>дифф.зачета</w:t>
            </w:r>
            <w:proofErr w:type="spellEnd"/>
          </w:p>
        </w:tc>
        <w:tc>
          <w:tcPr>
            <w:tcW w:w="607" w:type="pct"/>
            <w:vAlign w:val="center"/>
          </w:tcPr>
          <w:p w14:paraId="2CD89970" w14:textId="77777777" w:rsidR="00580860" w:rsidRPr="00580860" w:rsidRDefault="00580860" w:rsidP="00580860">
            <w:pPr>
              <w:jc w:val="center"/>
              <w:rPr>
                <w:rFonts w:ascii="Times New Roman" w:eastAsia="Calibri" w:hAnsi="Times New Roman" w:cs="Times New Roman"/>
                <w:bCs/>
                <w:sz w:val="24"/>
                <w:szCs w:val="24"/>
              </w:rPr>
            </w:pPr>
            <w:r w:rsidRPr="00580860">
              <w:rPr>
                <w:rFonts w:ascii="Times New Roman" w:eastAsia="Calibri" w:hAnsi="Times New Roman" w:cs="Times New Roman"/>
                <w:bCs/>
                <w:sz w:val="24"/>
                <w:szCs w:val="24"/>
              </w:rPr>
              <w:t>2</w:t>
            </w:r>
          </w:p>
        </w:tc>
        <w:tc>
          <w:tcPr>
            <w:tcW w:w="1219" w:type="pct"/>
            <w:vAlign w:val="center"/>
          </w:tcPr>
          <w:p w14:paraId="0C833821" w14:textId="77777777" w:rsidR="00580860" w:rsidRPr="00580860" w:rsidRDefault="00580860" w:rsidP="00580860">
            <w:pPr>
              <w:jc w:val="center"/>
              <w:rPr>
                <w:rFonts w:ascii="Times New Roman" w:eastAsia="Calibri" w:hAnsi="Times New Roman" w:cs="Times New Roman"/>
                <w:bCs/>
                <w:sz w:val="24"/>
                <w:szCs w:val="24"/>
              </w:rPr>
            </w:pPr>
            <w:r w:rsidRPr="00580860">
              <w:rPr>
                <w:rFonts w:ascii="Times New Roman" w:eastAsia="Calibri" w:hAnsi="Times New Roman" w:cs="Times New Roman"/>
                <w:bCs/>
                <w:sz w:val="24"/>
                <w:szCs w:val="24"/>
              </w:rPr>
              <w:t>-</w:t>
            </w:r>
          </w:p>
        </w:tc>
      </w:tr>
      <w:tr w:rsidR="00580860" w:rsidRPr="00580860" w14:paraId="1791983D" w14:textId="77777777" w:rsidTr="006158BE">
        <w:trPr>
          <w:trHeight w:val="23"/>
        </w:trPr>
        <w:tc>
          <w:tcPr>
            <w:tcW w:w="3174" w:type="pct"/>
            <w:vAlign w:val="center"/>
          </w:tcPr>
          <w:p w14:paraId="0BC62000" w14:textId="77777777" w:rsidR="00580860" w:rsidRPr="00580860" w:rsidRDefault="00580860" w:rsidP="00580860">
            <w:pPr>
              <w:jc w:val="both"/>
              <w:rPr>
                <w:rFonts w:ascii="Times New Roman" w:eastAsia="Calibri" w:hAnsi="Times New Roman" w:cs="Times New Roman"/>
                <w:b/>
                <w:bCs/>
                <w:sz w:val="24"/>
                <w:szCs w:val="24"/>
              </w:rPr>
            </w:pPr>
            <w:r w:rsidRPr="00580860">
              <w:rPr>
                <w:rFonts w:ascii="Times New Roman" w:eastAsia="Calibri" w:hAnsi="Times New Roman" w:cs="Times New Roman"/>
                <w:b/>
                <w:bCs/>
                <w:sz w:val="24"/>
                <w:szCs w:val="24"/>
              </w:rPr>
              <w:t>Всего</w:t>
            </w:r>
          </w:p>
        </w:tc>
        <w:tc>
          <w:tcPr>
            <w:tcW w:w="607" w:type="pct"/>
            <w:vAlign w:val="center"/>
          </w:tcPr>
          <w:p w14:paraId="4AC64ADC" w14:textId="77777777" w:rsidR="00580860" w:rsidRPr="00580860" w:rsidRDefault="00580860" w:rsidP="00580860">
            <w:pPr>
              <w:jc w:val="center"/>
              <w:rPr>
                <w:rFonts w:ascii="Times New Roman" w:eastAsia="Calibri" w:hAnsi="Times New Roman" w:cs="Times New Roman"/>
                <w:b/>
                <w:sz w:val="24"/>
                <w:szCs w:val="24"/>
              </w:rPr>
            </w:pPr>
            <w:r w:rsidRPr="00580860">
              <w:rPr>
                <w:rFonts w:ascii="Times New Roman" w:eastAsia="Calibri" w:hAnsi="Times New Roman" w:cs="Times New Roman"/>
                <w:b/>
                <w:sz w:val="24"/>
                <w:szCs w:val="24"/>
              </w:rPr>
              <w:t>36</w:t>
            </w:r>
          </w:p>
        </w:tc>
        <w:tc>
          <w:tcPr>
            <w:tcW w:w="1219" w:type="pct"/>
            <w:vAlign w:val="center"/>
          </w:tcPr>
          <w:p w14:paraId="3432AFDE" w14:textId="77777777" w:rsidR="00580860" w:rsidRPr="00580860" w:rsidRDefault="00580860" w:rsidP="00580860">
            <w:pPr>
              <w:jc w:val="center"/>
              <w:rPr>
                <w:rFonts w:ascii="Times New Roman" w:eastAsia="Calibri" w:hAnsi="Times New Roman" w:cs="Times New Roman"/>
                <w:b/>
                <w:sz w:val="24"/>
                <w:szCs w:val="24"/>
              </w:rPr>
            </w:pPr>
            <w:r w:rsidRPr="00580860">
              <w:rPr>
                <w:rFonts w:ascii="Times New Roman" w:eastAsia="Calibri" w:hAnsi="Times New Roman" w:cs="Times New Roman"/>
                <w:b/>
                <w:sz w:val="24"/>
                <w:szCs w:val="24"/>
              </w:rPr>
              <w:t>16</w:t>
            </w:r>
          </w:p>
        </w:tc>
      </w:tr>
    </w:tbl>
    <w:p w14:paraId="478A25AA" w14:textId="77777777" w:rsidR="00580860" w:rsidRPr="00580860" w:rsidRDefault="00580860" w:rsidP="00580860">
      <w:pPr>
        <w:spacing w:after="120" w:line="276" w:lineRule="auto"/>
        <w:outlineLvl w:val="1"/>
        <w:rPr>
          <w:rFonts w:ascii="Times New Roman" w:eastAsia="Calibri" w:hAnsi="Times New Roman" w:cs="Times New Roman"/>
          <w:b/>
          <w:bCs/>
          <w:sz w:val="24"/>
          <w:szCs w:val="24"/>
          <w:lang w:eastAsia="ru-RU"/>
        </w:rPr>
        <w:sectPr w:rsidR="00580860" w:rsidRPr="00580860" w:rsidSect="001604E7">
          <w:headerReference w:type="even" r:id="rId33"/>
          <w:pgSz w:w="11906" w:h="16838"/>
          <w:pgMar w:top="1134" w:right="567" w:bottom="1134" w:left="1701" w:header="709" w:footer="709" w:gutter="0"/>
          <w:cols w:space="708"/>
          <w:docGrid w:linePitch="360"/>
        </w:sectPr>
      </w:pPr>
    </w:p>
    <w:p w14:paraId="19D3CBDE" w14:textId="77777777" w:rsidR="00580860" w:rsidRPr="00580860" w:rsidRDefault="00580860" w:rsidP="00580860">
      <w:pPr>
        <w:spacing w:after="120" w:line="276" w:lineRule="auto"/>
        <w:ind w:firstLine="709"/>
        <w:outlineLvl w:val="1"/>
        <w:rPr>
          <w:rFonts w:ascii="Times New Roman" w:eastAsia="Calibri" w:hAnsi="Times New Roman" w:cs="Times New Roman"/>
          <w:b/>
          <w:bCs/>
          <w:sz w:val="24"/>
          <w:szCs w:val="24"/>
          <w:lang w:eastAsia="ru-RU"/>
        </w:rPr>
      </w:pPr>
      <w:r w:rsidRPr="00580860">
        <w:rPr>
          <w:rFonts w:ascii="Times New Roman ??????????" w:eastAsia="Calibri" w:hAnsi="Times New Roman ??????????" w:cs="Times New Roman"/>
          <w:b/>
          <w:bCs/>
          <w:sz w:val="24"/>
          <w:szCs w:val="24"/>
          <w:lang w:eastAsia="ru-RU"/>
        </w:rPr>
        <w:lastRenderedPageBreak/>
        <w:t xml:space="preserve">2.2. Содержание дисциплины СГ.06 Основы финансовой грамотности </w:t>
      </w:r>
    </w:p>
    <w:tbl>
      <w:tblPr>
        <w:tblpPr w:leftFromText="180" w:rightFromText="180" w:vertAnchor="text" w:tblpY="1"/>
        <w:tblOverlap w:val="neve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46"/>
        <w:gridCol w:w="8931"/>
        <w:gridCol w:w="1830"/>
        <w:gridCol w:w="1815"/>
      </w:tblGrid>
      <w:tr w:rsidR="00580860" w:rsidRPr="00580860" w14:paraId="0F13805C" w14:textId="77777777" w:rsidTr="006158BE">
        <w:trPr>
          <w:trHeight w:val="20"/>
        </w:trPr>
        <w:tc>
          <w:tcPr>
            <w:tcW w:w="842" w:type="pct"/>
            <w:vAlign w:val="center"/>
          </w:tcPr>
          <w:p w14:paraId="6D40C6B5" w14:textId="77777777" w:rsidR="00580860" w:rsidRPr="00580860" w:rsidRDefault="00580860" w:rsidP="00580860">
            <w:pPr>
              <w:suppressAutoHyphens/>
              <w:jc w:val="center"/>
              <w:rPr>
                <w:rFonts w:ascii="Times New Roman" w:eastAsia="Calibri" w:hAnsi="Times New Roman" w:cs="Times New Roman"/>
                <w:b/>
                <w:bCs/>
              </w:rPr>
            </w:pPr>
            <w:r w:rsidRPr="00580860">
              <w:rPr>
                <w:rFonts w:ascii="Times New Roman" w:eastAsia="Calibri" w:hAnsi="Times New Roman" w:cs="Times New Roman"/>
                <w:b/>
                <w:bCs/>
              </w:rPr>
              <w:t>Наименование разделов и тем</w:t>
            </w:r>
          </w:p>
        </w:tc>
        <w:tc>
          <w:tcPr>
            <w:tcW w:w="2953" w:type="pct"/>
            <w:vAlign w:val="center"/>
          </w:tcPr>
          <w:p w14:paraId="6913FD65" w14:textId="77777777" w:rsidR="00580860" w:rsidRPr="00580860" w:rsidRDefault="00580860" w:rsidP="00580860">
            <w:pPr>
              <w:suppressAutoHyphens/>
              <w:jc w:val="center"/>
              <w:rPr>
                <w:rFonts w:ascii="Times New Roman" w:eastAsia="Calibri" w:hAnsi="Times New Roman" w:cs="Times New Roman"/>
                <w:b/>
                <w:bCs/>
              </w:rPr>
            </w:pPr>
            <w:r w:rsidRPr="00580860">
              <w:rPr>
                <w:rFonts w:ascii="Times New Roman" w:eastAsia="Calibri" w:hAnsi="Times New Roman" w:cs="Times New Roman"/>
                <w:b/>
                <w:bCs/>
              </w:rPr>
              <w:t>Содержание учебного материала и формы организации деятельности обучающихся</w:t>
            </w:r>
          </w:p>
        </w:tc>
        <w:tc>
          <w:tcPr>
            <w:tcW w:w="605" w:type="pct"/>
            <w:vAlign w:val="center"/>
          </w:tcPr>
          <w:p w14:paraId="3EECFE68" w14:textId="77777777" w:rsidR="00580860" w:rsidRPr="00580860" w:rsidRDefault="00580860" w:rsidP="00580860">
            <w:pPr>
              <w:suppressAutoHyphens/>
              <w:jc w:val="center"/>
              <w:rPr>
                <w:rFonts w:ascii="Times New Roman" w:eastAsia="Calibri" w:hAnsi="Times New Roman" w:cs="Times New Roman"/>
                <w:b/>
                <w:bCs/>
              </w:rPr>
            </w:pPr>
            <w:r w:rsidRPr="00580860">
              <w:rPr>
                <w:rFonts w:ascii="Times New Roman" w:eastAsia="Calibri" w:hAnsi="Times New Roman" w:cs="Times New Roman"/>
                <w:b/>
                <w:bCs/>
              </w:rPr>
              <w:t>Объем, акад. ч / в том числе в форме практической подготовки, акад. ч</w:t>
            </w:r>
          </w:p>
        </w:tc>
        <w:tc>
          <w:tcPr>
            <w:tcW w:w="600" w:type="pct"/>
            <w:vAlign w:val="center"/>
          </w:tcPr>
          <w:p w14:paraId="24E8B925" w14:textId="77777777" w:rsidR="00580860" w:rsidRPr="00580860" w:rsidRDefault="00580860" w:rsidP="00580860">
            <w:pPr>
              <w:suppressAutoHyphens/>
              <w:jc w:val="center"/>
              <w:rPr>
                <w:rFonts w:ascii="Times New Roman" w:eastAsia="Calibri" w:hAnsi="Times New Roman" w:cs="Times New Roman"/>
                <w:b/>
                <w:bCs/>
              </w:rPr>
            </w:pPr>
            <w:r w:rsidRPr="00580860">
              <w:rPr>
                <w:rFonts w:ascii="Times New Roman" w:eastAsia="Calibri" w:hAnsi="Times New Roman" w:cs="Times New Roman"/>
                <w:b/>
                <w:bCs/>
              </w:rPr>
              <w:t>Коды компетенций и личностных результатов, формированию которых способствует элемент программы</w:t>
            </w:r>
          </w:p>
        </w:tc>
      </w:tr>
      <w:tr w:rsidR="00580860" w:rsidRPr="00580860" w14:paraId="70CEA5EC" w14:textId="77777777" w:rsidTr="006158BE">
        <w:trPr>
          <w:trHeight w:val="20"/>
        </w:trPr>
        <w:tc>
          <w:tcPr>
            <w:tcW w:w="842" w:type="pct"/>
          </w:tcPr>
          <w:p w14:paraId="7A2FFA92" w14:textId="77777777" w:rsidR="00580860" w:rsidRPr="00580860" w:rsidRDefault="00580860" w:rsidP="00580860">
            <w:pPr>
              <w:jc w:val="center"/>
              <w:rPr>
                <w:rFonts w:ascii="Times New Roman" w:eastAsia="Calibri" w:hAnsi="Times New Roman" w:cs="Times New Roman"/>
                <w:b/>
                <w:bCs/>
                <w:iCs/>
              </w:rPr>
            </w:pPr>
            <w:r w:rsidRPr="00580860">
              <w:rPr>
                <w:rFonts w:ascii="Times New Roman" w:eastAsia="Calibri" w:hAnsi="Times New Roman" w:cs="Times New Roman"/>
                <w:b/>
                <w:bCs/>
                <w:iCs/>
              </w:rPr>
              <w:t>1</w:t>
            </w:r>
          </w:p>
        </w:tc>
        <w:tc>
          <w:tcPr>
            <w:tcW w:w="2953" w:type="pct"/>
          </w:tcPr>
          <w:p w14:paraId="1DACB93D" w14:textId="77777777" w:rsidR="00580860" w:rsidRPr="00580860" w:rsidRDefault="00580860" w:rsidP="00580860">
            <w:pPr>
              <w:jc w:val="center"/>
              <w:rPr>
                <w:rFonts w:ascii="Times New Roman" w:eastAsia="Calibri" w:hAnsi="Times New Roman" w:cs="Times New Roman"/>
                <w:b/>
                <w:bCs/>
                <w:iCs/>
              </w:rPr>
            </w:pPr>
            <w:r w:rsidRPr="00580860">
              <w:rPr>
                <w:rFonts w:ascii="Times New Roman" w:eastAsia="Calibri" w:hAnsi="Times New Roman" w:cs="Times New Roman"/>
                <w:b/>
                <w:bCs/>
                <w:iCs/>
              </w:rPr>
              <w:t>2</w:t>
            </w:r>
          </w:p>
        </w:tc>
        <w:tc>
          <w:tcPr>
            <w:tcW w:w="605" w:type="pct"/>
          </w:tcPr>
          <w:p w14:paraId="064B18EE" w14:textId="77777777" w:rsidR="00580860" w:rsidRPr="00580860" w:rsidRDefault="00580860" w:rsidP="00580860">
            <w:pPr>
              <w:jc w:val="center"/>
              <w:rPr>
                <w:rFonts w:ascii="Times New Roman" w:eastAsia="Calibri" w:hAnsi="Times New Roman" w:cs="Times New Roman"/>
                <w:b/>
                <w:bCs/>
                <w:iCs/>
              </w:rPr>
            </w:pPr>
            <w:r w:rsidRPr="00580860">
              <w:rPr>
                <w:rFonts w:ascii="Times New Roman" w:eastAsia="Calibri" w:hAnsi="Times New Roman" w:cs="Times New Roman"/>
                <w:b/>
                <w:bCs/>
                <w:iCs/>
              </w:rPr>
              <w:t>3</w:t>
            </w:r>
          </w:p>
        </w:tc>
        <w:tc>
          <w:tcPr>
            <w:tcW w:w="600" w:type="pct"/>
          </w:tcPr>
          <w:p w14:paraId="0A0805AE" w14:textId="77777777" w:rsidR="00580860" w:rsidRPr="00580860" w:rsidRDefault="00580860" w:rsidP="00580860">
            <w:pPr>
              <w:jc w:val="center"/>
              <w:rPr>
                <w:rFonts w:ascii="Times New Roman" w:eastAsia="Calibri" w:hAnsi="Times New Roman" w:cs="Times New Roman"/>
                <w:b/>
                <w:bCs/>
                <w:iCs/>
              </w:rPr>
            </w:pPr>
            <w:r w:rsidRPr="00580860">
              <w:rPr>
                <w:rFonts w:ascii="Times New Roman" w:eastAsia="Calibri" w:hAnsi="Times New Roman" w:cs="Times New Roman"/>
                <w:b/>
                <w:bCs/>
                <w:iCs/>
              </w:rPr>
              <w:t>4</w:t>
            </w:r>
          </w:p>
        </w:tc>
      </w:tr>
      <w:tr w:rsidR="00580860" w:rsidRPr="00580860" w14:paraId="1165CD7F" w14:textId="77777777" w:rsidTr="006158BE">
        <w:trPr>
          <w:trHeight w:val="20"/>
        </w:trPr>
        <w:tc>
          <w:tcPr>
            <w:tcW w:w="3795" w:type="pct"/>
            <w:gridSpan w:val="2"/>
          </w:tcPr>
          <w:p w14:paraId="42C0340A" w14:textId="77777777" w:rsidR="00580860" w:rsidRPr="00580860" w:rsidRDefault="00580860" w:rsidP="00580860">
            <w:pPr>
              <w:rPr>
                <w:rFonts w:ascii="Times New Roman" w:eastAsia="Calibri" w:hAnsi="Times New Roman" w:cs="Times New Roman"/>
                <w:b/>
                <w:bCs/>
                <w:sz w:val="24"/>
                <w:szCs w:val="24"/>
              </w:rPr>
            </w:pPr>
            <w:r w:rsidRPr="00580860">
              <w:rPr>
                <w:rFonts w:ascii="Times New Roman" w:eastAsia="Calibri" w:hAnsi="Times New Roman" w:cs="Times New Roman"/>
                <w:b/>
                <w:bCs/>
                <w:sz w:val="24"/>
                <w:szCs w:val="24"/>
              </w:rPr>
              <w:t>Раздел 1. Личное финансовое планирование</w:t>
            </w:r>
          </w:p>
        </w:tc>
        <w:tc>
          <w:tcPr>
            <w:tcW w:w="605" w:type="pct"/>
          </w:tcPr>
          <w:p w14:paraId="62992D49" w14:textId="77777777" w:rsidR="00580860" w:rsidRPr="00580860" w:rsidRDefault="00580860" w:rsidP="00580860">
            <w:pPr>
              <w:jc w:val="center"/>
              <w:rPr>
                <w:rFonts w:ascii="Times New Roman" w:eastAsia="Calibri" w:hAnsi="Times New Roman" w:cs="Times New Roman"/>
                <w:b/>
                <w:bCs/>
                <w:iCs/>
                <w:sz w:val="24"/>
                <w:szCs w:val="24"/>
              </w:rPr>
            </w:pPr>
            <w:r w:rsidRPr="00580860">
              <w:rPr>
                <w:rFonts w:ascii="Times New Roman" w:eastAsia="Calibri" w:hAnsi="Times New Roman" w:cs="Times New Roman"/>
                <w:b/>
                <w:iCs/>
                <w:sz w:val="24"/>
                <w:szCs w:val="24"/>
              </w:rPr>
              <w:t>10/4</w:t>
            </w:r>
          </w:p>
        </w:tc>
        <w:tc>
          <w:tcPr>
            <w:tcW w:w="600" w:type="pct"/>
          </w:tcPr>
          <w:p w14:paraId="296B3891" w14:textId="77777777" w:rsidR="00580860" w:rsidRPr="00580860" w:rsidRDefault="00580860" w:rsidP="00580860">
            <w:pPr>
              <w:jc w:val="center"/>
              <w:rPr>
                <w:rFonts w:ascii="Times New Roman" w:eastAsia="Calibri" w:hAnsi="Times New Roman" w:cs="Times New Roman"/>
                <w:bCs/>
                <w:i/>
                <w:iCs/>
                <w:sz w:val="24"/>
                <w:szCs w:val="24"/>
              </w:rPr>
            </w:pPr>
          </w:p>
        </w:tc>
      </w:tr>
      <w:tr w:rsidR="00580860" w:rsidRPr="00580860" w14:paraId="108474FA" w14:textId="77777777" w:rsidTr="006158BE">
        <w:trPr>
          <w:trHeight w:val="231"/>
        </w:trPr>
        <w:tc>
          <w:tcPr>
            <w:tcW w:w="842" w:type="pct"/>
            <w:vMerge w:val="restart"/>
          </w:tcPr>
          <w:p w14:paraId="09894B2B" w14:textId="77777777" w:rsidR="00580860" w:rsidRPr="00580860" w:rsidRDefault="00580860" w:rsidP="00580860">
            <w:pPr>
              <w:widowControl w:val="0"/>
              <w:rPr>
                <w:rFonts w:ascii="Times New Roman" w:eastAsia="Calibri" w:hAnsi="Times New Roman" w:cs="Times New Roman"/>
                <w:b/>
                <w:bCs/>
                <w:sz w:val="24"/>
                <w:szCs w:val="24"/>
              </w:rPr>
            </w:pPr>
            <w:r w:rsidRPr="00580860">
              <w:rPr>
                <w:rFonts w:ascii="Times New Roman" w:eastAsia="Calibri" w:hAnsi="Times New Roman" w:cs="Times New Roman"/>
                <w:b/>
                <w:bCs/>
                <w:sz w:val="24"/>
                <w:szCs w:val="24"/>
              </w:rPr>
              <w:t>Тема 1.1.  Личный финансовый план</w:t>
            </w:r>
          </w:p>
        </w:tc>
        <w:tc>
          <w:tcPr>
            <w:tcW w:w="2953" w:type="pct"/>
          </w:tcPr>
          <w:p w14:paraId="731575C7" w14:textId="77777777" w:rsidR="00580860" w:rsidRPr="00580860" w:rsidRDefault="00580860" w:rsidP="00580860">
            <w:pPr>
              <w:widowControl w:val="0"/>
              <w:rPr>
                <w:rFonts w:ascii="Times New Roman" w:eastAsia="Calibri" w:hAnsi="Times New Roman" w:cs="Times New Roman"/>
                <w:b/>
                <w:bCs/>
                <w:i/>
                <w:sz w:val="24"/>
                <w:szCs w:val="24"/>
              </w:rPr>
            </w:pPr>
            <w:r w:rsidRPr="00580860">
              <w:rPr>
                <w:rFonts w:ascii="Times New Roman" w:eastAsia="Calibri" w:hAnsi="Times New Roman" w:cs="Times New Roman"/>
                <w:b/>
                <w:bCs/>
                <w:sz w:val="24"/>
                <w:szCs w:val="24"/>
              </w:rPr>
              <w:t>Содержание учебного материала</w:t>
            </w:r>
          </w:p>
        </w:tc>
        <w:tc>
          <w:tcPr>
            <w:tcW w:w="605" w:type="pct"/>
            <w:vAlign w:val="center"/>
          </w:tcPr>
          <w:p w14:paraId="1954463C" w14:textId="77777777" w:rsidR="00580860" w:rsidRPr="00580860" w:rsidRDefault="00580860" w:rsidP="00580860">
            <w:pPr>
              <w:widowControl w:val="0"/>
              <w:jc w:val="center"/>
              <w:rPr>
                <w:rFonts w:ascii="Times New Roman" w:eastAsia="Calibri" w:hAnsi="Times New Roman" w:cs="Times New Roman"/>
                <w:b/>
                <w:iCs/>
                <w:sz w:val="24"/>
                <w:szCs w:val="24"/>
              </w:rPr>
            </w:pPr>
            <w:r w:rsidRPr="00580860">
              <w:rPr>
                <w:rFonts w:ascii="Times New Roman" w:eastAsia="Calibri" w:hAnsi="Times New Roman" w:cs="Times New Roman"/>
                <w:b/>
                <w:iCs/>
                <w:sz w:val="24"/>
                <w:szCs w:val="24"/>
              </w:rPr>
              <w:t>2</w:t>
            </w:r>
          </w:p>
        </w:tc>
        <w:tc>
          <w:tcPr>
            <w:tcW w:w="600" w:type="pct"/>
            <w:vMerge w:val="restart"/>
          </w:tcPr>
          <w:p w14:paraId="511737D9" w14:textId="77777777" w:rsidR="00580860" w:rsidRPr="00580860" w:rsidRDefault="00580860" w:rsidP="00580860">
            <w:pPr>
              <w:suppressAutoHyphens/>
              <w:jc w:val="center"/>
              <w:rPr>
                <w:rFonts w:ascii="Times New Roman" w:eastAsia="Calibri" w:hAnsi="Times New Roman" w:cs="Times New Roman"/>
                <w:sz w:val="24"/>
                <w:szCs w:val="24"/>
              </w:rPr>
            </w:pPr>
            <w:r w:rsidRPr="00580860">
              <w:rPr>
                <w:rFonts w:ascii="Times New Roman" w:eastAsia="Calibri" w:hAnsi="Times New Roman" w:cs="Times New Roman"/>
                <w:sz w:val="24"/>
                <w:szCs w:val="24"/>
              </w:rPr>
              <w:t>ОК 01, ОК.02, ОК.03, ОК.04, ОК.05</w:t>
            </w:r>
          </w:p>
          <w:p w14:paraId="02C667B0" w14:textId="77777777" w:rsidR="00580860" w:rsidRPr="00580860" w:rsidRDefault="00580860" w:rsidP="00580860">
            <w:pPr>
              <w:suppressAutoHyphens/>
              <w:rPr>
                <w:rFonts w:ascii="Times New Roman" w:eastAsia="Calibri" w:hAnsi="Times New Roman" w:cs="Times New Roman"/>
                <w:sz w:val="24"/>
                <w:szCs w:val="24"/>
              </w:rPr>
            </w:pPr>
          </w:p>
        </w:tc>
      </w:tr>
      <w:tr w:rsidR="00580860" w:rsidRPr="00580860" w14:paraId="27BC6212" w14:textId="77777777" w:rsidTr="006158BE">
        <w:trPr>
          <w:trHeight w:val="907"/>
        </w:trPr>
        <w:tc>
          <w:tcPr>
            <w:tcW w:w="842" w:type="pct"/>
            <w:vMerge/>
          </w:tcPr>
          <w:p w14:paraId="44884A7A" w14:textId="77777777" w:rsidR="00580860" w:rsidRPr="00580860" w:rsidRDefault="00580860" w:rsidP="00580860">
            <w:pPr>
              <w:widowControl w:val="0"/>
              <w:rPr>
                <w:rFonts w:ascii="Times New Roman" w:eastAsia="Calibri" w:hAnsi="Times New Roman" w:cs="Times New Roman"/>
                <w:b/>
                <w:bCs/>
                <w:i/>
                <w:sz w:val="24"/>
                <w:szCs w:val="24"/>
              </w:rPr>
            </w:pPr>
          </w:p>
        </w:tc>
        <w:tc>
          <w:tcPr>
            <w:tcW w:w="2953" w:type="pct"/>
          </w:tcPr>
          <w:p w14:paraId="3B9E08E1" w14:textId="77777777" w:rsidR="00580860" w:rsidRPr="00580860" w:rsidRDefault="00580860" w:rsidP="00580860">
            <w:pPr>
              <w:widowControl w:val="0"/>
              <w:jc w:val="both"/>
              <w:rPr>
                <w:rFonts w:ascii="Times New Roman" w:eastAsia="Calibri" w:hAnsi="Times New Roman" w:cs="Times New Roman"/>
                <w:sz w:val="24"/>
                <w:szCs w:val="24"/>
              </w:rPr>
            </w:pPr>
            <w:r w:rsidRPr="00580860">
              <w:rPr>
                <w:rFonts w:ascii="Times New Roman" w:eastAsia="Calibri" w:hAnsi="Times New Roman" w:cs="Times New Roman"/>
                <w:bCs/>
                <w:sz w:val="24"/>
                <w:szCs w:val="24"/>
              </w:rPr>
              <w:t xml:space="preserve">1.  </w:t>
            </w:r>
            <w:r w:rsidRPr="00580860">
              <w:rPr>
                <w:rFonts w:ascii="Times New Roman" w:eastAsia="Calibri" w:hAnsi="Times New Roman" w:cs="Times New Roman"/>
                <w:sz w:val="24"/>
                <w:szCs w:val="24"/>
              </w:rPr>
              <w:t xml:space="preserve">Человеческий капитал. Способы принятия финансовых решений. </w:t>
            </w:r>
          </w:p>
          <w:p w14:paraId="38C7826B" w14:textId="77777777" w:rsidR="00580860" w:rsidRPr="00580860" w:rsidRDefault="00580860" w:rsidP="00580860">
            <w:pPr>
              <w:widowControl w:val="0"/>
              <w:jc w:val="both"/>
              <w:rPr>
                <w:rFonts w:ascii="Times New Roman" w:eastAsia="Calibri" w:hAnsi="Times New Roman" w:cs="Times New Roman"/>
                <w:sz w:val="24"/>
                <w:szCs w:val="24"/>
              </w:rPr>
            </w:pPr>
            <w:r w:rsidRPr="00580860">
              <w:rPr>
                <w:rFonts w:ascii="Times New Roman" w:eastAsia="Calibri" w:hAnsi="Times New Roman" w:cs="Times New Roman"/>
                <w:sz w:val="24"/>
                <w:szCs w:val="24"/>
              </w:rPr>
              <w:t xml:space="preserve">2. Личный бюджет, его структура, способы составления и планирования. </w:t>
            </w:r>
          </w:p>
          <w:p w14:paraId="58E3252D" w14:textId="77777777" w:rsidR="00580860" w:rsidRPr="00580860" w:rsidRDefault="00580860" w:rsidP="00580860">
            <w:pPr>
              <w:widowControl w:val="0"/>
              <w:jc w:val="both"/>
              <w:rPr>
                <w:rFonts w:ascii="Times New Roman" w:eastAsia="Calibri" w:hAnsi="Times New Roman" w:cs="Times New Roman"/>
                <w:b/>
                <w:bCs/>
                <w:sz w:val="24"/>
                <w:szCs w:val="24"/>
              </w:rPr>
            </w:pPr>
            <w:r w:rsidRPr="00580860">
              <w:rPr>
                <w:rFonts w:ascii="Times New Roman" w:eastAsia="Calibri" w:hAnsi="Times New Roman" w:cs="Times New Roman"/>
                <w:sz w:val="24"/>
                <w:szCs w:val="24"/>
              </w:rPr>
              <w:t>3. Личный финансовый план: финансовые цели, стратегии и способы их достижения</w:t>
            </w:r>
          </w:p>
        </w:tc>
        <w:tc>
          <w:tcPr>
            <w:tcW w:w="605" w:type="pct"/>
            <w:vAlign w:val="center"/>
          </w:tcPr>
          <w:p w14:paraId="1D16152D" w14:textId="77777777" w:rsidR="00580860" w:rsidRPr="00580860" w:rsidRDefault="00580860" w:rsidP="00580860">
            <w:pPr>
              <w:widowControl w:val="0"/>
              <w:jc w:val="center"/>
              <w:rPr>
                <w:rFonts w:ascii="Times New Roman" w:eastAsia="Calibri" w:hAnsi="Times New Roman" w:cs="Times New Roman"/>
                <w:bCs/>
                <w:iCs/>
                <w:sz w:val="24"/>
                <w:szCs w:val="24"/>
              </w:rPr>
            </w:pPr>
            <w:r w:rsidRPr="00580860">
              <w:rPr>
                <w:rFonts w:ascii="Times New Roman" w:eastAsia="Calibri" w:hAnsi="Times New Roman" w:cs="Times New Roman"/>
                <w:bCs/>
                <w:iCs/>
                <w:sz w:val="24"/>
                <w:szCs w:val="24"/>
              </w:rPr>
              <w:t>2</w:t>
            </w:r>
          </w:p>
        </w:tc>
        <w:tc>
          <w:tcPr>
            <w:tcW w:w="600" w:type="pct"/>
            <w:vMerge/>
          </w:tcPr>
          <w:p w14:paraId="7337336A" w14:textId="77777777" w:rsidR="00580860" w:rsidRPr="00580860" w:rsidRDefault="00580860" w:rsidP="00580860">
            <w:pPr>
              <w:jc w:val="center"/>
              <w:rPr>
                <w:rFonts w:ascii="Times New Roman" w:eastAsia="Calibri" w:hAnsi="Times New Roman" w:cs="Times New Roman"/>
                <w:bCs/>
                <w:sz w:val="24"/>
                <w:szCs w:val="24"/>
              </w:rPr>
            </w:pPr>
          </w:p>
        </w:tc>
      </w:tr>
      <w:tr w:rsidR="00580860" w:rsidRPr="00580860" w14:paraId="74056C6C" w14:textId="77777777" w:rsidTr="006158BE">
        <w:trPr>
          <w:trHeight w:val="340"/>
        </w:trPr>
        <w:tc>
          <w:tcPr>
            <w:tcW w:w="842" w:type="pct"/>
            <w:vMerge w:val="restart"/>
          </w:tcPr>
          <w:p w14:paraId="010B0A0F" w14:textId="77777777" w:rsidR="00580860" w:rsidRPr="00580860" w:rsidRDefault="00580860" w:rsidP="00580860">
            <w:pPr>
              <w:widowControl w:val="0"/>
              <w:rPr>
                <w:rFonts w:ascii="Times New Roman" w:eastAsia="Calibri" w:hAnsi="Times New Roman" w:cs="Times New Roman"/>
                <w:b/>
                <w:bCs/>
                <w:sz w:val="24"/>
                <w:szCs w:val="24"/>
              </w:rPr>
            </w:pPr>
            <w:r w:rsidRPr="00580860">
              <w:rPr>
                <w:rFonts w:ascii="Times New Roman" w:eastAsia="Calibri" w:hAnsi="Times New Roman" w:cs="Times New Roman"/>
                <w:b/>
                <w:bCs/>
                <w:sz w:val="24"/>
                <w:szCs w:val="24"/>
              </w:rPr>
              <w:t>Тема 1.2. Банковская система РФ</w:t>
            </w:r>
          </w:p>
        </w:tc>
        <w:tc>
          <w:tcPr>
            <w:tcW w:w="2953" w:type="pct"/>
          </w:tcPr>
          <w:p w14:paraId="1F8D99CC" w14:textId="77777777" w:rsidR="00580860" w:rsidRPr="00580860" w:rsidRDefault="00580860" w:rsidP="00580860">
            <w:pPr>
              <w:widowControl w:val="0"/>
              <w:rPr>
                <w:rFonts w:ascii="Times New Roman" w:eastAsia="Calibri" w:hAnsi="Times New Roman" w:cs="Times New Roman"/>
                <w:b/>
                <w:bCs/>
                <w:sz w:val="24"/>
                <w:szCs w:val="24"/>
              </w:rPr>
            </w:pPr>
            <w:r w:rsidRPr="00580860">
              <w:rPr>
                <w:rFonts w:ascii="Times New Roman" w:eastAsia="Calibri" w:hAnsi="Times New Roman" w:cs="Times New Roman"/>
                <w:b/>
                <w:bCs/>
                <w:sz w:val="24"/>
                <w:szCs w:val="24"/>
              </w:rPr>
              <w:t>Содержание учебного материала</w:t>
            </w:r>
          </w:p>
        </w:tc>
        <w:tc>
          <w:tcPr>
            <w:tcW w:w="605" w:type="pct"/>
            <w:vAlign w:val="center"/>
          </w:tcPr>
          <w:p w14:paraId="1651F15E" w14:textId="77777777" w:rsidR="00580860" w:rsidRPr="00580860" w:rsidRDefault="00580860" w:rsidP="00580860">
            <w:pPr>
              <w:widowControl w:val="0"/>
              <w:jc w:val="center"/>
              <w:rPr>
                <w:rFonts w:ascii="Times New Roman" w:eastAsia="Calibri" w:hAnsi="Times New Roman" w:cs="Times New Roman"/>
                <w:b/>
                <w:iCs/>
                <w:sz w:val="24"/>
                <w:szCs w:val="24"/>
              </w:rPr>
            </w:pPr>
            <w:r w:rsidRPr="00580860">
              <w:rPr>
                <w:rFonts w:ascii="Times New Roman" w:eastAsia="Calibri" w:hAnsi="Times New Roman" w:cs="Times New Roman"/>
                <w:b/>
                <w:iCs/>
                <w:sz w:val="24"/>
                <w:szCs w:val="24"/>
              </w:rPr>
              <w:t>6/4</w:t>
            </w:r>
          </w:p>
        </w:tc>
        <w:tc>
          <w:tcPr>
            <w:tcW w:w="600" w:type="pct"/>
            <w:vMerge w:val="restart"/>
          </w:tcPr>
          <w:p w14:paraId="60A56259" w14:textId="77777777" w:rsidR="00580860" w:rsidRPr="00580860" w:rsidRDefault="00580860" w:rsidP="00580860">
            <w:pPr>
              <w:suppressAutoHyphens/>
              <w:jc w:val="center"/>
              <w:rPr>
                <w:rFonts w:ascii="Times New Roman" w:eastAsia="Calibri" w:hAnsi="Times New Roman" w:cs="Times New Roman"/>
                <w:sz w:val="24"/>
                <w:szCs w:val="24"/>
              </w:rPr>
            </w:pPr>
            <w:r w:rsidRPr="00580860">
              <w:rPr>
                <w:rFonts w:ascii="Times New Roman" w:eastAsia="Calibri" w:hAnsi="Times New Roman" w:cs="Times New Roman"/>
                <w:sz w:val="24"/>
                <w:szCs w:val="24"/>
              </w:rPr>
              <w:t>ОК 01, ОК.02, ОК.03, ОК.04, ОК.05</w:t>
            </w:r>
          </w:p>
          <w:p w14:paraId="43BAE58F" w14:textId="77777777" w:rsidR="00580860" w:rsidRPr="00580860" w:rsidRDefault="00580860" w:rsidP="00580860">
            <w:pPr>
              <w:suppressAutoHyphens/>
              <w:jc w:val="center"/>
              <w:rPr>
                <w:rFonts w:ascii="Times New Roman" w:eastAsia="Calibri" w:hAnsi="Times New Roman" w:cs="Times New Roman"/>
                <w:sz w:val="24"/>
                <w:szCs w:val="24"/>
              </w:rPr>
            </w:pPr>
          </w:p>
        </w:tc>
      </w:tr>
      <w:tr w:rsidR="00580860" w:rsidRPr="00580860" w14:paraId="34F53A92" w14:textId="77777777" w:rsidTr="006158BE">
        <w:trPr>
          <w:trHeight w:val="850"/>
        </w:trPr>
        <w:tc>
          <w:tcPr>
            <w:tcW w:w="842" w:type="pct"/>
            <w:vMerge/>
          </w:tcPr>
          <w:p w14:paraId="0F1D6466" w14:textId="77777777" w:rsidR="00580860" w:rsidRPr="00580860" w:rsidRDefault="00580860" w:rsidP="00580860">
            <w:pPr>
              <w:rPr>
                <w:rFonts w:ascii="Times New Roman" w:eastAsia="Calibri" w:hAnsi="Times New Roman" w:cs="Times New Roman"/>
                <w:b/>
                <w:bCs/>
                <w:sz w:val="24"/>
                <w:szCs w:val="24"/>
              </w:rPr>
            </w:pPr>
          </w:p>
        </w:tc>
        <w:tc>
          <w:tcPr>
            <w:tcW w:w="2953" w:type="pct"/>
          </w:tcPr>
          <w:p w14:paraId="75A14597" w14:textId="77777777" w:rsidR="00580860" w:rsidRPr="00580860" w:rsidRDefault="00580860" w:rsidP="00580860">
            <w:pPr>
              <w:widowControl w:val="0"/>
              <w:jc w:val="both"/>
              <w:rPr>
                <w:rFonts w:ascii="Times New Roman" w:eastAsia="Calibri" w:hAnsi="Times New Roman" w:cs="Times New Roman"/>
                <w:bCs/>
                <w:sz w:val="24"/>
                <w:szCs w:val="24"/>
              </w:rPr>
            </w:pPr>
            <w:r w:rsidRPr="00580860">
              <w:rPr>
                <w:rFonts w:ascii="Times New Roman" w:eastAsia="Calibri" w:hAnsi="Times New Roman" w:cs="Times New Roman"/>
                <w:bCs/>
                <w:sz w:val="24"/>
                <w:szCs w:val="24"/>
              </w:rPr>
              <w:t xml:space="preserve">1.  Банковская система России. Текущие счета и банковские карты. </w:t>
            </w:r>
          </w:p>
          <w:p w14:paraId="46F795F6" w14:textId="77777777" w:rsidR="00580860" w:rsidRPr="00580860" w:rsidRDefault="00580860" w:rsidP="00580860">
            <w:pPr>
              <w:widowControl w:val="0"/>
              <w:jc w:val="both"/>
              <w:rPr>
                <w:rFonts w:ascii="Times New Roman" w:eastAsia="Calibri" w:hAnsi="Times New Roman" w:cs="Times New Roman"/>
                <w:bCs/>
                <w:sz w:val="24"/>
                <w:szCs w:val="24"/>
              </w:rPr>
            </w:pPr>
            <w:r w:rsidRPr="00580860">
              <w:rPr>
                <w:rFonts w:ascii="Times New Roman" w:eastAsia="Calibri" w:hAnsi="Times New Roman" w:cs="Times New Roman"/>
                <w:bCs/>
                <w:sz w:val="24"/>
                <w:szCs w:val="24"/>
              </w:rPr>
              <w:t xml:space="preserve">2. Сберегательные вклады: как они работают и как сделать выбор. </w:t>
            </w:r>
          </w:p>
          <w:p w14:paraId="2340CB9F" w14:textId="77777777" w:rsidR="00580860" w:rsidRPr="00580860" w:rsidRDefault="00580860" w:rsidP="00580860">
            <w:pPr>
              <w:widowControl w:val="0"/>
              <w:jc w:val="both"/>
              <w:rPr>
                <w:rFonts w:ascii="Times New Roman" w:eastAsia="Calibri" w:hAnsi="Times New Roman" w:cs="Times New Roman"/>
                <w:b/>
                <w:bCs/>
                <w:sz w:val="24"/>
                <w:szCs w:val="24"/>
              </w:rPr>
            </w:pPr>
            <w:r w:rsidRPr="00580860">
              <w:rPr>
                <w:rFonts w:ascii="Times New Roman" w:eastAsia="Calibri" w:hAnsi="Times New Roman" w:cs="Times New Roman"/>
                <w:bCs/>
                <w:sz w:val="24"/>
                <w:szCs w:val="24"/>
              </w:rPr>
              <w:t>3. Кредиты. Виды кредитов</w:t>
            </w:r>
          </w:p>
        </w:tc>
        <w:tc>
          <w:tcPr>
            <w:tcW w:w="605" w:type="pct"/>
            <w:vAlign w:val="center"/>
          </w:tcPr>
          <w:p w14:paraId="07D050A8" w14:textId="77777777" w:rsidR="00580860" w:rsidRPr="00580860" w:rsidRDefault="00580860" w:rsidP="00580860">
            <w:pPr>
              <w:suppressAutoHyphens/>
              <w:jc w:val="center"/>
              <w:rPr>
                <w:rFonts w:ascii="Times New Roman" w:eastAsia="Calibri" w:hAnsi="Times New Roman" w:cs="Times New Roman"/>
                <w:iCs/>
                <w:sz w:val="24"/>
                <w:szCs w:val="24"/>
              </w:rPr>
            </w:pPr>
            <w:r w:rsidRPr="00580860">
              <w:rPr>
                <w:rFonts w:ascii="Times New Roman" w:eastAsia="Calibri" w:hAnsi="Times New Roman" w:cs="Times New Roman"/>
                <w:iCs/>
                <w:sz w:val="24"/>
                <w:szCs w:val="24"/>
              </w:rPr>
              <w:t>2</w:t>
            </w:r>
          </w:p>
        </w:tc>
        <w:tc>
          <w:tcPr>
            <w:tcW w:w="600" w:type="pct"/>
            <w:vMerge/>
          </w:tcPr>
          <w:p w14:paraId="5DB2F1DB" w14:textId="77777777" w:rsidR="00580860" w:rsidRPr="00580860" w:rsidRDefault="00580860" w:rsidP="00580860">
            <w:pPr>
              <w:jc w:val="center"/>
              <w:rPr>
                <w:rFonts w:ascii="Times New Roman" w:eastAsia="Calibri" w:hAnsi="Times New Roman" w:cs="Times New Roman"/>
                <w:sz w:val="24"/>
                <w:szCs w:val="24"/>
              </w:rPr>
            </w:pPr>
          </w:p>
        </w:tc>
      </w:tr>
      <w:tr w:rsidR="00580860" w:rsidRPr="00580860" w14:paraId="68B5A7B8" w14:textId="77777777" w:rsidTr="006158BE">
        <w:trPr>
          <w:trHeight w:val="340"/>
        </w:trPr>
        <w:tc>
          <w:tcPr>
            <w:tcW w:w="842" w:type="pct"/>
            <w:vMerge/>
          </w:tcPr>
          <w:p w14:paraId="3ED4CEFA" w14:textId="77777777" w:rsidR="00580860" w:rsidRPr="00580860" w:rsidRDefault="00580860" w:rsidP="00580860">
            <w:pPr>
              <w:rPr>
                <w:rFonts w:ascii="Times New Roman" w:eastAsia="Calibri" w:hAnsi="Times New Roman" w:cs="Times New Roman"/>
                <w:b/>
                <w:bCs/>
                <w:sz w:val="24"/>
                <w:szCs w:val="24"/>
              </w:rPr>
            </w:pPr>
          </w:p>
        </w:tc>
        <w:tc>
          <w:tcPr>
            <w:tcW w:w="2953" w:type="pct"/>
          </w:tcPr>
          <w:p w14:paraId="051521CB" w14:textId="77777777" w:rsidR="00580860" w:rsidRPr="00580860" w:rsidRDefault="00580860" w:rsidP="00580860">
            <w:pPr>
              <w:rPr>
                <w:rFonts w:ascii="Times New Roman" w:eastAsia="Calibri" w:hAnsi="Times New Roman" w:cs="Times New Roman"/>
                <w:b/>
                <w:bCs/>
                <w:sz w:val="24"/>
                <w:szCs w:val="24"/>
              </w:rPr>
            </w:pPr>
            <w:r w:rsidRPr="00580860">
              <w:rPr>
                <w:rFonts w:ascii="Times New Roman" w:eastAsia="Calibri" w:hAnsi="Times New Roman" w:cs="Times New Roman"/>
                <w:b/>
                <w:bCs/>
                <w:sz w:val="24"/>
                <w:szCs w:val="24"/>
              </w:rPr>
              <w:t>В том числе практических и лабораторных занятий</w:t>
            </w:r>
          </w:p>
        </w:tc>
        <w:tc>
          <w:tcPr>
            <w:tcW w:w="605" w:type="pct"/>
            <w:vAlign w:val="center"/>
          </w:tcPr>
          <w:p w14:paraId="16BE1B7A" w14:textId="77777777" w:rsidR="00580860" w:rsidRPr="00580860" w:rsidRDefault="00580860" w:rsidP="00580860">
            <w:pPr>
              <w:suppressAutoHyphens/>
              <w:jc w:val="center"/>
              <w:rPr>
                <w:rFonts w:ascii="Times New Roman" w:eastAsia="Calibri" w:hAnsi="Times New Roman" w:cs="Times New Roman"/>
                <w:b/>
                <w:iCs/>
                <w:sz w:val="24"/>
                <w:szCs w:val="24"/>
              </w:rPr>
            </w:pPr>
            <w:r w:rsidRPr="00580860">
              <w:rPr>
                <w:rFonts w:ascii="Times New Roman" w:eastAsia="Calibri" w:hAnsi="Times New Roman" w:cs="Times New Roman"/>
                <w:b/>
                <w:iCs/>
                <w:sz w:val="24"/>
                <w:szCs w:val="24"/>
              </w:rPr>
              <w:t>4/4</w:t>
            </w:r>
          </w:p>
        </w:tc>
        <w:tc>
          <w:tcPr>
            <w:tcW w:w="600" w:type="pct"/>
            <w:vMerge/>
          </w:tcPr>
          <w:p w14:paraId="1630C9AD" w14:textId="77777777" w:rsidR="00580860" w:rsidRPr="00580860" w:rsidRDefault="00580860" w:rsidP="00580860">
            <w:pPr>
              <w:jc w:val="center"/>
              <w:rPr>
                <w:rFonts w:ascii="Times New Roman" w:eastAsia="Calibri" w:hAnsi="Times New Roman" w:cs="Times New Roman"/>
                <w:sz w:val="24"/>
                <w:szCs w:val="24"/>
              </w:rPr>
            </w:pPr>
          </w:p>
        </w:tc>
      </w:tr>
      <w:tr w:rsidR="00580860" w:rsidRPr="00580860" w14:paraId="312153DA" w14:textId="77777777" w:rsidTr="006158BE">
        <w:trPr>
          <w:trHeight w:val="20"/>
        </w:trPr>
        <w:tc>
          <w:tcPr>
            <w:tcW w:w="842" w:type="pct"/>
            <w:vMerge/>
          </w:tcPr>
          <w:p w14:paraId="1BF02EB0" w14:textId="77777777" w:rsidR="00580860" w:rsidRPr="00580860" w:rsidRDefault="00580860" w:rsidP="00580860">
            <w:pPr>
              <w:rPr>
                <w:rFonts w:ascii="Times New Roman" w:eastAsia="Calibri" w:hAnsi="Times New Roman" w:cs="Times New Roman"/>
                <w:b/>
                <w:bCs/>
                <w:sz w:val="24"/>
                <w:szCs w:val="24"/>
              </w:rPr>
            </w:pPr>
          </w:p>
        </w:tc>
        <w:tc>
          <w:tcPr>
            <w:tcW w:w="2953" w:type="pct"/>
          </w:tcPr>
          <w:p w14:paraId="683BDE8A" w14:textId="77777777" w:rsidR="00580860" w:rsidRPr="00580860" w:rsidRDefault="00580860" w:rsidP="00580860">
            <w:pPr>
              <w:rPr>
                <w:rFonts w:ascii="Times New Roman" w:eastAsia="Calibri" w:hAnsi="Times New Roman" w:cs="Times New Roman"/>
                <w:b/>
                <w:iCs/>
                <w:sz w:val="24"/>
                <w:szCs w:val="24"/>
              </w:rPr>
            </w:pPr>
            <w:r w:rsidRPr="00580860">
              <w:rPr>
                <w:rFonts w:ascii="Times New Roman" w:eastAsia="Calibri" w:hAnsi="Times New Roman" w:cs="Times New Roman"/>
                <w:b/>
                <w:iCs/>
                <w:sz w:val="24"/>
                <w:szCs w:val="24"/>
              </w:rPr>
              <w:t xml:space="preserve">Практическое занятие </w:t>
            </w:r>
            <w:proofErr w:type="gramStart"/>
            <w:r w:rsidRPr="00580860">
              <w:rPr>
                <w:rFonts w:ascii="Times New Roman" w:eastAsia="Calibri" w:hAnsi="Times New Roman" w:cs="Times New Roman"/>
                <w:b/>
                <w:iCs/>
                <w:sz w:val="24"/>
                <w:szCs w:val="24"/>
              </w:rPr>
              <w:t>1.</w:t>
            </w:r>
            <w:r w:rsidRPr="00580860">
              <w:rPr>
                <w:rFonts w:ascii="Times New Roman" w:eastAsia="Calibri" w:hAnsi="Times New Roman" w:cs="Times New Roman"/>
                <w:sz w:val="24"/>
                <w:szCs w:val="24"/>
              </w:rPr>
              <w:t>Кредиты</w:t>
            </w:r>
            <w:proofErr w:type="gramEnd"/>
            <w:r w:rsidRPr="00580860">
              <w:rPr>
                <w:rFonts w:ascii="Times New Roman" w:eastAsia="Calibri" w:hAnsi="Times New Roman" w:cs="Times New Roman"/>
                <w:sz w:val="24"/>
                <w:szCs w:val="24"/>
              </w:rPr>
              <w:t>. Условия и способы получения кредитов</w:t>
            </w:r>
          </w:p>
        </w:tc>
        <w:tc>
          <w:tcPr>
            <w:tcW w:w="605" w:type="pct"/>
            <w:vAlign w:val="center"/>
          </w:tcPr>
          <w:p w14:paraId="5BD554B5" w14:textId="77777777" w:rsidR="00580860" w:rsidRPr="00580860" w:rsidRDefault="00580860" w:rsidP="00580860">
            <w:pPr>
              <w:suppressAutoHyphens/>
              <w:jc w:val="center"/>
              <w:rPr>
                <w:rFonts w:ascii="Times New Roman" w:eastAsia="Calibri" w:hAnsi="Times New Roman" w:cs="Times New Roman"/>
                <w:iCs/>
                <w:sz w:val="24"/>
                <w:szCs w:val="24"/>
              </w:rPr>
            </w:pPr>
            <w:r w:rsidRPr="00580860">
              <w:rPr>
                <w:rFonts w:ascii="Times New Roman" w:eastAsia="Calibri" w:hAnsi="Times New Roman" w:cs="Times New Roman"/>
                <w:iCs/>
                <w:sz w:val="24"/>
                <w:szCs w:val="24"/>
              </w:rPr>
              <w:t>2</w:t>
            </w:r>
          </w:p>
        </w:tc>
        <w:tc>
          <w:tcPr>
            <w:tcW w:w="600" w:type="pct"/>
            <w:vMerge/>
          </w:tcPr>
          <w:p w14:paraId="221F9845" w14:textId="77777777" w:rsidR="00580860" w:rsidRPr="00580860" w:rsidRDefault="00580860" w:rsidP="00580860">
            <w:pPr>
              <w:jc w:val="center"/>
              <w:rPr>
                <w:rFonts w:ascii="Times New Roman" w:eastAsia="Calibri" w:hAnsi="Times New Roman" w:cs="Times New Roman"/>
                <w:sz w:val="24"/>
                <w:szCs w:val="24"/>
              </w:rPr>
            </w:pPr>
          </w:p>
        </w:tc>
      </w:tr>
      <w:tr w:rsidR="00580860" w:rsidRPr="00580860" w14:paraId="1FC50314" w14:textId="77777777" w:rsidTr="006158BE">
        <w:trPr>
          <w:trHeight w:val="20"/>
        </w:trPr>
        <w:tc>
          <w:tcPr>
            <w:tcW w:w="842" w:type="pct"/>
            <w:vMerge/>
          </w:tcPr>
          <w:p w14:paraId="669AA24B" w14:textId="77777777" w:rsidR="00580860" w:rsidRPr="00580860" w:rsidRDefault="00580860" w:rsidP="00580860">
            <w:pPr>
              <w:rPr>
                <w:rFonts w:ascii="Times New Roman" w:eastAsia="Calibri" w:hAnsi="Times New Roman" w:cs="Times New Roman"/>
                <w:b/>
                <w:bCs/>
                <w:sz w:val="24"/>
                <w:szCs w:val="24"/>
              </w:rPr>
            </w:pPr>
          </w:p>
        </w:tc>
        <w:tc>
          <w:tcPr>
            <w:tcW w:w="2953" w:type="pct"/>
          </w:tcPr>
          <w:p w14:paraId="5550F7C1" w14:textId="77777777" w:rsidR="00580860" w:rsidRPr="00580860" w:rsidRDefault="00580860" w:rsidP="00580860">
            <w:pPr>
              <w:rPr>
                <w:rFonts w:ascii="Times New Roman" w:eastAsia="Calibri" w:hAnsi="Times New Roman" w:cs="Times New Roman"/>
                <w:b/>
                <w:bCs/>
                <w:sz w:val="24"/>
                <w:szCs w:val="24"/>
              </w:rPr>
            </w:pPr>
            <w:r w:rsidRPr="00580860">
              <w:rPr>
                <w:rFonts w:ascii="Times New Roman" w:eastAsia="Calibri" w:hAnsi="Times New Roman" w:cs="Times New Roman"/>
                <w:b/>
                <w:iCs/>
                <w:sz w:val="24"/>
                <w:szCs w:val="24"/>
              </w:rPr>
              <w:t>Практическое занятие 2.</w:t>
            </w:r>
            <w:r w:rsidRPr="00580860">
              <w:rPr>
                <w:rFonts w:ascii="Times New Roman" w:eastAsia="Calibri" w:hAnsi="Times New Roman" w:cs="Times New Roman"/>
                <w:sz w:val="24"/>
                <w:szCs w:val="24"/>
              </w:rPr>
              <w:t>Прочие услуги банков.</w:t>
            </w:r>
          </w:p>
        </w:tc>
        <w:tc>
          <w:tcPr>
            <w:tcW w:w="605" w:type="pct"/>
            <w:vAlign w:val="center"/>
          </w:tcPr>
          <w:p w14:paraId="1E3D7F28" w14:textId="77777777" w:rsidR="00580860" w:rsidRPr="00580860" w:rsidRDefault="00580860" w:rsidP="00580860">
            <w:pPr>
              <w:suppressAutoHyphens/>
              <w:jc w:val="center"/>
              <w:rPr>
                <w:rFonts w:ascii="Times New Roman" w:eastAsia="Calibri" w:hAnsi="Times New Roman" w:cs="Times New Roman"/>
                <w:iCs/>
                <w:sz w:val="24"/>
                <w:szCs w:val="24"/>
              </w:rPr>
            </w:pPr>
            <w:r w:rsidRPr="00580860">
              <w:rPr>
                <w:rFonts w:ascii="Times New Roman" w:eastAsia="Calibri" w:hAnsi="Times New Roman" w:cs="Times New Roman"/>
                <w:iCs/>
                <w:sz w:val="24"/>
                <w:szCs w:val="24"/>
              </w:rPr>
              <w:t>2</w:t>
            </w:r>
          </w:p>
        </w:tc>
        <w:tc>
          <w:tcPr>
            <w:tcW w:w="600" w:type="pct"/>
            <w:vMerge/>
          </w:tcPr>
          <w:p w14:paraId="3843E56B" w14:textId="77777777" w:rsidR="00580860" w:rsidRPr="00580860" w:rsidRDefault="00580860" w:rsidP="00580860">
            <w:pPr>
              <w:jc w:val="center"/>
              <w:rPr>
                <w:rFonts w:ascii="Times New Roman" w:eastAsia="Calibri" w:hAnsi="Times New Roman" w:cs="Times New Roman"/>
                <w:sz w:val="24"/>
                <w:szCs w:val="24"/>
              </w:rPr>
            </w:pPr>
          </w:p>
        </w:tc>
      </w:tr>
      <w:tr w:rsidR="00580860" w:rsidRPr="00580860" w14:paraId="544ED744" w14:textId="77777777" w:rsidTr="006158BE">
        <w:trPr>
          <w:trHeight w:val="20"/>
        </w:trPr>
        <w:tc>
          <w:tcPr>
            <w:tcW w:w="842" w:type="pct"/>
            <w:vMerge w:val="restart"/>
          </w:tcPr>
          <w:p w14:paraId="6413DB7F" w14:textId="77777777" w:rsidR="00580860" w:rsidRPr="00580860" w:rsidRDefault="00580860" w:rsidP="00580860">
            <w:pPr>
              <w:rPr>
                <w:rFonts w:ascii="Times New Roman" w:eastAsia="Calibri" w:hAnsi="Times New Roman" w:cs="Times New Roman"/>
                <w:b/>
                <w:sz w:val="24"/>
                <w:szCs w:val="24"/>
              </w:rPr>
            </w:pPr>
            <w:r w:rsidRPr="00580860">
              <w:rPr>
                <w:rFonts w:ascii="Times New Roman" w:eastAsia="Calibri" w:hAnsi="Times New Roman" w:cs="Times New Roman"/>
                <w:b/>
                <w:sz w:val="24"/>
                <w:szCs w:val="24"/>
              </w:rPr>
              <w:t xml:space="preserve">Тема 1.3. </w:t>
            </w:r>
            <w:r w:rsidRPr="00580860">
              <w:rPr>
                <w:rFonts w:ascii="Times New Roman" w:eastAsia="Calibri" w:hAnsi="Times New Roman" w:cs="Times New Roman"/>
                <w:b/>
                <w:bCs/>
                <w:sz w:val="24"/>
                <w:szCs w:val="24"/>
              </w:rPr>
              <w:t>Фондовый и валютные рынки</w:t>
            </w:r>
          </w:p>
        </w:tc>
        <w:tc>
          <w:tcPr>
            <w:tcW w:w="2953" w:type="pct"/>
          </w:tcPr>
          <w:p w14:paraId="68D8910B" w14:textId="77777777" w:rsidR="00580860" w:rsidRPr="00580860" w:rsidRDefault="00580860" w:rsidP="00580860">
            <w:pPr>
              <w:rPr>
                <w:rFonts w:ascii="Times New Roman" w:eastAsia="Calibri" w:hAnsi="Times New Roman" w:cs="Times New Roman"/>
                <w:b/>
                <w:iCs/>
                <w:sz w:val="24"/>
                <w:szCs w:val="24"/>
              </w:rPr>
            </w:pPr>
            <w:r w:rsidRPr="00580860">
              <w:rPr>
                <w:rFonts w:ascii="Times New Roman" w:eastAsia="Calibri" w:hAnsi="Times New Roman" w:cs="Times New Roman"/>
                <w:b/>
                <w:bCs/>
                <w:sz w:val="24"/>
                <w:szCs w:val="24"/>
              </w:rPr>
              <w:t>Содержание учебного материала</w:t>
            </w:r>
          </w:p>
        </w:tc>
        <w:tc>
          <w:tcPr>
            <w:tcW w:w="605" w:type="pct"/>
            <w:vAlign w:val="center"/>
          </w:tcPr>
          <w:p w14:paraId="57414124" w14:textId="77777777" w:rsidR="00580860" w:rsidRPr="00580860" w:rsidRDefault="00580860" w:rsidP="00580860">
            <w:pPr>
              <w:suppressAutoHyphens/>
              <w:jc w:val="center"/>
              <w:rPr>
                <w:rFonts w:ascii="Times New Roman" w:eastAsia="Calibri" w:hAnsi="Times New Roman" w:cs="Times New Roman"/>
                <w:b/>
                <w:iCs/>
                <w:sz w:val="24"/>
                <w:szCs w:val="24"/>
              </w:rPr>
            </w:pPr>
            <w:r w:rsidRPr="00580860">
              <w:rPr>
                <w:rFonts w:ascii="Times New Roman" w:eastAsia="Calibri" w:hAnsi="Times New Roman" w:cs="Times New Roman"/>
                <w:b/>
                <w:iCs/>
                <w:sz w:val="24"/>
                <w:szCs w:val="24"/>
              </w:rPr>
              <w:t>2</w:t>
            </w:r>
          </w:p>
        </w:tc>
        <w:tc>
          <w:tcPr>
            <w:tcW w:w="600" w:type="pct"/>
            <w:vMerge w:val="restart"/>
          </w:tcPr>
          <w:p w14:paraId="7D6CDC5D" w14:textId="77777777" w:rsidR="00580860" w:rsidRPr="00580860" w:rsidRDefault="00580860" w:rsidP="00580860">
            <w:pPr>
              <w:suppressAutoHyphens/>
              <w:jc w:val="center"/>
              <w:rPr>
                <w:rFonts w:ascii="Times New Roman" w:eastAsia="Calibri" w:hAnsi="Times New Roman" w:cs="Times New Roman"/>
                <w:sz w:val="24"/>
                <w:szCs w:val="24"/>
              </w:rPr>
            </w:pPr>
            <w:r w:rsidRPr="00580860">
              <w:rPr>
                <w:rFonts w:ascii="Times New Roman" w:eastAsia="Calibri" w:hAnsi="Times New Roman" w:cs="Times New Roman"/>
                <w:sz w:val="24"/>
                <w:szCs w:val="24"/>
              </w:rPr>
              <w:t>ОК 01, ОК.02, ОК.03, ОК.04, ОК.05</w:t>
            </w:r>
          </w:p>
        </w:tc>
      </w:tr>
      <w:tr w:rsidR="00580860" w:rsidRPr="00580860" w14:paraId="1D382A5F" w14:textId="77777777" w:rsidTr="006158BE">
        <w:trPr>
          <w:trHeight w:val="20"/>
        </w:trPr>
        <w:tc>
          <w:tcPr>
            <w:tcW w:w="842" w:type="pct"/>
            <w:vMerge/>
          </w:tcPr>
          <w:p w14:paraId="6FA532BA" w14:textId="77777777" w:rsidR="00580860" w:rsidRPr="00580860" w:rsidRDefault="00580860" w:rsidP="00580860">
            <w:pPr>
              <w:rPr>
                <w:rFonts w:ascii="Times New Roman" w:eastAsia="Calibri" w:hAnsi="Times New Roman" w:cs="Times New Roman"/>
                <w:b/>
                <w:bCs/>
                <w:sz w:val="24"/>
                <w:szCs w:val="24"/>
              </w:rPr>
            </w:pPr>
          </w:p>
        </w:tc>
        <w:tc>
          <w:tcPr>
            <w:tcW w:w="2953" w:type="pct"/>
          </w:tcPr>
          <w:p w14:paraId="2F980068" w14:textId="77777777" w:rsidR="00580860" w:rsidRPr="00580860" w:rsidRDefault="00580860" w:rsidP="00580860">
            <w:pPr>
              <w:widowControl w:val="0"/>
              <w:jc w:val="both"/>
              <w:rPr>
                <w:rFonts w:ascii="Times New Roman" w:eastAsia="Calibri" w:hAnsi="Times New Roman" w:cs="Times New Roman"/>
                <w:sz w:val="24"/>
                <w:szCs w:val="24"/>
              </w:rPr>
            </w:pPr>
            <w:r w:rsidRPr="00580860">
              <w:rPr>
                <w:rFonts w:ascii="Times New Roman" w:eastAsia="Calibri" w:hAnsi="Times New Roman" w:cs="Times New Roman"/>
                <w:bCs/>
                <w:sz w:val="24"/>
                <w:szCs w:val="24"/>
              </w:rPr>
              <w:t xml:space="preserve">1. </w:t>
            </w:r>
            <w:r w:rsidRPr="00580860">
              <w:rPr>
                <w:rFonts w:ascii="Times New Roman" w:eastAsia="Calibri" w:hAnsi="Times New Roman" w:cs="Times New Roman"/>
                <w:sz w:val="24"/>
                <w:szCs w:val="24"/>
              </w:rPr>
              <w:t xml:space="preserve">Риск и доходность. Облигации. Акции. </w:t>
            </w:r>
          </w:p>
          <w:p w14:paraId="755472EA" w14:textId="77777777" w:rsidR="00580860" w:rsidRPr="00580860" w:rsidRDefault="00580860" w:rsidP="00580860">
            <w:pPr>
              <w:widowControl w:val="0"/>
              <w:jc w:val="both"/>
              <w:rPr>
                <w:rFonts w:ascii="Times New Roman" w:eastAsia="Calibri" w:hAnsi="Times New Roman" w:cs="Times New Roman"/>
                <w:bCs/>
                <w:sz w:val="24"/>
                <w:szCs w:val="24"/>
              </w:rPr>
            </w:pPr>
            <w:r w:rsidRPr="00580860">
              <w:rPr>
                <w:rFonts w:ascii="Times New Roman" w:eastAsia="Calibri" w:hAnsi="Times New Roman" w:cs="Times New Roman"/>
                <w:sz w:val="24"/>
                <w:szCs w:val="24"/>
              </w:rPr>
              <w:t xml:space="preserve">2.Фондовая биржа. Рынок </w:t>
            </w:r>
            <w:proofErr w:type="spellStart"/>
            <w:r w:rsidRPr="00580860">
              <w:rPr>
                <w:rFonts w:ascii="Times New Roman" w:eastAsia="Calibri" w:hAnsi="Times New Roman" w:cs="Times New Roman"/>
                <w:sz w:val="24"/>
                <w:szCs w:val="24"/>
              </w:rPr>
              <w:t>Форекс</w:t>
            </w:r>
            <w:proofErr w:type="spellEnd"/>
          </w:p>
        </w:tc>
        <w:tc>
          <w:tcPr>
            <w:tcW w:w="605" w:type="pct"/>
            <w:vAlign w:val="center"/>
          </w:tcPr>
          <w:p w14:paraId="43C972BE" w14:textId="77777777" w:rsidR="00580860" w:rsidRPr="00580860" w:rsidRDefault="00580860" w:rsidP="00580860">
            <w:pPr>
              <w:suppressAutoHyphens/>
              <w:jc w:val="center"/>
              <w:rPr>
                <w:rFonts w:ascii="Times New Roman" w:eastAsia="Calibri" w:hAnsi="Times New Roman" w:cs="Times New Roman"/>
                <w:iCs/>
                <w:sz w:val="24"/>
                <w:szCs w:val="24"/>
              </w:rPr>
            </w:pPr>
            <w:r w:rsidRPr="00580860">
              <w:rPr>
                <w:rFonts w:ascii="Times New Roman" w:eastAsia="Calibri" w:hAnsi="Times New Roman" w:cs="Times New Roman"/>
                <w:iCs/>
                <w:sz w:val="24"/>
                <w:szCs w:val="24"/>
              </w:rPr>
              <w:t>2</w:t>
            </w:r>
          </w:p>
        </w:tc>
        <w:tc>
          <w:tcPr>
            <w:tcW w:w="600" w:type="pct"/>
            <w:vMerge/>
          </w:tcPr>
          <w:p w14:paraId="2243C70E" w14:textId="77777777" w:rsidR="00580860" w:rsidRPr="00580860" w:rsidRDefault="00580860" w:rsidP="00580860">
            <w:pPr>
              <w:jc w:val="center"/>
              <w:rPr>
                <w:rFonts w:ascii="Times New Roman" w:eastAsia="Calibri" w:hAnsi="Times New Roman" w:cs="Times New Roman"/>
                <w:sz w:val="24"/>
                <w:szCs w:val="24"/>
              </w:rPr>
            </w:pPr>
          </w:p>
        </w:tc>
      </w:tr>
      <w:tr w:rsidR="00580860" w:rsidRPr="00580860" w14:paraId="464DA4E1" w14:textId="77777777" w:rsidTr="006158BE">
        <w:trPr>
          <w:trHeight w:val="283"/>
        </w:trPr>
        <w:tc>
          <w:tcPr>
            <w:tcW w:w="3795" w:type="pct"/>
            <w:gridSpan w:val="2"/>
          </w:tcPr>
          <w:p w14:paraId="0EBE4087" w14:textId="77777777" w:rsidR="00580860" w:rsidRPr="00580860" w:rsidRDefault="00580860" w:rsidP="00580860">
            <w:pPr>
              <w:rPr>
                <w:rFonts w:ascii="Times New Roman" w:eastAsia="Calibri" w:hAnsi="Times New Roman" w:cs="Times New Roman"/>
                <w:b/>
                <w:bCs/>
                <w:sz w:val="24"/>
                <w:szCs w:val="24"/>
              </w:rPr>
            </w:pPr>
            <w:r w:rsidRPr="00580860">
              <w:rPr>
                <w:rFonts w:ascii="Times New Roman" w:eastAsia="Calibri" w:hAnsi="Times New Roman" w:cs="Times New Roman"/>
                <w:b/>
                <w:bCs/>
                <w:sz w:val="24"/>
                <w:szCs w:val="24"/>
              </w:rPr>
              <w:t>Раздел 2. Налоги и налогообложение. Система страхования</w:t>
            </w:r>
          </w:p>
        </w:tc>
        <w:tc>
          <w:tcPr>
            <w:tcW w:w="605" w:type="pct"/>
            <w:vAlign w:val="center"/>
          </w:tcPr>
          <w:p w14:paraId="33BE2F7E" w14:textId="77777777" w:rsidR="00580860" w:rsidRPr="00580860" w:rsidRDefault="00580860" w:rsidP="00580860">
            <w:pPr>
              <w:suppressAutoHyphens/>
              <w:jc w:val="center"/>
              <w:rPr>
                <w:rFonts w:ascii="Times New Roman" w:eastAsia="Calibri" w:hAnsi="Times New Roman" w:cs="Times New Roman"/>
                <w:b/>
                <w:iCs/>
                <w:sz w:val="24"/>
                <w:szCs w:val="24"/>
              </w:rPr>
            </w:pPr>
            <w:r w:rsidRPr="00580860">
              <w:rPr>
                <w:rFonts w:ascii="Times New Roman" w:eastAsia="Calibri" w:hAnsi="Times New Roman" w:cs="Times New Roman"/>
                <w:b/>
                <w:iCs/>
                <w:sz w:val="24"/>
                <w:szCs w:val="24"/>
              </w:rPr>
              <w:t>14/8</w:t>
            </w:r>
          </w:p>
        </w:tc>
        <w:tc>
          <w:tcPr>
            <w:tcW w:w="600" w:type="pct"/>
          </w:tcPr>
          <w:p w14:paraId="2230D44F" w14:textId="77777777" w:rsidR="00580860" w:rsidRPr="00580860" w:rsidRDefault="00580860" w:rsidP="00580860">
            <w:pPr>
              <w:jc w:val="center"/>
              <w:rPr>
                <w:rFonts w:ascii="Times New Roman" w:eastAsia="Calibri" w:hAnsi="Times New Roman" w:cs="Times New Roman"/>
                <w:sz w:val="24"/>
                <w:szCs w:val="24"/>
              </w:rPr>
            </w:pPr>
          </w:p>
        </w:tc>
      </w:tr>
      <w:tr w:rsidR="00580860" w:rsidRPr="00580860" w14:paraId="73E0A92E" w14:textId="77777777" w:rsidTr="006158BE">
        <w:trPr>
          <w:trHeight w:val="283"/>
        </w:trPr>
        <w:tc>
          <w:tcPr>
            <w:tcW w:w="842" w:type="pct"/>
            <w:vMerge w:val="restart"/>
          </w:tcPr>
          <w:p w14:paraId="2BBB1ED6" w14:textId="77777777" w:rsidR="00580860" w:rsidRPr="00580860" w:rsidRDefault="00580860" w:rsidP="00580860">
            <w:pPr>
              <w:rPr>
                <w:rFonts w:ascii="Times New Roman" w:eastAsia="Calibri" w:hAnsi="Times New Roman" w:cs="Times New Roman"/>
                <w:b/>
                <w:bCs/>
                <w:sz w:val="24"/>
                <w:szCs w:val="24"/>
              </w:rPr>
            </w:pPr>
            <w:r w:rsidRPr="00580860">
              <w:rPr>
                <w:rFonts w:ascii="Times New Roman" w:eastAsia="Calibri" w:hAnsi="Times New Roman" w:cs="Times New Roman"/>
                <w:b/>
                <w:sz w:val="24"/>
                <w:szCs w:val="24"/>
              </w:rPr>
              <w:t>Тема 2.1. Страхование</w:t>
            </w:r>
          </w:p>
        </w:tc>
        <w:tc>
          <w:tcPr>
            <w:tcW w:w="2953" w:type="pct"/>
          </w:tcPr>
          <w:p w14:paraId="449ABC14" w14:textId="77777777" w:rsidR="00580860" w:rsidRPr="00580860" w:rsidRDefault="00580860" w:rsidP="00580860">
            <w:pPr>
              <w:rPr>
                <w:rFonts w:ascii="Times New Roman" w:eastAsia="Calibri" w:hAnsi="Times New Roman" w:cs="Times New Roman"/>
                <w:b/>
                <w:bCs/>
                <w:sz w:val="24"/>
                <w:szCs w:val="24"/>
              </w:rPr>
            </w:pPr>
            <w:r w:rsidRPr="00580860">
              <w:rPr>
                <w:rFonts w:ascii="Times New Roman" w:eastAsia="Calibri" w:hAnsi="Times New Roman" w:cs="Times New Roman"/>
                <w:b/>
                <w:bCs/>
                <w:sz w:val="24"/>
                <w:szCs w:val="24"/>
              </w:rPr>
              <w:t xml:space="preserve">Содержание </w:t>
            </w:r>
          </w:p>
        </w:tc>
        <w:tc>
          <w:tcPr>
            <w:tcW w:w="605" w:type="pct"/>
            <w:vAlign w:val="center"/>
          </w:tcPr>
          <w:p w14:paraId="7F2E17EA" w14:textId="77777777" w:rsidR="00580860" w:rsidRPr="00580860" w:rsidRDefault="00580860" w:rsidP="00580860">
            <w:pPr>
              <w:suppressAutoHyphens/>
              <w:jc w:val="center"/>
              <w:rPr>
                <w:rFonts w:ascii="Times New Roman" w:eastAsia="Calibri" w:hAnsi="Times New Roman" w:cs="Times New Roman"/>
                <w:b/>
                <w:iCs/>
                <w:sz w:val="24"/>
                <w:szCs w:val="24"/>
              </w:rPr>
            </w:pPr>
            <w:r w:rsidRPr="00580860">
              <w:rPr>
                <w:rFonts w:ascii="Times New Roman" w:eastAsia="Calibri" w:hAnsi="Times New Roman" w:cs="Times New Roman"/>
                <w:b/>
                <w:iCs/>
                <w:sz w:val="24"/>
                <w:szCs w:val="24"/>
              </w:rPr>
              <w:t>6/4</w:t>
            </w:r>
          </w:p>
        </w:tc>
        <w:tc>
          <w:tcPr>
            <w:tcW w:w="600" w:type="pct"/>
            <w:vMerge w:val="restart"/>
          </w:tcPr>
          <w:p w14:paraId="2658653E" w14:textId="77777777" w:rsidR="00580860" w:rsidRPr="00580860" w:rsidRDefault="00580860" w:rsidP="00580860">
            <w:pPr>
              <w:suppressAutoHyphens/>
              <w:jc w:val="center"/>
              <w:rPr>
                <w:rFonts w:ascii="Times New Roman" w:eastAsia="Calibri" w:hAnsi="Times New Roman" w:cs="Times New Roman"/>
                <w:sz w:val="24"/>
                <w:szCs w:val="24"/>
              </w:rPr>
            </w:pPr>
            <w:r w:rsidRPr="00580860">
              <w:rPr>
                <w:rFonts w:ascii="Times New Roman" w:eastAsia="Calibri" w:hAnsi="Times New Roman" w:cs="Times New Roman"/>
                <w:sz w:val="24"/>
                <w:szCs w:val="24"/>
              </w:rPr>
              <w:t>ОК 01, ОК.02, ОК.03, ОК.04, ОК.05</w:t>
            </w:r>
          </w:p>
          <w:p w14:paraId="2830D178" w14:textId="77777777" w:rsidR="00580860" w:rsidRPr="00580860" w:rsidRDefault="00580860" w:rsidP="00580860">
            <w:pPr>
              <w:suppressAutoHyphens/>
              <w:jc w:val="center"/>
              <w:rPr>
                <w:rFonts w:ascii="Times New Roman" w:eastAsia="Calibri" w:hAnsi="Times New Roman" w:cs="Times New Roman"/>
                <w:sz w:val="24"/>
                <w:szCs w:val="24"/>
              </w:rPr>
            </w:pPr>
          </w:p>
        </w:tc>
      </w:tr>
      <w:tr w:rsidR="00580860" w:rsidRPr="00580860" w14:paraId="3E59B680" w14:textId="77777777" w:rsidTr="006158BE">
        <w:trPr>
          <w:trHeight w:val="20"/>
        </w:trPr>
        <w:tc>
          <w:tcPr>
            <w:tcW w:w="842" w:type="pct"/>
            <w:vMerge/>
          </w:tcPr>
          <w:p w14:paraId="0CC73995" w14:textId="77777777" w:rsidR="00580860" w:rsidRPr="00580860" w:rsidRDefault="00580860" w:rsidP="00580860">
            <w:pPr>
              <w:rPr>
                <w:rFonts w:ascii="Times New Roman" w:eastAsia="Calibri" w:hAnsi="Times New Roman" w:cs="Times New Roman"/>
                <w:b/>
                <w:bCs/>
                <w:sz w:val="24"/>
                <w:szCs w:val="24"/>
              </w:rPr>
            </w:pPr>
          </w:p>
        </w:tc>
        <w:tc>
          <w:tcPr>
            <w:tcW w:w="2953" w:type="pct"/>
          </w:tcPr>
          <w:p w14:paraId="51F8C3F2" w14:textId="77777777" w:rsidR="00580860" w:rsidRPr="00580860" w:rsidRDefault="00580860" w:rsidP="00580860">
            <w:pPr>
              <w:rPr>
                <w:rFonts w:ascii="Times New Roman" w:eastAsia="Calibri" w:hAnsi="Times New Roman" w:cs="Times New Roman"/>
                <w:b/>
                <w:bCs/>
                <w:sz w:val="24"/>
                <w:szCs w:val="24"/>
              </w:rPr>
            </w:pPr>
            <w:r w:rsidRPr="00580860">
              <w:rPr>
                <w:rFonts w:ascii="Times New Roman" w:eastAsia="Calibri" w:hAnsi="Times New Roman" w:cs="Times New Roman"/>
                <w:b/>
                <w:bCs/>
                <w:sz w:val="24"/>
                <w:szCs w:val="24"/>
              </w:rPr>
              <w:t xml:space="preserve">1.  </w:t>
            </w:r>
            <w:r w:rsidRPr="00580860">
              <w:rPr>
                <w:rFonts w:ascii="Times New Roman" w:eastAsia="Calibri" w:hAnsi="Times New Roman" w:cs="Times New Roman"/>
                <w:sz w:val="24"/>
                <w:szCs w:val="24"/>
                <w:lang w:eastAsia="ar-SA"/>
              </w:rPr>
              <w:t>Понятие и виды страхования. Договор страхования. Страховой случай, страховой полис, страховая выплата, страховая премия, страховой риск</w:t>
            </w:r>
          </w:p>
        </w:tc>
        <w:tc>
          <w:tcPr>
            <w:tcW w:w="605" w:type="pct"/>
            <w:vAlign w:val="center"/>
          </w:tcPr>
          <w:p w14:paraId="4F820B4E" w14:textId="77777777" w:rsidR="00580860" w:rsidRPr="00580860" w:rsidRDefault="00580860" w:rsidP="00580860">
            <w:pPr>
              <w:suppressAutoHyphens/>
              <w:jc w:val="center"/>
              <w:rPr>
                <w:rFonts w:ascii="Times New Roman" w:eastAsia="Calibri" w:hAnsi="Times New Roman" w:cs="Times New Roman"/>
                <w:iCs/>
                <w:sz w:val="24"/>
                <w:szCs w:val="24"/>
              </w:rPr>
            </w:pPr>
            <w:r w:rsidRPr="00580860">
              <w:rPr>
                <w:rFonts w:ascii="Times New Roman" w:eastAsia="Calibri" w:hAnsi="Times New Roman" w:cs="Times New Roman"/>
                <w:iCs/>
                <w:sz w:val="24"/>
                <w:szCs w:val="24"/>
              </w:rPr>
              <w:t>2</w:t>
            </w:r>
          </w:p>
        </w:tc>
        <w:tc>
          <w:tcPr>
            <w:tcW w:w="600" w:type="pct"/>
            <w:vMerge/>
          </w:tcPr>
          <w:p w14:paraId="4AF89ADC" w14:textId="77777777" w:rsidR="00580860" w:rsidRPr="00580860" w:rsidRDefault="00580860" w:rsidP="00580860">
            <w:pPr>
              <w:jc w:val="center"/>
              <w:rPr>
                <w:rFonts w:ascii="Times New Roman" w:eastAsia="Calibri" w:hAnsi="Times New Roman" w:cs="Times New Roman"/>
                <w:sz w:val="24"/>
                <w:szCs w:val="24"/>
              </w:rPr>
            </w:pPr>
          </w:p>
        </w:tc>
      </w:tr>
      <w:tr w:rsidR="00580860" w:rsidRPr="00580860" w14:paraId="050F2219" w14:textId="77777777" w:rsidTr="006158BE">
        <w:trPr>
          <w:trHeight w:val="20"/>
        </w:trPr>
        <w:tc>
          <w:tcPr>
            <w:tcW w:w="842" w:type="pct"/>
            <w:vMerge/>
          </w:tcPr>
          <w:p w14:paraId="12BB1868" w14:textId="77777777" w:rsidR="00580860" w:rsidRPr="00580860" w:rsidRDefault="00580860" w:rsidP="00580860">
            <w:pPr>
              <w:rPr>
                <w:rFonts w:ascii="Times New Roman" w:eastAsia="Calibri" w:hAnsi="Times New Roman" w:cs="Times New Roman"/>
                <w:b/>
                <w:bCs/>
                <w:sz w:val="24"/>
                <w:szCs w:val="24"/>
              </w:rPr>
            </w:pPr>
          </w:p>
        </w:tc>
        <w:tc>
          <w:tcPr>
            <w:tcW w:w="2953" w:type="pct"/>
          </w:tcPr>
          <w:p w14:paraId="2EA40155" w14:textId="77777777" w:rsidR="00580860" w:rsidRPr="00580860" w:rsidRDefault="00580860" w:rsidP="00580860">
            <w:pPr>
              <w:rPr>
                <w:rFonts w:ascii="Times New Roman" w:eastAsia="Calibri" w:hAnsi="Times New Roman" w:cs="Times New Roman"/>
                <w:b/>
                <w:bCs/>
                <w:sz w:val="24"/>
                <w:szCs w:val="24"/>
              </w:rPr>
            </w:pPr>
            <w:r w:rsidRPr="00580860">
              <w:rPr>
                <w:rFonts w:ascii="Times New Roman" w:eastAsia="Calibri" w:hAnsi="Times New Roman" w:cs="Times New Roman"/>
                <w:b/>
                <w:bCs/>
                <w:sz w:val="24"/>
                <w:szCs w:val="24"/>
              </w:rPr>
              <w:t>В том числе практических и лабораторных занятий</w:t>
            </w:r>
          </w:p>
        </w:tc>
        <w:tc>
          <w:tcPr>
            <w:tcW w:w="605" w:type="pct"/>
            <w:vAlign w:val="center"/>
          </w:tcPr>
          <w:p w14:paraId="64D3F284" w14:textId="77777777" w:rsidR="00580860" w:rsidRPr="00580860" w:rsidRDefault="00580860" w:rsidP="00580860">
            <w:pPr>
              <w:suppressAutoHyphens/>
              <w:jc w:val="center"/>
              <w:rPr>
                <w:rFonts w:ascii="Times New Roman" w:eastAsia="Calibri" w:hAnsi="Times New Roman" w:cs="Times New Roman"/>
                <w:b/>
                <w:iCs/>
                <w:sz w:val="24"/>
                <w:szCs w:val="24"/>
              </w:rPr>
            </w:pPr>
            <w:r w:rsidRPr="00580860">
              <w:rPr>
                <w:rFonts w:ascii="Times New Roman" w:eastAsia="Calibri" w:hAnsi="Times New Roman" w:cs="Times New Roman"/>
                <w:b/>
                <w:iCs/>
                <w:sz w:val="24"/>
                <w:szCs w:val="24"/>
              </w:rPr>
              <w:t>4/4</w:t>
            </w:r>
          </w:p>
        </w:tc>
        <w:tc>
          <w:tcPr>
            <w:tcW w:w="600" w:type="pct"/>
            <w:vMerge/>
          </w:tcPr>
          <w:p w14:paraId="320BAD96" w14:textId="77777777" w:rsidR="00580860" w:rsidRPr="00580860" w:rsidRDefault="00580860" w:rsidP="00580860">
            <w:pPr>
              <w:jc w:val="center"/>
              <w:rPr>
                <w:rFonts w:ascii="Times New Roman" w:eastAsia="Calibri" w:hAnsi="Times New Roman" w:cs="Times New Roman"/>
                <w:sz w:val="24"/>
                <w:szCs w:val="24"/>
              </w:rPr>
            </w:pPr>
          </w:p>
        </w:tc>
      </w:tr>
      <w:tr w:rsidR="00580860" w:rsidRPr="00580860" w14:paraId="2A8E24BB" w14:textId="77777777" w:rsidTr="006158BE">
        <w:trPr>
          <w:trHeight w:val="340"/>
        </w:trPr>
        <w:tc>
          <w:tcPr>
            <w:tcW w:w="842" w:type="pct"/>
            <w:vMerge/>
          </w:tcPr>
          <w:p w14:paraId="309BBAF3" w14:textId="77777777" w:rsidR="00580860" w:rsidRPr="00580860" w:rsidRDefault="00580860" w:rsidP="00580860">
            <w:pPr>
              <w:rPr>
                <w:rFonts w:ascii="Times New Roman" w:eastAsia="Calibri" w:hAnsi="Times New Roman" w:cs="Times New Roman"/>
                <w:b/>
                <w:bCs/>
                <w:sz w:val="24"/>
                <w:szCs w:val="24"/>
              </w:rPr>
            </w:pPr>
          </w:p>
        </w:tc>
        <w:tc>
          <w:tcPr>
            <w:tcW w:w="2953" w:type="pct"/>
          </w:tcPr>
          <w:p w14:paraId="615FDA03" w14:textId="77777777" w:rsidR="00580860" w:rsidRPr="00580860" w:rsidRDefault="00580860" w:rsidP="00580860">
            <w:pPr>
              <w:rPr>
                <w:rFonts w:ascii="Times New Roman" w:eastAsia="Calibri" w:hAnsi="Times New Roman" w:cs="Times New Roman"/>
                <w:b/>
                <w:bCs/>
                <w:sz w:val="24"/>
                <w:szCs w:val="24"/>
              </w:rPr>
            </w:pPr>
            <w:r w:rsidRPr="00580860">
              <w:rPr>
                <w:rFonts w:ascii="Times New Roman" w:eastAsia="Calibri" w:hAnsi="Times New Roman" w:cs="Times New Roman"/>
                <w:b/>
                <w:iCs/>
                <w:sz w:val="24"/>
                <w:szCs w:val="24"/>
              </w:rPr>
              <w:t>Практическое занятие 3.</w:t>
            </w:r>
            <w:r w:rsidRPr="00580860">
              <w:rPr>
                <w:rFonts w:ascii="Times New Roman" w:eastAsia="Calibri" w:hAnsi="Times New Roman" w:cs="Times New Roman"/>
                <w:sz w:val="24"/>
                <w:szCs w:val="24"/>
                <w:lang w:eastAsia="ar-SA"/>
              </w:rPr>
              <w:t>Страхование имущества</w:t>
            </w:r>
          </w:p>
        </w:tc>
        <w:tc>
          <w:tcPr>
            <w:tcW w:w="605" w:type="pct"/>
            <w:vAlign w:val="center"/>
          </w:tcPr>
          <w:p w14:paraId="353B87D9" w14:textId="77777777" w:rsidR="00580860" w:rsidRPr="00580860" w:rsidRDefault="00580860" w:rsidP="00580860">
            <w:pPr>
              <w:suppressAutoHyphens/>
              <w:jc w:val="center"/>
              <w:rPr>
                <w:rFonts w:ascii="Times New Roman" w:eastAsia="Calibri" w:hAnsi="Times New Roman" w:cs="Times New Roman"/>
                <w:iCs/>
                <w:sz w:val="24"/>
                <w:szCs w:val="24"/>
              </w:rPr>
            </w:pPr>
            <w:r w:rsidRPr="00580860">
              <w:rPr>
                <w:rFonts w:ascii="Times New Roman" w:eastAsia="Calibri" w:hAnsi="Times New Roman" w:cs="Times New Roman"/>
                <w:iCs/>
                <w:sz w:val="24"/>
                <w:szCs w:val="24"/>
              </w:rPr>
              <w:t>2</w:t>
            </w:r>
          </w:p>
        </w:tc>
        <w:tc>
          <w:tcPr>
            <w:tcW w:w="600" w:type="pct"/>
            <w:vMerge/>
          </w:tcPr>
          <w:p w14:paraId="47D752BE" w14:textId="77777777" w:rsidR="00580860" w:rsidRPr="00580860" w:rsidRDefault="00580860" w:rsidP="00580860">
            <w:pPr>
              <w:jc w:val="center"/>
              <w:rPr>
                <w:rFonts w:ascii="Times New Roman" w:eastAsia="Calibri" w:hAnsi="Times New Roman" w:cs="Times New Roman"/>
                <w:sz w:val="24"/>
                <w:szCs w:val="24"/>
              </w:rPr>
            </w:pPr>
          </w:p>
        </w:tc>
      </w:tr>
      <w:tr w:rsidR="00580860" w:rsidRPr="00580860" w14:paraId="0D466AC8" w14:textId="77777777" w:rsidTr="006158BE">
        <w:trPr>
          <w:trHeight w:val="340"/>
        </w:trPr>
        <w:tc>
          <w:tcPr>
            <w:tcW w:w="842" w:type="pct"/>
            <w:vMerge/>
          </w:tcPr>
          <w:p w14:paraId="2A23EE61" w14:textId="77777777" w:rsidR="00580860" w:rsidRPr="00580860" w:rsidRDefault="00580860" w:rsidP="00580860">
            <w:pPr>
              <w:rPr>
                <w:rFonts w:ascii="Times New Roman" w:eastAsia="Calibri" w:hAnsi="Times New Roman" w:cs="Times New Roman"/>
                <w:b/>
                <w:bCs/>
                <w:sz w:val="24"/>
                <w:szCs w:val="24"/>
              </w:rPr>
            </w:pPr>
          </w:p>
        </w:tc>
        <w:tc>
          <w:tcPr>
            <w:tcW w:w="2953" w:type="pct"/>
          </w:tcPr>
          <w:p w14:paraId="3F7CCDEA" w14:textId="77777777" w:rsidR="00580860" w:rsidRPr="00580860" w:rsidRDefault="00580860" w:rsidP="00580860">
            <w:pPr>
              <w:rPr>
                <w:rFonts w:ascii="Times New Roman" w:eastAsia="Calibri" w:hAnsi="Times New Roman" w:cs="Times New Roman"/>
                <w:b/>
                <w:iCs/>
                <w:sz w:val="24"/>
                <w:szCs w:val="24"/>
              </w:rPr>
            </w:pPr>
            <w:r w:rsidRPr="00580860">
              <w:rPr>
                <w:rFonts w:ascii="Times New Roman" w:eastAsia="Calibri" w:hAnsi="Times New Roman" w:cs="Times New Roman"/>
                <w:b/>
                <w:iCs/>
                <w:sz w:val="24"/>
                <w:szCs w:val="24"/>
              </w:rPr>
              <w:t>Практическое занятие 4</w:t>
            </w:r>
            <w:r w:rsidRPr="00580860">
              <w:rPr>
                <w:rFonts w:ascii="Times New Roman" w:eastAsia="Calibri" w:hAnsi="Times New Roman" w:cs="Times New Roman"/>
                <w:sz w:val="24"/>
                <w:szCs w:val="24"/>
                <w:lang w:eastAsia="ar-SA"/>
              </w:rPr>
              <w:t xml:space="preserve">. Страхование здоровья и жизни </w:t>
            </w:r>
          </w:p>
        </w:tc>
        <w:tc>
          <w:tcPr>
            <w:tcW w:w="605" w:type="pct"/>
            <w:vAlign w:val="center"/>
          </w:tcPr>
          <w:p w14:paraId="31F45935" w14:textId="77777777" w:rsidR="00580860" w:rsidRPr="00580860" w:rsidRDefault="00580860" w:rsidP="00580860">
            <w:pPr>
              <w:suppressAutoHyphens/>
              <w:jc w:val="center"/>
              <w:rPr>
                <w:rFonts w:ascii="Times New Roman" w:eastAsia="Calibri" w:hAnsi="Times New Roman" w:cs="Times New Roman"/>
                <w:iCs/>
                <w:sz w:val="24"/>
                <w:szCs w:val="24"/>
              </w:rPr>
            </w:pPr>
            <w:r w:rsidRPr="00580860">
              <w:rPr>
                <w:rFonts w:ascii="Times New Roman" w:eastAsia="Calibri" w:hAnsi="Times New Roman" w:cs="Times New Roman"/>
                <w:iCs/>
                <w:sz w:val="24"/>
                <w:szCs w:val="24"/>
              </w:rPr>
              <w:t>2</w:t>
            </w:r>
          </w:p>
        </w:tc>
        <w:tc>
          <w:tcPr>
            <w:tcW w:w="600" w:type="pct"/>
            <w:vMerge/>
          </w:tcPr>
          <w:p w14:paraId="060F1FDF" w14:textId="77777777" w:rsidR="00580860" w:rsidRPr="00580860" w:rsidRDefault="00580860" w:rsidP="00580860">
            <w:pPr>
              <w:jc w:val="center"/>
              <w:rPr>
                <w:rFonts w:ascii="Times New Roman" w:eastAsia="Calibri" w:hAnsi="Times New Roman" w:cs="Times New Roman"/>
                <w:sz w:val="24"/>
                <w:szCs w:val="24"/>
              </w:rPr>
            </w:pPr>
          </w:p>
        </w:tc>
      </w:tr>
      <w:tr w:rsidR="00580860" w:rsidRPr="00580860" w14:paraId="06E6309C" w14:textId="77777777" w:rsidTr="006158BE">
        <w:trPr>
          <w:trHeight w:val="20"/>
        </w:trPr>
        <w:tc>
          <w:tcPr>
            <w:tcW w:w="842" w:type="pct"/>
            <w:vMerge w:val="restart"/>
          </w:tcPr>
          <w:p w14:paraId="617B3A0B" w14:textId="77777777" w:rsidR="00580860" w:rsidRPr="00580860" w:rsidRDefault="00580860" w:rsidP="00580860">
            <w:pPr>
              <w:rPr>
                <w:rFonts w:ascii="Times New Roman" w:eastAsia="Calibri" w:hAnsi="Times New Roman" w:cs="Times New Roman"/>
                <w:b/>
                <w:sz w:val="24"/>
                <w:szCs w:val="24"/>
              </w:rPr>
            </w:pPr>
            <w:r w:rsidRPr="00580860">
              <w:rPr>
                <w:rFonts w:ascii="Times New Roman" w:eastAsia="Calibri" w:hAnsi="Times New Roman" w:cs="Times New Roman"/>
                <w:b/>
                <w:sz w:val="24"/>
                <w:szCs w:val="24"/>
              </w:rPr>
              <w:lastRenderedPageBreak/>
              <w:t>Тема 2.2. Налоги и налогообложение</w:t>
            </w:r>
          </w:p>
        </w:tc>
        <w:tc>
          <w:tcPr>
            <w:tcW w:w="2953" w:type="pct"/>
          </w:tcPr>
          <w:p w14:paraId="4F6EAB76" w14:textId="77777777" w:rsidR="00580860" w:rsidRPr="00580860" w:rsidRDefault="00580860" w:rsidP="00580860">
            <w:pPr>
              <w:rPr>
                <w:rFonts w:ascii="Times New Roman" w:eastAsia="Calibri" w:hAnsi="Times New Roman" w:cs="Times New Roman"/>
                <w:b/>
                <w:bCs/>
                <w:sz w:val="24"/>
                <w:szCs w:val="24"/>
              </w:rPr>
            </w:pPr>
            <w:r w:rsidRPr="00580860">
              <w:rPr>
                <w:rFonts w:ascii="Times New Roman" w:eastAsia="Calibri" w:hAnsi="Times New Roman" w:cs="Times New Roman"/>
                <w:b/>
                <w:bCs/>
                <w:sz w:val="24"/>
                <w:szCs w:val="24"/>
              </w:rPr>
              <w:t xml:space="preserve">Содержание </w:t>
            </w:r>
          </w:p>
        </w:tc>
        <w:tc>
          <w:tcPr>
            <w:tcW w:w="605" w:type="pct"/>
            <w:vAlign w:val="center"/>
          </w:tcPr>
          <w:p w14:paraId="63B4A42F" w14:textId="77777777" w:rsidR="00580860" w:rsidRPr="00580860" w:rsidRDefault="00580860" w:rsidP="00580860">
            <w:pPr>
              <w:suppressAutoHyphens/>
              <w:jc w:val="center"/>
              <w:rPr>
                <w:rFonts w:ascii="Times New Roman" w:eastAsia="Calibri" w:hAnsi="Times New Roman" w:cs="Times New Roman"/>
                <w:b/>
                <w:iCs/>
                <w:sz w:val="24"/>
                <w:szCs w:val="24"/>
              </w:rPr>
            </w:pPr>
            <w:r w:rsidRPr="00580860">
              <w:rPr>
                <w:rFonts w:ascii="Times New Roman" w:eastAsia="Calibri" w:hAnsi="Times New Roman" w:cs="Times New Roman"/>
                <w:b/>
                <w:iCs/>
                <w:sz w:val="24"/>
                <w:szCs w:val="24"/>
              </w:rPr>
              <w:t>4/2</w:t>
            </w:r>
          </w:p>
        </w:tc>
        <w:tc>
          <w:tcPr>
            <w:tcW w:w="600" w:type="pct"/>
            <w:vMerge w:val="restart"/>
          </w:tcPr>
          <w:p w14:paraId="240B8282" w14:textId="77777777" w:rsidR="00580860" w:rsidRPr="00580860" w:rsidRDefault="00580860" w:rsidP="00580860">
            <w:pPr>
              <w:suppressAutoHyphens/>
              <w:jc w:val="center"/>
              <w:rPr>
                <w:rFonts w:ascii="Times New Roman" w:eastAsia="Calibri" w:hAnsi="Times New Roman" w:cs="Times New Roman"/>
                <w:sz w:val="24"/>
                <w:szCs w:val="24"/>
              </w:rPr>
            </w:pPr>
            <w:r w:rsidRPr="00580860">
              <w:rPr>
                <w:rFonts w:ascii="Times New Roman" w:eastAsia="Calibri" w:hAnsi="Times New Roman" w:cs="Times New Roman"/>
                <w:sz w:val="24"/>
                <w:szCs w:val="24"/>
              </w:rPr>
              <w:t>ОК 01, ОК.02, ОК.03, ОК.04, ОК.05</w:t>
            </w:r>
          </w:p>
          <w:p w14:paraId="689A6A20" w14:textId="77777777" w:rsidR="00580860" w:rsidRPr="00580860" w:rsidRDefault="00580860" w:rsidP="00580860">
            <w:pPr>
              <w:suppressAutoHyphens/>
              <w:jc w:val="center"/>
              <w:rPr>
                <w:rFonts w:ascii="Times New Roman" w:eastAsia="Calibri" w:hAnsi="Times New Roman" w:cs="Times New Roman"/>
                <w:sz w:val="24"/>
                <w:szCs w:val="24"/>
              </w:rPr>
            </w:pPr>
          </w:p>
        </w:tc>
      </w:tr>
      <w:tr w:rsidR="00580860" w:rsidRPr="00580860" w14:paraId="500D8493" w14:textId="77777777" w:rsidTr="006158BE">
        <w:trPr>
          <w:trHeight w:val="20"/>
        </w:trPr>
        <w:tc>
          <w:tcPr>
            <w:tcW w:w="842" w:type="pct"/>
            <w:vMerge/>
          </w:tcPr>
          <w:p w14:paraId="47E38220" w14:textId="77777777" w:rsidR="00580860" w:rsidRPr="00580860" w:rsidRDefault="00580860" w:rsidP="00580860">
            <w:pPr>
              <w:rPr>
                <w:rFonts w:ascii="Times New Roman" w:eastAsia="Calibri" w:hAnsi="Times New Roman" w:cs="Times New Roman"/>
                <w:b/>
                <w:sz w:val="24"/>
                <w:szCs w:val="24"/>
              </w:rPr>
            </w:pPr>
          </w:p>
        </w:tc>
        <w:tc>
          <w:tcPr>
            <w:tcW w:w="2953" w:type="pct"/>
          </w:tcPr>
          <w:p w14:paraId="7E03DAF7" w14:textId="77777777" w:rsidR="00580860" w:rsidRPr="00580860" w:rsidRDefault="00580860" w:rsidP="00580860">
            <w:pPr>
              <w:rPr>
                <w:rFonts w:ascii="Times New Roman" w:eastAsia="Calibri" w:hAnsi="Times New Roman" w:cs="Times New Roman"/>
                <w:bCs/>
                <w:sz w:val="24"/>
                <w:szCs w:val="24"/>
              </w:rPr>
            </w:pPr>
            <w:r w:rsidRPr="00580860">
              <w:rPr>
                <w:rFonts w:ascii="Times New Roman" w:eastAsia="Calibri" w:hAnsi="Times New Roman" w:cs="Times New Roman"/>
                <w:bCs/>
                <w:sz w:val="24"/>
                <w:szCs w:val="24"/>
              </w:rPr>
              <w:t>1.  История возникновения налогов. Налоговый кодекс РФ. Налоговая нагрузка. Виды налогов. Идентификационный номер налогоплательщика</w:t>
            </w:r>
          </w:p>
        </w:tc>
        <w:tc>
          <w:tcPr>
            <w:tcW w:w="605" w:type="pct"/>
            <w:vAlign w:val="center"/>
          </w:tcPr>
          <w:p w14:paraId="74F431A9" w14:textId="77777777" w:rsidR="00580860" w:rsidRPr="00580860" w:rsidRDefault="00580860" w:rsidP="00580860">
            <w:pPr>
              <w:suppressAutoHyphens/>
              <w:jc w:val="center"/>
              <w:rPr>
                <w:rFonts w:ascii="Times New Roman" w:eastAsia="Calibri" w:hAnsi="Times New Roman" w:cs="Times New Roman"/>
                <w:iCs/>
                <w:sz w:val="24"/>
                <w:szCs w:val="24"/>
              </w:rPr>
            </w:pPr>
            <w:r w:rsidRPr="00580860">
              <w:rPr>
                <w:rFonts w:ascii="Times New Roman" w:eastAsia="Calibri" w:hAnsi="Times New Roman" w:cs="Times New Roman"/>
                <w:iCs/>
                <w:sz w:val="24"/>
                <w:szCs w:val="24"/>
              </w:rPr>
              <w:t>2</w:t>
            </w:r>
          </w:p>
        </w:tc>
        <w:tc>
          <w:tcPr>
            <w:tcW w:w="600" w:type="pct"/>
            <w:vMerge/>
          </w:tcPr>
          <w:p w14:paraId="57220B04" w14:textId="77777777" w:rsidR="00580860" w:rsidRPr="00580860" w:rsidRDefault="00580860" w:rsidP="00580860">
            <w:pPr>
              <w:jc w:val="center"/>
              <w:rPr>
                <w:rFonts w:ascii="Times New Roman" w:eastAsia="Calibri" w:hAnsi="Times New Roman" w:cs="Times New Roman"/>
                <w:sz w:val="24"/>
                <w:szCs w:val="24"/>
              </w:rPr>
            </w:pPr>
          </w:p>
        </w:tc>
      </w:tr>
      <w:tr w:rsidR="00580860" w:rsidRPr="00580860" w14:paraId="152F9D9D" w14:textId="77777777" w:rsidTr="006158BE">
        <w:trPr>
          <w:trHeight w:val="20"/>
        </w:trPr>
        <w:tc>
          <w:tcPr>
            <w:tcW w:w="842" w:type="pct"/>
            <w:vMerge/>
          </w:tcPr>
          <w:p w14:paraId="31A3D95D" w14:textId="77777777" w:rsidR="00580860" w:rsidRPr="00580860" w:rsidRDefault="00580860" w:rsidP="00580860">
            <w:pPr>
              <w:rPr>
                <w:rFonts w:ascii="Times New Roman" w:eastAsia="Calibri" w:hAnsi="Times New Roman" w:cs="Times New Roman"/>
                <w:b/>
                <w:sz w:val="24"/>
                <w:szCs w:val="24"/>
              </w:rPr>
            </w:pPr>
          </w:p>
        </w:tc>
        <w:tc>
          <w:tcPr>
            <w:tcW w:w="2953" w:type="pct"/>
          </w:tcPr>
          <w:p w14:paraId="75D69614" w14:textId="77777777" w:rsidR="00580860" w:rsidRPr="00580860" w:rsidRDefault="00580860" w:rsidP="00580860">
            <w:pPr>
              <w:rPr>
                <w:rFonts w:ascii="Times New Roman" w:eastAsia="Calibri" w:hAnsi="Times New Roman" w:cs="Times New Roman"/>
                <w:b/>
                <w:bCs/>
                <w:sz w:val="24"/>
                <w:szCs w:val="24"/>
              </w:rPr>
            </w:pPr>
            <w:r w:rsidRPr="00580860">
              <w:rPr>
                <w:rFonts w:ascii="Times New Roman" w:eastAsia="Calibri" w:hAnsi="Times New Roman" w:cs="Times New Roman"/>
                <w:b/>
                <w:bCs/>
                <w:sz w:val="24"/>
                <w:szCs w:val="24"/>
              </w:rPr>
              <w:t>В том числе практических и лабораторных занятий</w:t>
            </w:r>
          </w:p>
        </w:tc>
        <w:tc>
          <w:tcPr>
            <w:tcW w:w="605" w:type="pct"/>
            <w:vAlign w:val="center"/>
          </w:tcPr>
          <w:p w14:paraId="4448808A" w14:textId="77777777" w:rsidR="00580860" w:rsidRPr="00580860" w:rsidRDefault="00580860" w:rsidP="00580860">
            <w:pPr>
              <w:suppressAutoHyphens/>
              <w:jc w:val="center"/>
              <w:rPr>
                <w:rFonts w:ascii="Times New Roman" w:eastAsia="Calibri" w:hAnsi="Times New Roman" w:cs="Times New Roman"/>
                <w:b/>
                <w:iCs/>
                <w:sz w:val="24"/>
                <w:szCs w:val="24"/>
              </w:rPr>
            </w:pPr>
            <w:r w:rsidRPr="00580860">
              <w:rPr>
                <w:rFonts w:ascii="Times New Roman" w:eastAsia="Calibri" w:hAnsi="Times New Roman" w:cs="Times New Roman"/>
                <w:b/>
                <w:iCs/>
                <w:sz w:val="24"/>
                <w:szCs w:val="24"/>
              </w:rPr>
              <w:t>2/2</w:t>
            </w:r>
          </w:p>
        </w:tc>
        <w:tc>
          <w:tcPr>
            <w:tcW w:w="600" w:type="pct"/>
            <w:vMerge/>
          </w:tcPr>
          <w:p w14:paraId="2C7810F7" w14:textId="77777777" w:rsidR="00580860" w:rsidRPr="00580860" w:rsidRDefault="00580860" w:rsidP="00580860">
            <w:pPr>
              <w:jc w:val="center"/>
              <w:rPr>
                <w:rFonts w:ascii="Times New Roman" w:eastAsia="Calibri" w:hAnsi="Times New Roman" w:cs="Times New Roman"/>
                <w:sz w:val="24"/>
                <w:szCs w:val="24"/>
              </w:rPr>
            </w:pPr>
          </w:p>
        </w:tc>
      </w:tr>
      <w:tr w:rsidR="00580860" w:rsidRPr="00580860" w14:paraId="4C1D3219" w14:textId="77777777" w:rsidTr="006158BE">
        <w:trPr>
          <w:trHeight w:val="20"/>
        </w:trPr>
        <w:tc>
          <w:tcPr>
            <w:tcW w:w="842" w:type="pct"/>
            <w:vMerge/>
          </w:tcPr>
          <w:p w14:paraId="5EBE4741" w14:textId="77777777" w:rsidR="00580860" w:rsidRPr="00580860" w:rsidRDefault="00580860" w:rsidP="00580860">
            <w:pPr>
              <w:rPr>
                <w:rFonts w:ascii="Times New Roman" w:eastAsia="Calibri" w:hAnsi="Times New Roman" w:cs="Times New Roman"/>
                <w:b/>
                <w:sz w:val="24"/>
                <w:szCs w:val="24"/>
              </w:rPr>
            </w:pPr>
          </w:p>
        </w:tc>
        <w:tc>
          <w:tcPr>
            <w:tcW w:w="2953" w:type="pct"/>
          </w:tcPr>
          <w:p w14:paraId="44C083CC" w14:textId="77777777" w:rsidR="00580860" w:rsidRPr="00580860" w:rsidRDefault="00580860" w:rsidP="00580860">
            <w:pPr>
              <w:rPr>
                <w:rFonts w:ascii="Times New Roman" w:eastAsia="Calibri" w:hAnsi="Times New Roman" w:cs="Times New Roman"/>
                <w:b/>
                <w:bCs/>
                <w:sz w:val="24"/>
                <w:szCs w:val="24"/>
              </w:rPr>
            </w:pPr>
            <w:r w:rsidRPr="00580860">
              <w:rPr>
                <w:rFonts w:ascii="Times New Roman" w:eastAsia="Calibri" w:hAnsi="Times New Roman" w:cs="Times New Roman"/>
                <w:b/>
                <w:iCs/>
                <w:sz w:val="24"/>
                <w:szCs w:val="24"/>
              </w:rPr>
              <w:t>Практическое занятие 5.</w:t>
            </w:r>
            <w:r w:rsidRPr="00580860">
              <w:rPr>
                <w:rFonts w:ascii="Times New Roman" w:eastAsia="Calibri" w:hAnsi="Times New Roman" w:cs="Times New Roman"/>
                <w:bCs/>
                <w:sz w:val="24"/>
                <w:szCs w:val="24"/>
              </w:rPr>
              <w:t>Подача налоговой декларации</w:t>
            </w:r>
          </w:p>
        </w:tc>
        <w:tc>
          <w:tcPr>
            <w:tcW w:w="605" w:type="pct"/>
            <w:vAlign w:val="center"/>
          </w:tcPr>
          <w:p w14:paraId="288CF444" w14:textId="77777777" w:rsidR="00580860" w:rsidRPr="00580860" w:rsidRDefault="00580860" w:rsidP="00580860">
            <w:pPr>
              <w:suppressAutoHyphens/>
              <w:jc w:val="center"/>
              <w:rPr>
                <w:rFonts w:ascii="Times New Roman" w:eastAsia="Calibri" w:hAnsi="Times New Roman" w:cs="Times New Roman"/>
                <w:iCs/>
                <w:sz w:val="24"/>
                <w:szCs w:val="24"/>
              </w:rPr>
            </w:pPr>
            <w:r w:rsidRPr="00580860">
              <w:rPr>
                <w:rFonts w:ascii="Times New Roman" w:eastAsia="Calibri" w:hAnsi="Times New Roman" w:cs="Times New Roman"/>
                <w:iCs/>
                <w:sz w:val="24"/>
                <w:szCs w:val="24"/>
              </w:rPr>
              <w:t>2</w:t>
            </w:r>
          </w:p>
        </w:tc>
        <w:tc>
          <w:tcPr>
            <w:tcW w:w="600" w:type="pct"/>
            <w:vMerge/>
          </w:tcPr>
          <w:p w14:paraId="42838F4C" w14:textId="77777777" w:rsidR="00580860" w:rsidRPr="00580860" w:rsidRDefault="00580860" w:rsidP="00580860">
            <w:pPr>
              <w:jc w:val="center"/>
              <w:rPr>
                <w:rFonts w:ascii="Times New Roman" w:eastAsia="Calibri" w:hAnsi="Times New Roman" w:cs="Times New Roman"/>
                <w:sz w:val="24"/>
                <w:szCs w:val="24"/>
              </w:rPr>
            </w:pPr>
          </w:p>
        </w:tc>
      </w:tr>
      <w:tr w:rsidR="00580860" w:rsidRPr="00580860" w14:paraId="3591B6E0" w14:textId="77777777" w:rsidTr="006158BE">
        <w:trPr>
          <w:trHeight w:val="20"/>
        </w:trPr>
        <w:tc>
          <w:tcPr>
            <w:tcW w:w="842" w:type="pct"/>
            <w:vMerge w:val="restart"/>
          </w:tcPr>
          <w:p w14:paraId="1717BA9B" w14:textId="77777777" w:rsidR="00580860" w:rsidRPr="00580860" w:rsidRDefault="00580860" w:rsidP="00580860">
            <w:pPr>
              <w:rPr>
                <w:rFonts w:ascii="Times New Roman" w:eastAsia="Calibri" w:hAnsi="Times New Roman" w:cs="Times New Roman"/>
                <w:b/>
                <w:sz w:val="24"/>
                <w:szCs w:val="24"/>
              </w:rPr>
            </w:pPr>
            <w:r w:rsidRPr="00580860">
              <w:rPr>
                <w:rFonts w:ascii="Times New Roman" w:eastAsia="Calibri" w:hAnsi="Times New Roman" w:cs="Times New Roman"/>
                <w:b/>
                <w:sz w:val="24"/>
                <w:szCs w:val="24"/>
              </w:rPr>
              <w:t>Тема 2.3. Пенсионное обеспечение</w:t>
            </w:r>
          </w:p>
        </w:tc>
        <w:tc>
          <w:tcPr>
            <w:tcW w:w="2953" w:type="pct"/>
          </w:tcPr>
          <w:p w14:paraId="045E97C4" w14:textId="77777777" w:rsidR="00580860" w:rsidRPr="00580860" w:rsidRDefault="00580860" w:rsidP="00580860">
            <w:pPr>
              <w:rPr>
                <w:rFonts w:ascii="Times New Roman" w:eastAsia="Calibri" w:hAnsi="Times New Roman" w:cs="Times New Roman"/>
                <w:b/>
                <w:bCs/>
                <w:sz w:val="24"/>
                <w:szCs w:val="24"/>
              </w:rPr>
            </w:pPr>
            <w:r w:rsidRPr="00580860">
              <w:rPr>
                <w:rFonts w:ascii="Times New Roman" w:eastAsia="Calibri" w:hAnsi="Times New Roman" w:cs="Times New Roman"/>
                <w:b/>
                <w:bCs/>
                <w:sz w:val="24"/>
                <w:szCs w:val="24"/>
              </w:rPr>
              <w:t xml:space="preserve">Содержание </w:t>
            </w:r>
          </w:p>
        </w:tc>
        <w:tc>
          <w:tcPr>
            <w:tcW w:w="605" w:type="pct"/>
            <w:vAlign w:val="center"/>
          </w:tcPr>
          <w:p w14:paraId="3BF0EA4F" w14:textId="77777777" w:rsidR="00580860" w:rsidRPr="00580860" w:rsidRDefault="00580860" w:rsidP="00580860">
            <w:pPr>
              <w:suppressAutoHyphens/>
              <w:jc w:val="center"/>
              <w:rPr>
                <w:rFonts w:ascii="Times New Roman" w:eastAsia="Calibri" w:hAnsi="Times New Roman" w:cs="Times New Roman"/>
                <w:b/>
                <w:iCs/>
                <w:sz w:val="24"/>
                <w:szCs w:val="24"/>
              </w:rPr>
            </w:pPr>
            <w:r w:rsidRPr="00580860">
              <w:rPr>
                <w:rFonts w:ascii="Times New Roman" w:eastAsia="Calibri" w:hAnsi="Times New Roman" w:cs="Times New Roman"/>
                <w:b/>
                <w:iCs/>
                <w:sz w:val="24"/>
                <w:szCs w:val="24"/>
              </w:rPr>
              <w:t>4/2</w:t>
            </w:r>
          </w:p>
        </w:tc>
        <w:tc>
          <w:tcPr>
            <w:tcW w:w="600" w:type="pct"/>
            <w:vMerge w:val="restart"/>
          </w:tcPr>
          <w:p w14:paraId="2459A3B4" w14:textId="77777777" w:rsidR="00580860" w:rsidRPr="00580860" w:rsidRDefault="00580860" w:rsidP="00580860">
            <w:pPr>
              <w:suppressAutoHyphens/>
              <w:jc w:val="center"/>
              <w:rPr>
                <w:rFonts w:ascii="Times New Roman" w:eastAsia="Calibri" w:hAnsi="Times New Roman" w:cs="Times New Roman"/>
                <w:sz w:val="24"/>
                <w:szCs w:val="24"/>
              </w:rPr>
            </w:pPr>
            <w:r w:rsidRPr="00580860">
              <w:rPr>
                <w:rFonts w:ascii="Times New Roman" w:eastAsia="Calibri" w:hAnsi="Times New Roman" w:cs="Times New Roman"/>
                <w:sz w:val="24"/>
                <w:szCs w:val="24"/>
              </w:rPr>
              <w:t>ОК 01, ОК.02, ОК.03, ОК.04, ОК.05</w:t>
            </w:r>
          </w:p>
          <w:p w14:paraId="1DEA036A" w14:textId="77777777" w:rsidR="00580860" w:rsidRPr="00580860" w:rsidRDefault="00580860" w:rsidP="00580860">
            <w:pPr>
              <w:suppressAutoHyphens/>
              <w:jc w:val="center"/>
              <w:rPr>
                <w:rFonts w:ascii="Times New Roman" w:eastAsia="Calibri" w:hAnsi="Times New Roman" w:cs="Times New Roman"/>
                <w:sz w:val="24"/>
                <w:szCs w:val="24"/>
              </w:rPr>
            </w:pPr>
          </w:p>
        </w:tc>
      </w:tr>
      <w:tr w:rsidR="00580860" w:rsidRPr="00580860" w14:paraId="415A4BED" w14:textId="77777777" w:rsidTr="006158BE">
        <w:trPr>
          <w:trHeight w:val="20"/>
        </w:trPr>
        <w:tc>
          <w:tcPr>
            <w:tcW w:w="842" w:type="pct"/>
            <w:vMerge/>
          </w:tcPr>
          <w:p w14:paraId="32218026" w14:textId="77777777" w:rsidR="00580860" w:rsidRPr="00580860" w:rsidRDefault="00580860" w:rsidP="00580860">
            <w:pPr>
              <w:rPr>
                <w:rFonts w:ascii="Times New Roman" w:eastAsia="Calibri" w:hAnsi="Times New Roman" w:cs="Times New Roman"/>
                <w:b/>
                <w:bCs/>
                <w:sz w:val="24"/>
                <w:szCs w:val="24"/>
              </w:rPr>
            </w:pPr>
          </w:p>
        </w:tc>
        <w:tc>
          <w:tcPr>
            <w:tcW w:w="2953" w:type="pct"/>
          </w:tcPr>
          <w:p w14:paraId="4A3E044D" w14:textId="77777777" w:rsidR="00580860" w:rsidRPr="00580860" w:rsidRDefault="00580860" w:rsidP="00580860">
            <w:pPr>
              <w:rPr>
                <w:rFonts w:ascii="Times New Roman" w:eastAsia="Calibri" w:hAnsi="Times New Roman" w:cs="Times New Roman"/>
                <w:bCs/>
                <w:sz w:val="24"/>
                <w:szCs w:val="24"/>
              </w:rPr>
            </w:pPr>
            <w:r w:rsidRPr="00580860">
              <w:rPr>
                <w:rFonts w:ascii="Times New Roman" w:eastAsia="Calibri" w:hAnsi="Times New Roman" w:cs="Times New Roman"/>
                <w:bCs/>
                <w:sz w:val="24"/>
                <w:szCs w:val="24"/>
              </w:rPr>
              <w:t xml:space="preserve">1.  Понятие и виды пенсий. Пенсионная система в Российской Федерации. </w:t>
            </w:r>
          </w:p>
          <w:p w14:paraId="4837D749" w14:textId="77777777" w:rsidR="00580860" w:rsidRPr="00580860" w:rsidRDefault="00580860" w:rsidP="00580860">
            <w:pPr>
              <w:rPr>
                <w:rFonts w:ascii="Times New Roman" w:eastAsia="Calibri" w:hAnsi="Times New Roman" w:cs="Times New Roman"/>
                <w:sz w:val="24"/>
                <w:szCs w:val="24"/>
                <w:lang w:eastAsia="ar-SA"/>
              </w:rPr>
            </w:pPr>
            <w:r w:rsidRPr="00580860">
              <w:rPr>
                <w:rFonts w:ascii="Times New Roman" w:eastAsia="Calibri" w:hAnsi="Times New Roman" w:cs="Times New Roman"/>
                <w:sz w:val="24"/>
                <w:szCs w:val="24"/>
                <w:lang w:eastAsia="ar-SA"/>
              </w:rPr>
              <w:t xml:space="preserve">2. Обязательное пенсионное страхование. Добровольное пенсионное обеспечение. </w:t>
            </w:r>
          </w:p>
          <w:p w14:paraId="214AF924" w14:textId="77777777" w:rsidR="00580860" w:rsidRPr="00580860" w:rsidRDefault="00580860" w:rsidP="00580860">
            <w:pPr>
              <w:rPr>
                <w:rFonts w:ascii="Times New Roman" w:eastAsia="Calibri" w:hAnsi="Times New Roman" w:cs="Times New Roman"/>
                <w:b/>
                <w:bCs/>
                <w:sz w:val="24"/>
                <w:szCs w:val="24"/>
              </w:rPr>
            </w:pPr>
            <w:r w:rsidRPr="00580860">
              <w:rPr>
                <w:rFonts w:ascii="Times New Roman" w:eastAsia="Calibri" w:hAnsi="Times New Roman" w:cs="Times New Roman"/>
                <w:sz w:val="24"/>
                <w:szCs w:val="24"/>
                <w:lang w:eastAsia="ar-SA"/>
              </w:rPr>
              <w:t>3. Место пенсионных накоплений в личном бюджете и личном финансовом плане</w:t>
            </w:r>
          </w:p>
        </w:tc>
        <w:tc>
          <w:tcPr>
            <w:tcW w:w="605" w:type="pct"/>
            <w:vAlign w:val="center"/>
          </w:tcPr>
          <w:p w14:paraId="5444A9F3" w14:textId="77777777" w:rsidR="00580860" w:rsidRPr="00580860" w:rsidRDefault="00580860" w:rsidP="00580860">
            <w:pPr>
              <w:suppressAutoHyphens/>
              <w:jc w:val="center"/>
              <w:rPr>
                <w:rFonts w:ascii="Times New Roman" w:eastAsia="Calibri" w:hAnsi="Times New Roman" w:cs="Times New Roman"/>
                <w:iCs/>
                <w:sz w:val="24"/>
                <w:szCs w:val="24"/>
              </w:rPr>
            </w:pPr>
            <w:r w:rsidRPr="00580860">
              <w:rPr>
                <w:rFonts w:ascii="Times New Roman" w:eastAsia="Calibri" w:hAnsi="Times New Roman" w:cs="Times New Roman"/>
                <w:iCs/>
                <w:sz w:val="24"/>
                <w:szCs w:val="24"/>
              </w:rPr>
              <w:t>2</w:t>
            </w:r>
          </w:p>
        </w:tc>
        <w:tc>
          <w:tcPr>
            <w:tcW w:w="600" w:type="pct"/>
            <w:vMerge/>
          </w:tcPr>
          <w:p w14:paraId="6938C13E" w14:textId="77777777" w:rsidR="00580860" w:rsidRPr="00580860" w:rsidRDefault="00580860" w:rsidP="00580860">
            <w:pPr>
              <w:jc w:val="center"/>
              <w:rPr>
                <w:rFonts w:ascii="Times New Roman" w:eastAsia="Calibri" w:hAnsi="Times New Roman" w:cs="Times New Roman"/>
                <w:sz w:val="24"/>
                <w:szCs w:val="24"/>
              </w:rPr>
            </w:pPr>
          </w:p>
        </w:tc>
      </w:tr>
      <w:tr w:rsidR="00580860" w:rsidRPr="00580860" w14:paraId="10739DEA" w14:textId="77777777" w:rsidTr="006158BE">
        <w:trPr>
          <w:trHeight w:val="340"/>
        </w:trPr>
        <w:tc>
          <w:tcPr>
            <w:tcW w:w="842" w:type="pct"/>
            <w:vMerge/>
          </w:tcPr>
          <w:p w14:paraId="401FAC39" w14:textId="77777777" w:rsidR="00580860" w:rsidRPr="00580860" w:rsidRDefault="00580860" w:rsidP="00580860">
            <w:pPr>
              <w:rPr>
                <w:rFonts w:ascii="Times New Roman" w:eastAsia="Calibri" w:hAnsi="Times New Roman" w:cs="Times New Roman"/>
                <w:b/>
                <w:bCs/>
                <w:sz w:val="24"/>
                <w:szCs w:val="24"/>
              </w:rPr>
            </w:pPr>
          </w:p>
        </w:tc>
        <w:tc>
          <w:tcPr>
            <w:tcW w:w="2953" w:type="pct"/>
          </w:tcPr>
          <w:p w14:paraId="1A1EDA7B" w14:textId="77777777" w:rsidR="00580860" w:rsidRPr="00580860" w:rsidRDefault="00580860" w:rsidP="00580860">
            <w:pPr>
              <w:rPr>
                <w:rFonts w:ascii="Times New Roman" w:eastAsia="Calibri" w:hAnsi="Times New Roman" w:cs="Times New Roman"/>
                <w:b/>
                <w:bCs/>
                <w:sz w:val="24"/>
                <w:szCs w:val="24"/>
              </w:rPr>
            </w:pPr>
            <w:r w:rsidRPr="00580860">
              <w:rPr>
                <w:rFonts w:ascii="Times New Roman" w:eastAsia="Calibri" w:hAnsi="Times New Roman" w:cs="Times New Roman"/>
                <w:b/>
                <w:bCs/>
                <w:sz w:val="24"/>
                <w:szCs w:val="24"/>
              </w:rPr>
              <w:t>В том числе практических и лабораторных занятий</w:t>
            </w:r>
          </w:p>
        </w:tc>
        <w:tc>
          <w:tcPr>
            <w:tcW w:w="605" w:type="pct"/>
            <w:vAlign w:val="center"/>
          </w:tcPr>
          <w:p w14:paraId="2CB05702" w14:textId="77777777" w:rsidR="00580860" w:rsidRPr="00580860" w:rsidRDefault="00580860" w:rsidP="00580860">
            <w:pPr>
              <w:suppressAutoHyphens/>
              <w:jc w:val="center"/>
              <w:rPr>
                <w:rFonts w:ascii="Times New Roman" w:eastAsia="Calibri" w:hAnsi="Times New Roman" w:cs="Times New Roman"/>
                <w:b/>
                <w:iCs/>
                <w:sz w:val="24"/>
                <w:szCs w:val="24"/>
              </w:rPr>
            </w:pPr>
            <w:r w:rsidRPr="00580860">
              <w:rPr>
                <w:rFonts w:ascii="Times New Roman" w:eastAsia="Calibri" w:hAnsi="Times New Roman" w:cs="Times New Roman"/>
                <w:b/>
                <w:iCs/>
                <w:sz w:val="24"/>
                <w:szCs w:val="24"/>
              </w:rPr>
              <w:t>2/2</w:t>
            </w:r>
          </w:p>
        </w:tc>
        <w:tc>
          <w:tcPr>
            <w:tcW w:w="600" w:type="pct"/>
            <w:vMerge/>
          </w:tcPr>
          <w:p w14:paraId="0406B5A8" w14:textId="77777777" w:rsidR="00580860" w:rsidRPr="00580860" w:rsidRDefault="00580860" w:rsidP="00580860">
            <w:pPr>
              <w:jc w:val="center"/>
              <w:rPr>
                <w:rFonts w:ascii="Times New Roman" w:eastAsia="Calibri" w:hAnsi="Times New Roman" w:cs="Times New Roman"/>
                <w:sz w:val="24"/>
                <w:szCs w:val="24"/>
              </w:rPr>
            </w:pPr>
          </w:p>
        </w:tc>
      </w:tr>
      <w:tr w:rsidR="00580860" w:rsidRPr="00580860" w14:paraId="383366D9" w14:textId="77777777" w:rsidTr="006158BE">
        <w:trPr>
          <w:trHeight w:val="340"/>
        </w:trPr>
        <w:tc>
          <w:tcPr>
            <w:tcW w:w="842" w:type="pct"/>
            <w:vMerge/>
          </w:tcPr>
          <w:p w14:paraId="3E7DD01B" w14:textId="77777777" w:rsidR="00580860" w:rsidRPr="00580860" w:rsidRDefault="00580860" w:rsidP="00580860">
            <w:pPr>
              <w:rPr>
                <w:rFonts w:ascii="Times New Roman" w:eastAsia="Calibri" w:hAnsi="Times New Roman" w:cs="Times New Roman"/>
                <w:b/>
                <w:bCs/>
                <w:sz w:val="24"/>
                <w:szCs w:val="24"/>
              </w:rPr>
            </w:pPr>
          </w:p>
        </w:tc>
        <w:tc>
          <w:tcPr>
            <w:tcW w:w="2953" w:type="pct"/>
          </w:tcPr>
          <w:p w14:paraId="7BA57B30" w14:textId="77777777" w:rsidR="00580860" w:rsidRPr="00580860" w:rsidRDefault="00580860" w:rsidP="00580860">
            <w:pPr>
              <w:rPr>
                <w:rFonts w:ascii="Times New Roman" w:eastAsia="Calibri" w:hAnsi="Times New Roman" w:cs="Times New Roman"/>
                <w:b/>
                <w:bCs/>
                <w:sz w:val="24"/>
                <w:szCs w:val="24"/>
              </w:rPr>
            </w:pPr>
            <w:r w:rsidRPr="00580860">
              <w:rPr>
                <w:rFonts w:ascii="Times New Roman" w:eastAsia="Calibri" w:hAnsi="Times New Roman" w:cs="Times New Roman"/>
                <w:b/>
                <w:iCs/>
                <w:sz w:val="24"/>
                <w:szCs w:val="24"/>
              </w:rPr>
              <w:t xml:space="preserve">Практическое занятие 6. </w:t>
            </w:r>
            <w:r w:rsidRPr="00580860">
              <w:rPr>
                <w:rFonts w:ascii="Times New Roman" w:eastAsia="Calibri" w:hAnsi="Times New Roman" w:cs="Times New Roman"/>
                <w:sz w:val="24"/>
                <w:szCs w:val="24"/>
                <w:lang w:eastAsia="ar-SA"/>
              </w:rPr>
              <w:t>Формирование индивидуального пенсионного капитала</w:t>
            </w:r>
          </w:p>
        </w:tc>
        <w:tc>
          <w:tcPr>
            <w:tcW w:w="605" w:type="pct"/>
            <w:vAlign w:val="center"/>
          </w:tcPr>
          <w:p w14:paraId="1673E969" w14:textId="77777777" w:rsidR="00580860" w:rsidRPr="00580860" w:rsidRDefault="00580860" w:rsidP="00580860">
            <w:pPr>
              <w:suppressAutoHyphens/>
              <w:jc w:val="center"/>
              <w:rPr>
                <w:rFonts w:ascii="Times New Roman" w:eastAsia="Calibri" w:hAnsi="Times New Roman" w:cs="Times New Roman"/>
                <w:iCs/>
                <w:sz w:val="24"/>
                <w:szCs w:val="24"/>
              </w:rPr>
            </w:pPr>
            <w:r w:rsidRPr="00580860">
              <w:rPr>
                <w:rFonts w:ascii="Times New Roman" w:eastAsia="Calibri" w:hAnsi="Times New Roman" w:cs="Times New Roman"/>
                <w:iCs/>
                <w:sz w:val="24"/>
                <w:szCs w:val="24"/>
              </w:rPr>
              <w:t>2</w:t>
            </w:r>
          </w:p>
        </w:tc>
        <w:tc>
          <w:tcPr>
            <w:tcW w:w="600" w:type="pct"/>
            <w:vMerge/>
          </w:tcPr>
          <w:p w14:paraId="77CE161E" w14:textId="77777777" w:rsidR="00580860" w:rsidRPr="00580860" w:rsidRDefault="00580860" w:rsidP="00580860">
            <w:pPr>
              <w:jc w:val="center"/>
              <w:rPr>
                <w:rFonts w:ascii="Times New Roman" w:eastAsia="Calibri" w:hAnsi="Times New Roman" w:cs="Times New Roman"/>
                <w:sz w:val="24"/>
                <w:szCs w:val="24"/>
              </w:rPr>
            </w:pPr>
          </w:p>
        </w:tc>
      </w:tr>
      <w:tr w:rsidR="00580860" w:rsidRPr="00580860" w14:paraId="2FF1AABD" w14:textId="77777777" w:rsidTr="006158BE">
        <w:trPr>
          <w:trHeight w:val="292"/>
        </w:trPr>
        <w:tc>
          <w:tcPr>
            <w:tcW w:w="3795" w:type="pct"/>
            <w:gridSpan w:val="2"/>
          </w:tcPr>
          <w:p w14:paraId="26FD66AE" w14:textId="77777777" w:rsidR="00580860" w:rsidRPr="00580860" w:rsidRDefault="00580860" w:rsidP="00580860">
            <w:pPr>
              <w:rPr>
                <w:rFonts w:ascii="Times New Roman" w:eastAsia="Calibri" w:hAnsi="Times New Roman" w:cs="Times New Roman"/>
                <w:b/>
                <w:bCs/>
                <w:sz w:val="24"/>
                <w:szCs w:val="24"/>
              </w:rPr>
            </w:pPr>
            <w:r w:rsidRPr="00580860">
              <w:rPr>
                <w:rFonts w:ascii="Times New Roman" w:eastAsia="Calibri" w:hAnsi="Times New Roman" w:cs="Times New Roman"/>
                <w:b/>
                <w:sz w:val="24"/>
                <w:szCs w:val="24"/>
              </w:rPr>
              <w:t>Раздел 3. Финансовые механизмы работы фирмы</w:t>
            </w:r>
          </w:p>
        </w:tc>
        <w:tc>
          <w:tcPr>
            <w:tcW w:w="605" w:type="pct"/>
            <w:vAlign w:val="center"/>
          </w:tcPr>
          <w:p w14:paraId="6258DE80" w14:textId="77777777" w:rsidR="00580860" w:rsidRPr="00580860" w:rsidRDefault="00580860" w:rsidP="00580860">
            <w:pPr>
              <w:suppressAutoHyphens/>
              <w:jc w:val="center"/>
              <w:rPr>
                <w:rFonts w:ascii="Times New Roman" w:eastAsia="Calibri" w:hAnsi="Times New Roman" w:cs="Times New Roman"/>
                <w:b/>
                <w:iCs/>
                <w:sz w:val="24"/>
                <w:szCs w:val="24"/>
              </w:rPr>
            </w:pPr>
            <w:r w:rsidRPr="00580860">
              <w:rPr>
                <w:rFonts w:ascii="Times New Roman" w:eastAsia="Calibri" w:hAnsi="Times New Roman" w:cs="Times New Roman"/>
                <w:b/>
                <w:iCs/>
                <w:sz w:val="24"/>
                <w:szCs w:val="24"/>
              </w:rPr>
              <w:t>10/4</w:t>
            </w:r>
          </w:p>
        </w:tc>
        <w:tc>
          <w:tcPr>
            <w:tcW w:w="600" w:type="pct"/>
          </w:tcPr>
          <w:p w14:paraId="065CC4AC" w14:textId="77777777" w:rsidR="00580860" w:rsidRPr="00580860" w:rsidRDefault="00580860" w:rsidP="00580860">
            <w:pPr>
              <w:jc w:val="center"/>
              <w:rPr>
                <w:rFonts w:ascii="Times New Roman" w:eastAsia="Calibri" w:hAnsi="Times New Roman" w:cs="Times New Roman"/>
                <w:sz w:val="24"/>
                <w:szCs w:val="24"/>
              </w:rPr>
            </w:pPr>
          </w:p>
        </w:tc>
      </w:tr>
      <w:tr w:rsidR="00580860" w:rsidRPr="00580860" w14:paraId="625FE863" w14:textId="77777777" w:rsidTr="006158BE">
        <w:trPr>
          <w:trHeight w:val="20"/>
        </w:trPr>
        <w:tc>
          <w:tcPr>
            <w:tcW w:w="842" w:type="pct"/>
            <w:vMerge w:val="restart"/>
          </w:tcPr>
          <w:p w14:paraId="652FED99" w14:textId="77777777" w:rsidR="00580860" w:rsidRPr="00580860" w:rsidRDefault="00580860" w:rsidP="00580860">
            <w:pPr>
              <w:rPr>
                <w:rFonts w:ascii="Times New Roman" w:eastAsia="Calibri" w:hAnsi="Times New Roman" w:cs="Times New Roman"/>
                <w:b/>
                <w:sz w:val="24"/>
                <w:szCs w:val="24"/>
              </w:rPr>
            </w:pPr>
            <w:r w:rsidRPr="00580860">
              <w:rPr>
                <w:rFonts w:ascii="Times New Roman" w:eastAsia="Calibri" w:hAnsi="Times New Roman" w:cs="Times New Roman"/>
                <w:b/>
                <w:sz w:val="24"/>
                <w:szCs w:val="24"/>
              </w:rPr>
              <w:t>Тема 3.1. Взаимоотношения работодателя и сотрудников</w:t>
            </w:r>
          </w:p>
        </w:tc>
        <w:tc>
          <w:tcPr>
            <w:tcW w:w="2953" w:type="pct"/>
          </w:tcPr>
          <w:p w14:paraId="7ABAF7B8" w14:textId="77777777" w:rsidR="00580860" w:rsidRPr="00580860" w:rsidRDefault="00580860" w:rsidP="00580860">
            <w:pPr>
              <w:rPr>
                <w:rFonts w:ascii="Times New Roman" w:eastAsia="Calibri" w:hAnsi="Times New Roman" w:cs="Times New Roman"/>
                <w:b/>
                <w:bCs/>
                <w:sz w:val="24"/>
                <w:szCs w:val="24"/>
              </w:rPr>
            </w:pPr>
            <w:r w:rsidRPr="00580860">
              <w:rPr>
                <w:rFonts w:ascii="Times New Roman" w:eastAsia="Calibri" w:hAnsi="Times New Roman" w:cs="Times New Roman"/>
                <w:b/>
                <w:bCs/>
                <w:sz w:val="24"/>
                <w:szCs w:val="24"/>
              </w:rPr>
              <w:t xml:space="preserve">Содержание </w:t>
            </w:r>
          </w:p>
        </w:tc>
        <w:tc>
          <w:tcPr>
            <w:tcW w:w="605" w:type="pct"/>
            <w:vAlign w:val="center"/>
          </w:tcPr>
          <w:p w14:paraId="71BE58AF" w14:textId="77777777" w:rsidR="00580860" w:rsidRPr="00580860" w:rsidRDefault="00580860" w:rsidP="00580860">
            <w:pPr>
              <w:suppressAutoHyphens/>
              <w:jc w:val="center"/>
              <w:rPr>
                <w:rFonts w:ascii="Times New Roman" w:eastAsia="Calibri" w:hAnsi="Times New Roman" w:cs="Times New Roman"/>
                <w:b/>
                <w:iCs/>
                <w:sz w:val="24"/>
                <w:szCs w:val="24"/>
              </w:rPr>
            </w:pPr>
            <w:r w:rsidRPr="00580860">
              <w:rPr>
                <w:rFonts w:ascii="Times New Roman" w:eastAsia="Calibri" w:hAnsi="Times New Roman" w:cs="Times New Roman"/>
                <w:b/>
                <w:iCs/>
                <w:sz w:val="24"/>
                <w:szCs w:val="24"/>
              </w:rPr>
              <w:t>2</w:t>
            </w:r>
          </w:p>
        </w:tc>
        <w:tc>
          <w:tcPr>
            <w:tcW w:w="600" w:type="pct"/>
            <w:vMerge w:val="restart"/>
          </w:tcPr>
          <w:p w14:paraId="2E5D21BE" w14:textId="77777777" w:rsidR="00580860" w:rsidRPr="00580860" w:rsidRDefault="00580860" w:rsidP="00580860">
            <w:pPr>
              <w:suppressAutoHyphens/>
              <w:jc w:val="center"/>
              <w:rPr>
                <w:rFonts w:ascii="Times New Roman" w:eastAsia="Calibri" w:hAnsi="Times New Roman" w:cs="Times New Roman"/>
                <w:sz w:val="24"/>
                <w:szCs w:val="24"/>
              </w:rPr>
            </w:pPr>
            <w:r w:rsidRPr="00580860">
              <w:rPr>
                <w:rFonts w:ascii="Times New Roman" w:eastAsia="Calibri" w:hAnsi="Times New Roman" w:cs="Times New Roman"/>
                <w:sz w:val="24"/>
                <w:szCs w:val="24"/>
              </w:rPr>
              <w:t>ОК 01, ОК.02, ОК.03, ОК.04, ОК.05</w:t>
            </w:r>
          </w:p>
          <w:p w14:paraId="45E44CB7" w14:textId="77777777" w:rsidR="00580860" w:rsidRPr="00580860" w:rsidRDefault="00580860" w:rsidP="00580860">
            <w:pPr>
              <w:suppressAutoHyphens/>
              <w:rPr>
                <w:rFonts w:ascii="Times New Roman" w:eastAsia="Calibri" w:hAnsi="Times New Roman" w:cs="Times New Roman"/>
                <w:sz w:val="24"/>
                <w:szCs w:val="24"/>
              </w:rPr>
            </w:pPr>
          </w:p>
        </w:tc>
      </w:tr>
      <w:tr w:rsidR="00580860" w:rsidRPr="00580860" w14:paraId="0D3D8EC5" w14:textId="77777777" w:rsidTr="006158BE">
        <w:trPr>
          <w:trHeight w:val="20"/>
        </w:trPr>
        <w:tc>
          <w:tcPr>
            <w:tcW w:w="842" w:type="pct"/>
            <w:vMerge/>
          </w:tcPr>
          <w:p w14:paraId="14630AFD" w14:textId="77777777" w:rsidR="00580860" w:rsidRPr="00580860" w:rsidRDefault="00580860" w:rsidP="00580860">
            <w:pPr>
              <w:rPr>
                <w:rFonts w:ascii="Times New Roman" w:eastAsia="Calibri" w:hAnsi="Times New Roman" w:cs="Times New Roman"/>
                <w:b/>
                <w:sz w:val="24"/>
                <w:szCs w:val="24"/>
              </w:rPr>
            </w:pPr>
          </w:p>
        </w:tc>
        <w:tc>
          <w:tcPr>
            <w:tcW w:w="2953" w:type="pct"/>
          </w:tcPr>
          <w:p w14:paraId="36A94A67" w14:textId="77777777" w:rsidR="00580860" w:rsidRPr="00580860" w:rsidRDefault="00580860" w:rsidP="00580860">
            <w:pPr>
              <w:rPr>
                <w:rFonts w:ascii="Times New Roman" w:eastAsia="Calibri" w:hAnsi="Times New Roman" w:cs="Times New Roman"/>
                <w:bCs/>
                <w:sz w:val="24"/>
                <w:szCs w:val="24"/>
              </w:rPr>
            </w:pPr>
            <w:r w:rsidRPr="00580860">
              <w:rPr>
                <w:rFonts w:ascii="Times New Roman" w:eastAsia="Calibri" w:hAnsi="Times New Roman" w:cs="Times New Roman"/>
                <w:bCs/>
                <w:sz w:val="24"/>
                <w:szCs w:val="24"/>
              </w:rPr>
              <w:t xml:space="preserve">1.Трудовой кодекс РФ. Трудовой договор. Испытательный срок. </w:t>
            </w:r>
          </w:p>
          <w:p w14:paraId="179817A1" w14:textId="77777777" w:rsidR="00580860" w:rsidRPr="00580860" w:rsidRDefault="00580860" w:rsidP="00580860">
            <w:pPr>
              <w:rPr>
                <w:rFonts w:ascii="Times New Roman" w:eastAsia="Calibri" w:hAnsi="Times New Roman" w:cs="Times New Roman"/>
                <w:b/>
                <w:bCs/>
                <w:sz w:val="24"/>
                <w:szCs w:val="24"/>
              </w:rPr>
            </w:pPr>
            <w:r w:rsidRPr="00580860">
              <w:rPr>
                <w:rFonts w:ascii="Times New Roman" w:eastAsia="Calibri" w:hAnsi="Times New Roman" w:cs="Times New Roman"/>
                <w:bCs/>
                <w:sz w:val="24"/>
                <w:szCs w:val="24"/>
              </w:rPr>
              <w:t>2. Фиксированная заработная плата и заработная плата с переменной частью. Соблюдение конфиденциальности.</w:t>
            </w:r>
          </w:p>
        </w:tc>
        <w:tc>
          <w:tcPr>
            <w:tcW w:w="605" w:type="pct"/>
            <w:vAlign w:val="center"/>
          </w:tcPr>
          <w:p w14:paraId="40CF3688" w14:textId="77777777" w:rsidR="00580860" w:rsidRPr="00580860" w:rsidRDefault="00580860" w:rsidP="00580860">
            <w:pPr>
              <w:suppressAutoHyphens/>
              <w:jc w:val="center"/>
              <w:rPr>
                <w:rFonts w:ascii="Times New Roman" w:eastAsia="Calibri" w:hAnsi="Times New Roman" w:cs="Times New Roman"/>
                <w:iCs/>
                <w:sz w:val="24"/>
                <w:szCs w:val="24"/>
              </w:rPr>
            </w:pPr>
            <w:r w:rsidRPr="00580860">
              <w:rPr>
                <w:rFonts w:ascii="Times New Roman" w:eastAsia="Calibri" w:hAnsi="Times New Roman" w:cs="Times New Roman"/>
                <w:iCs/>
                <w:sz w:val="24"/>
                <w:szCs w:val="24"/>
              </w:rPr>
              <w:t>2</w:t>
            </w:r>
          </w:p>
        </w:tc>
        <w:tc>
          <w:tcPr>
            <w:tcW w:w="600" w:type="pct"/>
            <w:vMerge/>
          </w:tcPr>
          <w:p w14:paraId="686BDE57" w14:textId="77777777" w:rsidR="00580860" w:rsidRPr="00580860" w:rsidRDefault="00580860" w:rsidP="00580860">
            <w:pPr>
              <w:jc w:val="center"/>
              <w:rPr>
                <w:rFonts w:ascii="Times New Roman" w:eastAsia="Calibri" w:hAnsi="Times New Roman" w:cs="Times New Roman"/>
                <w:sz w:val="24"/>
                <w:szCs w:val="24"/>
              </w:rPr>
            </w:pPr>
          </w:p>
        </w:tc>
      </w:tr>
      <w:tr w:rsidR="00580860" w:rsidRPr="00580860" w14:paraId="421C79E7" w14:textId="77777777" w:rsidTr="006158BE">
        <w:trPr>
          <w:trHeight w:val="20"/>
        </w:trPr>
        <w:tc>
          <w:tcPr>
            <w:tcW w:w="842" w:type="pct"/>
            <w:vMerge w:val="restart"/>
          </w:tcPr>
          <w:p w14:paraId="0D9AC2E8" w14:textId="77777777" w:rsidR="00580860" w:rsidRPr="00580860" w:rsidRDefault="00580860" w:rsidP="00580860">
            <w:pPr>
              <w:rPr>
                <w:rFonts w:ascii="Times New Roman" w:eastAsia="Calibri" w:hAnsi="Times New Roman" w:cs="Times New Roman"/>
                <w:b/>
                <w:sz w:val="24"/>
                <w:szCs w:val="24"/>
              </w:rPr>
            </w:pPr>
            <w:r w:rsidRPr="00580860">
              <w:rPr>
                <w:rFonts w:ascii="Times New Roman" w:eastAsia="Calibri" w:hAnsi="Times New Roman" w:cs="Times New Roman"/>
                <w:b/>
                <w:sz w:val="24"/>
                <w:szCs w:val="24"/>
              </w:rPr>
              <w:t>Тема 3.2. Эффективность компании</w:t>
            </w:r>
          </w:p>
        </w:tc>
        <w:tc>
          <w:tcPr>
            <w:tcW w:w="2953" w:type="pct"/>
          </w:tcPr>
          <w:p w14:paraId="0533FF9F" w14:textId="77777777" w:rsidR="00580860" w:rsidRPr="00580860" w:rsidRDefault="00580860" w:rsidP="00580860">
            <w:pPr>
              <w:rPr>
                <w:rFonts w:ascii="Times New Roman" w:eastAsia="Calibri" w:hAnsi="Times New Roman" w:cs="Times New Roman"/>
                <w:b/>
                <w:iCs/>
                <w:sz w:val="24"/>
                <w:szCs w:val="24"/>
              </w:rPr>
            </w:pPr>
            <w:r w:rsidRPr="00580860">
              <w:rPr>
                <w:rFonts w:ascii="Times New Roman" w:eastAsia="Calibri" w:hAnsi="Times New Roman" w:cs="Times New Roman"/>
                <w:b/>
                <w:bCs/>
                <w:sz w:val="24"/>
                <w:szCs w:val="24"/>
              </w:rPr>
              <w:t xml:space="preserve">Содержание </w:t>
            </w:r>
          </w:p>
        </w:tc>
        <w:tc>
          <w:tcPr>
            <w:tcW w:w="605" w:type="pct"/>
            <w:vAlign w:val="center"/>
          </w:tcPr>
          <w:p w14:paraId="36E23939" w14:textId="77777777" w:rsidR="00580860" w:rsidRPr="00580860" w:rsidRDefault="00580860" w:rsidP="00580860">
            <w:pPr>
              <w:suppressAutoHyphens/>
              <w:jc w:val="center"/>
              <w:rPr>
                <w:rFonts w:ascii="Times New Roman" w:eastAsia="Calibri" w:hAnsi="Times New Roman" w:cs="Times New Roman"/>
                <w:b/>
                <w:iCs/>
                <w:sz w:val="24"/>
                <w:szCs w:val="24"/>
              </w:rPr>
            </w:pPr>
            <w:r w:rsidRPr="00580860">
              <w:rPr>
                <w:rFonts w:ascii="Times New Roman" w:eastAsia="Calibri" w:hAnsi="Times New Roman" w:cs="Times New Roman"/>
                <w:b/>
                <w:iCs/>
                <w:sz w:val="24"/>
                <w:szCs w:val="24"/>
              </w:rPr>
              <w:t>2</w:t>
            </w:r>
          </w:p>
        </w:tc>
        <w:tc>
          <w:tcPr>
            <w:tcW w:w="600" w:type="pct"/>
            <w:vMerge w:val="restart"/>
          </w:tcPr>
          <w:p w14:paraId="1FBA1DF8" w14:textId="77777777" w:rsidR="00580860" w:rsidRPr="00580860" w:rsidRDefault="00580860" w:rsidP="00580860">
            <w:pPr>
              <w:suppressAutoHyphens/>
              <w:jc w:val="center"/>
              <w:rPr>
                <w:rFonts w:ascii="Times New Roman" w:eastAsia="Calibri" w:hAnsi="Times New Roman" w:cs="Times New Roman"/>
                <w:sz w:val="24"/>
                <w:szCs w:val="24"/>
              </w:rPr>
            </w:pPr>
            <w:r w:rsidRPr="00580860">
              <w:rPr>
                <w:rFonts w:ascii="Times New Roman" w:eastAsia="Calibri" w:hAnsi="Times New Roman" w:cs="Times New Roman"/>
                <w:sz w:val="24"/>
                <w:szCs w:val="24"/>
              </w:rPr>
              <w:t>ОК 01, ОК.02, ОК.03, ОК.04, ОК.05</w:t>
            </w:r>
          </w:p>
        </w:tc>
      </w:tr>
      <w:tr w:rsidR="00580860" w:rsidRPr="00580860" w14:paraId="5AB7F9EE" w14:textId="77777777" w:rsidTr="006158BE">
        <w:trPr>
          <w:trHeight w:val="20"/>
        </w:trPr>
        <w:tc>
          <w:tcPr>
            <w:tcW w:w="842" w:type="pct"/>
            <w:vMerge/>
          </w:tcPr>
          <w:p w14:paraId="597D5F58" w14:textId="77777777" w:rsidR="00580860" w:rsidRPr="00580860" w:rsidRDefault="00580860" w:rsidP="00580860">
            <w:pPr>
              <w:rPr>
                <w:rFonts w:ascii="Times New Roman" w:eastAsia="Calibri" w:hAnsi="Times New Roman" w:cs="Times New Roman"/>
                <w:b/>
                <w:bCs/>
                <w:sz w:val="24"/>
                <w:szCs w:val="24"/>
              </w:rPr>
            </w:pPr>
          </w:p>
        </w:tc>
        <w:tc>
          <w:tcPr>
            <w:tcW w:w="2953" w:type="pct"/>
          </w:tcPr>
          <w:p w14:paraId="39BF974C" w14:textId="77777777" w:rsidR="00580860" w:rsidRPr="00580860" w:rsidRDefault="00580860" w:rsidP="00580860">
            <w:pPr>
              <w:rPr>
                <w:rFonts w:ascii="Times New Roman" w:eastAsia="Calibri" w:hAnsi="Times New Roman" w:cs="Times New Roman"/>
                <w:bCs/>
                <w:sz w:val="24"/>
                <w:szCs w:val="24"/>
              </w:rPr>
            </w:pPr>
            <w:r w:rsidRPr="00580860">
              <w:rPr>
                <w:rFonts w:ascii="Times New Roman" w:eastAsia="Calibri" w:hAnsi="Times New Roman" w:cs="Times New Roman"/>
                <w:bCs/>
                <w:sz w:val="24"/>
                <w:szCs w:val="24"/>
              </w:rPr>
              <w:t xml:space="preserve">1. Критерии надежности компании. Финансовый менеджмент. </w:t>
            </w:r>
          </w:p>
          <w:p w14:paraId="061C20C5" w14:textId="77777777" w:rsidR="00580860" w:rsidRPr="00580860" w:rsidRDefault="00580860" w:rsidP="00580860">
            <w:pPr>
              <w:rPr>
                <w:rFonts w:ascii="Times New Roman" w:eastAsia="Calibri" w:hAnsi="Times New Roman" w:cs="Times New Roman"/>
                <w:iCs/>
                <w:sz w:val="24"/>
                <w:szCs w:val="24"/>
              </w:rPr>
            </w:pPr>
            <w:r w:rsidRPr="00580860">
              <w:rPr>
                <w:rFonts w:ascii="Times New Roman" w:eastAsia="Calibri" w:hAnsi="Times New Roman" w:cs="Times New Roman"/>
                <w:bCs/>
                <w:sz w:val="24"/>
                <w:szCs w:val="24"/>
              </w:rPr>
              <w:t xml:space="preserve">2. Банкротство фирмы. </w:t>
            </w:r>
          </w:p>
        </w:tc>
        <w:tc>
          <w:tcPr>
            <w:tcW w:w="605" w:type="pct"/>
            <w:vAlign w:val="center"/>
          </w:tcPr>
          <w:p w14:paraId="0021D719" w14:textId="77777777" w:rsidR="00580860" w:rsidRPr="00580860" w:rsidRDefault="00580860" w:rsidP="00580860">
            <w:pPr>
              <w:suppressAutoHyphens/>
              <w:jc w:val="center"/>
              <w:rPr>
                <w:rFonts w:ascii="Times New Roman" w:eastAsia="Calibri" w:hAnsi="Times New Roman" w:cs="Times New Roman"/>
                <w:iCs/>
                <w:sz w:val="24"/>
                <w:szCs w:val="24"/>
              </w:rPr>
            </w:pPr>
          </w:p>
          <w:p w14:paraId="2D459008" w14:textId="77777777" w:rsidR="00580860" w:rsidRPr="00580860" w:rsidRDefault="00580860" w:rsidP="00580860">
            <w:pPr>
              <w:suppressAutoHyphens/>
              <w:jc w:val="center"/>
              <w:rPr>
                <w:rFonts w:ascii="Times New Roman" w:eastAsia="Calibri" w:hAnsi="Times New Roman" w:cs="Times New Roman"/>
                <w:iCs/>
                <w:sz w:val="24"/>
                <w:szCs w:val="24"/>
              </w:rPr>
            </w:pPr>
            <w:r w:rsidRPr="00580860">
              <w:rPr>
                <w:rFonts w:ascii="Times New Roman" w:eastAsia="Calibri" w:hAnsi="Times New Roman" w:cs="Times New Roman"/>
                <w:iCs/>
                <w:sz w:val="24"/>
                <w:szCs w:val="24"/>
              </w:rPr>
              <w:t>2</w:t>
            </w:r>
          </w:p>
        </w:tc>
        <w:tc>
          <w:tcPr>
            <w:tcW w:w="600" w:type="pct"/>
            <w:vMerge/>
          </w:tcPr>
          <w:p w14:paraId="60B3545A" w14:textId="77777777" w:rsidR="00580860" w:rsidRPr="00580860" w:rsidRDefault="00580860" w:rsidP="00580860">
            <w:pPr>
              <w:jc w:val="center"/>
              <w:rPr>
                <w:rFonts w:ascii="Times New Roman" w:eastAsia="Calibri" w:hAnsi="Times New Roman" w:cs="Times New Roman"/>
                <w:sz w:val="24"/>
                <w:szCs w:val="24"/>
              </w:rPr>
            </w:pPr>
          </w:p>
        </w:tc>
      </w:tr>
      <w:tr w:rsidR="00580860" w:rsidRPr="00580860" w14:paraId="14ECA8A4" w14:textId="77777777" w:rsidTr="006158BE">
        <w:trPr>
          <w:trHeight w:val="20"/>
        </w:trPr>
        <w:tc>
          <w:tcPr>
            <w:tcW w:w="842" w:type="pct"/>
            <w:vMerge w:val="restart"/>
          </w:tcPr>
          <w:p w14:paraId="5EFBF541" w14:textId="77777777" w:rsidR="00580860" w:rsidRPr="00580860" w:rsidRDefault="00580860" w:rsidP="00580860">
            <w:pPr>
              <w:rPr>
                <w:rFonts w:ascii="Times New Roman" w:eastAsia="Calibri" w:hAnsi="Times New Roman" w:cs="Times New Roman"/>
                <w:b/>
                <w:bCs/>
                <w:sz w:val="24"/>
                <w:szCs w:val="24"/>
              </w:rPr>
            </w:pPr>
            <w:r w:rsidRPr="00580860">
              <w:rPr>
                <w:rFonts w:ascii="Times New Roman" w:eastAsia="Calibri" w:hAnsi="Times New Roman" w:cs="Times New Roman"/>
                <w:b/>
                <w:sz w:val="24"/>
                <w:szCs w:val="24"/>
              </w:rPr>
              <w:t>Тема 3.3. Риски в мире денег</w:t>
            </w:r>
          </w:p>
        </w:tc>
        <w:tc>
          <w:tcPr>
            <w:tcW w:w="2953" w:type="pct"/>
          </w:tcPr>
          <w:p w14:paraId="02FC97A2" w14:textId="77777777" w:rsidR="00580860" w:rsidRPr="00580860" w:rsidRDefault="00580860" w:rsidP="00580860">
            <w:pPr>
              <w:rPr>
                <w:rFonts w:ascii="Times New Roman" w:eastAsia="Calibri" w:hAnsi="Times New Roman" w:cs="Times New Roman"/>
                <w:b/>
                <w:iCs/>
                <w:sz w:val="24"/>
                <w:szCs w:val="24"/>
              </w:rPr>
            </w:pPr>
            <w:r w:rsidRPr="00580860">
              <w:rPr>
                <w:rFonts w:ascii="Times New Roman" w:eastAsia="Calibri" w:hAnsi="Times New Roman" w:cs="Times New Roman"/>
                <w:b/>
                <w:bCs/>
                <w:sz w:val="24"/>
                <w:szCs w:val="24"/>
              </w:rPr>
              <w:t xml:space="preserve">Содержание </w:t>
            </w:r>
          </w:p>
        </w:tc>
        <w:tc>
          <w:tcPr>
            <w:tcW w:w="605" w:type="pct"/>
            <w:vAlign w:val="center"/>
          </w:tcPr>
          <w:p w14:paraId="2F51CD3D" w14:textId="77777777" w:rsidR="00580860" w:rsidRPr="00580860" w:rsidRDefault="00580860" w:rsidP="00580860">
            <w:pPr>
              <w:suppressAutoHyphens/>
              <w:jc w:val="center"/>
              <w:rPr>
                <w:rFonts w:ascii="Times New Roman" w:eastAsia="Calibri" w:hAnsi="Times New Roman" w:cs="Times New Roman"/>
                <w:b/>
                <w:iCs/>
                <w:sz w:val="24"/>
                <w:szCs w:val="24"/>
              </w:rPr>
            </w:pPr>
            <w:r w:rsidRPr="00580860">
              <w:rPr>
                <w:rFonts w:ascii="Times New Roman" w:eastAsia="Calibri" w:hAnsi="Times New Roman" w:cs="Times New Roman"/>
                <w:b/>
                <w:iCs/>
                <w:sz w:val="24"/>
                <w:szCs w:val="24"/>
              </w:rPr>
              <w:t>6/4</w:t>
            </w:r>
          </w:p>
        </w:tc>
        <w:tc>
          <w:tcPr>
            <w:tcW w:w="600" w:type="pct"/>
            <w:vMerge w:val="restart"/>
          </w:tcPr>
          <w:p w14:paraId="703B5728" w14:textId="77777777" w:rsidR="00580860" w:rsidRPr="00580860" w:rsidRDefault="00580860" w:rsidP="00580860">
            <w:pPr>
              <w:suppressAutoHyphens/>
              <w:jc w:val="center"/>
              <w:rPr>
                <w:rFonts w:ascii="Times New Roman" w:eastAsia="Calibri" w:hAnsi="Times New Roman" w:cs="Times New Roman"/>
                <w:sz w:val="24"/>
                <w:szCs w:val="24"/>
              </w:rPr>
            </w:pPr>
            <w:r w:rsidRPr="00580860">
              <w:rPr>
                <w:rFonts w:ascii="Times New Roman" w:eastAsia="Calibri" w:hAnsi="Times New Roman" w:cs="Times New Roman"/>
                <w:sz w:val="24"/>
                <w:szCs w:val="24"/>
              </w:rPr>
              <w:t>ОК 01, ОК.02, ОК.03, ОК.04, ОК.05</w:t>
            </w:r>
          </w:p>
          <w:p w14:paraId="2F8B7AA4" w14:textId="77777777" w:rsidR="00580860" w:rsidRPr="00580860" w:rsidRDefault="00580860" w:rsidP="00580860">
            <w:pPr>
              <w:suppressAutoHyphens/>
              <w:jc w:val="center"/>
              <w:rPr>
                <w:rFonts w:ascii="Times New Roman" w:eastAsia="Calibri" w:hAnsi="Times New Roman" w:cs="Times New Roman"/>
                <w:sz w:val="24"/>
                <w:szCs w:val="24"/>
              </w:rPr>
            </w:pPr>
          </w:p>
        </w:tc>
      </w:tr>
      <w:tr w:rsidR="00580860" w:rsidRPr="00580860" w14:paraId="2224B6DA" w14:textId="77777777" w:rsidTr="006158BE">
        <w:trPr>
          <w:trHeight w:val="20"/>
        </w:trPr>
        <w:tc>
          <w:tcPr>
            <w:tcW w:w="842" w:type="pct"/>
            <w:vMerge/>
          </w:tcPr>
          <w:p w14:paraId="560E64DB" w14:textId="77777777" w:rsidR="00580860" w:rsidRPr="00580860" w:rsidRDefault="00580860" w:rsidP="00580860">
            <w:pPr>
              <w:rPr>
                <w:rFonts w:ascii="Times New Roman" w:eastAsia="Calibri" w:hAnsi="Times New Roman" w:cs="Times New Roman"/>
                <w:b/>
                <w:bCs/>
                <w:sz w:val="24"/>
                <w:szCs w:val="24"/>
              </w:rPr>
            </w:pPr>
          </w:p>
        </w:tc>
        <w:tc>
          <w:tcPr>
            <w:tcW w:w="2953" w:type="pct"/>
          </w:tcPr>
          <w:p w14:paraId="01401821" w14:textId="77777777" w:rsidR="00580860" w:rsidRPr="00580860" w:rsidRDefault="00580860" w:rsidP="00580860">
            <w:pPr>
              <w:rPr>
                <w:rFonts w:ascii="Times New Roman" w:eastAsia="Calibri" w:hAnsi="Times New Roman" w:cs="Times New Roman"/>
                <w:bCs/>
                <w:sz w:val="24"/>
                <w:szCs w:val="24"/>
              </w:rPr>
            </w:pPr>
            <w:r w:rsidRPr="00580860">
              <w:rPr>
                <w:rFonts w:ascii="Times New Roman" w:eastAsia="Calibri" w:hAnsi="Times New Roman" w:cs="Times New Roman"/>
                <w:bCs/>
                <w:sz w:val="24"/>
                <w:szCs w:val="24"/>
              </w:rPr>
              <w:t xml:space="preserve">1.  Виды финансовых рисков и их классификация. Предпринимательская деятельность. </w:t>
            </w:r>
          </w:p>
          <w:p w14:paraId="12EA530D" w14:textId="77777777" w:rsidR="00580860" w:rsidRPr="00580860" w:rsidRDefault="00580860" w:rsidP="00580860">
            <w:pPr>
              <w:rPr>
                <w:rFonts w:ascii="Times New Roman" w:eastAsia="Calibri" w:hAnsi="Times New Roman" w:cs="Times New Roman"/>
                <w:b/>
                <w:iCs/>
                <w:sz w:val="24"/>
                <w:szCs w:val="24"/>
              </w:rPr>
            </w:pPr>
            <w:r w:rsidRPr="00580860">
              <w:rPr>
                <w:rFonts w:ascii="Times New Roman" w:eastAsia="Calibri" w:hAnsi="Times New Roman" w:cs="Times New Roman"/>
                <w:bCs/>
                <w:sz w:val="24"/>
                <w:szCs w:val="24"/>
              </w:rPr>
              <w:t>2. Оценка и контроль рисков своих сбережений. Экономические кризисы. Финансовое мошенничество. Методы и пути минимизации рисков</w:t>
            </w:r>
          </w:p>
        </w:tc>
        <w:tc>
          <w:tcPr>
            <w:tcW w:w="605" w:type="pct"/>
            <w:vAlign w:val="center"/>
          </w:tcPr>
          <w:p w14:paraId="4280E1E1" w14:textId="77777777" w:rsidR="00580860" w:rsidRPr="00580860" w:rsidRDefault="00580860" w:rsidP="00580860">
            <w:pPr>
              <w:suppressAutoHyphens/>
              <w:jc w:val="center"/>
              <w:rPr>
                <w:rFonts w:ascii="Times New Roman" w:eastAsia="Calibri" w:hAnsi="Times New Roman" w:cs="Times New Roman"/>
                <w:iCs/>
                <w:sz w:val="24"/>
                <w:szCs w:val="24"/>
              </w:rPr>
            </w:pPr>
            <w:r w:rsidRPr="00580860">
              <w:rPr>
                <w:rFonts w:ascii="Times New Roman" w:eastAsia="Calibri" w:hAnsi="Times New Roman" w:cs="Times New Roman"/>
                <w:iCs/>
                <w:sz w:val="24"/>
                <w:szCs w:val="24"/>
              </w:rPr>
              <w:t>2</w:t>
            </w:r>
          </w:p>
        </w:tc>
        <w:tc>
          <w:tcPr>
            <w:tcW w:w="600" w:type="pct"/>
            <w:vMerge/>
          </w:tcPr>
          <w:p w14:paraId="65665701" w14:textId="77777777" w:rsidR="00580860" w:rsidRPr="00580860" w:rsidRDefault="00580860" w:rsidP="00580860">
            <w:pPr>
              <w:jc w:val="center"/>
              <w:rPr>
                <w:rFonts w:ascii="Times New Roman" w:eastAsia="Calibri" w:hAnsi="Times New Roman" w:cs="Times New Roman"/>
                <w:sz w:val="24"/>
                <w:szCs w:val="24"/>
              </w:rPr>
            </w:pPr>
          </w:p>
        </w:tc>
      </w:tr>
      <w:tr w:rsidR="00580860" w:rsidRPr="00580860" w14:paraId="4487F846" w14:textId="77777777" w:rsidTr="006158BE">
        <w:trPr>
          <w:trHeight w:val="20"/>
        </w:trPr>
        <w:tc>
          <w:tcPr>
            <w:tcW w:w="842" w:type="pct"/>
            <w:vMerge/>
          </w:tcPr>
          <w:p w14:paraId="75879BD7" w14:textId="77777777" w:rsidR="00580860" w:rsidRPr="00580860" w:rsidRDefault="00580860" w:rsidP="00580860">
            <w:pPr>
              <w:rPr>
                <w:rFonts w:ascii="Times New Roman" w:eastAsia="Calibri" w:hAnsi="Times New Roman" w:cs="Times New Roman"/>
                <w:b/>
                <w:bCs/>
                <w:sz w:val="24"/>
                <w:szCs w:val="24"/>
              </w:rPr>
            </w:pPr>
          </w:p>
        </w:tc>
        <w:tc>
          <w:tcPr>
            <w:tcW w:w="2953" w:type="pct"/>
          </w:tcPr>
          <w:p w14:paraId="6E726E5B" w14:textId="77777777" w:rsidR="00580860" w:rsidRPr="00580860" w:rsidRDefault="00580860" w:rsidP="00580860">
            <w:pPr>
              <w:rPr>
                <w:rFonts w:ascii="Times New Roman" w:eastAsia="Calibri" w:hAnsi="Times New Roman" w:cs="Times New Roman"/>
                <w:b/>
                <w:iCs/>
                <w:sz w:val="24"/>
                <w:szCs w:val="24"/>
              </w:rPr>
            </w:pPr>
            <w:r w:rsidRPr="00580860">
              <w:rPr>
                <w:rFonts w:ascii="Times New Roman" w:eastAsia="Calibri" w:hAnsi="Times New Roman" w:cs="Times New Roman"/>
                <w:b/>
                <w:bCs/>
                <w:sz w:val="24"/>
                <w:szCs w:val="24"/>
              </w:rPr>
              <w:t>В том числе практических и лабораторных занятий</w:t>
            </w:r>
          </w:p>
        </w:tc>
        <w:tc>
          <w:tcPr>
            <w:tcW w:w="605" w:type="pct"/>
            <w:vAlign w:val="center"/>
          </w:tcPr>
          <w:p w14:paraId="37007E96" w14:textId="77777777" w:rsidR="00580860" w:rsidRPr="00580860" w:rsidRDefault="00580860" w:rsidP="00580860">
            <w:pPr>
              <w:suppressAutoHyphens/>
              <w:jc w:val="center"/>
              <w:rPr>
                <w:rFonts w:ascii="Times New Roman" w:eastAsia="Calibri" w:hAnsi="Times New Roman" w:cs="Times New Roman"/>
                <w:b/>
                <w:iCs/>
                <w:sz w:val="24"/>
                <w:szCs w:val="24"/>
              </w:rPr>
            </w:pPr>
            <w:r w:rsidRPr="00580860">
              <w:rPr>
                <w:rFonts w:ascii="Times New Roman" w:eastAsia="Calibri" w:hAnsi="Times New Roman" w:cs="Times New Roman"/>
                <w:b/>
                <w:iCs/>
                <w:sz w:val="24"/>
                <w:szCs w:val="24"/>
              </w:rPr>
              <w:t>4/4</w:t>
            </w:r>
          </w:p>
        </w:tc>
        <w:tc>
          <w:tcPr>
            <w:tcW w:w="600" w:type="pct"/>
            <w:vMerge/>
          </w:tcPr>
          <w:p w14:paraId="29051F21" w14:textId="77777777" w:rsidR="00580860" w:rsidRPr="00580860" w:rsidRDefault="00580860" w:rsidP="00580860">
            <w:pPr>
              <w:jc w:val="center"/>
              <w:rPr>
                <w:rFonts w:ascii="Times New Roman" w:eastAsia="Calibri" w:hAnsi="Times New Roman" w:cs="Times New Roman"/>
                <w:sz w:val="24"/>
                <w:szCs w:val="24"/>
              </w:rPr>
            </w:pPr>
          </w:p>
        </w:tc>
      </w:tr>
      <w:tr w:rsidR="00580860" w:rsidRPr="00580860" w14:paraId="123E7EF3" w14:textId="77777777" w:rsidTr="006158BE">
        <w:trPr>
          <w:trHeight w:val="20"/>
        </w:trPr>
        <w:tc>
          <w:tcPr>
            <w:tcW w:w="842" w:type="pct"/>
            <w:vMerge/>
          </w:tcPr>
          <w:p w14:paraId="2F4C739E" w14:textId="77777777" w:rsidR="00580860" w:rsidRPr="00580860" w:rsidRDefault="00580860" w:rsidP="00580860">
            <w:pPr>
              <w:rPr>
                <w:rFonts w:ascii="Times New Roman" w:eastAsia="Calibri" w:hAnsi="Times New Roman" w:cs="Times New Roman"/>
                <w:b/>
                <w:bCs/>
                <w:sz w:val="24"/>
                <w:szCs w:val="24"/>
              </w:rPr>
            </w:pPr>
          </w:p>
        </w:tc>
        <w:tc>
          <w:tcPr>
            <w:tcW w:w="2953" w:type="pct"/>
          </w:tcPr>
          <w:p w14:paraId="22FC343D" w14:textId="77777777" w:rsidR="00580860" w:rsidRPr="00580860" w:rsidRDefault="00580860" w:rsidP="00580860">
            <w:pPr>
              <w:rPr>
                <w:rFonts w:ascii="Times New Roman" w:eastAsia="Calibri" w:hAnsi="Times New Roman" w:cs="Times New Roman"/>
                <w:b/>
                <w:iCs/>
                <w:sz w:val="24"/>
                <w:szCs w:val="24"/>
              </w:rPr>
            </w:pPr>
            <w:r w:rsidRPr="00580860">
              <w:rPr>
                <w:rFonts w:ascii="Times New Roman" w:eastAsia="Calibri" w:hAnsi="Times New Roman" w:cs="Times New Roman"/>
                <w:b/>
                <w:iCs/>
                <w:sz w:val="24"/>
                <w:szCs w:val="24"/>
              </w:rPr>
              <w:t xml:space="preserve">Практическое занятие 7. </w:t>
            </w:r>
            <w:r w:rsidRPr="00580860">
              <w:rPr>
                <w:rFonts w:ascii="Times New Roman" w:eastAsia="Calibri" w:hAnsi="Times New Roman" w:cs="Times New Roman"/>
                <w:iCs/>
                <w:sz w:val="24"/>
                <w:szCs w:val="24"/>
              </w:rPr>
              <w:t>Написание бизнес-плана</w:t>
            </w:r>
            <w:r w:rsidRPr="00580860">
              <w:rPr>
                <w:rFonts w:ascii="Times New Roman" w:eastAsia="Calibri" w:hAnsi="Times New Roman" w:cs="Times New Roman"/>
                <w:b/>
                <w:iCs/>
                <w:sz w:val="24"/>
                <w:szCs w:val="24"/>
              </w:rPr>
              <w:t xml:space="preserve"> </w:t>
            </w:r>
          </w:p>
          <w:p w14:paraId="406CD8B5" w14:textId="77777777" w:rsidR="00580860" w:rsidRPr="00580860" w:rsidRDefault="00580860" w:rsidP="00580860">
            <w:pPr>
              <w:rPr>
                <w:rFonts w:ascii="Times New Roman" w:eastAsia="Calibri" w:hAnsi="Times New Roman" w:cs="Times New Roman"/>
                <w:b/>
                <w:iCs/>
                <w:sz w:val="24"/>
                <w:szCs w:val="24"/>
              </w:rPr>
            </w:pPr>
            <w:r w:rsidRPr="00580860">
              <w:rPr>
                <w:rFonts w:ascii="Times New Roman" w:eastAsia="Calibri" w:hAnsi="Times New Roman" w:cs="Times New Roman"/>
                <w:b/>
                <w:iCs/>
                <w:sz w:val="24"/>
                <w:szCs w:val="24"/>
              </w:rPr>
              <w:t xml:space="preserve">Практическое занятие 8. </w:t>
            </w:r>
            <w:r w:rsidRPr="00580860">
              <w:rPr>
                <w:rFonts w:ascii="Times New Roman" w:eastAsia="Calibri" w:hAnsi="Times New Roman" w:cs="Times New Roman"/>
                <w:iCs/>
                <w:sz w:val="24"/>
                <w:szCs w:val="24"/>
              </w:rPr>
              <w:t>Защита бизнес-плана</w:t>
            </w:r>
          </w:p>
        </w:tc>
        <w:tc>
          <w:tcPr>
            <w:tcW w:w="605" w:type="pct"/>
            <w:vAlign w:val="center"/>
          </w:tcPr>
          <w:p w14:paraId="2AC27BB6" w14:textId="77777777" w:rsidR="00580860" w:rsidRPr="00580860" w:rsidRDefault="00580860" w:rsidP="00580860">
            <w:pPr>
              <w:suppressAutoHyphens/>
              <w:jc w:val="center"/>
              <w:rPr>
                <w:rFonts w:ascii="Times New Roman" w:eastAsia="Calibri" w:hAnsi="Times New Roman" w:cs="Times New Roman"/>
                <w:iCs/>
                <w:sz w:val="24"/>
                <w:szCs w:val="24"/>
              </w:rPr>
            </w:pPr>
            <w:r w:rsidRPr="00580860">
              <w:rPr>
                <w:rFonts w:ascii="Times New Roman" w:eastAsia="Calibri" w:hAnsi="Times New Roman" w:cs="Times New Roman"/>
                <w:iCs/>
                <w:sz w:val="24"/>
                <w:szCs w:val="24"/>
              </w:rPr>
              <w:t>2</w:t>
            </w:r>
          </w:p>
          <w:p w14:paraId="0210B470" w14:textId="77777777" w:rsidR="00580860" w:rsidRPr="00580860" w:rsidRDefault="00580860" w:rsidP="00580860">
            <w:pPr>
              <w:suppressAutoHyphens/>
              <w:jc w:val="center"/>
              <w:rPr>
                <w:rFonts w:ascii="Times New Roman" w:eastAsia="Calibri" w:hAnsi="Times New Roman" w:cs="Times New Roman"/>
                <w:iCs/>
                <w:sz w:val="24"/>
                <w:szCs w:val="24"/>
              </w:rPr>
            </w:pPr>
            <w:r w:rsidRPr="00580860">
              <w:rPr>
                <w:rFonts w:ascii="Times New Roman" w:eastAsia="Calibri" w:hAnsi="Times New Roman" w:cs="Times New Roman"/>
                <w:iCs/>
                <w:sz w:val="24"/>
                <w:szCs w:val="24"/>
              </w:rPr>
              <w:t>2</w:t>
            </w:r>
          </w:p>
        </w:tc>
        <w:tc>
          <w:tcPr>
            <w:tcW w:w="600" w:type="pct"/>
            <w:vMerge/>
          </w:tcPr>
          <w:p w14:paraId="55E6CC75" w14:textId="77777777" w:rsidR="00580860" w:rsidRPr="00580860" w:rsidRDefault="00580860" w:rsidP="00580860">
            <w:pPr>
              <w:jc w:val="center"/>
              <w:rPr>
                <w:rFonts w:ascii="Times New Roman" w:eastAsia="Calibri" w:hAnsi="Times New Roman" w:cs="Times New Roman"/>
                <w:sz w:val="24"/>
                <w:szCs w:val="24"/>
              </w:rPr>
            </w:pPr>
          </w:p>
        </w:tc>
      </w:tr>
      <w:tr w:rsidR="00580860" w:rsidRPr="00580860" w14:paraId="0AB9DCC0" w14:textId="77777777" w:rsidTr="006158BE">
        <w:trPr>
          <w:trHeight w:val="20"/>
        </w:trPr>
        <w:tc>
          <w:tcPr>
            <w:tcW w:w="3795" w:type="pct"/>
            <w:gridSpan w:val="2"/>
          </w:tcPr>
          <w:p w14:paraId="0298DD9D" w14:textId="77777777" w:rsidR="00580860" w:rsidRPr="00580860" w:rsidRDefault="00580860" w:rsidP="00580860">
            <w:pPr>
              <w:suppressAutoHyphens/>
              <w:rPr>
                <w:rFonts w:ascii="Times New Roman" w:eastAsia="Calibri" w:hAnsi="Times New Roman" w:cs="Times New Roman"/>
                <w:b/>
                <w:sz w:val="24"/>
                <w:szCs w:val="24"/>
              </w:rPr>
            </w:pPr>
            <w:r w:rsidRPr="00580860">
              <w:rPr>
                <w:rFonts w:ascii="Times New Roman" w:eastAsia="Calibri" w:hAnsi="Times New Roman" w:cs="Times New Roman"/>
                <w:b/>
                <w:sz w:val="24"/>
                <w:szCs w:val="24"/>
              </w:rPr>
              <w:t>Промежуточная аттестация</w:t>
            </w:r>
          </w:p>
        </w:tc>
        <w:tc>
          <w:tcPr>
            <w:tcW w:w="605" w:type="pct"/>
            <w:vAlign w:val="center"/>
          </w:tcPr>
          <w:p w14:paraId="3D7A7F64" w14:textId="77777777" w:rsidR="00580860" w:rsidRPr="00580860" w:rsidRDefault="00580860" w:rsidP="00580860">
            <w:pPr>
              <w:jc w:val="center"/>
              <w:rPr>
                <w:rFonts w:ascii="Times New Roman" w:eastAsia="Calibri" w:hAnsi="Times New Roman" w:cs="Times New Roman"/>
                <w:b/>
                <w:sz w:val="24"/>
                <w:szCs w:val="24"/>
              </w:rPr>
            </w:pPr>
            <w:r w:rsidRPr="00580860">
              <w:rPr>
                <w:rFonts w:ascii="Times New Roman" w:eastAsia="Calibri" w:hAnsi="Times New Roman" w:cs="Times New Roman"/>
                <w:b/>
                <w:sz w:val="24"/>
                <w:szCs w:val="24"/>
              </w:rPr>
              <w:t>2</w:t>
            </w:r>
          </w:p>
        </w:tc>
        <w:tc>
          <w:tcPr>
            <w:tcW w:w="600" w:type="pct"/>
          </w:tcPr>
          <w:p w14:paraId="1F75F161" w14:textId="77777777" w:rsidR="00580860" w:rsidRPr="00580860" w:rsidRDefault="00580860" w:rsidP="00580860">
            <w:pPr>
              <w:jc w:val="center"/>
              <w:rPr>
                <w:rFonts w:ascii="Times New Roman" w:eastAsia="Calibri" w:hAnsi="Times New Roman" w:cs="Times New Roman"/>
                <w:sz w:val="24"/>
                <w:szCs w:val="24"/>
              </w:rPr>
            </w:pPr>
          </w:p>
        </w:tc>
      </w:tr>
      <w:tr w:rsidR="00580860" w:rsidRPr="00580860" w14:paraId="70204DD3" w14:textId="77777777" w:rsidTr="006158BE">
        <w:trPr>
          <w:trHeight w:val="20"/>
        </w:trPr>
        <w:tc>
          <w:tcPr>
            <w:tcW w:w="3795" w:type="pct"/>
            <w:gridSpan w:val="2"/>
          </w:tcPr>
          <w:p w14:paraId="1756624E" w14:textId="77777777" w:rsidR="00580860" w:rsidRPr="00580860" w:rsidRDefault="00580860" w:rsidP="00580860">
            <w:pPr>
              <w:rPr>
                <w:rFonts w:ascii="Times New Roman" w:eastAsia="Calibri" w:hAnsi="Times New Roman" w:cs="Times New Roman"/>
                <w:b/>
                <w:bCs/>
                <w:sz w:val="24"/>
                <w:szCs w:val="24"/>
              </w:rPr>
            </w:pPr>
            <w:r w:rsidRPr="00580860">
              <w:rPr>
                <w:rFonts w:ascii="Times New Roman" w:eastAsia="Calibri" w:hAnsi="Times New Roman" w:cs="Times New Roman"/>
                <w:b/>
                <w:bCs/>
                <w:sz w:val="24"/>
                <w:szCs w:val="24"/>
              </w:rPr>
              <w:t>Всего:</w:t>
            </w:r>
          </w:p>
        </w:tc>
        <w:tc>
          <w:tcPr>
            <w:tcW w:w="605" w:type="pct"/>
            <w:vAlign w:val="center"/>
          </w:tcPr>
          <w:p w14:paraId="680618C9" w14:textId="77777777" w:rsidR="00580860" w:rsidRPr="00580860" w:rsidRDefault="00580860" w:rsidP="00580860">
            <w:pPr>
              <w:jc w:val="center"/>
              <w:rPr>
                <w:rFonts w:ascii="Times New Roman" w:eastAsia="Calibri" w:hAnsi="Times New Roman" w:cs="Times New Roman"/>
                <w:b/>
                <w:bCs/>
                <w:sz w:val="24"/>
                <w:szCs w:val="24"/>
              </w:rPr>
            </w:pPr>
            <w:r w:rsidRPr="00580860">
              <w:rPr>
                <w:rFonts w:ascii="Times New Roman" w:eastAsia="Calibri" w:hAnsi="Times New Roman" w:cs="Times New Roman"/>
                <w:b/>
                <w:bCs/>
                <w:sz w:val="24"/>
                <w:szCs w:val="24"/>
              </w:rPr>
              <w:t>36</w:t>
            </w:r>
          </w:p>
        </w:tc>
        <w:tc>
          <w:tcPr>
            <w:tcW w:w="600" w:type="pct"/>
          </w:tcPr>
          <w:p w14:paraId="4CF1B7AD" w14:textId="77777777" w:rsidR="00580860" w:rsidRPr="00580860" w:rsidRDefault="00580860" w:rsidP="00580860">
            <w:pPr>
              <w:jc w:val="center"/>
              <w:rPr>
                <w:rFonts w:ascii="Times New Roman" w:eastAsia="Calibri" w:hAnsi="Times New Roman" w:cs="Times New Roman"/>
                <w:bCs/>
                <w:sz w:val="24"/>
                <w:szCs w:val="24"/>
              </w:rPr>
            </w:pPr>
          </w:p>
        </w:tc>
      </w:tr>
    </w:tbl>
    <w:p w14:paraId="225679A9" w14:textId="77777777" w:rsidR="00580860" w:rsidRPr="00580860" w:rsidRDefault="00580860" w:rsidP="00580860">
      <w:pPr>
        <w:rPr>
          <w:rFonts w:ascii="Times New Roman" w:eastAsia="Calibri" w:hAnsi="Times New Roman" w:cs="Times New Roman"/>
          <w:i/>
        </w:rPr>
        <w:sectPr w:rsidR="00580860" w:rsidRPr="00580860">
          <w:pgSz w:w="16840" w:h="11907" w:orient="landscape"/>
          <w:pgMar w:top="851" w:right="1134" w:bottom="851" w:left="992" w:header="709" w:footer="709" w:gutter="0"/>
          <w:cols w:space="720"/>
        </w:sectPr>
      </w:pPr>
      <w:r w:rsidRPr="00580860">
        <w:rPr>
          <w:rFonts w:ascii="Times New Roman" w:eastAsia="Calibri" w:hAnsi="Times New Roman" w:cs="Times New Roman"/>
          <w:i/>
        </w:rPr>
        <w:br w:type="textWrapping" w:clear="all"/>
      </w:r>
    </w:p>
    <w:p w14:paraId="6A861259" w14:textId="77777777" w:rsidR="00580860" w:rsidRPr="00580860" w:rsidRDefault="00580860" w:rsidP="00580860">
      <w:pPr>
        <w:rPr>
          <w:rFonts w:ascii="Times New Roman" w:eastAsia="Calibri" w:hAnsi="Times New Roman" w:cs="Times New Roman"/>
          <w:sz w:val="24"/>
          <w:szCs w:val="24"/>
        </w:rPr>
      </w:pPr>
    </w:p>
    <w:p w14:paraId="347AC4E3" w14:textId="77777777" w:rsidR="00580860" w:rsidRPr="00580860" w:rsidRDefault="00580860" w:rsidP="00580860">
      <w:pPr>
        <w:keepNext/>
        <w:spacing w:after="120"/>
        <w:jc w:val="center"/>
        <w:outlineLvl w:val="0"/>
        <w:rPr>
          <w:rFonts w:ascii="Times New Roman" w:eastAsia="Calibri" w:hAnsi="Times New Roman" w:cs="Times New Roman"/>
          <w:b/>
          <w:bCs/>
          <w:caps/>
          <w:kern w:val="32"/>
          <w:sz w:val="24"/>
          <w:szCs w:val="24"/>
          <w:lang w:eastAsia="ru-RU"/>
        </w:rPr>
      </w:pPr>
      <w:r w:rsidRPr="00580860">
        <w:rPr>
          <w:rFonts w:ascii="Times New Roman" w:eastAsia="Calibri" w:hAnsi="Times New Roman" w:cs="Times New Roman"/>
          <w:b/>
          <w:bCs/>
          <w:caps/>
          <w:kern w:val="32"/>
          <w:sz w:val="24"/>
          <w:szCs w:val="24"/>
          <w:lang w:eastAsia="ru-RU"/>
        </w:rPr>
        <w:t>3. Условия реализации ДИСЦИПЛИНЫ</w:t>
      </w:r>
    </w:p>
    <w:p w14:paraId="64E00929" w14:textId="77777777" w:rsidR="00580860" w:rsidRPr="00580860" w:rsidRDefault="00580860" w:rsidP="00B04090">
      <w:pPr>
        <w:spacing w:after="120" w:line="276" w:lineRule="auto"/>
        <w:ind w:firstLine="709"/>
        <w:outlineLvl w:val="1"/>
        <w:rPr>
          <w:rFonts w:ascii="Times New Roman" w:eastAsia="Calibri" w:hAnsi="Times New Roman" w:cs="Times New Roman"/>
          <w:b/>
          <w:bCs/>
          <w:sz w:val="24"/>
          <w:szCs w:val="24"/>
          <w:lang w:eastAsia="ru-RU"/>
        </w:rPr>
      </w:pPr>
      <w:r w:rsidRPr="00580860">
        <w:rPr>
          <w:rFonts w:ascii="Times New Roman" w:eastAsia="Calibri" w:hAnsi="Times New Roman" w:cs="Times New Roman"/>
          <w:b/>
          <w:bCs/>
          <w:sz w:val="24"/>
          <w:szCs w:val="24"/>
          <w:lang w:eastAsia="ru-RU"/>
        </w:rPr>
        <w:t>3.1. Материально-техническое обеспечение</w:t>
      </w:r>
    </w:p>
    <w:p w14:paraId="01CC5BCA" w14:textId="77777777" w:rsidR="00580860" w:rsidRPr="00580860" w:rsidRDefault="00580860" w:rsidP="00B04090">
      <w:pPr>
        <w:keepNext/>
        <w:spacing w:line="276" w:lineRule="auto"/>
        <w:ind w:firstLine="709"/>
        <w:jc w:val="both"/>
        <w:outlineLvl w:val="2"/>
        <w:rPr>
          <w:rFonts w:ascii="Times New Roman" w:eastAsia="Calibri" w:hAnsi="Times New Roman" w:cs="Times New Roman"/>
          <w:color w:val="000000"/>
          <w:sz w:val="24"/>
          <w:szCs w:val="24"/>
          <w:lang w:eastAsia="ru-RU"/>
        </w:rPr>
      </w:pPr>
      <w:r w:rsidRPr="00580860">
        <w:rPr>
          <w:rFonts w:ascii="Times New Roman" w:eastAsia="Times New Roman" w:hAnsi="Times New Roman" w:cs="Times New Roman"/>
          <w:bCs/>
          <w:sz w:val="24"/>
          <w:szCs w:val="24"/>
          <w:lang w:eastAsia="ru-RU"/>
        </w:rPr>
        <w:t>Кабинет «Социально-гуманитарных дисциплин»</w:t>
      </w:r>
      <w:r w:rsidRPr="00580860">
        <w:rPr>
          <w:rFonts w:ascii="Times New Roman" w:eastAsia="Times New Roman" w:hAnsi="Times New Roman" w:cs="Times New Roman"/>
          <w:bCs/>
          <w:i/>
          <w:sz w:val="24"/>
          <w:szCs w:val="24"/>
          <w:lang w:eastAsia="ru-RU"/>
        </w:rPr>
        <w:t xml:space="preserve">, </w:t>
      </w:r>
      <w:r w:rsidRPr="00580860">
        <w:rPr>
          <w:rFonts w:ascii="Times New Roman" w:eastAsia="Times New Roman" w:hAnsi="Times New Roman" w:cs="Times New Roman"/>
          <w:bCs/>
          <w:sz w:val="24"/>
          <w:szCs w:val="24"/>
          <w:lang w:eastAsia="ru-RU"/>
        </w:rPr>
        <w:t xml:space="preserve">оснащенный </w:t>
      </w:r>
      <w:r w:rsidRPr="00580860">
        <w:rPr>
          <w:rFonts w:ascii="Times New Roman" w:eastAsia="Times New Roman" w:hAnsi="Times New Roman" w:cs="Times New Roman"/>
          <w:bCs/>
          <w:iCs/>
          <w:sz w:val="24"/>
          <w:szCs w:val="24"/>
          <w:lang w:eastAsia="ru-RU"/>
        </w:rPr>
        <w:t>в соответствии с приложением 3 ОПОП-П</w:t>
      </w:r>
      <w:r w:rsidRPr="00580860">
        <w:rPr>
          <w:rFonts w:ascii="Times New Roman" w:eastAsia="Times New Roman" w:hAnsi="Times New Roman" w:cs="Times New Roman"/>
          <w:bCs/>
          <w:sz w:val="24"/>
          <w:szCs w:val="24"/>
          <w:lang w:eastAsia="ru-RU"/>
        </w:rPr>
        <w:t>:</w:t>
      </w:r>
      <w:r w:rsidRPr="00580860">
        <w:rPr>
          <w:rFonts w:ascii="Times New Roman" w:eastAsia="Calibri" w:hAnsi="Times New Roman" w:cs="Times New Roman"/>
          <w:color w:val="000000"/>
          <w:sz w:val="24"/>
          <w:szCs w:val="24"/>
          <w:lang w:eastAsia="ru-RU"/>
        </w:rPr>
        <w:t xml:space="preserve"> </w:t>
      </w:r>
    </w:p>
    <w:p w14:paraId="17EA0B75" w14:textId="77777777" w:rsidR="00580860" w:rsidRPr="00580860" w:rsidRDefault="00580860" w:rsidP="00B04090">
      <w:pPr>
        <w:tabs>
          <w:tab w:val="left" w:pos="0"/>
        </w:tabs>
        <w:spacing w:line="276" w:lineRule="auto"/>
        <w:ind w:firstLine="709"/>
        <w:jc w:val="both"/>
        <w:rPr>
          <w:rFonts w:ascii="Times New Roman" w:eastAsia="Calibri" w:hAnsi="Times New Roman" w:cs="Times New Roman"/>
          <w:sz w:val="24"/>
          <w:szCs w:val="24"/>
          <w:lang w:eastAsia="ru-RU"/>
        </w:rPr>
      </w:pPr>
      <w:r w:rsidRPr="00580860">
        <w:rPr>
          <w:rFonts w:ascii="Times New Roman" w:eastAsia="Calibri" w:hAnsi="Times New Roman" w:cs="Times New Roman"/>
          <w:sz w:val="24"/>
          <w:szCs w:val="24"/>
          <w:lang w:eastAsia="ru-RU"/>
        </w:rPr>
        <w:t>- посадочные места по количеству обучающихся;</w:t>
      </w:r>
    </w:p>
    <w:p w14:paraId="08C64E64" w14:textId="77777777" w:rsidR="00580860" w:rsidRPr="00580860" w:rsidRDefault="00580860" w:rsidP="00B04090">
      <w:pPr>
        <w:tabs>
          <w:tab w:val="left" w:pos="0"/>
        </w:tabs>
        <w:spacing w:line="276" w:lineRule="auto"/>
        <w:ind w:firstLine="709"/>
        <w:jc w:val="both"/>
        <w:rPr>
          <w:rFonts w:ascii="Times New Roman" w:eastAsia="Calibri" w:hAnsi="Times New Roman" w:cs="Times New Roman"/>
          <w:sz w:val="24"/>
          <w:szCs w:val="24"/>
          <w:lang w:eastAsia="ru-RU"/>
        </w:rPr>
      </w:pPr>
      <w:r w:rsidRPr="00580860">
        <w:rPr>
          <w:rFonts w:ascii="Times New Roman" w:eastAsia="Calibri" w:hAnsi="Times New Roman" w:cs="Times New Roman"/>
          <w:sz w:val="24"/>
          <w:szCs w:val="24"/>
          <w:lang w:eastAsia="ru-RU"/>
        </w:rPr>
        <w:t>- рабочее место преподавателя.</w:t>
      </w:r>
    </w:p>
    <w:p w14:paraId="3ABA165D" w14:textId="77777777" w:rsidR="00580860" w:rsidRPr="00580860" w:rsidRDefault="00580860" w:rsidP="00B04090">
      <w:pPr>
        <w:tabs>
          <w:tab w:val="left" w:pos="0"/>
        </w:tabs>
        <w:spacing w:line="276" w:lineRule="auto"/>
        <w:ind w:firstLine="851"/>
        <w:jc w:val="both"/>
        <w:rPr>
          <w:rFonts w:ascii="Times New Roman" w:eastAsia="Calibri" w:hAnsi="Times New Roman" w:cs="Times New Roman"/>
          <w:sz w:val="24"/>
          <w:szCs w:val="24"/>
          <w:lang w:eastAsia="ru-RU"/>
        </w:rPr>
      </w:pPr>
    </w:p>
    <w:p w14:paraId="0FF8C4EE" w14:textId="77777777" w:rsidR="00580860" w:rsidRPr="00580860" w:rsidRDefault="00580860" w:rsidP="00B04090">
      <w:pPr>
        <w:tabs>
          <w:tab w:val="left" w:pos="0"/>
        </w:tabs>
        <w:spacing w:line="276" w:lineRule="auto"/>
        <w:ind w:firstLine="709"/>
        <w:jc w:val="both"/>
        <w:rPr>
          <w:rFonts w:ascii="Times New Roman" w:eastAsia="Calibri" w:hAnsi="Times New Roman" w:cs="Times New Roman"/>
          <w:sz w:val="24"/>
          <w:szCs w:val="24"/>
          <w:lang w:eastAsia="ru-RU"/>
        </w:rPr>
      </w:pPr>
      <w:r w:rsidRPr="00580860">
        <w:rPr>
          <w:rFonts w:ascii="Times New Roman" w:eastAsia="Calibri" w:hAnsi="Times New Roman" w:cs="Times New Roman"/>
          <w:sz w:val="24"/>
          <w:szCs w:val="24"/>
          <w:lang w:eastAsia="ru-RU"/>
        </w:rPr>
        <w:t>Технические средства обучения:</w:t>
      </w:r>
    </w:p>
    <w:p w14:paraId="55A79B74" w14:textId="77777777" w:rsidR="00580860" w:rsidRPr="00580860" w:rsidRDefault="00580860" w:rsidP="00B04090">
      <w:pPr>
        <w:tabs>
          <w:tab w:val="left" w:pos="0"/>
        </w:tabs>
        <w:spacing w:line="276" w:lineRule="auto"/>
        <w:ind w:firstLine="709"/>
        <w:jc w:val="both"/>
        <w:rPr>
          <w:rFonts w:ascii="Times New Roman" w:eastAsia="Calibri" w:hAnsi="Times New Roman" w:cs="Times New Roman"/>
          <w:i/>
          <w:iCs/>
          <w:sz w:val="24"/>
          <w:szCs w:val="24"/>
          <w:lang w:eastAsia="ru-RU"/>
        </w:rPr>
      </w:pPr>
      <w:r w:rsidRPr="00580860">
        <w:rPr>
          <w:rFonts w:ascii="Times New Roman" w:eastAsia="Calibri" w:hAnsi="Times New Roman" w:cs="Times New Roman"/>
          <w:sz w:val="24"/>
          <w:szCs w:val="24"/>
          <w:lang w:eastAsia="ru-RU"/>
        </w:rPr>
        <w:t>- компьютер;</w:t>
      </w:r>
    </w:p>
    <w:p w14:paraId="1A038570" w14:textId="77777777" w:rsidR="00580860" w:rsidRPr="00580860" w:rsidRDefault="00580860" w:rsidP="00B04090">
      <w:pPr>
        <w:tabs>
          <w:tab w:val="left" w:pos="0"/>
        </w:tabs>
        <w:spacing w:line="276" w:lineRule="auto"/>
        <w:ind w:right="-57" w:firstLine="709"/>
        <w:jc w:val="both"/>
        <w:rPr>
          <w:rFonts w:ascii="Times New Roman" w:eastAsia="Times New Roman" w:hAnsi="Times New Roman" w:cs="Times New Roman"/>
          <w:sz w:val="24"/>
          <w:szCs w:val="24"/>
          <w:lang w:eastAsia="ru-RU"/>
        </w:rPr>
      </w:pPr>
      <w:r w:rsidRPr="00580860">
        <w:rPr>
          <w:rFonts w:ascii="Times New Roman" w:eastAsia="Times New Roman" w:hAnsi="Times New Roman" w:cs="Times New Roman"/>
          <w:sz w:val="24"/>
          <w:szCs w:val="24"/>
          <w:lang w:eastAsia="ru-RU"/>
        </w:rPr>
        <w:t>- презентации к урокам.</w:t>
      </w:r>
    </w:p>
    <w:p w14:paraId="1422DA6E" w14:textId="77777777" w:rsidR="00580860" w:rsidRPr="00580860" w:rsidRDefault="00580860" w:rsidP="00B04090">
      <w:pPr>
        <w:tabs>
          <w:tab w:val="left" w:pos="0"/>
        </w:tabs>
        <w:spacing w:line="276" w:lineRule="auto"/>
        <w:ind w:right="-57" w:firstLine="709"/>
        <w:jc w:val="both"/>
        <w:rPr>
          <w:rFonts w:ascii="Times New Roman" w:eastAsia="Times New Roman" w:hAnsi="Times New Roman" w:cs="Times New Roman"/>
          <w:sz w:val="24"/>
          <w:szCs w:val="24"/>
          <w:lang w:eastAsia="ru-RU"/>
        </w:rPr>
      </w:pPr>
    </w:p>
    <w:p w14:paraId="18225F0B" w14:textId="77777777" w:rsidR="00580860" w:rsidRPr="00580860" w:rsidRDefault="00580860" w:rsidP="00B04090">
      <w:pPr>
        <w:tabs>
          <w:tab w:val="left" w:pos="0"/>
        </w:tabs>
        <w:spacing w:line="276" w:lineRule="auto"/>
        <w:ind w:firstLine="709"/>
        <w:jc w:val="both"/>
        <w:rPr>
          <w:rFonts w:ascii="Times New Roman" w:eastAsia="Calibri" w:hAnsi="Times New Roman" w:cs="Times New Roman"/>
          <w:sz w:val="24"/>
          <w:szCs w:val="24"/>
          <w:lang w:eastAsia="ru-RU"/>
        </w:rPr>
      </w:pPr>
      <w:r w:rsidRPr="00580860">
        <w:rPr>
          <w:rFonts w:ascii="Times New Roman" w:eastAsia="Calibri" w:hAnsi="Times New Roman" w:cs="Times New Roman"/>
          <w:sz w:val="24"/>
          <w:szCs w:val="24"/>
          <w:lang w:eastAsia="ru-RU"/>
        </w:rPr>
        <w:t>Контрольно-измерительные материалы:</w:t>
      </w:r>
    </w:p>
    <w:p w14:paraId="79A4DB7F" w14:textId="77777777" w:rsidR="00580860" w:rsidRPr="00580860" w:rsidRDefault="00580860" w:rsidP="00B04090">
      <w:pPr>
        <w:tabs>
          <w:tab w:val="left" w:pos="0"/>
        </w:tabs>
        <w:spacing w:line="276" w:lineRule="auto"/>
        <w:ind w:firstLine="709"/>
        <w:jc w:val="both"/>
        <w:rPr>
          <w:rFonts w:ascii="Times New Roman" w:eastAsia="Calibri" w:hAnsi="Times New Roman" w:cs="Times New Roman"/>
          <w:sz w:val="24"/>
          <w:szCs w:val="24"/>
          <w:lang w:eastAsia="ru-RU"/>
        </w:rPr>
      </w:pPr>
      <w:r w:rsidRPr="00580860">
        <w:rPr>
          <w:rFonts w:ascii="Times New Roman" w:eastAsia="Calibri" w:hAnsi="Times New Roman" w:cs="Times New Roman"/>
          <w:sz w:val="24"/>
          <w:szCs w:val="24"/>
          <w:lang w:eastAsia="ru-RU"/>
        </w:rPr>
        <w:t>- Тестовые задания по темам курса;</w:t>
      </w:r>
    </w:p>
    <w:p w14:paraId="4485814F" w14:textId="77777777" w:rsidR="00580860" w:rsidRPr="00580860" w:rsidRDefault="00580860" w:rsidP="00B04090">
      <w:pPr>
        <w:tabs>
          <w:tab w:val="left" w:pos="0"/>
        </w:tabs>
        <w:spacing w:line="276" w:lineRule="auto"/>
        <w:ind w:firstLine="709"/>
        <w:jc w:val="both"/>
        <w:rPr>
          <w:rFonts w:ascii="Times New Roman" w:eastAsia="Calibri" w:hAnsi="Times New Roman" w:cs="Times New Roman"/>
          <w:sz w:val="24"/>
          <w:szCs w:val="24"/>
          <w:lang w:eastAsia="ru-RU"/>
        </w:rPr>
      </w:pPr>
      <w:r w:rsidRPr="00580860">
        <w:rPr>
          <w:rFonts w:ascii="Times New Roman" w:eastAsia="Calibri" w:hAnsi="Times New Roman" w:cs="Times New Roman"/>
          <w:sz w:val="24"/>
          <w:szCs w:val="24"/>
          <w:lang w:eastAsia="ru-RU"/>
        </w:rPr>
        <w:t>- Письменные проверочные работы по темам дисциплины;</w:t>
      </w:r>
    </w:p>
    <w:p w14:paraId="50BE9C60" w14:textId="77777777" w:rsidR="00580860" w:rsidRPr="00580860" w:rsidRDefault="00580860" w:rsidP="00B04090">
      <w:pPr>
        <w:spacing w:line="276" w:lineRule="auto"/>
        <w:ind w:firstLine="709"/>
        <w:rPr>
          <w:rFonts w:ascii="Times New Roman" w:eastAsia="Calibri" w:hAnsi="Times New Roman" w:cs="Times New Roman"/>
          <w:sz w:val="24"/>
          <w:szCs w:val="24"/>
        </w:rPr>
      </w:pPr>
      <w:r w:rsidRPr="00580860">
        <w:rPr>
          <w:rFonts w:ascii="Times New Roman" w:eastAsia="Calibri" w:hAnsi="Times New Roman" w:cs="Times New Roman"/>
          <w:sz w:val="24"/>
          <w:szCs w:val="24"/>
        </w:rPr>
        <w:t>- комплект контрольно-оценочных средств для проведения аттестации</w:t>
      </w:r>
    </w:p>
    <w:p w14:paraId="3B81DF33" w14:textId="77777777" w:rsidR="00580860" w:rsidRPr="00580860" w:rsidRDefault="00580860" w:rsidP="00B04090">
      <w:pPr>
        <w:spacing w:after="120" w:line="276" w:lineRule="auto"/>
        <w:ind w:firstLine="709"/>
        <w:outlineLvl w:val="1"/>
        <w:rPr>
          <w:rFonts w:ascii="Times New Roman" w:eastAsia="Calibri" w:hAnsi="Times New Roman" w:cs="Times New Roman"/>
          <w:b/>
          <w:bCs/>
          <w:sz w:val="24"/>
          <w:szCs w:val="24"/>
          <w:lang w:eastAsia="ru-RU"/>
        </w:rPr>
      </w:pPr>
    </w:p>
    <w:p w14:paraId="005C7695" w14:textId="77777777" w:rsidR="00580860" w:rsidRPr="00580860" w:rsidRDefault="00580860" w:rsidP="00B04090">
      <w:pPr>
        <w:spacing w:after="120" w:line="276" w:lineRule="auto"/>
        <w:ind w:firstLine="709"/>
        <w:outlineLvl w:val="1"/>
        <w:rPr>
          <w:rFonts w:ascii="Times New Roman" w:eastAsia="Calibri" w:hAnsi="Times New Roman" w:cs="Times New Roman"/>
          <w:b/>
          <w:bCs/>
          <w:sz w:val="24"/>
          <w:szCs w:val="24"/>
          <w:lang w:eastAsia="ru-RU"/>
        </w:rPr>
      </w:pPr>
      <w:r w:rsidRPr="00580860">
        <w:rPr>
          <w:rFonts w:ascii="Times New Roman" w:eastAsia="Calibri" w:hAnsi="Times New Roman" w:cs="Times New Roman"/>
          <w:b/>
          <w:bCs/>
          <w:sz w:val="24"/>
          <w:szCs w:val="24"/>
          <w:lang w:eastAsia="ru-RU"/>
        </w:rPr>
        <w:t>3.2. Учебно-методическое обеспечение</w:t>
      </w:r>
    </w:p>
    <w:p w14:paraId="763DD771" w14:textId="77777777" w:rsidR="00580860" w:rsidRPr="00580860" w:rsidRDefault="00580860" w:rsidP="00B04090">
      <w:pPr>
        <w:spacing w:line="276" w:lineRule="auto"/>
        <w:ind w:firstLine="709"/>
        <w:contextualSpacing/>
        <w:rPr>
          <w:rFonts w:ascii="Times New Roman" w:eastAsia="Calibri" w:hAnsi="Times New Roman" w:cs="Times New Roman"/>
          <w:b/>
          <w:sz w:val="24"/>
          <w:szCs w:val="24"/>
        </w:rPr>
      </w:pPr>
      <w:r w:rsidRPr="00580860">
        <w:rPr>
          <w:rFonts w:ascii="Times New Roman" w:eastAsia="Calibri" w:hAnsi="Times New Roman" w:cs="Times New Roman"/>
          <w:b/>
          <w:sz w:val="24"/>
          <w:szCs w:val="24"/>
        </w:rPr>
        <w:t>3.2.1. Основные печатные и/или электронные издания</w:t>
      </w:r>
    </w:p>
    <w:p w14:paraId="3D7EF56D" w14:textId="77777777" w:rsidR="00580860" w:rsidRPr="00580860" w:rsidRDefault="00580860" w:rsidP="00B04090">
      <w:pPr>
        <w:widowControl w:val="0"/>
        <w:numPr>
          <w:ilvl w:val="0"/>
          <w:numId w:val="46"/>
        </w:numPr>
        <w:tabs>
          <w:tab w:val="left" w:pos="1048"/>
        </w:tabs>
        <w:autoSpaceDE w:val="0"/>
        <w:autoSpaceDN w:val="0"/>
        <w:spacing w:line="276" w:lineRule="auto"/>
        <w:ind w:left="0" w:firstLine="737"/>
        <w:jc w:val="both"/>
        <w:rPr>
          <w:rFonts w:ascii="Times New Roman" w:eastAsia="Calibri" w:hAnsi="Times New Roman" w:cs="Times New Roman"/>
          <w:sz w:val="24"/>
        </w:rPr>
      </w:pPr>
      <w:r w:rsidRPr="00580860">
        <w:rPr>
          <w:rFonts w:ascii="Times New Roman" w:eastAsia="Calibri" w:hAnsi="Times New Roman" w:cs="Times New Roman"/>
          <w:sz w:val="24"/>
        </w:rPr>
        <w:t xml:space="preserve">Жданова А.О., Савицкая Е.В. Финансовая грамотность: материалы для обучающихся. </w:t>
      </w:r>
      <w:proofErr w:type="gramStart"/>
      <w:r w:rsidRPr="00580860">
        <w:rPr>
          <w:rFonts w:ascii="Times New Roman" w:eastAsia="Calibri" w:hAnsi="Times New Roman" w:cs="Times New Roman"/>
          <w:sz w:val="24"/>
        </w:rPr>
        <w:t>Среднее  профессиональное</w:t>
      </w:r>
      <w:proofErr w:type="gramEnd"/>
      <w:r w:rsidRPr="00580860">
        <w:rPr>
          <w:rFonts w:ascii="Times New Roman" w:eastAsia="Calibri" w:hAnsi="Times New Roman" w:cs="Times New Roman"/>
          <w:sz w:val="24"/>
        </w:rPr>
        <w:t xml:space="preserve"> образование – М.:ВАКО,2022г.</w:t>
      </w:r>
    </w:p>
    <w:p w14:paraId="4A9A23B3" w14:textId="77777777" w:rsidR="00580860" w:rsidRPr="00580860" w:rsidRDefault="00580860" w:rsidP="00B04090">
      <w:pPr>
        <w:widowControl w:val="0"/>
        <w:numPr>
          <w:ilvl w:val="0"/>
          <w:numId w:val="46"/>
        </w:numPr>
        <w:tabs>
          <w:tab w:val="left" w:pos="1048"/>
        </w:tabs>
        <w:autoSpaceDE w:val="0"/>
        <w:autoSpaceDN w:val="0"/>
        <w:spacing w:line="276" w:lineRule="auto"/>
        <w:ind w:left="0" w:firstLine="737"/>
        <w:jc w:val="both"/>
        <w:rPr>
          <w:rFonts w:ascii="Times New Roman" w:eastAsia="Calibri" w:hAnsi="Times New Roman" w:cs="Times New Roman"/>
          <w:sz w:val="24"/>
        </w:rPr>
      </w:pPr>
      <w:proofErr w:type="spellStart"/>
      <w:r w:rsidRPr="00580860">
        <w:rPr>
          <w:rFonts w:ascii="Times New Roman" w:eastAsia="Calibri" w:hAnsi="Times New Roman" w:cs="Times New Roman"/>
          <w:sz w:val="24"/>
        </w:rPr>
        <w:t>Каджаева</w:t>
      </w:r>
      <w:proofErr w:type="spellEnd"/>
      <w:r w:rsidRPr="00580860">
        <w:rPr>
          <w:rFonts w:ascii="Times New Roman" w:eastAsia="Calibri" w:hAnsi="Times New Roman" w:cs="Times New Roman"/>
          <w:sz w:val="24"/>
        </w:rPr>
        <w:t xml:space="preserve"> М.Р. Финансовая грамотность: учеб. пособие для студ. учреждений сред. </w:t>
      </w:r>
      <w:proofErr w:type="gramStart"/>
      <w:r w:rsidRPr="00580860">
        <w:rPr>
          <w:rFonts w:ascii="Times New Roman" w:eastAsia="Calibri" w:hAnsi="Times New Roman" w:cs="Times New Roman"/>
          <w:sz w:val="24"/>
        </w:rPr>
        <w:t>профессиональное.–</w:t>
      </w:r>
      <w:proofErr w:type="gramEnd"/>
      <w:r w:rsidRPr="00580860">
        <w:rPr>
          <w:rFonts w:ascii="Times New Roman" w:eastAsia="Calibri" w:hAnsi="Times New Roman" w:cs="Times New Roman"/>
          <w:sz w:val="24"/>
        </w:rPr>
        <w:t>4-еизд.стер.М.:Издательский  центр «Академия»,2022.г</w:t>
      </w:r>
    </w:p>
    <w:p w14:paraId="16586059" w14:textId="77777777" w:rsidR="00580860" w:rsidRPr="00580860" w:rsidRDefault="00580860" w:rsidP="00B04090">
      <w:pPr>
        <w:widowControl w:val="0"/>
        <w:numPr>
          <w:ilvl w:val="0"/>
          <w:numId w:val="46"/>
        </w:numPr>
        <w:tabs>
          <w:tab w:val="left" w:pos="1048"/>
        </w:tabs>
        <w:autoSpaceDE w:val="0"/>
        <w:autoSpaceDN w:val="0"/>
        <w:spacing w:line="276" w:lineRule="auto"/>
        <w:ind w:left="0" w:firstLine="737"/>
        <w:jc w:val="both"/>
        <w:rPr>
          <w:rFonts w:ascii="Times New Roman" w:eastAsia="Calibri" w:hAnsi="Times New Roman" w:cs="Times New Roman"/>
          <w:sz w:val="24"/>
        </w:rPr>
      </w:pPr>
      <w:proofErr w:type="spellStart"/>
      <w:r w:rsidRPr="00580860">
        <w:rPr>
          <w:rFonts w:ascii="Times New Roman" w:eastAsia="Calibri" w:hAnsi="Times New Roman" w:cs="Times New Roman"/>
          <w:sz w:val="24"/>
        </w:rPr>
        <w:t>Каджаева</w:t>
      </w:r>
      <w:proofErr w:type="spellEnd"/>
      <w:r w:rsidRPr="00580860">
        <w:rPr>
          <w:rFonts w:ascii="Times New Roman" w:eastAsia="Calibri" w:hAnsi="Times New Roman" w:cs="Times New Roman"/>
          <w:sz w:val="24"/>
        </w:rPr>
        <w:t xml:space="preserve"> </w:t>
      </w:r>
      <w:proofErr w:type="spellStart"/>
      <w:r w:rsidRPr="00580860">
        <w:rPr>
          <w:rFonts w:ascii="Times New Roman" w:eastAsia="Calibri" w:hAnsi="Times New Roman" w:cs="Times New Roman"/>
          <w:sz w:val="24"/>
        </w:rPr>
        <w:t>М.Р.Финансовая</w:t>
      </w:r>
      <w:proofErr w:type="spellEnd"/>
      <w:r w:rsidRPr="00580860">
        <w:rPr>
          <w:rFonts w:ascii="Times New Roman" w:eastAsia="Calibri" w:hAnsi="Times New Roman" w:cs="Times New Roman"/>
          <w:sz w:val="24"/>
        </w:rPr>
        <w:t xml:space="preserve"> грамотность. Методические рекомендации: </w:t>
      </w:r>
      <w:proofErr w:type="spellStart"/>
      <w:proofErr w:type="gramStart"/>
      <w:r w:rsidRPr="00580860">
        <w:rPr>
          <w:rFonts w:ascii="Times New Roman" w:eastAsia="Calibri" w:hAnsi="Times New Roman" w:cs="Times New Roman"/>
          <w:sz w:val="24"/>
        </w:rPr>
        <w:t>учеб.пособие</w:t>
      </w:r>
      <w:proofErr w:type="spellEnd"/>
      <w:proofErr w:type="gramEnd"/>
      <w:r w:rsidRPr="00580860">
        <w:rPr>
          <w:rFonts w:ascii="Times New Roman" w:eastAsia="Calibri" w:hAnsi="Times New Roman" w:cs="Times New Roman"/>
          <w:sz w:val="24"/>
        </w:rPr>
        <w:t xml:space="preserve"> для </w:t>
      </w:r>
      <w:proofErr w:type="spellStart"/>
      <w:r w:rsidRPr="00580860">
        <w:rPr>
          <w:rFonts w:ascii="Times New Roman" w:eastAsia="Calibri" w:hAnsi="Times New Roman" w:cs="Times New Roman"/>
          <w:sz w:val="24"/>
        </w:rPr>
        <w:t>студ.учреждений</w:t>
      </w:r>
      <w:proofErr w:type="spellEnd"/>
      <w:r w:rsidRPr="00580860">
        <w:rPr>
          <w:rFonts w:ascii="Times New Roman" w:eastAsia="Calibri" w:hAnsi="Times New Roman" w:cs="Times New Roman"/>
          <w:sz w:val="24"/>
        </w:rPr>
        <w:t xml:space="preserve"> </w:t>
      </w:r>
      <w:proofErr w:type="spellStart"/>
      <w:r w:rsidRPr="00580860">
        <w:rPr>
          <w:rFonts w:ascii="Times New Roman" w:eastAsia="Calibri" w:hAnsi="Times New Roman" w:cs="Times New Roman"/>
          <w:sz w:val="24"/>
        </w:rPr>
        <w:t>сред.профессиональное</w:t>
      </w:r>
      <w:proofErr w:type="spellEnd"/>
      <w:r w:rsidRPr="00580860">
        <w:rPr>
          <w:rFonts w:ascii="Times New Roman" w:eastAsia="Calibri" w:hAnsi="Times New Roman" w:cs="Times New Roman"/>
          <w:sz w:val="24"/>
        </w:rPr>
        <w:t xml:space="preserve">  образования/М.2023г.</w:t>
      </w:r>
    </w:p>
    <w:p w14:paraId="5774F366" w14:textId="77777777" w:rsidR="00580860" w:rsidRPr="00580860" w:rsidRDefault="00580860" w:rsidP="00B04090">
      <w:pPr>
        <w:widowControl w:val="0"/>
        <w:tabs>
          <w:tab w:val="left" w:pos="1048"/>
        </w:tabs>
        <w:autoSpaceDE w:val="0"/>
        <w:autoSpaceDN w:val="0"/>
        <w:spacing w:line="276" w:lineRule="auto"/>
        <w:ind w:firstLine="737"/>
        <w:jc w:val="both"/>
        <w:rPr>
          <w:rFonts w:ascii="Times New Roman" w:eastAsia="Calibri" w:hAnsi="Times New Roman" w:cs="Times New Roman"/>
          <w:sz w:val="24"/>
        </w:rPr>
      </w:pPr>
      <w:r w:rsidRPr="00580860">
        <w:rPr>
          <w:rFonts w:ascii="Times New Roman" w:eastAsia="Calibri" w:hAnsi="Times New Roman" w:cs="Times New Roman"/>
          <w:sz w:val="24"/>
        </w:rPr>
        <w:t xml:space="preserve">4.Каджаева М.Р. Финансовая грамотность. Практикум; учеб. пособие для </w:t>
      </w:r>
      <w:proofErr w:type="spellStart"/>
      <w:proofErr w:type="gramStart"/>
      <w:r w:rsidRPr="00580860">
        <w:rPr>
          <w:rFonts w:ascii="Times New Roman" w:eastAsia="Calibri" w:hAnsi="Times New Roman" w:cs="Times New Roman"/>
          <w:sz w:val="24"/>
        </w:rPr>
        <w:t>студ.учрежденийсред</w:t>
      </w:r>
      <w:proofErr w:type="gramEnd"/>
      <w:r w:rsidRPr="00580860">
        <w:rPr>
          <w:rFonts w:ascii="Times New Roman" w:eastAsia="Calibri" w:hAnsi="Times New Roman" w:cs="Times New Roman"/>
          <w:sz w:val="24"/>
        </w:rPr>
        <w:t>.профессиональноеобразования</w:t>
      </w:r>
      <w:proofErr w:type="spellEnd"/>
      <w:r w:rsidRPr="00580860">
        <w:rPr>
          <w:rFonts w:ascii="Times New Roman" w:eastAsia="Calibri" w:hAnsi="Times New Roman" w:cs="Times New Roman"/>
          <w:sz w:val="24"/>
        </w:rPr>
        <w:t>/ФОРА -2023г.</w:t>
      </w:r>
    </w:p>
    <w:p w14:paraId="3CAA6B51" w14:textId="77777777" w:rsidR="00580860" w:rsidRPr="00580860" w:rsidRDefault="00580860" w:rsidP="00B04090">
      <w:pPr>
        <w:widowControl w:val="0"/>
        <w:tabs>
          <w:tab w:val="left" w:pos="1048"/>
        </w:tabs>
        <w:autoSpaceDE w:val="0"/>
        <w:autoSpaceDN w:val="0"/>
        <w:spacing w:line="276" w:lineRule="auto"/>
        <w:ind w:firstLine="737"/>
        <w:jc w:val="both"/>
        <w:rPr>
          <w:rFonts w:ascii="Times New Roman" w:eastAsia="Calibri" w:hAnsi="Times New Roman" w:cs="Times New Roman"/>
          <w:sz w:val="24"/>
        </w:rPr>
      </w:pPr>
      <w:r w:rsidRPr="00580860">
        <w:rPr>
          <w:rFonts w:ascii="Times New Roman" w:eastAsia="Calibri" w:hAnsi="Times New Roman" w:cs="Times New Roman"/>
          <w:sz w:val="24"/>
        </w:rPr>
        <w:t>5.ФлицлерА.В.Основы финансовой грамотности: учебное пособие для среднего профессионального образования – Москва: ИздательствоЮрайт,2022г.</w:t>
      </w:r>
    </w:p>
    <w:p w14:paraId="70E3E567" w14:textId="77777777" w:rsidR="00580860" w:rsidRPr="00580860" w:rsidRDefault="00580860" w:rsidP="00B04090">
      <w:pPr>
        <w:widowControl w:val="0"/>
        <w:tabs>
          <w:tab w:val="left" w:pos="709"/>
          <w:tab w:val="left" w:pos="1134"/>
          <w:tab w:val="left" w:pos="1560"/>
        </w:tabs>
        <w:autoSpaceDE w:val="0"/>
        <w:autoSpaceDN w:val="0"/>
        <w:spacing w:line="276" w:lineRule="auto"/>
        <w:ind w:firstLine="737"/>
        <w:contextualSpacing/>
        <w:jc w:val="both"/>
        <w:rPr>
          <w:rFonts w:ascii="Times New Roman" w:eastAsia="Calibri" w:hAnsi="Times New Roman" w:cs="Times New Roman"/>
          <w:sz w:val="24"/>
          <w:szCs w:val="24"/>
          <w:lang w:eastAsia="ru-RU"/>
        </w:rPr>
      </w:pPr>
      <w:r w:rsidRPr="00580860">
        <w:rPr>
          <w:rFonts w:ascii="Times New Roman" w:eastAsia="Calibri" w:hAnsi="Times New Roman" w:cs="Times New Roman"/>
          <w:sz w:val="24"/>
          <w:szCs w:val="24"/>
          <w:lang w:eastAsia="ru-RU"/>
        </w:rPr>
        <w:t>6.Банковские услуги и отношения людей с банками: курс лекций. Электронный ресурсМ:2021</w:t>
      </w:r>
      <w:proofErr w:type="gramStart"/>
      <w:r w:rsidRPr="00580860">
        <w:rPr>
          <w:rFonts w:ascii="Times New Roman" w:eastAsia="Calibri" w:hAnsi="Times New Roman" w:cs="Times New Roman"/>
          <w:sz w:val="24"/>
          <w:szCs w:val="24"/>
          <w:lang w:eastAsia="ru-RU"/>
        </w:rPr>
        <w:t>г..</w:t>
      </w:r>
      <w:proofErr w:type="gramEnd"/>
    </w:p>
    <w:p w14:paraId="71E49E98" w14:textId="77777777" w:rsidR="00580860" w:rsidRPr="00580860" w:rsidRDefault="00580860" w:rsidP="00B04090">
      <w:pPr>
        <w:widowControl w:val="0"/>
        <w:tabs>
          <w:tab w:val="left" w:pos="709"/>
          <w:tab w:val="left" w:pos="1134"/>
          <w:tab w:val="left" w:pos="1560"/>
        </w:tabs>
        <w:autoSpaceDE w:val="0"/>
        <w:autoSpaceDN w:val="0"/>
        <w:spacing w:line="276" w:lineRule="auto"/>
        <w:ind w:firstLine="737"/>
        <w:contextualSpacing/>
        <w:jc w:val="both"/>
        <w:rPr>
          <w:rFonts w:ascii="Times New Roman" w:eastAsia="Calibri" w:hAnsi="Times New Roman" w:cs="Times New Roman"/>
          <w:sz w:val="24"/>
          <w:szCs w:val="24"/>
          <w:lang w:eastAsia="ru-RU"/>
        </w:rPr>
      </w:pPr>
      <w:r w:rsidRPr="00580860">
        <w:rPr>
          <w:rFonts w:ascii="Times New Roman" w:eastAsia="Calibri" w:hAnsi="Times New Roman" w:cs="Times New Roman"/>
          <w:sz w:val="24"/>
          <w:szCs w:val="24"/>
          <w:lang w:eastAsia="ru-RU"/>
        </w:rPr>
        <w:t xml:space="preserve">7.Романова И.Б., </w:t>
      </w:r>
      <w:proofErr w:type="spellStart"/>
      <w:r w:rsidRPr="00580860">
        <w:rPr>
          <w:rFonts w:ascii="Times New Roman" w:eastAsia="Calibri" w:hAnsi="Times New Roman" w:cs="Times New Roman"/>
          <w:sz w:val="24"/>
          <w:szCs w:val="24"/>
          <w:lang w:eastAsia="ru-RU"/>
        </w:rPr>
        <w:t>Айнуллова</w:t>
      </w:r>
      <w:proofErr w:type="spellEnd"/>
      <w:r w:rsidRPr="00580860">
        <w:rPr>
          <w:rFonts w:ascii="Times New Roman" w:eastAsia="Calibri" w:hAnsi="Times New Roman" w:cs="Times New Roman"/>
          <w:sz w:val="24"/>
          <w:szCs w:val="24"/>
          <w:lang w:eastAsia="ru-RU"/>
        </w:rPr>
        <w:t xml:space="preserve"> Д.Г. Налоги и налогообложение: теория и </w:t>
      </w:r>
      <w:proofErr w:type="gramStart"/>
      <w:r w:rsidRPr="00580860">
        <w:rPr>
          <w:rFonts w:ascii="Times New Roman" w:eastAsia="Calibri" w:hAnsi="Times New Roman" w:cs="Times New Roman"/>
          <w:sz w:val="24"/>
          <w:szCs w:val="24"/>
          <w:lang w:eastAsia="ru-RU"/>
        </w:rPr>
        <w:t>практика .ТРИН</w:t>
      </w:r>
      <w:proofErr w:type="gramEnd"/>
      <w:r w:rsidRPr="00580860">
        <w:rPr>
          <w:rFonts w:ascii="Times New Roman" w:eastAsia="Calibri" w:hAnsi="Times New Roman" w:cs="Times New Roman"/>
          <w:sz w:val="24"/>
          <w:szCs w:val="24"/>
          <w:lang w:eastAsia="ru-RU"/>
        </w:rPr>
        <w:t>-2020г.</w:t>
      </w:r>
    </w:p>
    <w:p w14:paraId="6AA528EC" w14:textId="77777777" w:rsidR="00580860" w:rsidRPr="00580860" w:rsidRDefault="00580860" w:rsidP="00B04090">
      <w:pPr>
        <w:widowControl w:val="0"/>
        <w:tabs>
          <w:tab w:val="left" w:pos="709"/>
          <w:tab w:val="left" w:pos="1134"/>
          <w:tab w:val="left" w:pos="1560"/>
        </w:tabs>
        <w:autoSpaceDE w:val="0"/>
        <w:autoSpaceDN w:val="0"/>
        <w:spacing w:line="276" w:lineRule="auto"/>
        <w:ind w:firstLine="737"/>
        <w:contextualSpacing/>
        <w:jc w:val="both"/>
        <w:rPr>
          <w:rFonts w:ascii="Times New Roman" w:eastAsia="Calibri" w:hAnsi="Times New Roman" w:cs="Times New Roman"/>
          <w:sz w:val="24"/>
          <w:szCs w:val="24"/>
          <w:lang w:eastAsia="ru-RU"/>
        </w:rPr>
      </w:pPr>
      <w:r w:rsidRPr="00580860">
        <w:rPr>
          <w:rFonts w:ascii="Times New Roman" w:eastAsia="Calibri" w:hAnsi="Times New Roman" w:cs="Times New Roman"/>
          <w:sz w:val="24"/>
          <w:szCs w:val="24"/>
          <w:lang w:eastAsia="ru-RU"/>
        </w:rPr>
        <w:t xml:space="preserve">8.Рынок ценных бумаг: учебник / под общ. ред. Н.И. </w:t>
      </w:r>
      <w:proofErr w:type="spellStart"/>
      <w:r w:rsidRPr="00580860">
        <w:rPr>
          <w:rFonts w:ascii="Times New Roman" w:eastAsia="Calibri" w:hAnsi="Times New Roman" w:cs="Times New Roman"/>
          <w:sz w:val="24"/>
          <w:szCs w:val="24"/>
          <w:lang w:eastAsia="ru-RU"/>
        </w:rPr>
        <w:t>Берзона</w:t>
      </w:r>
      <w:proofErr w:type="spellEnd"/>
      <w:r w:rsidRPr="00580860">
        <w:rPr>
          <w:rFonts w:ascii="Times New Roman" w:eastAsia="Calibri" w:hAnsi="Times New Roman" w:cs="Times New Roman"/>
          <w:sz w:val="24"/>
          <w:szCs w:val="24"/>
          <w:lang w:eastAsia="ru-RU"/>
        </w:rPr>
        <w:t xml:space="preserve">. 4-е изд., </w:t>
      </w:r>
      <w:proofErr w:type="spellStart"/>
      <w:r w:rsidRPr="00580860">
        <w:rPr>
          <w:rFonts w:ascii="Times New Roman" w:eastAsia="Calibri" w:hAnsi="Times New Roman" w:cs="Times New Roman"/>
          <w:sz w:val="24"/>
          <w:szCs w:val="24"/>
          <w:lang w:eastAsia="ru-RU"/>
        </w:rPr>
        <w:t>перераб</w:t>
      </w:r>
      <w:proofErr w:type="spellEnd"/>
      <w:r w:rsidRPr="00580860">
        <w:rPr>
          <w:rFonts w:ascii="Times New Roman" w:eastAsia="Calibri" w:hAnsi="Times New Roman" w:cs="Times New Roman"/>
          <w:sz w:val="24"/>
          <w:szCs w:val="24"/>
          <w:lang w:eastAsia="ru-RU"/>
        </w:rPr>
        <w:t xml:space="preserve">. и </w:t>
      </w:r>
      <w:proofErr w:type="gramStart"/>
      <w:r w:rsidRPr="00580860">
        <w:rPr>
          <w:rFonts w:ascii="Times New Roman" w:eastAsia="Calibri" w:hAnsi="Times New Roman" w:cs="Times New Roman"/>
          <w:sz w:val="24"/>
          <w:szCs w:val="24"/>
          <w:lang w:eastAsia="ru-RU"/>
        </w:rPr>
        <w:t>доп.М.:Юрайт</w:t>
      </w:r>
      <w:proofErr w:type="gramEnd"/>
      <w:r w:rsidRPr="00580860">
        <w:rPr>
          <w:rFonts w:ascii="Times New Roman" w:eastAsia="Calibri" w:hAnsi="Times New Roman" w:cs="Times New Roman"/>
          <w:sz w:val="24"/>
          <w:szCs w:val="24"/>
          <w:lang w:eastAsia="ru-RU"/>
        </w:rPr>
        <w:t>,2016.</w:t>
      </w:r>
    </w:p>
    <w:p w14:paraId="5D1FE1BD" w14:textId="77777777" w:rsidR="00580860" w:rsidRPr="00580860" w:rsidRDefault="00580860" w:rsidP="00B04090">
      <w:pPr>
        <w:widowControl w:val="0"/>
        <w:tabs>
          <w:tab w:val="left" w:pos="709"/>
          <w:tab w:val="left" w:pos="1134"/>
          <w:tab w:val="left" w:pos="1560"/>
        </w:tabs>
        <w:autoSpaceDE w:val="0"/>
        <w:autoSpaceDN w:val="0"/>
        <w:spacing w:line="276" w:lineRule="auto"/>
        <w:ind w:firstLine="737"/>
        <w:contextualSpacing/>
        <w:jc w:val="both"/>
        <w:rPr>
          <w:rFonts w:ascii="Times New Roman" w:eastAsia="Calibri" w:hAnsi="Times New Roman" w:cs="Times New Roman"/>
          <w:sz w:val="24"/>
          <w:szCs w:val="24"/>
          <w:lang w:eastAsia="ru-RU"/>
        </w:rPr>
      </w:pPr>
      <w:r w:rsidRPr="00580860">
        <w:rPr>
          <w:rFonts w:ascii="Times New Roman" w:eastAsia="Calibri" w:hAnsi="Times New Roman" w:cs="Times New Roman"/>
          <w:sz w:val="24"/>
          <w:szCs w:val="24"/>
          <w:lang w:eastAsia="ru-RU"/>
        </w:rPr>
        <w:t xml:space="preserve">9Управление персоналом организации: учебник / под </w:t>
      </w:r>
      <w:proofErr w:type="gramStart"/>
      <w:r w:rsidRPr="00580860">
        <w:rPr>
          <w:rFonts w:ascii="Times New Roman" w:eastAsia="Calibri" w:hAnsi="Times New Roman" w:cs="Times New Roman"/>
          <w:sz w:val="24"/>
          <w:szCs w:val="24"/>
          <w:lang w:eastAsia="ru-RU"/>
        </w:rPr>
        <w:t>ред.А.Я.Кибанова</w:t>
      </w:r>
      <w:proofErr w:type="gramEnd"/>
      <w:r w:rsidRPr="00580860">
        <w:rPr>
          <w:rFonts w:ascii="Times New Roman" w:eastAsia="Calibri" w:hAnsi="Times New Roman" w:cs="Times New Roman"/>
          <w:sz w:val="24"/>
          <w:szCs w:val="24"/>
          <w:lang w:eastAsia="ru-RU"/>
        </w:rPr>
        <w:t>.3-еизд.,перераб.идоп.М.:ИНФРА-М,2020г.</w:t>
      </w:r>
    </w:p>
    <w:p w14:paraId="2B24011A" w14:textId="77777777" w:rsidR="00580860" w:rsidRPr="00580860" w:rsidRDefault="00580860" w:rsidP="00B04090">
      <w:pPr>
        <w:widowControl w:val="0"/>
        <w:tabs>
          <w:tab w:val="left" w:pos="709"/>
          <w:tab w:val="left" w:pos="1134"/>
          <w:tab w:val="left" w:pos="1560"/>
        </w:tabs>
        <w:autoSpaceDE w:val="0"/>
        <w:autoSpaceDN w:val="0"/>
        <w:spacing w:line="276" w:lineRule="auto"/>
        <w:ind w:firstLine="737"/>
        <w:contextualSpacing/>
        <w:jc w:val="both"/>
        <w:rPr>
          <w:rFonts w:ascii="Times New Roman" w:eastAsia="Calibri" w:hAnsi="Times New Roman" w:cs="Times New Roman"/>
          <w:sz w:val="24"/>
          <w:szCs w:val="24"/>
          <w:lang w:eastAsia="ru-RU"/>
        </w:rPr>
      </w:pPr>
      <w:r w:rsidRPr="00580860">
        <w:rPr>
          <w:rFonts w:ascii="Times New Roman" w:eastAsia="Calibri" w:hAnsi="Times New Roman" w:cs="Times New Roman"/>
          <w:sz w:val="24"/>
          <w:szCs w:val="24"/>
          <w:lang w:eastAsia="ru-RU"/>
        </w:rPr>
        <w:t xml:space="preserve">10.Финансовые пирамиды и финансовое мошенничество: курс лекций [Электронный ресурс]. Режим доступа: </w:t>
      </w:r>
      <w:hyperlink r:id="rId34" w:history="1">
        <w:r w:rsidRPr="00580860">
          <w:rPr>
            <w:rFonts w:ascii="Times New Roman" w:eastAsia="Calibri" w:hAnsi="Times New Roman" w:cs="Times New Roman"/>
            <w:color w:val="0563C1"/>
            <w:sz w:val="24"/>
            <w:szCs w:val="24"/>
            <w:u w:val="single"/>
            <w:lang w:eastAsia="ru-RU"/>
          </w:rPr>
          <w:t>https://fmc.hse.ru/vaginvideo</w:t>
        </w:r>
      </w:hyperlink>
    </w:p>
    <w:p w14:paraId="1F4B1C70" w14:textId="77777777" w:rsidR="00580860" w:rsidRPr="00580860" w:rsidRDefault="00580860" w:rsidP="00580860">
      <w:pPr>
        <w:widowControl w:val="0"/>
        <w:tabs>
          <w:tab w:val="left" w:pos="709"/>
          <w:tab w:val="left" w:pos="1134"/>
          <w:tab w:val="left" w:pos="1560"/>
        </w:tabs>
        <w:autoSpaceDE w:val="0"/>
        <w:autoSpaceDN w:val="0"/>
        <w:ind w:firstLine="737"/>
        <w:contextualSpacing/>
        <w:jc w:val="both"/>
        <w:rPr>
          <w:rFonts w:ascii="Times New Roman" w:eastAsia="Calibri" w:hAnsi="Times New Roman" w:cs="Times New Roman"/>
          <w:sz w:val="24"/>
          <w:szCs w:val="24"/>
          <w:lang w:eastAsia="ru-RU"/>
        </w:rPr>
      </w:pPr>
    </w:p>
    <w:p w14:paraId="1F8EADEF" w14:textId="77777777" w:rsidR="00580860" w:rsidRPr="00580860" w:rsidRDefault="00580860" w:rsidP="00580860">
      <w:pPr>
        <w:widowControl w:val="0"/>
        <w:tabs>
          <w:tab w:val="left" w:pos="709"/>
          <w:tab w:val="left" w:pos="1134"/>
          <w:tab w:val="left" w:pos="1560"/>
        </w:tabs>
        <w:autoSpaceDE w:val="0"/>
        <w:autoSpaceDN w:val="0"/>
        <w:contextualSpacing/>
        <w:jc w:val="both"/>
        <w:rPr>
          <w:rFonts w:ascii="Times New Roman" w:eastAsia="Calibri" w:hAnsi="Times New Roman" w:cs="Times New Roman"/>
          <w:sz w:val="24"/>
          <w:szCs w:val="24"/>
          <w:lang w:eastAsia="ru-RU"/>
        </w:rPr>
      </w:pPr>
      <w:r w:rsidRPr="00580860">
        <w:rPr>
          <w:rFonts w:ascii="Times New Roman" w:eastAsia="Calibri" w:hAnsi="Times New Roman" w:cs="Times New Roman"/>
          <w:sz w:val="24"/>
          <w:szCs w:val="24"/>
          <w:lang w:eastAsia="ru-RU"/>
        </w:rPr>
        <w:br w:type="page"/>
      </w:r>
    </w:p>
    <w:p w14:paraId="3FB37AF9" w14:textId="77777777" w:rsidR="00580860" w:rsidRPr="00580860" w:rsidRDefault="00580860" w:rsidP="00580860">
      <w:pPr>
        <w:keepNext/>
        <w:spacing w:after="120"/>
        <w:jc w:val="center"/>
        <w:outlineLvl w:val="0"/>
        <w:rPr>
          <w:rFonts w:ascii="Times New Roman ??????????" w:eastAsia="Calibri" w:hAnsi="Times New Roman ??????????" w:cs="Times New Roman"/>
          <w:b/>
          <w:bCs/>
          <w:caps/>
          <w:kern w:val="32"/>
          <w:sz w:val="24"/>
          <w:szCs w:val="24"/>
          <w:lang w:eastAsia="ru-RU"/>
        </w:rPr>
      </w:pPr>
      <w:r w:rsidRPr="00580860">
        <w:rPr>
          <w:rFonts w:ascii="Times New Roman ??????????" w:eastAsia="Calibri" w:hAnsi="Times New Roman ??????????" w:cs="Times New Roman"/>
          <w:b/>
          <w:bCs/>
          <w:caps/>
          <w:kern w:val="32"/>
          <w:sz w:val="24"/>
          <w:szCs w:val="24"/>
          <w:lang w:eastAsia="ru-RU"/>
        </w:rPr>
        <w:lastRenderedPageBreak/>
        <w:t xml:space="preserve">4. Контроль и оценка результатов </w:t>
      </w:r>
      <w:r w:rsidRPr="00580860">
        <w:rPr>
          <w:rFonts w:ascii="Times New Roman ??????????" w:eastAsia="Calibri" w:hAnsi="Times New Roman ??????????" w:cs="Times New Roman"/>
          <w:b/>
          <w:bCs/>
          <w:caps/>
          <w:kern w:val="32"/>
          <w:sz w:val="24"/>
          <w:szCs w:val="24"/>
          <w:lang w:eastAsia="ru-RU"/>
        </w:rPr>
        <w:br/>
        <w:t>освоения ДИСЦИПЛИНЫ</w:t>
      </w:r>
    </w:p>
    <w:p w14:paraId="6381716E" w14:textId="77777777" w:rsidR="00580860" w:rsidRPr="00580860" w:rsidRDefault="00580860" w:rsidP="00580860">
      <w:pPr>
        <w:widowControl w:val="0"/>
        <w:autoSpaceDE w:val="0"/>
        <w:autoSpaceDN w:val="0"/>
        <w:spacing w:before="9"/>
        <w:rPr>
          <w:rFonts w:ascii="Times New Roman" w:eastAsia="Calibri" w:hAnsi="Times New Roman" w:cs="Times New Roman"/>
          <w:b/>
          <w:sz w:val="23"/>
          <w:szCs w:val="24"/>
        </w:rPr>
      </w:pPr>
    </w:p>
    <w:tbl>
      <w:tblPr>
        <w:tblW w:w="0" w:type="auto"/>
        <w:tblInd w:w="-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40"/>
        <w:gridCol w:w="3483"/>
        <w:gridCol w:w="2693"/>
      </w:tblGrid>
      <w:tr w:rsidR="00580860" w:rsidRPr="00580860" w14:paraId="0473603F" w14:textId="77777777" w:rsidTr="006158BE">
        <w:trPr>
          <w:trHeight w:val="285"/>
        </w:trPr>
        <w:tc>
          <w:tcPr>
            <w:tcW w:w="4140" w:type="dxa"/>
            <w:vAlign w:val="center"/>
          </w:tcPr>
          <w:p w14:paraId="77E97408" w14:textId="77777777" w:rsidR="00580860" w:rsidRPr="00580860" w:rsidRDefault="00580860" w:rsidP="00580860">
            <w:pPr>
              <w:suppressAutoHyphens/>
              <w:spacing w:line="276" w:lineRule="auto"/>
              <w:contextualSpacing/>
              <w:jc w:val="center"/>
              <w:rPr>
                <w:rFonts w:ascii="Times New Roman" w:eastAsia="Calibri" w:hAnsi="Times New Roman" w:cs="Times New Roman"/>
                <w:b/>
                <w:iCs/>
                <w:sz w:val="24"/>
                <w:szCs w:val="24"/>
              </w:rPr>
            </w:pPr>
            <w:r w:rsidRPr="00580860">
              <w:rPr>
                <w:rFonts w:ascii="Times New Roman" w:eastAsia="Calibri" w:hAnsi="Times New Roman" w:cs="Times New Roman"/>
                <w:b/>
                <w:iCs/>
                <w:sz w:val="24"/>
                <w:szCs w:val="24"/>
              </w:rPr>
              <w:t>Результаты обучения</w:t>
            </w:r>
          </w:p>
        </w:tc>
        <w:tc>
          <w:tcPr>
            <w:tcW w:w="3483" w:type="dxa"/>
            <w:vAlign w:val="center"/>
          </w:tcPr>
          <w:p w14:paraId="52154666" w14:textId="77777777" w:rsidR="00580860" w:rsidRPr="00580860" w:rsidRDefault="00580860" w:rsidP="00580860">
            <w:pPr>
              <w:suppressAutoHyphens/>
              <w:spacing w:line="276" w:lineRule="auto"/>
              <w:contextualSpacing/>
              <w:jc w:val="center"/>
              <w:rPr>
                <w:rFonts w:ascii="Times New Roman" w:eastAsia="Calibri" w:hAnsi="Times New Roman" w:cs="Times New Roman"/>
                <w:b/>
                <w:sz w:val="24"/>
                <w:szCs w:val="24"/>
              </w:rPr>
            </w:pPr>
            <w:r w:rsidRPr="00580860">
              <w:rPr>
                <w:rFonts w:ascii="Times New Roman" w:eastAsia="Calibri" w:hAnsi="Times New Roman" w:cs="Times New Roman"/>
                <w:b/>
                <w:iCs/>
                <w:sz w:val="24"/>
                <w:szCs w:val="24"/>
              </w:rPr>
              <w:t>Показатели освоенности компетенций</w:t>
            </w:r>
          </w:p>
        </w:tc>
        <w:tc>
          <w:tcPr>
            <w:tcW w:w="2693" w:type="dxa"/>
            <w:vAlign w:val="center"/>
          </w:tcPr>
          <w:p w14:paraId="153A9BB0" w14:textId="77777777" w:rsidR="00580860" w:rsidRPr="00580860" w:rsidRDefault="00580860" w:rsidP="00580860">
            <w:pPr>
              <w:suppressAutoHyphens/>
              <w:spacing w:line="276" w:lineRule="auto"/>
              <w:contextualSpacing/>
              <w:jc w:val="center"/>
              <w:rPr>
                <w:rFonts w:ascii="Times New Roman" w:eastAsia="Calibri" w:hAnsi="Times New Roman" w:cs="Times New Roman"/>
                <w:b/>
                <w:sz w:val="24"/>
                <w:szCs w:val="24"/>
              </w:rPr>
            </w:pPr>
            <w:r w:rsidRPr="00580860">
              <w:rPr>
                <w:rFonts w:ascii="Times New Roman" w:eastAsia="Calibri" w:hAnsi="Times New Roman" w:cs="Times New Roman"/>
                <w:b/>
                <w:sz w:val="24"/>
                <w:szCs w:val="24"/>
              </w:rPr>
              <w:t>Методы оценки</w:t>
            </w:r>
          </w:p>
        </w:tc>
      </w:tr>
      <w:tr w:rsidR="00580860" w:rsidRPr="00580860" w14:paraId="4C2C2CDA" w14:textId="77777777" w:rsidTr="006158BE">
        <w:trPr>
          <w:trHeight w:val="285"/>
        </w:trPr>
        <w:tc>
          <w:tcPr>
            <w:tcW w:w="4140" w:type="dxa"/>
          </w:tcPr>
          <w:p w14:paraId="593FF1EE" w14:textId="77777777" w:rsidR="00580860" w:rsidRPr="00580860" w:rsidRDefault="00580860" w:rsidP="00580860">
            <w:pPr>
              <w:ind w:left="46"/>
              <w:rPr>
                <w:rFonts w:ascii="Times New Roman" w:eastAsia="Calibri" w:hAnsi="Times New Roman" w:cs="Times New Roman"/>
                <w:b/>
              </w:rPr>
            </w:pPr>
            <w:r w:rsidRPr="00580860">
              <w:rPr>
                <w:rFonts w:ascii="Times New Roman" w:eastAsia="Calibri" w:hAnsi="Times New Roman" w:cs="Times New Roman"/>
                <w:b/>
              </w:rPr>
              <w:t>Уметь:</w:t>
            </w:r>
          </w:p>
          <w:p w14:paraId="05311546" w14:textId="77777777" w:rsidR="00580860" w:rsidRPr="00580860" w:rsidRDefault="00580860" w:rsidP="00580860">
            <w:pPr>
              <w:ind w:left="46"/>
              <w:rPr>
                <w:rFonts w:ascii="Times New Roman" w:eastAsia="Calibri" w:hAnsi="Times New Roman" w:cs="Times New Roman"/>
              </w:rPr>
            </w:pPr>
            <w:r w:rsidRPr="00580860">
              <w:rPr>
                <w:rFonts w:ascii="Times New Roman" w:eastAsia="Calibri" w:hAnsi="Times New Roman" w:cs="Times New Roman"/>
              </w:rPr>
              <w:t>-распознавать задачу и/или проблему в профессиональном и/или социальном контексте, анализировать и выделять её составные части;</w:t>
            </w:r>
          </w:p>
          <w:p w14:paraId="4709E1CA" w14:textId="77777777" w:rsidR="00580860" w:rsidRPr="00580860" w:rsidRDefault="00580860" w:rsidP="00580860">
            <w:pPr>
              <w:ind w:left="46"/>
              <w:rPr>
                <w:rFonts w:ascii="Times New Roman" w:eastAsia="Calibri" w:hAnsi="Times New Roman" w:cs="Times New Roman"/>
              </w:rPr>
            </w:pPr>
            <w:r w:rsidRPr="00580860">
              <w:rPr>
                <w:rFonts w:ascii="Times New Roman" w:eastAsia="Calibri" w:hAnsi="Times New Roman" w:cs="Times New Roman"/>
              </w:rPr>
              <w:t>-определять этапы решения задачи, составлять план действия, реализовывать составленный план, определять необходимые ресурсы;</w:t>
            </w:r>
          </w:p>
          <w:p w14:paraId="6127E789" w14:textId="77777777" w:rsidR="00580860" w:rsidRPr="00580860" w:rsidRDefault="00580860" w:rsidP="00580860">
            <w:pPr>
              <w:ind w:left="46"/>
              <w:rPr>
                <w:rFonts w:ascii="Times New Roman" w:eastAsia="Calibri" w:hAnsi="Times New Roman" w:cs="Times New Roman"/>
              </w:rPr>
            </w:pPr>
            <w:r w:rsidRPr="00580860">
              <w:rPr>
                <w:rFonts w:ascii="Times New Roman" w:eastAsia="Calibri" w:hAnsi="Times New Roman" w:cs="Times New Roman"/>
              </w:rPr>
              <w:t>-выявлять и эффективно искать информацию, необходимую для решения задачи и/или проблемы;</w:t>
            </w:r>
          </w:p>
          <w:p w14:paraId="52EA54DA" w14:textId="77777777" w:rsidR="00580860" w:rsidRPr="00580860" w:rsidRDefault="00580860" w:rsidP="00580860">
            <w:pPr>
              <w:ind w:left="46"/>
              <w:rPr>
                <w:rFonts w:ascii="Times New Roman" w:eastAsia="Calibri" w:hAnsi="Times New Roman" w:cs="Times New Roman"/>
              </w:rPr>
            </w:pPr>
            <w:r w:rsidRPr="00580860">
              <w:rPr>
                <w:rFonts w:ascii="Times New Roman" w:eastAsia="Calibri" w:hAnsi="Times New Roman" w:cs="Times New Roman"/>
              </w:rPr>
              <w:t>-владеть актуальными методами работы в профессиональной и смежных сферах;</w:t>
            </w:r>
          </w:p>
          <w:p w14:paraId="02C6001F" w14:textId="77777777" w:rsidR="00580860" w:rsidRPr="00580860" w:rsidRDefault="00580860" w:rsidP="00580860">
            <w:pPr>
              <w:ind w:left="46"/>
              <w:rPr>
                <w:rFonts w:ascii="Times New Roman" w:eastAsia="Calibri" w:hAnsi="Times New Roman" w:cs="Times New Roman"/>
              </w:rPr>
            </w:pPr>
            <w:r w:rsidRPr="00580860">
              <w:rPr>
                <w:rFonts w:ascii="Times New Roman" w:eastAsia="Calibri" w:hAnsi="Times New Roman" w:cs="Times New Roman"/>
              </w:rPr>
              <w:t>-оценивать результат и последствия своих действий (самостоятельно или с помощью наставника);</w:t>
            </w:r>
          </w:p>
          <w:p w14:paraId="00FF5F56" w14:textId="77777777" w:rsidR="00580860" w:rsidRPr="00580860" w:rsidRDefault="00580860" w:rsidP="00580860">
            <w:pPr>
              <w:ind w:left="46"/>
              <w:rPr>
                <w:rFonts w:ascii="Calibri" w:eastAsia="Calibri" w:hAnsi="Calibri" w:cs="Times New Roman"/>
              </w:rPr>
            </w:pPr>
            <w:r w:rsidRPr="00580860">
              <w:rPr>
                <w:rFonts w:ascii="Times New Roman" w:eastAsia="Calibri" w:hAnsi="Times New Roman" w:cs="Times New Roman"/>
              </w:rPr>
              <w:t xml:space="preserve">-определять задачи для поиска </w:t>
            </w:r>
          </w:p>
          <w:p w14:paraId="5FF910F4" w14:textId="77777777" w:rsidR="00580860" w:rsidRPr="00580860" w:rsidRDefault="00580860" w:rsidP="00580860">
            <w:pPr>
              <w:widowControl w:val="0"/>
              <w:tabs>
                <w:tab w:val="left" w:pos="175"/>
              </w:tabs>
              <w:ind w:left="46"/>
              <w:rPr>
                <w:rFonts w:ascii="Times New Roman" w:eastAsia="Calibri" w:hAnsi="Times New Roman" w:cs="Times New Roman"/>
              </w:rPr>
            </w:pPr>
            <w:r w:rsidRPr="00580860">
              <w:rPr>
                <w:rFonts w:ascii="Times New Roman" w:eastAsia="Calibri" w:hAnsi="Times New Roman" w:cs="Times New Roman"/>
              </w:rPr>
              <w:t>информации, планировать процесс поиска, выбирать необходимые источники информации;</w:t>
            </w:r>
          </w:p>
          <w:p w14:paraId="710C3FA4" w14:textId="77777777" w:rsidR="00580860" w:rsidRPr="00580860" w:rsidRDefault="00580860" w:rsidP="00580860">
            <w:pPr>
              <w:widowControl w:val="0"/>
              <w:tabs>
                <w:tab w:val="left" w:pos="175"/>
              </w:tabs>
              <w:ind w:left="46"/>
              <w:rPr>
                <w:rFonts w:ascii="Times New Roman" w:eastAsia="Calibri" w:hAnsi="Times New Roman" w:cs="Times New Roman"/>
              </w:rPr>
            </w:pPr>
            <w:r w:rsidRPr="00580860">
              <w:rPr>
                <w:rFonts w:ascii="Times New Roman" w:eastAsia="Calibri" w:hAnsi="Times New Roman" w:cs="Times New Roman"/>
              </w:rPr>
              <w:t xml:space="preserve">-выделять наиболее значимое в перечне информации, структурировать получаемую информацию, оформлять результаты поиска; </w:t>
            </w:r>
          </w:p>
          <w:p w14:paraId="7DF26FF5" w14:textId="77777777" w:rsidR="00580860" w:rsidRPr="00580860" w:rsidRDefault="00580860" w:rsidP="00580860">
            <w:pPr>
              <w:widowControl w:val="0"/>
              <w:tabs>
                <w:tab w:val="left" w:pos="175"/>
              </w:tabs>
              <w:ind w:left="46"/>
              <w:rPr>
                <w:rFonts w:ascii="Times New Roman" w:eastAsia="Calibri" w:hAnsi="Times New Roman" w:cs="Times New Roman"/>
              </w:rPr>
            </w:pPr>
            <w:r w:rsidRPr="00580860">
              <w:rPr>
                <w:rFonts w:ascii="Times New Roman" w:eastAsia="Calibri" w:hAnsi="Times New Roman" w:cs="Times New Roman"/>
              </w:rPr>
              <w:t>-оценивать практическую значимость результатов поиска;</w:t>
            </w:r>
          </w:p>
          <w:p w14:paraId="58BE1418" w14:textId="77777777" w:rsidR="00580860" w:rsidRPr="00580860" w:rsidRDefault="00580860" w:rsidP="00580860">
            <w:pPr>
              <w:widowControl w:val="0"/>
              <w:tabs>
                <w:tab w:val="left" w:pos="175"/>
              </w:tabs>
              <w:ind w:left="46"/>
              <w:rPr>
                <w:rFonts w:ascii="Times New Roman" w:eastAsia="Calibri" w:hAnsi="Times New Roman" w:cs="Times New Roman"/>
              </w:rPr>
            </w:pPr>
            <w:r w:rsidRPr="00580860">
              <w:rPr>
                <w:rFonts w:ascii="Times New Roman" w:eastAsia="Calibri" w:hAnsi="Times New Roman" w:cs="Times New Roman"/>
              </w:rPr>
              <w:t>применять средства информационных технологий для решения профессиональных задач</w:t>
            </w:r>
          </w:p>
          <w:p w14:paraId="0F15D3EF" w14:textId="77777777" w:rsidR="00580860" w:rsidRPr="00580860" w:rsidRDefault="00580860" w:rsidP="00580860">
            <w:pPr>
              <w:widowControl w:val="0"/>
              <w:tabs>
                <w:tab w:val="left" w:pos="175"/>
              </w:tabs>
              <w:ind w:left="46"/>
              <w:rPr>
                <w:rFonts w:ascii="Times New Roman" w:eastAsia="Calibri" w:hAnsi="Times New Roman" w:cs="Times New Roman"/>
              </w:rPr>
            </w:pPr>
            <w:r w:rsidRPr="00580860">
              <w:rPr>
                <w:rFonts w:ascii="Times New Roman" w:eastAsia="Calibri" w:hAnsi="Times New Roman" w:cs="Times New Roman"/>
              </w:rPr>
              <w:t xml:space="preserve">-использовать современное программное обеспечение в профессиональной деятельности; </w:t>
            </w:r>
          </w:p>
          <w:p w14:paraId="53702AED" w14:textId="77777777" w:rsidR="00580860" w:rsidRPr="00580860" w:rsidRDefault="00580860" w:rsidP="00580860">
            <w:pPr>
              <w:widowControl w:val="0"/>
              <w:tabs>
                <w:tab w:val="left" w:pos="175"/>
              </w:tabs>
              <w:ind w:left="46"/>
              <w:rPr>
                <w:rFonts w:ascii="Times New Roman" w:eastAsia="Calibri" w:hAnsi="Times New Roman" w:cs="Times New Roman"/>
              </w:rPr>
            </w:pPr>
            <w:r w:rsidRPr="00580860">
              <w:rPr>
                <w:rFonts w:ascii="Times New Roman" w:eastAsia="Calibri" w:hAnsi="Times New Roman" w:cs="Times New Roman"/>
              </w:rPr>
              <w:t>-использовать различные цифровые средства для решения профессиональных задач;</w:t>
            </w:r>
          </w:p>
          <w:p w14:paraId="112B9B4B" w14:textId="77777777" w:rsidR="00580860" w:rsidRPr="00580860" w:rsidRDefault="00580860" w:rsidP="00580860">
            <w:pPr>
              <w:widowControl w:val="0"/>
              <w:tabs>
                <w:tab w:val="left" w:pos="175"/>
              </w:tabs>
              <w:ind w:left="46"/>
              <w:rPr>
                <w:rFonts w:ascii="Times New Roman" w:eastAsia="Calibri" w:hAnsi="Times New Roman" w:cs="Times New Roman"/>
              </w:rPr>
            </w:pPr>
            <w:r w:rsidRPr="00580860">
              <w:rPr>
                <w:rFonts w:ascii="Times New Roman" w:eastAsia="Calibri" w:hAnsi="Times New Roman" w:cs="Times New Roman"/>
              </w:rPr>
              <w:t>-определять актуальность нормативно-правовой документации в профессиональной деятельности;</w:t>
            </w:r>
          </w:p>
          <w:p w14:paraId="50F153E0" w14:textId="77777777" w:rsidR="00580860" w:rsidRPr="00580860" w:rsidRDefault="00580860" w:rsidP="00580860">
            <w:pPr>
              <w:widowControl w:val="0"/>
              <w:tabs>
                <w:tab w:val="left" w:pos="175"/>
              </w:tabs>
              <w:ind w:left="46"/>
              <w:rPr>
                <w:rFonts w:ascii="Times New Roman" w:eastAsia="Calibri" w:hAnsi="Times New Roman" w:cs="Times New Roman"/>
              </w:rPr>
            </w:pPr>
            <w:r w:rsidRPr="00580860">
              <w:rPr>
                <w:rFonts w:ascii="Times New Roman" w:eastAsia="Calibri" w:hAnsi="Times New Roman" w:cs="Times New Roman"/>
              </w:rPr>
              <w:t>-определять и выстраивать траектории профессионального развития и самообразования;</w:t>
            </w:r>
          </w:p>
          <w:p w14:paraId="552BAB17" w14:textId="77777777" w:rsidR="00580860" w:rsidRPr="00580860" w:rsidRDefault="00580860" w:rsidP="00580860">
            <w:pPr>
              <w:widowControl w:val="0"/>
              <w:tabs>
                <w:tab w:val="left" w:pos="175"/>
              </w:tabs>
              <w:ind w:left="46"/>
              <w:rPr>
                <w:rFonts w:ascii="Times New Roman" w:eastAsia="Calibri" w:hAnsi="Times New Roman" w:cs="Times New Roman"/>
              </w:rPr>
            </w:pPr>
            <w:r w:rsidRPr="00580860">
              <w:rPr>
                <w:rFonts w:ascii="Times New Roman" w:eastAsia="Calibri" w:hAnsi="Times New Roman" w:cs="Times New Roman"/>
              </w:rPr>
              <w:t>-выявлять достоинства и недостатки коммерческой идеи;</w:t>
            </w:r>
          </w:p>
          <w:p w14:paraId="074F6EB8" w14:textId="77777777" w:rsidR="00580860" w:rsidRPr="00580860" w:rsidRDefault="00580860" w:rsidP="00580860">
            <w:pPr>
              <w:widowControl w:val="0"/>
              <w:tabs>
                <w:tab w:val="left" w:pos="175"/>
              </w:tabs>
              <w:ind w:left="46"/>
              <w:rPr>
                <w:rFonts w:ascii="Times New Roman" w:eastAsia="Calibri" w:hAnsi="Times New Roman" w:cs="Times New Roman"/>
              </w:rPr>
            </w:pPr>
            <w:r w:rsidRPr="00580860">
              <w:rPr>
                <w:rFonts w:ascii="Times New Roman" w:eastAsia="Calibri" w:hAnsi="Times New Roman" w:cs="Times New Roman"/>
              </w:rPr>
              <w:t>определять инвестиционную привлекательность коммерческих идей в рамках профессиональной деятельности, выявлять источники финансирования;</w:t>
            </w:r>
          </w:p>
          <w:p w14:paraId="0D5748C3" w14:textId="77777777" w:rsidR="00580860" w:rsidRPr="00580860" w:rsidRDefault="00580860" w:rsidP="00580860">
            <w:pPr>
              <w:widowControl w:val="0"/>
              <w:tabs>
                <w:tab w:val="left" w:pos="175"/>
              </w:tabs>
              <w:ind w:left="46"/>
              <w:rPr>
                <w:rFonts w:ascii="Times New Roman" w:eastAsia="Calibri" w:hAnsi="Times New Roman" w:cs="Times New Roman"/>
              </w:rPr>
            </w:pPr>
            <w:r w:rsidRPr="00580860">
              <w:rPr>
                <w:rFonts w:ascii="Times New Roman" w:eastAsia="Calibri" w:hAnsi="Times New Roman" w:cs="Times New Roman"/>
              </w:rPr>
              <w:t>-презентовать идеи открытия собственного дела в профессиональной деятельности;</w:t>
            </w:r>
          </w:p>
          <w:p w14:paraId="688F11FE" w14:textId="77777777" w:rsidR="00580860" w:rsidRPr="00580860" w:rsidRDefault="00580860" w:rsidP="00580860">
            <w:pPr>
              <w:widowControl w:val="0"/>
              <w:tabs>
                <w:tab w:val="left" w:pos="175"/>
              </w:tabs>
              <w:ind w:left="46"/>
              <w:rPr>
                <w:rFonts w:ascii="Times New Roman" w:eastAsia="Calibri" w:hAnsi="Times New Roman" w:cs="Times New Roman"/>
              </w:rPr>
            </w:pPr>
            <w:r w:rsidRPr="00580860">
              <w:rPr>
                <w:rFonts w:ascii="Times New Roman" w:eastAsia="Calibri" w:hAnsi="Times New Roman" w:cs="Times New Roman"/>
              </w:rPr>
              <w:lastRenderedPageBreak/>
              <w:t>-определять источники достоверной правовой информации;</w:t>
            </w:r>
          </w:p>
          <w:p w14:paraId="53B21D1B" w14:textId="77777777" w:rsidR="00580860" w:rsidRPr="00580860" w:rsidRDefault="00580860" w:rsidP="00580860">
            <w:pPr>
              <w:widowControl w:val="0"/>
              <w:tabs>
                <w:tab w:val="left" w:pos="175"/>
              </w:tabs>
              <w:ind w:left="46"/>
              <w:rPr>
                <w:rFonts w:ascii="Times New Roman" w:eastAsia="Calibri" w:hAnsi="Times New Roman" w:cs="Times New Roman"/>
              </w:rPr>
            </w:pPr>
            <w:r w:rsidRPr="00580860">
              <w:rPr>
                <w:rFonts w:ascii="Times New Roman" w:eastAsia="Calibri" w:hAnsi="Times New Roman" w:cs="Times New Roman"/>
              </w:rPr>
              <w:t>находить интересные проектные идеи, грамотно их формулировать и документировать;</w:t>
            </w:r>
          </w:p>
          <w:p w14:paraId="73137ADC" w14:textId="77777777" w:rsidR="00580860" w:rsidRPr="00580860" w:rsidRDefault="00580860" w:rsidP="00580860">
            <w:pPr>
              <w:widowControl w:val="0"/>
              <w:autoSpaceDE w:val="0"/>
              <w:autoSpaceDN w:val="0"/>
              <w:ind w:left="46" w:right="129"/>
              <w:jc w:val="both"/>
              <w:rPr>
                <w:rFonts w:ascii="Times New Roman" w:eastAsia="Calibri" w:hAnsi="Times New Roman" w:cs="Times New Roman"/>
              </w:rPr>
            </w:pPr>
            <w:r w:rsidRPr="00580860">
              <w:rPr>
                <w:rFonts w:ascii="Times New Roman" w:eastAsia="Calibri" w:hAnsi="Times New Roman" w:cs="Times New Roman"/>
              </w:rPr>
              <w:t>-оценивать жизнеспособность проектной идеи, составлять план проекта;</w:t>
            </w:r>
          </w:p>
          <w:p w14:paraId="4D5D32E5" w14:textId="77777777" w:rsidR="00580860" w:rsidRPr="00580860" w:rsidRDefault="00580860" w:rsidP="00580860">
            <w:pPr>
              <w:widowControl w:val="0"/>
              <w:tabs>
                <w:tab w:val="left" w:pos="175"/>
              </w:tabs>
              <w:ind w:left="46"/>
              <w:rPr>
                <w:rFonts w:ascii="Times New Roman" w:eastAsia="Calibri" w:hAnsi="Times New Roman" w:cs="Times New Roman"/>
                <w:spacing w:val="-4"/>
              </w:rPr>
            </w:pPr>
            <w:r w:rsidRPr="00580860">
              <w:rPr>
                <w:rFonts w:ascii="Times New Roman" w:eastAsia="Calibri" w:hAnsi="Times New Roman" w:cs="Times New Roman"/>
                <w:spacing w:val="-4"/>
              </w:rPr>
              <w:t>-организовывать работу коллектива и команды;</w:t>
            </w:r>
          </w:p>
          <w:p w14:paraId="0B766777" w14:textId="77777777" w:rsidR="00580860" w:rsidRPr="00580860" w:rsidRDefault="00580860" w:rsidP="00580860">
            <w:pPr>
              <w:widowControl w:val="0"/>
              <w:autoSpaceDE w:val="0"/>
              <w:autoSpaceDN w:val="0"/>
              <w:ind w:left="46" w:right="129"/>
              <w:jc w:val="both"/>
              <w:rPr>
                <w:rFonts w:ascii="Times New Roman" w:eastAsia="Calibri" w:hAnsi="Times New Roman" w:cs="Times New Roman"/>
                <w:spacing w:val="-4"/>
              </w:rPr>
            </w:pPr>
            <w:r w:rsidRPr="00580860">
              <w:rPr>
                <w:rFonts w:ascii="Times New Roman" w:eastAsia="Calibri" w:hAnsi="Times New Roman" w:cs="Times New Roman"/>
                <w:spacing w:val="-4"/>
              </w:rPr>
              <w:t>-взаимодействовать с коллегами, руководством, клиентами в ходе профессиональной деятельности;</w:t>
            </w:r>
          </w:p>
          <w:p w14:paraId="586C05C3" w14:textId="77777777" w:rsidR="00580860" w:rsidRPr="00580860" w:rsidRDefault="00580860" w:rsidP="00580860">
            <w:pPr>
              <w:widowControl w:val="0"/>
              <w:tabs>
                <w:tab w:val="left" w:pos="175"/>
              </w:tabs>
              <w:ind w:left="46"/>
              <w:rPr>
                <w:rFonts w:ascii="Times New Roman" w:eastAsia="Calibri" w:hAnsi="Times New Roman" w:cs="Times New Roman"/>
              </w:rPr>
            </w:pPr>
            <w:r w:rsidRPr="00580860">
              <w:rPr>
                <w:rFonts w:ascii="Times New Roman" w:eastAsia="Calibri" w:hAnsi="Times New Roman" w:cs="Times New Roman"/>
              </w:rPr>
              <w:t>-грамотно излагать свои мысли, формулировать собственное мнение, обосновывать свою позицию в учебных и практических ситуациях;</w:t>
            </w:r>
          </w:p>
          <w:p w14:paraId="4325F942" w14:textId="77777777" w:rsidR="00580860" w:rsidRPr="00580860" w:rsidRDefault="00580860" w:rsidP="00580860">
            <w:pPr>
              <w:widowControl w:val="0"/>
              <w:tabs>
                <w:tab w:val="left" w:pos="175"/>
              </w:tabs>
              <w:ind w:left="46"/>
              <w:rPr>
                <w:rFonts w:ascii="Times New Roman" w:eastAsia="Calibri" w:hAnsi="Times New Roman" w:cs="Times New Roman"/>
              </w:rPr>
            </w:pPr>
            <w:r w:rsidRPr="00580860">
              <w:rPr>
                <w:rFonts w:ascii="Times New Roman" w:eastAsia="Calibri" w:hAnsi="Times New Roman" w:cs="Times New Roman"/>
              </w:rPr>
              <w:tab/>
              <w:t xml:space="preserve">-проявлять толерантность в коллективе; </w:t>
            </w:r>
          </w:p>
          <w:p w14:paraId="22D836A4" w14:textId="77777777" w:rsidR="00580860" w:rsidRPr="00580860" w:rsidRDefault="00580860" w:rsidP="00580860">
            <w:pPr>
              <w:widowControl w:val="0"/>
              <w:autoSpaceDE w:val="0"/>
              <w:autoSpaceDN w:val="0"/>
              <w:ind w:left="46" w:right="129"/>
              <w:jc w:val="both"/>
              <w:rPr>
                <w:rFonts w:ascii="Times New Roman" w:eastAsia="Calibri" w:hAnsi="Times New Roman" w:cs="Times New Roman"/>
              </w:rPr>
            </w:pPr>
          </w:p>
        </w:tc>
        <w:tc>
          <w:tcPr>
            <w:tcW w:w="3483" w:type="dxa"/>
          </w:tcPr>
          <w:p w14:paraId="5BB4E700" w14:textId="77777777" w:rsidR="00580860" w:rsidRPr="00580860" w:rsidRDefault="00580860" w:rsidP="00580860">
            <w:pPr>
              <w:ind w:left="46"/>
              <w:rPr>
                <w:rFonts w:ascii="Times New Roman" w:eastAsia="Calibri" w:hAnsi="Times New Roman" w:cs="Times New Roman"/>
              </w:rPr>
            </w:pPr>
            <w:r w:rsidRPr="00580860">
              <w:rPr>
                <w:rFonts w:ascii="Times New Roman" w:eastAsia="Calibri" w:hAnsi="Times New Roman" w:cs="Times New Roman"/>
              </w:rPr>
              <w:lastRenderedPageBreak/>
              <w:t>-распознает задачу и/или проблему в профессиональном и/или социальном контексте, анализирует и выделяет её составные части;</w:t>
            </w:r>
          </w:p>
          <w:p w14:paraId="460ED865" w14:textId="77777777" w:rsidR="00580860" w:rsidRPr="00580860" w:rsidRDefault="00580860" w:rsidP="00580860">
            <w:pPr>
              <w:ind w:left="46"/>
              <w:rPr>
                <w:rFonts w:ascii="Times New Roman" w:eastAsia="Calibri" w:hAnsi="Times New Roman" w:cs="Times New Roman"/>
              </w:rPr>
            </w:pPr>
            <w:r w:rsidRPr="00580860">
              <w:rPr>
                <w:rFonts w:ascii="Times New Roman" w:eastAsia="Calibri" w:hAnsi="Times New Roman" w:cs="Times New Roman"/>
              </w:rPr>
              <w:t>-определяет этапы решения задачи, составлять план действия, реализует составленный план, определяет необходимые ресурсы;</w:t>
            </w:r>
          </w:p>
          <w:p w14:paraId="42907C06" w14:textId="77777777" w:rsidR="00580860" w:rsidRPr="00580860" w:rsidRDefault="00580860" w:rsidP="00580860">
            <w:pPr>
              <w:ind w:left="46"/>
              <w:rPr>
                <w:rFonts w:ascii="Times New Roman" w:eastAsia="Calibri" w:hAnsi="Times New Roman" w:cs="Times New Roman"/>
              </w:rPr>
            </w:pPr>
            <w:r w:rsidRPr="00580860">
              <w:rPr>
                <w:rFonts w:ascii="Times New Roman" w:eastAsia="Calibri" w:hAnsi="Times New Roman" w:cs="Times New Roman"/>
              </w:rPr>
              <w:t>-выявляет и эффективно ищет информацию, необходимую для решения задачи и/или проблемы;</w:t>
            </w:r>
          </w:p>
          <w:p w14:paraId="3BF2CA25" w14:textId="77777777" w:rsidR="00580860" w:rsidRPr="00580860" w:rsidRDefault="00580860" w:rsidP="00580860">
            <w:pPr>
              <w:ind w:left="46"/>
              <w:rPr>
                <w:rFonts w:ascii="Times New Roman" w:eastAsia="Calibri" w:hAnsi="Times New Roman" w:cs="Times New Roman"/>
              </w:rPr>
            </w:pPr>
            <w:r w:rsidRPr="00580860">
              <w:rPr>
                <w:rFonts w:ascii="Times New Roman" w:eastAsia="Calibri" w:hAnsi="Times New Roman" w:cs="Times New Roman"/>
              </w:rPr>
              <w:t>-владеет актуальными методами работы в профессиональной и смежных сферах;</w:t>
            </w:r>
          </w:p>
          <w:p w14:paraId="6C41D0B8" w14:textId="77777777" w:rsidR="00580860" w:rsidRPr="00580860" w:rsidRDefault="00580860" w:rsidP="00580860">
            <w:pPr>
              <w:ind w:left="46"/>
              <w:rPr>
                <w:rFonts w:ascii="Times New Roman" w:eastAsia="Calibri" w:hAnsi="Times New Roman" w:cs="Times New Roman"/>
              </w:rPr>
            </w:pPr>
            <w:r w:rsidRPr="00580860">
              <w:rPr>
                <w:rFonts w:ascii="Times New Roman" w:eastAsia="Calibri" w:hAnsi="Times New Roman" w:cs="Times New Roman"/>
              </w:rPr>
              <w:t>-оценивает результат и последствия своих действий (самостоятельно или с помощью наставника);</w:t>
            </w:r>
          </w:p>
          <w:p w14:paraId="33F11689" w14:textId="77777777" w:rsidR="00580860" w:rsidRPr="00580860" w:rsidRDefault="00580860" w:rsidP="00580860">
            <w:pPr>
              <w:ind w:left="46"/>
              <w:rPr>
                <w:rFonts w:ascii="Calibri" w:eastAsia="Calibri" w:hAnsi="Calibri" w:cs="Times New Roman"/>
              </w:rPr>
            </w:pPr>
            <w:r w:rsidRPr="00580860">
              <w:rPr>
                <w:rFonts w:ascii="Times New Roman" w:eastAsia="Calibri" w:hAnsi="Times New Roman" w:cs="Times New Roman"/>
              </w:rPr>
              <w:t xml:space="preserve">-определяет задачи для поиска </w:t>
            </w:r>
          </w:p>
          <w:p w14:paraId="42FA4AA1" w14:textId="77777777" w:rsidR="00580860" w:rsidRPr="00580860" w:rsidRDefault="00580860" w:rsidP="00580860">
            <w:pPr>
              <w:widowControl w:val="0"/>
              <w:tabs>
                <w:tab w:val="left" w:pos="175"/>
              </w:tabs>
              <w:ind w:left="46"/>
              <w:rPr>
                <w:rFonts w:ascii="Times New Roman" w:eastAsia="Calibri" w:hAnsi="Times New Roman" w:cs="Times New Roman"/>
              </w:rPr>
            </w:pPr>
            <w:r w:rsidRPr="00580860">
              <w:rPr>
                <w:rFonts w:ascii="Times New Roman" w:eastAsia="Calibri" w:hAnsi="Times New Roman" w:cs="Times New Roman"/>
              </w:rPr>
              <w:t>информации, планирует процесс поиска, выбирает необходимые источники информации;</w:t>
            </w:r>
          </w:p>
          <w:p w14:paraId="170DD98F" w14:textId="77777777" w:rsidR="00580860" w:rsidRPr="00580860" w:rsidRDefault="00580860" w:rsidP="00580860">
            <w:pPr>
              <w:widowControl w:val="0"/>
              <w:tabs>
                <w:tab w:val="left" w:pos="175"/>
              </w:tabs>
              <w:ind w:left="46"/>
              <w:rPr>
                <w:rFonts w:ascii="Times New Roman" w:eastAsia="Calibri" w:hAnsi="Times New Roman" w:cs="Times New Roman"/>
              </w:rPr>
            </w:pPr>
            <w:r w:rsidRPr="00580860">
              <w:rPr>
                <w:rFonts w:ascii="Times New Roman" w:eastAsia="Calibri" w:hAnsi="Times New Roman" w:cs="Times New Roman"/>
              </w:rPr>
              <w:t xml:space="preserve">-выделяет наиболее значимое в перечне информации, структурирует получаемую информацию, оформляет результаты поиска; </w:t>
            </w:r>
          </w:p>
          <w:p w14:paraId="095FF8FA" w14:textId="77777777" w:rsidR="00580860" w:rsidRPr="00580860" w:rsidRDefault="00580860" w:rsidP="00580860">
            <w:pPr>
              <w:widowControl w:val="0"/>
              <w:tabs>
                <w:tab w:val="left" w:pos="175"/>
              </w:tabs>
              <w:ind w:left="46"/>
              <w:rPr>
                <w:rFonts w:ascii="Times New Roman" w:eastAsia="Calibri" w:hAnsi="Times New Roman" w:cs="Times New Roman"/>
              </w:rPr>
            </w:pPr>
            <w:r w:rsidRPr="00580860">
              <w:rPr>
                <w:rFonts w:ascii="Times New Roman" w:eastAsia="Calibri" w:hAnsi="Times New Roman" w:cs="Times New Roman"/>
              </w:rPr>
              <w:t>-оценивает практическую значимость результатов поиска;</w:t>
            </w:r>
          </w:p>
          <w:p w14:paraId="41DF40DF" w14:textId="77777777" w:rsidR="00580860" w:rsidRPr="00580860" w:rsidRDefault="00580860" w:rsidP="00580860">
            <w:pPr>
              <w:widowControl w:val="0"/>
              <w:tabs>
                <w:tab w:val="left" w:pos="175"/>
              </w:tabs>
              <w:ind w:left="46"/>
              <w:rPr>
                <w:rFonts w:ascii="Times New Roman" w:eastAsia="Calibri" w:hAnsi="Times New Roman" w:cs="Times New Roman"/>
              </w:rPr>
            </w:pPr>
            <w:r w:rsidRPr="00580860">
              <w:rPr>
                <w:rFonts w:ascii="Times New Roman" w:eastAsia="Calibri" w:hAnsi="Times New Roman" w:cs="Times New Roman"/>
              </w:rPr>
              <w:t>применяет средства информационных технологий для решения профессиональных задач;</w:t>
            </w:r>
          </w:p>
          <w:p w14:paraId="2CC891BD" w14:textId="77777777" w:rsidR="00580860" w:rsidRPr="00580860" w:rsidRDefault="00580860" w:rsidP="00580860">
            <w:pPr>
              <w:widowControl w:val="0"/>
              <w:tabs>
                <w:tab w:val="left" w:pos="175"/>
              </w:tabs>
              <w:ind w:left="46"/>
              <w:rPr>
                <w:rFonts w:ascii="Times New Roman" w:eastAsia="Calibri" w:hAnsi="Times New Roman" w:cs="Times New Roman"/>
              </w:rPr>
            </w:pPr>
            <w:r w:rsidRPr="00580860">
              <w:rPr>
                <w:rFonts w:ascii="Times New Roman" w:eastAsia="Calibri" w:hAnsi="Times New Roman" w:cs="Times New Roman"/>
              </w:rPr>
              <w:t xml:space="preserve">-использует современное программное обеспечение в профессиональной деятельности; </w:t>
            </w:r>
          </w:p>
          <w:p w14:paraId="258BDAA0" w14:textId="77777777" w:rsidR="00580860" w:rsidRPr="00580860" w:rsidRDefault="00580860" w:rsidP="00580860">
            <w:pPr>
              <w:widowControl w:val="0"/>
              <w:tabs>
                <w:tab w:val="left" w:pos="175"/>
              </w:tabs>
              <w:ind w:left="46"/>
              <w:rPr>
                <w:rFonts w:ascii="Times New Roman" w:eastAsia="Calibri" w:hAnsi="Times New Roman" w:cs="Times New Roman"/>
              </w:rPr>
            </w:pPr>
            <w:r w:rsidRPr="00580860">
              <w:rPr>
                <w:rFonts w:ascii="Times New Roman" w:eastAsia="Calibri" w:hAnsi="Times New Roman" w:cs="Times New Roman"/>
              </w:rPr>
              <w:t>-использует различные цифровые средства для решения профессиональных задач;</w:t>
            </w:r>
          </w:p>
          <w:p w14:paraId="014EF33C" w14:textId="77777777" w:rsidR="00580860" w:rsidRPr="00580860" w:rsidRDefault="00580860" w:rsidP="00580860">
            <w:pPr>
              <w:widowControl w:val="0"/>
              <w:tabs>
                <w:tab w:val="left" w:pos="175"/>
              </w:tabs>
              <w:ind w:left="46"/>
              <w:rPr>
                <w:rFonts w:ascii="Times New Roman" w:eastAsia="Calibri" w:hAnsi="Times New Roman" w:cs="Times New Roman"/>
              </w:rPr>
            </w:pPr>
            <w:r w:rsidRPr="00580860">
              <w:rPr>
                <w:rFonts w:ascii="Times New Roman" w:eastAsia="Calibri" w:hAnsi="Times New Roman" w:cs="Times New Roman"/>
              </w:rPr>
              <w:t>-определяет актуальность нормативно-правовой документации в профессиональной деятельности;</w:t>
            </w:r>
          </w:p>
          <w:p w14:paraId="4CD606BC" w14:textId="77777777" w:rsidR="00580860" w:rsidRPr="00580860" w:rsidRDefault="00580860" w:rsidP="00580860">
            <w:pPr>
              <w:widowControl w:val="0"/>
              <w:tabs>
                <w:tab w:val="left" w:pos="175"/>
              </w:tabs>
              <w:ind w:left="46"/>
              <w:rPr>
                <w:rFonts w:ascii="Times New Roman" w:eastAsia="Calibri" w:hAnsi="Times New Roman" w:cs="Times New Roman"/>
              </w:rPr>
            </w:pPr>
            <w:r w:rsidRPr="00580860">
              <w:rPr>
                <w:rFonts w:ascii="Times New Roman" w:eastAsia="Calibri" w:hAnsi="Times New Roman" w:cs="Times New Roman"/>
              </w:rPr>
              <w:t>-определяет и выстраивает траектории профессионального развития и самообразования;</w:t>
            </w:r>
          </w:p>
          <w:p w14:paraId="49CD2E24" w14:textId="77777777" w:rsidR="00580860" w:rsidRPr="00580860" w:rsidRDefault="00580860" w:rsidP="00580860">
            <w:pPr>
              <w:widowControl w:val="0"/>
              <w:tabs>
                <w:tab w:val="left" w:pos="175"/>
              </w:tabs>
              <w:ind w:left="46"/>
              <w:rPr>
                <w:rFonts w:ascii="Times New Roman" w:eastAsia="Calibri" w:hAnsi="Times New Roman" w:cs="Times New Roman"/>
              </w:rPr>
            </w:pPr>
            <w:r w:rsidRPr="00580860">
              <w:rPr>
                <w:rFonts w:ascii="Times New Roman" w:eastAsia="Calibri" w:hAnsi="Times New Roman" w:cs="Times New Roman"/>
              </w:rPr>
              <w:t>-выявляет достоинства и недостатки коммерческой идеи;</w:t>
            </w:r>
          </w:p>
          <w:p w14:paraId="5F700A32" w14:textId="77777777" w:rsidR="00580860" w:rsidRPr="00580860" w:rsidRDefault="00580860" w:rsidP="00580860">
            <w:pPr>
              <w:widowControl w:val="0"/>
              <w:tabs>
                <w:tab w:val="left" w:pos="175"/>
              </w:tabs>
              <w:ind w:left="46"/>
              <w:rPr>
                <w:rFonts w:ascii="Times New Roman" w:eastAsia="Calibri" w:hAnsi="Times New Roman" w:cs="Times New Roman"/>
              </w:rPr>
            </w:pPr>
            <w:r w:rsidRPr="00580860">
              <w:rPr>
                <w:rFonts w:ascii="Times New Roman" w:eastAsia="Calibri" w:hAnsi="Times New Roman" w:cs="Times New Roman"/>
              </w:rPr>
              <w:t xml:space="preserve">определяет инвестиционную привлекательность коммерческих идей в рамках профессиональной деятельности, выявляет источники </w:t>
            </w:r>
            <w:r w:rsidRPr="00580860">
              <w:rPr>
                <w:rFonts w:ascii="Times New Roman" w:eastAsia="Calibri" w:hAnsi="Times New Roman" w:cs="Times New Roman"/>
              </w:rPr>
              <w:lastRenderedPageBreak/>
              <w:t>финансирования;</w:t>
            </w:r>
          </w:p>
          <w:p w14:paraId="68440850" w14:textId="77777777" w:rsidR="00580860" w:rsidRPr="00580860" w:rsidRDefault="00580860" w:rsidP="00580860">
            <w:pPr>
              <w:widowControl w:val="0"/>
              <w:tabs>
                <w:tab w:val="left" w:pos="175"/>
              </w:tabs>
              <w:ind w:left="46"/>
              <w:rPr>
                <w:rFonts w:ascii="Times New Roman" w:eastAsia="Calibri" w:hAnsi="Times New Roman" w:cs="Times New Roman"/>
              </w:rPr>
            </w:pPr>
            <w:r w:rsidRPr="00580860">
              <w:rPr>
                <w:rFonts w:ascii="Times New Roman" w:eastAsia="Calibri" w:hAnsi="Times New Roman" w:cs="Times New Roman"/>
              </w:rPr>
              <w:t>-презентует идеи открытия собственного дела в профессиональной деятельности;</w:t>
            </w:r>
          </w:p>
          <w:p w14:paraId="14FFD156" w14:textId="77777777" w:rsidR="00580860" w:rsidRPr="00580860" w:rsidRDefault="00580860" w:rsidP="00580860">
            <w:pPr>
              <w:widowControl w:val="0"/>
              <w:tabs>
                <w:tab w:val="left" w:pos="175"/>
              </w:tabs>
              <w:ind w:left="46"/>
              <w:rPr>
                <w:rFonts w:ascii="Times New Roman" w:eastAsia="Calibri" w:hAnsi="Times New Roman" w:cs="Times New Roman"/>
              </w:rPr>
            </w:pPr>
            <w:r w:rsidRPr="00580860">
              <w:rPr>
                <w:rFonts w:ascii="Times New Roman" w:eastAsia="Calibri" w:hAnsi="Times New Roman" w:cs="Times New Roman"/>
              </w:rPr>
              <w:t>-определяет источники достоверной правовой информации;</w:t>
            </w:r>
          </w:p>
          <w:p w14:paraId="350E95C7" w14:textId="77777777" w:rsidR="00580860" w:rsidRPr="00580860" w:rsidRDefault="00580860" w:rsidP="00580860">
            <w:pPr>
              <w:widowControl w:val="0"/>
              <w:tabs>
                <w:tab w:val="left" w:pos="175"/>
              </w:tabs>
              <w:ind w:left="46"/>
              <w:rPr>
                <w:rFonts w:ascii="Times New Roman" w:eastAsia="Calibri" w:hAnsi="Times New Roman" w:cs="Times New Roman"/>
              </w:rPr>
            </w:pPr>
            <w:r w:rsidRPr="00580860">
              <w:rPr>
                <w:rFonts w:ascii="Times New Roman" w:eastAsia="Calibri" w:hAnsi="Times New Roman" w:cs="Times New Roman"/>
              </w:rPr>
              <w:t>находит интересные проектные идеи, грамотно их формулирует и документирует;</w:t>
            </w:r>
          </w:p>
          <w:p w14:paraId="0B94BC5A" w14:textId="77777777" w:rsidR="00580860" w:rsidRPr="00580860" w:rsidRDefault="00580860" w:rsidP="00580860">
            <w:pPr>
              <w:widowControl w:val="0"/>
              <w:autoSpaceDE w:val="0"/>
              <w:autoSpaceDN w:val="0"/>
              <w:ind w:left="46" w:right="129"/>
              <w:jc w:val="both"/>
              <w:rPr>
                <w:rFonts w:ascii="Times New Roman" w:eastAsia="Calibri" w:hAnsi="Times New Roman" w:cs="Times New Roman"/>
              </w:rPr>
            </w:pPr>
            <w:r w:rsidRPr="00580860">
              <w:rPr>
                <w:rFonts w:ascii="Times New Roman" w:eastAsia="Calibri" w:hAnsi="Times New Roman" w:cs="Times New Roman"/>
              </w:rPr>
              <w:t>-оценивает жизнеспособность проектной идеи, составляет план проекта;</w:t>
            </w:r>
          </w:p>
          <w:p w14:paraId="640A7FFE" w14:textId="77777777" w:rsidR="00580860" w:rsidRPr="00580860" w:rsidRDefault="00580860" w:rsidP="00580860">
            <w:pPr>
              <w:widowControl w:val="0"/>
              <w:tabs>
                <w:tab w:val="left" w:pos="175"/>
              </w:tabs>
              <w:ind w:left="46"/>
              <w:rPr>
                <w:rFonts w:ascii="Times New Roman" w:eastAsia="Calibri" w:hAnsi="Times New Roman" w:cs="Times New Roman"/>
                <w:spacing w:val="-4"/>
              </w:rPr>
            </w:pPr>
            <w:r w:rsidRPr="00580860">
              <w:rPr>
                <w:rFonts w:ascii="Times New Roman" w:eastAsia="Calibri" w:hAnsi="Times New Roman" w:cs="Times New Roman"/>
                <w:spacing w:val="-4"/>
              </w:rPr>
              <w:t>-организовывает работу коллектива и команды;</w:t>
            </w:r>
          </w:p>
          <w:p w14:paraId="01DD0F11" w14:textId="77777777" w:rsidR="00580860" w:rsidRPr="00580860" w:rsidRDefault="00580860" w:rsidP="00580860">
            <w:pPr>
              <w:widowControl w:val="0"/>
              <w:autoSpaceDE w:val="0"/>
              <w:autoSpaceDN w:val="0"/>
              <w:ind w:left="46" w:right="129"/>
              <w:jc w:val="both"/>
              <w:rPr>
                <w:rFonts w:ascii="Times New Roman" w:eastAsia="Calibri" w:hAnsi="Times New Roman" w:cs="Times New Roman"/>
                <w:spacing w:val="-4"/>
              </w:rPr>
            </w:pPr>
            <w:r w:rsidRPr="00580860">
              <w:rPr>
                <w:rFonts w:ascii="Times New Roman" w:eastAsia="Calibri" w:hAnsi="Times New Roman" w:cs="Times New Roman"/>
                <w:spacing w:val="-4"/>
              </w:rPr>
              <w:t>-взаимодействует с коллегами, руководством, клиентами в ходе профессиональной деятельности;</w:t>
            </w:r>
          </w:p>
          <w:p w14:paraId="18979FD9" w14:textId="77777777" w:rsidR="00580860" w:rsidRPr="00580860" w:rsidRDefault="00580860" w:rsidP="00580860">
            <w:pPr>
              <w:widowControl w:val="0"/>
              <w:tabs>
                <w:tab w:val="left" w:pos="175"/>
              </w:tabs>
              <w:ind w:left="46"/>
              <w:rPr>
                <w:rFonts w:ascii="Times New Roman" w:eastAsia="Calibri" w:hAnsi="Times New Roman" w:cs="Times New Roman"/>
              </w:rPr>
            </w:pPr>
            <w:r w:rsidRPr="00580860">
              <w:rPr>
                <w:rFonts w:ascii="Times New Roman" w:eastAsia="Calibri" w:hAnsi="Times New Roman" w:cs="Times New Roman"/>
              </w:rPr>
              <w:t>-грамотно излагает свои мысли, формулирует собственное мнение, обосновывает свою позицию в учебных и практических ситуациях;</w:t>
            </w:r>
          </w:p>
          <w:p w14:paraId="0BDC02CE" w14:textId="77777777" w:rsidR="00580860" w:rsidRPr="00580860" w:rsidRDefault="00580860" w:rsidP="00580860">
            <w:pPr>
              <w:widowControl w:val="0"/>
              <w:tabs>
                <w:tab w:val="left" w:pos="175"/>
              </w:tabs>
              <w:ind w:left="46"/>
              <w:rPr>
                <w:rFonts w:ascii="Times New Roman" w:eastAsia="Calibri" w:hAnsi="Times New Roman" w:cs="Times New Roman"/>
              </w:rPr>
            </w:pPr>
            <w:r w:rsidRPr="00580860">
              <w:rPr>
                <w:rFonts w:ascii="Times New Roman" w:eastAsia="Calibri" w:hAnsi="Times New Roman" w:cs="Times New Roman"/>
              </w:rPr>
              <w:tab/>
              <w:t>-проявляет толерантность в коллективе</w:t>
            </w:r>
          </w:p>
        </w:tc>
        <w:tc>
          <w:tcPr>
            <w:tcW w:w="2693" w:type="dxa"/>
          </w:tcPr>
          <w:p w14:paraId="12646172" w14:textId="77777777" w:rsidR="00580860" w:rsidRPr="00580860" w:rsidRDefault="00580860" w:rsidP="00580860">
            <w:pPr>
              <w:suppressAutoHyphens/>
              <w:spacing w:line="276" w:lineRule="auto"/>
              <w:contextualSpacing/>
              <w:rPr>
                <w:rFonts w:ascii="Times New Roman" w:eastAsia="Calibri" w:hAnsi="Times New Roman" w:cs="Times New Roman"/>
                <w:sz w:val="24"/>
                <w:szCs w:val="24"/>
              </w:rPr>
            </w:pPr>
            <w:r w:rsidRPr="00580860">
              <w:rPr>
                <w:rFonts w:ascii="Times New Roman" w:eastAsia="Calibri" w:hAnsi="Times New Roman" w:cs="Times New Roman"/>
                <w:sz w:val="24"/>
                <w:szCs w:val="24"/>
              </w:rPr>
              <w:lastRenderedPageBreak/>
              <w:t>Экспертное наблюдение выполнения практических работ и видов работ по практике</w:t>
            </w:r>
          </w:p>
          <w:p w14:paraId="2FFB0644" w14:textId="77777777" w:rsidR="00580860" w:rsidRPr="00580860" w:rsidRDefault="00580860" w:rsidP="00580860">
            <w:pPr>
              <w:widowControl w:val="0"/>
              <w:autoSpaceDE w:val="0"/>
              <w:autoSpaceDN w:val="0"/>
              <w:spacing w:before="54"/>
              <w:ind w:left="108"/>
              <w:rPr>
                <w:rFonts w:ascii="Times New Roman" w:eastAsia="Calibri" w:hAnsi="Times New Roman" w:cs="Times New Roman"/>
                <w:b/>
                <w:i/>
              </w:rPr>
            </w:pPr>
            <w:r w:rsidRPr="00580860">
              <w:rPr>
                <w:rFonts w:ascii="Times New Roman" w:eastAsia="Calibri" w:hAnsi="Times New Roman" w:cs="Times New Roman"/>
                <w:sz w:val="24"/>
                <w:szCs w:val="24"/>
              </w:rPr>
              <w:t>Диагностика (тестирование, контрольные работы</w:t>
            </w:r>
            <w:r w:rsidRPr="00580860">
              <w:rPr>
                <w:rFonts w:ascii="Times New Roman" w:eastAsia="Calibri" w:hAnsi="Times New Roman" w:cs="Times New Roman"/>
                <w:i/>
                <w:sz w:val="24"/>
                <w:szCs w:val="24"/>
              </w:rPr>
              <w:t>)</w:t>
            </w:r>
          </w:p>
        </w:tc>
      </w:tr>
      <w:tr w:rsidR="00580860" w:rsidRPr="00580860" w14:paraId="4E26A9E6" w14:textId="77777777" w:rsidTr="006158BE">
        <w:trPr>
          <w:trHeight w:val="285"/>
        </w:trPr>
        <w:tc>
          <w:tcPr>
            <w:tcW w:w="4140" w:type="dxa"/>
          </w:tcPr>
          <w:p w14:paraId="55C19257" w14:textId="77777777" w:rsidR="00580860" w:rsidRPr="00580860" w:rsidRDefault="00580860" w:rsidP="00580860">
            <w:pPr>
              <w:ind w:left="46"/>
              <w:rPr>
                <w:rFonts w:ascii="Times New Roman" w:eastAsia="Calibri" w:hAnsi="Times New Roman" w:cs="Times New Roman"/>
                <w:b/>
              </w:rPr>
            </w:pPr>
            <w:r w:rsidRPr="00580860">
              <w:rPr>
                <w:rFonts w:ascii="Times New Roman" w:eastAsia="Calibri" w:hAnsi="Times New Roman" w:cs="Times New Roman"/>
                <w:b/>
              </w:rPr>
              <w:lastRenderedPageBreak/>
              <w:t xml:space="preserve">Знать: </w:t>
            </w:r>
          </w:p>
          <w:p w14:paraId="7E180A10" w14:textId="77777777" w:rsidR="00580860" w:rsidRPr="00580860" w:rsidRDefault="00580860" w:rsidP="00580860">
            <w:pPr>
              <w:ind w:left="46"/>
              <w:rPr>
                <w:rFonts w:ascii="Times New Roman" w:eastAsia="Calibri" w:hAnsi="Times New Roman" w:cs="Times New Roman"/>
                <w:bCs/>
                <w:i/>
                <w:sz w:val="24"/>
                <w:szCs w:val="24"/>
              </w:rPr>
            </w:pPr>
            <w:r w:rsidRPr="00580860">
              <w:rPr>
                <w:rFonts w:ascii="Times New Roman" w:eastAsia="Calibri" w:hAnsi="Times New Roman" w:cs="Times New Roman"/>
              </w:rPr>
              <w:t>-актуальный профессиональный и социальный контекст, в котором приходится работать и жить;</w:t>
            </w:r>
          </w:p>
          <w:p w14:paraId="7B470EAE" w14:textId="77777777" w:rsidR="00580860" w:rsidRPr="00580860" w:rsidRDefault="00580860" w:rsidP="00580860">
            <w:pPr>
              <w:ind w:left="46"/>
              <w:rPr>
                <w:rFonts w:ascii="Times New Roman" w:eastAsia="Calibri" w:hAnsi="Times New Roman" w:cs="Times New Roman"/>
                <w:sz w:val="24"/>
                <w:szCs w:val="24"/>
              </w:rPr>
            </w:pPr>
            <w:r w:rsidRPr="00580860">
              <w:rPr>
                <w:rFonts w:ascii="Times New Roman" w:eastAsia="Calibri" w:hAnsi="Times New Roman" w:cs="Times New Roman"/>
              </w:rPr>
              <w:t>-структура плана для решения задач, алгоритмы выполнения работ в профессиональной и смежных областях;</w:t>
            </w:r>
          </w:p>
          <w:p w14:paraId="700B279D" w14:textId="77777777" w:rsidR="00580860" w:rsidRPr="00580860" w:rsidRDefault="00580860" w:rsidP="00580860">
            <w:pPr>
              <w:ind w:left="46"/>
              <w:rPr>
                <w:rFonts w:ascii="Times New Roman" w:eastAsia="Calibri" w:hAnsi="Times New Roman" w:cs="Times New Roman"/>
              </w:rPr>
            </w:pPr>
            <w:r w:rsidRPr="00580860">
              <w:rPr>
                <w:rFonts w:ascii="Times New Roman" w:eastAsia="Calibri" w:hAnsi="Times New Roman" w:cs="Times New Roman"/>
              </w:rPr>
              <w:t>-основные источники информации и ресурсы для решения задач и/или проблем в профессиональном и/или социальном контексте;</w:t>
            </w:r>
          </w:p>
          <w:p w14:paraId="76FB9C5B" w14:textId="77777777" w:rsidR="00580860" w:rsidRPr="00580860" w:rsidRDefault="00580860" w:rsidP="00580860">
            <w:pPr>
              <w:ind w:left="46"/>
              <w:rPr>
                <w:rFonts w:ascii="Times New Roman" w:eastAsia="Calibri" w:hAnsi="Times New Roman" w:cs="Times New Roman"/>
                <w:sz w:val="24"/>
                <w:szCs w:val="24"/>
              </w:rPr>
            </w:pPr>
            <w:r w:rsidRPr="00580860">
              <w:rPr>
                <w:rFonts w:ascii="Times New Roman" w:eastAsia="Calibri" w:hAnsi="Times New Roman" w:cs="Times New Roman"/>
              </w:rPr>
              <w:t>-методы работы в профессиональной и смежных сферах;</w:t>
            </w:r>
          </w:p>
          <w:p w14:paraId="2DAA45AC" w14:textId="77777777" w:rsidR="00580860" w:rsidRPr="00580860" w:rsidRDefault="00580860" w:rsidP="00580860">
            <w:pPr>
              <w:widowControl w:val="0"/>
              <w:autoSpaceDE w:val="0"/>
              <w:autoSpaceDN w:val="0"/>
              <w:ind w:left="46"/>
              <w:jc w:val="both"/>
              <w:rPr>
                <w:rFonts w:ascii="Times New Roman" w:eastAsia="Calibri" w:hAnsi="Times New Roman" w:cs="Times New Roman"/>
              </w:rPr>
            </w:pPr>
            <w:r w:rsidRPr="00580860">
              <w:rPr>
                <w:rFonts w:ascii="Times New Roman" w:eastAsia="Calibri" w:hAnsi="Times New Roman" w:cs="Times New Roman"/>
                <w:sz w:val="24"/>
                <w:szCs w:val="24"/>
              </w:rPr>
              <w:t>-</w:t>
            </w:r>
            <w:r w:rsidRPr="00580860">
              <w:rPr>
                <w:rFonts w:ascii="Times New Roman" w:eastAsia="Calibri" w:hAnsi="Times New Roman" w:cs="Times New Roman"/>
              </w:rPr>
              <w:t>порядок оценки результатов решения задач профессиональной деятельности;</w:t>
            </w:r>
          </w:p>
          <w:p w14:paraId="783F9FA3" w14:textId="77777777" w:rsidR="00580860" w:rsidRPr="00580860" w:rsidRDefault="00580860" w:rsidP="00580860">
            <w:pPr>
              <w:ind w:left="46"/>
              <w:rPr>
                <w:rFonts w:ascii="Times New Roman" w:eastAsia="Calibri" w:hAnsi="Times New Roman" w:cs="Times New Roman"/>
              </w:rPr>
            </w:pPr>
            <w:r w:rsidRPr="00580860">
              <w:rPr>
                <w:rFonts w:ascii="Times New Roman" w:eastAsia="Calibri" w:hAnsi="Times New Roman" w:cs="Times New Roman"/>
              </w:rPr>
              <w:t>-номенклатура информационных источников, применяемых в профессиональной деятельности;</w:t>
            </w:r>
          </w:p>
          <w:p w14:paraId="3BDC2D58" w14:textId="77777777" w:rsidR="00580860" w:rsidRPr="00580860" w:rsidRDefault="00580860" w:rsidP="00580860">
            <w:pPr>
              <w:ind w:left="46"/>
              <w:rPr>
                <w:rFonts w:ascii="Times New Roman" w:eastAsia="Calibri" w:hAnsi="Times New Roman" w:cs="Times New Roman"/>
              </w:rPr>
            </w:pPr>
            <w:r w:rsidRPr="00580860">
              <w:rPr>
                <w:rFonts w:ascii="Times New Roman" w:eastAsia="Calibri" w:hAnsi="Times New Roman" w:cs="Times New Roman"/>
              </w:rPr>
              <w:t>-приемы структурирования информации;</w:t>
            </w:r>
          </w:p>
          <w:p w14:paraId="08C47000" w14:textId="77777777" w:rsidR="00580860" w:rsidRPr="00580860" w:rsidRDefault="00580860" w:rsidP="00580860">
            <w:pPr>
              <w:ind w:left="46"/>
              <w:rPr>
                <w:rFonts w:ascii="Times New Roman" w:eastAsia="Calibri" w:hAnsi="Times New Roman" w:cs="Times New Roman"/>
              </w:rPr>
            </w:pPr>
            <w:r w:rsidRPr="00580860">
              <w:rPr>
                <w:rFonts w:ascii="Times New Roman" w:eastAsia="Calibri" w:hAnsi="Times New Roman" w:cs="Times New Roman"/>
              </w:rPr>
              <w:t>формат оформления результатов поиска информации;</w:t>
            </w:r>
          </w:p>
          <w:p w14:paraId="73095A1B" w14:textId="77777777" w:rsidR="00580860" w:rsidRPr="00580860" w:rsidRDefault="00580860" w:rsidP="00580860">
            <w:pPr>
              <w:ind w:left="46"/>
              <w:rPr>
                <w:rFonts w:ascii="Times New Roman" w:eastAsia="Calibri" w:hAnsi="Times New Roman" w:cs="Times New Roman"/>
              </w:rPr>
            </w:pPr>
            <w:r w:rsidRPr="00580860">
              <w:rPr>
                <w:rFonts w:ascii="Times New Roman" w:eastAsia="Calibri" w:hAnsi="Times New Roman" w:cs="Times New Roman"/>
              </w:rPr>
              <w:t>-современные средства и устройства информатизации, порядок их применения;</w:t>
            </w:r>
          </w:p>
          <w:p w14:paraId="48D2C128" w14:textId="77777777" w:rsidR="00580860" w:rsidRPr="00580860" w:rsidRDefault="00580860" w:rsidP="00580860">
            <w:pPr>
              <w:widowControl w:val="0"/>
              <w:autoSpaceDE w:val="0"/>
              <w:autoSpaceDN w:val="0"/>
              <w:ind w:left="46"/>
              <w:jc w:val="both"/>
              <w:rPr>
                <w:rFonts w:ascii="Times New Roman" w:eastAsia="Calibri" w:hAnsi="Times New Roman" w:cs="Times New Roman"/>
              </w:rPr>
            </w:pPr>
            <w:r w:rsidRPr="00580860">
              <w:rPr>
                <w:rFonts w:ascii="Times New Roman" w:eastAsia="Calibri" w:hAnsi="Times New Roman" w:cs="Times New Roman"/>
              </w:rPr>
              <w:t>-программное обеспечение в профессиональной деятельности, в том числе цифровые средства;</w:t>
            </w:r>
          </w:p>
          <w:p w14:paraId="58490567" w14:textId="77777777" w:rsidR="00580860" w:rsidRPr="00580860" w:rsidRDefault="00580860" w:rsidP="00580860">
            <w:pPr>
              <w:ind w:left="46"/>
              <w:rPr>
                <w:rFonts w:ascii="Times New Roman" w:eastAsia="Calibri" w:hAnsi="Times New Roman" w:cs="Times New Roman"/>
              </w:rPr>
            </w:pPr>
            <w:r w:rsidRPr="00580860">
              <w:rPr>
                <w:rFonts w:ascii="Times New Roman" w:eastAsia="Calibri" w:hAnsi="Times New Roman" w:cs="Times New Roman"/>
              </w:rPr>
              <w:t>-содержание актуальной нормативно-правовой документации;</w:t>
            </w:r>
          </w:p>
          <w:p w14:paraId="04613383" w14:textId="77777777" w:rsidR="00580860" w:rsidRPr="00580860" w:rsidRDefault="00580860" w:rsidP="00580860">
            <w:pPr>
              <w:ind w:left="46"/>
              <w:rPr>
                <w:rFonts w:ascii="Times New Roman" w:eastAsia="Calibri" w:hAnsi="Times New Roman" w:cs="Times New Roman"/>
              </w:rPr>
            </w:pPr>
            <w:r w:rsidRPr="00580860">
              <w:rPr>
                <w:rFonts w:ascii="Times New Roman" w:eastAsia="Calibri" w:hAnsi="Times New Roman" w:cs="Times New Roman"/>
              </w:rPr>
              <w:t>-современная научная и профессиональная терминология;</w:t>
            </w:r>
          </w:p>
          <w:p w14:paraId="2001DC11" w14:textId="77777777" w:rsidR="00580860" w:rsidRPr="00580860" w:rsidRDefault="00580860" w:rsidP="00580860">
            <w:pPr>
              <w:ind w:left="46"/>
              <w:rPr>
                <w:rFonts w:ascii="Times New Roman" w:eastAsia="Calibri" w:hAnsi="Times New Roman" w:cs="Times New Roman"/>
              </w:rPr>
            </w:pPr>
            <w:r w:rsidRPr="00580860">
              <w:rPr>
                <w:rFonts w:ascii="Times New Roman" w:eastAsia="Calibri" w:hAnsi="Times New Roman" w:cs="Times New Roman"/>
              </w:rPr>
              <w:t>-возможные траектории профессионального развития и самообразования;</w:t>
            </w:r>
          </w:p>
          <w:p w14:paraId="026449DA" w14:textId="77777777" w:rsidR="00580860" w:rsidRPr="00580860" w:rsidRDefault="00580860" w:rsidP="00580860">
            <w:pPr>
              <w:ind w:left="46"/>
              <w:rPr>
                <w:rFonts w:ascii="Times New Roman" w:eastAsia="Calibri" w:hAnsi="Times New Roman" w:cs="Times New Roman"/>
              </w:rPr>
            </w:pPr>
            <w:r w:rsidRPr="00580860">
              <w:rPr>
                <w:rFonts w:ascii="Times New Roman" w:eastAsia="Calibri" w:hAnsi="Times New Roman" w:cs="Times New Roman"/>
              </w:rPr>
              <w:lastRenderedPageBreak/>
              <w:t>-основы предпринимательской деятельности, правовой и финансовой грамотности;</w:t>
            </w:r>
          </w:p>
          <w:p w14:paraId="5C71E338" w14:textId="77777777" w:rsidR="00580860" w:rsidRPr="00580860" w:rsidRDefault="00580860" w:rsidP="00580860">
            <w:pPr>
              <w:ind w:left="46"/>
              <w:rPr>
                <w:rFonts w:ascii="Times New Roman" w:eastAsia="Calibri" w:hAnsi="Times New Roman" w:cs="Times New Roman"/>
              </w:rPr>
            </w:pPr>
            <w:r w:rsidRPr="00580860">
              <w:rPr>
                <w:rFonts w:ascii="Times New Roman" w:eastAsia="Calibri" w:hAnsi="Times New Roman" w:cs="Times New Roman"/>
              </w:rPr>
              <w:t>-правила разработки презентации;</w:t>
            </w:r>
          </w:p>
          <w:p w14:paraId="1826CFF0" w14:textId="77777777" w:rsidR="00580860" w:rsidRPr="00580860" w:rsidRDefault="00580860" w:rsidP="00580860">
            <w:pPr>
              <w:widowControl w:val="0"/>
              <w:autoSpaceDE w:val="0"/>
              <w:autoSpaceDN w:val="0"/>
              <w:ind w:left="46"/>
              <w:jc w:val="both"/>
              <w:rPr>
                <w:rFonts w:ascii="Times New Roman" w:eastAsia="Calibri" w:hAnsi="Times New Roman" w:cs="Times New Roman"/>
              </w:rPr>
            </w:pPr>
            <w:r w:rsidRPr="00580860">
              <w:rPr>
                <w:rFonts w:ascii="Times New Roman" w:eastAsia="Calibri" w:hAnsi="Times New Roman" w:cs="Times New Roman"/>
              </w:rPr>
              <w:t>основные этапы разработки и реализации проекта;</w:t>
            </w:r>
          </w:p>
          <w:p w14:paraId="2403E695" w14:textId="77777777" w:rsidR="00580860" w:rsidRPr="00580860" w:rsidRDefault="00580860" w:rsidP="00580860">
            <w:pPr>
              <w:ind w:left="46"/>
              <w:rPr>
                <w:rFonts w:ascii="Times New Roman" w:eastAsia="Calibri" w:hAnsi="Times New Roman" w:cs="Times New Roman"/>
              </w:rPr>
            </w:pPr>
            <w:r w:rsidRPr="00580860">
              <w:rPr>
                <w:rFonts w:ascii="Times New Roman" w:eastAsia="Calibri" w:hAnsi="Times New Roman" w:cs="Times New Roman"/>
              </w:rPr>
              <w:t>-психологические основы деятельности коллектива;</w:t>
            </w:r>
          </w:p>
          <w:p w14:paraId="44B1A50A" w14:textId="77777777" w:rsidR="00580860" w:rsidRPr="00580860" w:rsidRDefault="00580860" w:rsidP="00580860">
            <w:pPr>
              <w:widowControl w:val="0"/>
              <w:autoSpaceDE w:val="0"/>
              <w:autoSpaceDN w:val="0"/>
              <w:ind w:left="46"/>
              <w:jc w:val="both"/>
              <w:rPr>
                <w:rFonts w:ascii="Times New Roman" w:eastAsia="Calibri" w:hAnsi="Times New Roman" w:cs="Times New Roman"/>
              </w:rPr>
            </w:pPr>
            <w:r w:rsidRPr="00580860">
              <w:rPr>
                <w:rFonts w:ascii="Times New Roman" w:eastAsia="Calibri" w:hAnsi="Times New Roman" w:cs="Times New Roman"/>
              </w:rPr>
              <w:t>-психологические особенности личности;</w:t>
            </w:r>
          </w:p>
          <w:p w14:paraId="6E155256" w14:textId="77777777" w:rsidR="00580860" w:rsidRPr="00580860" w:rsidRDefault="00580860" w:rsidP="00580860">
            <w:pPr>
              <w:widowControl w:val="0"/>
              <w:tabs>
                <w:tab w:val="left" w:pos="175"/>
              </w:tabs>
              <w:ind w:left="46"/>
              <w:rPr>
                <w:rFonts w:ascii="Times New Roman" w:eastAsia="Calibri" w:hAnsi="Times New Roman" w:cs="Times New Roman"/>
                <w:iCs/>
              </w:rPr>
            </w:pPr>
            <w:r w:rsidRPr="00580860">
              <w:rPr>
                <w:rFonts w:ascii="Times New Roman" w:eastAsia="Calibri" w:hAnsi="Times New Roman" w:cs="Times New Roman"/>
                <w:iCs/>
              </w:rPr>
              <w:t>-правила оформления документов и построения устных сообщений на государственном языке РФ;</w:t>
            </w:r>
          </w:p>
          <w:p w14:paraId="4304A80D" w14:textId="77777777" w:rsidR="00580860" w:rsidRPr="00580860" w:rsidRDefault="00580860" w:rsidP="00580860">
            <w:pPr>
              <w:widowControl w:val="0"/>
              <w:autoSpaceDE w:val="0"/>
              <w:autoSpaceDN w:val="0"/>
              <w:ind w:left="46"/>
              <w:jc w:val="both"/>
              <w:rPr>
                <w:rFonts w:ascii="Times New Roman" w:eastAsia="Calibri" w:hAnsi="Times New Roman" w:cs="Times New Roman"/>
                <w:b/>
                <w:i/>
              </w:rPr>
            </w:pPr>
            <w:r w:rsidRPr="00580860">
              <w:rPr>
                <w:rFonts w:ascii="Times New Roman" w:eastAsia="Calibri" w:hAnsi="Times New Roman" w:cs="Times New Roman"/>
              </w:rPr>
              <w:t>-особенности социального и культурного контекста</w:t>
            </w:r>
          </w:p>
        </w:tc>
        <w:tc>
          <w:tcPr>
            <w:tcW w:w="3483" w:type="dxa"/>
          </w:tcPr>
          <w:p w14:paraId="24AFC979" w14:textId="77777777" w:rsidR="00580860" w:rsidRPr="00580860" w:rsidRDefault="00580860" w:rsidP="00580860">
            <w:pPr>
              <w:ind w:left="46"/>
              <w:rPr>
                <w:rFonts w:ascii="Times New Roman" w:eastAsia="Calibri" w:hAnsi="Times New Roman" w:cs="Times New Roman"/>
                <w:bCs/>
                <w:i/>
                <w:sz w:val="24"/>
                <w:szCs w:val="24"/>
              </w:rPr>
            </w:pPr>
            <w:r w:rsidRPr="00580860">
              <w:rPr>
                <w:rFonts w:ascii="Times New Roman" w:eastAsia="Calibri" w:hAnsi="Times New Roman" w:cs="Times New Roman"/>
              </w:rPr>
              <w:lastRenderedPageBreak/>
              <w:t>-знает актуальный профессиональный и социальный контекст, в котором приходится работать и жить;</w:t>
            </w:r>
          </w:p>
          <w:p w14:paraId="06D0FD21" w14:textId="77777777" w:rsidR="00580860" w:rsidRPr="00580860" w:rsidRDefault="00580860" w:rsidP="00580860">
            <w:pPr>
              <w:ind w:left="46"/>
              <w:rPr>
                <w:rFonts w:ascii="Times New Roman" w:eastAsia="Calibri" w:hAnsi="Times New Roman" w:cs="Times New Roman"/>
                <w:sz w:val="24"/>
                <w:szCs w:val="24"/>
              </w:rPr>
            </w:pPr>
            <w:r w:rsidRPr="00580860">
              <w:rPr>
                <w:rFonts w:ascii="Times New Roman" w:eastAsia="Calibri" w:hAnsi="Times New Roman" w:cs="Times New Roman"/>
              </w:rPr>
              <w:t>-разрабатывает структуру плана для решения задач, алгоритмы выполнения работ в профессиональной и смежных областях;</w:t>
            </w:r>
          </w:p>
          <w:p w14:paraId="1A8B8A1F" w14:textId="77777777" w:rsidR="00580860" w:rsidRPr="00580860" w:rsidRDefault="00580860" w:rsidP="00580860">
            <w:pPr>
              <w:ind w:left="46"/>
              <w:rPr>
                <w:rFonts w:ascii="Times New Roman" w:eastAsia="Calibri" w:hAnsi="Times New Roman" w:cs="Times New Roman"/>
              </w:rPr>
            </w:pPr>
            <w:r w:rsidRPr="00580860">
              <w:rPr>
                <w:rFonts w:ascii="Times New Roman" w:eastAsia="Calibri" w:hAnsi="Times New Roman" w:cs="Times New Roman"/>
              </w:rPr>
              <w:t>-применяет основные источники информации и ресурсы для решения задач и/или проблем в профессиональном и/или социальном контексте;</w:t>
            </w:r>
          </w:p>
          <w:p w14:paraId="763E8466" w14:textId="77777777" w:rsidR="00580860" w:rsidRPr="00580860" w:rsidRDefault="00580860" w:rsidP="00580860">
            <w:pPr>
              <w:ind w:left="46"/>
              <w:rPr>
                <w:rFonts w:ascii="Times New Roman" w:eastAsia="Calibri" w:hAnsi="Times New Roman" w:cs="Times New Roman"/>
                <w:sz w:val="24"/>
                <w:szCs w:val="24"/>
              </w:rPr>
            </w:pPr>
            <w:r w:rsidRPr="00580860">
              <w:rPr>
                <w:rFonts w:ascii="Times New Roman" w:eastAsia="Calibri" w:hAnsi="Times New Roman" w:cs="Times New Roman"/>
              </w:rPr>
              <w:t>-применяет методы работы в профессиональной и смежных сферах;</w:t>
            </w:r>
          </w:p>
          <w:p w14:paraId="576A45A6" w14:textId="77777777" w:rsidR="00580860" w:rsidRPr="00580860" w:rsidRDefault="00580860" w:rsidP="00580860">
            <w:pPr>
              <w:widowControl w:val="0"/>
              <w:autoSpaceDE w:val="0"/>
              <w:autoSpaceDN w:val="0"/>
              <w:ind w:left="46"/>
              <w:jc w:val="both"/>
              <w:rPr>
                <w:rFonts w:ascii="Times New Roman" w:eastAsia="Calibri" w:hAnsi="Times New Roman" w:cs="Times New Roman"/>
              </w:rPr>
            </w:pPr>
            <w:r w:rsidRPr="00580860">
              <w:rPr>
                <w:rFonts w:ascii="Times New Roman" w:eastAsia="Calibri" w:hAnsi="Times New Roman" w:cs="Times New Roman"/>
                <w:sz w:val="24"/>
                <w:szCs w:val="24"/>
              </w:rPr>
              <w:t xml:space="preserve">-знает </w:t>
            </w:r>
            <w:r w:rsidRPr="00580860">
              <w:rPr>
                <w:rFonts w:ascii="Times New Roman" w:eastAsia="Calibri" w:hAnsi="Times New Roman" w:cs="Times New Roman"/>
              </w:rPr>
              <w:t>порядок оценки результатов решения задач профессиональной деятельности;</w:t>
            </w:r>
          </w:p>
          <w:p w14:paraId="22FED03E" w14:textId="77777777" w:rsidR="00580860" w:rsidRPr="00580860" w:rsidRDefault="00580860" w:rsidP="00580860">
            <w:pPr>
              <w:ind w:left="46"/>
              <w:rPr>
                <w:rFonts w:ascii="Times New Roman" w:eastAsia="Calibri" w:hAnsi="Times New Roman" w:cs="Times New Roman"/>
              </w:rPr>
            </w:pPr>
            <w:r w:rsidRPr="00580860">
              <w:rPr>
                <w:rFonts w:ascii="Times New Roman" w:eastAsia="Calibri" w:hAnsi="Times New Roman" w:cs="Times New Roman"/>
              </w:rPr>
              <w:t>-применяет номенклатуру информационных источников, применяемых в профессиональной деятельности;</w:t>
            </w:r>
          </w:p>
          <w:p w14:paraId="24879352" w14:textId="77777777" w:rsidR="00580860" w:rsidRPr="00580860" w:rsidRDefault="00580860" w:rsidP="00580860">
            <w:pPr>
              <w:ind w:left="46"/>
              <w:rPr>
                <w:rFonts w:ascii="Times New Roman" w:eastAsia="Calibri" w:hAnsi="Times New Roman" w:cs="Times New Roman"/>
              </w:rPr>
            </w:pPr>
            <w:r w:rsidRPr="00580860">
              <w:rPr>
                <w:rFonts w:ascii="Times New Roman" w:eastAsia="Calibri" w:hAnsi="Times New Roman" w:cs="Times New Roman"/>
              </w:rPr>
              <w:t>-применяет приемы структурирования информации;</w:t>
            </w:r>
          </w:p>
          <w:p w14:paraId="002B7E7E" w14:textId="77777777" w:rsidR="00580860" w:rsidRPr="00580860" w:rsidRDefault="00580860" w:rsidP="00580860">
            <w:pPr>
              <w:ind w:left="46"/>
              <w:rPr>
                <w:rFonts w:ascii="Times New Roman" w:eastAsia="Calibri" w:hAnsi="Times New Roman" w:cs="Times New Roman"/>
              </w:rPr>
            </w:pPr>
            <w:r w:rsidRPr="00580860">
              <w:rPr>
                <w:rFonts w:ascii="Times New Roman" w:eastAsia="Calibri" w:hAnsi="Times New Roman" w:cs="Times New Roman"/>
              </w:rPr>
              <w:t>применяет формат оформления результатов поиска информации;</w:t>
            </w:r>
          </w:p>
          <w:p w14:paraId="1FA0691D" w14:textId="77777777" w:rsidR="00580860" w:rsidRPr="00580860" w:rsidRDefault="00580860" w:rsidP="00580860">
            <w:pPr>
              <w:ind w:left="46"/>
              <w:rPr>
                <w:rFonts w:ascii="Times New Roman" w:eastAsia="Calibri" w:hAnsi="Times New Roman" w:cs="Times New Roman"/>
              </w:rPr>
            </w:pPr>
            <w:r w:rsidRPr="00580860">
              <w:rPr>
                <w:rFonts w:ascii="Times New Roman" w:eastAsia="Calibri" w:hAnsi="Times New Roman" w:cs="Times New Roman"/>
              </w:rPr>
              <w:t>-знает современные средства и устройства информатизации, порядок их применения;</w:t>
            </w:r>
          </w:p>
          <w:p w14:paraId="67ED3FFF" w14:textId="77777777" w:rsidR="00580860" w:rsidRPr="00580860" w:rsidRDefault="00580860" w:rsidP="00580860">
            <w:pPr>
              <w:widowControl w:val="0"/>
              <w:autoSpaceDE w:val="0"/>
              <w:autoSpaceDN w:val="0"/>
              <w:ind w:left="46"/>
              <w:jc w:val="both"/>
              <w:rPr>
                <w:rFonts w:ascii="Times New Roman" w:eastAsia="Calibri" w:hAnsi="Times New Roman" w:cs="Times New Roman"/>
              </w:rPr>
            </w:pPr>
            <w:r w:rsidRPr="00580860">
              <w:rPr>
                <w:rFonts w:ascii="Times New Roman" w:eastAsia="Calibri" w:hAnsi="Times New Roman" w:cs="Times New Roman"/>
              </w:rPr>
              <w:t xml:space="preserve">-применяет программное обеспечение в профессиональной </w:t>
            </w:r>
            <w:r w:rsidRPr="00580860">
              <w:rPr>
                <w:rFonts w:ascii="Times New Roman" w:eastAsia="Calibri" w:hAnsi="Times New Roman" w:cs="Times New Roman"/>
              </w:rPr>
              <w:lastRenderedPageBreak/>
              <w:t>деятельности, в том числе цифровые средства;</w:t>
            </w:r>
          </w:p>
          <w:p w14:paraId="13BD0649" w14:textId="77777777" w:rsidR="00580860" w:rsidRPr="00580860" w:rsidRDefault="00580860" w:rsidP="00580860">
            <w:pPr>
              <w:ind w:left="46"/>
              <w:rPr>
                <w:rFonts w:ascii="Times New Roman" w:eastAsia="Calibri" w:hAnsi="Times New Roman" w:cs="Times New Roman"/>
              </w:rPr>
            </w:pPr>
            <w:r w:rsidRPr="00580860">
              <w:rPr>
                <w:rFonts w:ascii="Times New Roman" w:eastAsia="Calibri" w:hAnsi="Times New Roman" w:cs="Times New Roman"/>
              </w:rPr>
              <w:t>-содержание актуальной нормативно-правовой документации;</w:t>
            </w:r>
          </w:p>
          <w:p w14:paraId="55A6E088" w14:textId="77777777" w:rsidR="00580860" w:rsidRPr="00580860" w:rsidRDefault="00580860" w:rsidP="00580860">
            <w:pPr>
              <w:ind w:left="46"/>
              <w:rPr>
                <w:rFonts w:ascii="Times New Roman" w:eastAsia="Calibri" w:hAnsi="Times New Roman" w:cs="Times New Roman"/>
              </w:rPr>
            </w:pPr>
            <w:r w:rsidRPr="00580860">
              <w:rPr>
                <w:rFonts w:ascii="Times New Roman" w:eastAsia="Calibri" w:hAnsi="Times New Roman" w:cs="Times New Roman"/>
              </w:rPr>
              <w:t>-использует современную научную и профессиональную терминологию;</w:t>
            </w:r>
          </w:p>
          <w:p w14:paraId="7E009C37" w14:textId="77777777" w:rsidR="00580860" w:rsidRPr="00580860" w:rsidRDefault="00580860" w:rsidP="00580860">
            <w:pPr>
              <w:ind w:left="46"/>
              <w:rPr>
                <w:rFonts w:ascii="Times New Roman" w:eastAsia="Calibri" w:hAnsi="Times New Roman" w:cs="Times New Roman"/>
              </w:rPr>
            </w:pPr>
            <w:r w:rsidRPr="00580860">
              <w:rPr>
                <w:rFonts w:ascii="Times New Roman" w:eastAsia="Calibri" w:hAnsi="Times New Roman" w:cs="Times New Roman"/>
              </w:rPr>
              <w:t>-строит возможные траектории профессионального развития и самообразования;</w:t>
            </w:r>
          </w:p>
          <w:p w14:paraId="7875EFE0" w14:textId="77777777" w:rsidR="00580860" w:rsidRPr="00580860" w:rsidRDefault="00580860" w:rsidP="00580860">
            <w:pPr>
              <w:ind w:left="46"/>
              <w:rPr>
                <w:rFonts w:ascii="Times New Roman" w:eastAsia="Calibri" w:hAnsi="Times New Roman" w:cs="Times New Roman"/>
              </w:rPr>
            </w:pPr>
            <w:r w:rsidRPr="00580860">
              <w:rPr>
                <w:rFonts w:ascii="Times New Roman" w:eastAsia="Calibri" w:hAnsi="Times New Roman" w:cs="Times New Roman"/>
              </w:rPr>
              <w:t>-знает основы предпринимательской деятельности, правовой и финансовой грамотности;</w:t>
            </w:r>
          </w:p>
          <w:p w14:paraId="5F8054FE" w14:textId="77777777" w:rsidR="00580860" w:rsidRPr="00580860" w:rsidRDefault="00580860" w:rsidP="00580860">
            <w:pPr>
              <w:ind w:left="46"/>
              <w:rPr>
                <w:rFonts w:ascii="Times New Roman" w:eastAsia="Calibri" w:hAnsi="Times New Roman" w:cs="Times New Roman"/>
              </w:rPr>
            </w:pPr>
            <w:r w:rsidRPr="00580860">
              <w:rPr>
                <w:rFonts w:ascii="Times New Roman" w:eastAsia="Calibri" w:hAnsi="Times New Roman" w:cs="Times New Roman"/>
              </w:rPr>
              <w:t>-применяет правила разработки презентации;</w:t>
            </w:r>
          </w:p>
          <w:p w14:paraId="59496E69" w14:textId="77777777" w:rsidR="00580860" w:rsidRPr="00580860" w:rsidRDefault="00580860" w:rsidP="00580860">
            <w:pPr>
              <w:widowControl w:val="0"/>
              <w:autoSpaceDE w:val="0"/>
              <w:autoSpaceDN w:val="0"/>
              <w:ind w:left="46"/>
              <w:jc w:val="both"/>
              <w:rPr>
                <w:rFonts w:ascii="Times New Roman" w:eastAsia="Calibri" w:hAnsi="Times New Roman" w:cs="Times New Roman"/>
              </w:rPr>
            </w:pPr>
            <w:r w:rsidRPr="00580860">
              <w:rPr>
                <w:rFonts w:ascii="Times New Roman" w:eastAsia="Calibri" w:hAnsi="Times New Roman" w:cs="Times New Roman"/>
              </w:rPr>
              <w:t>-знает основные этапы разработки и реализации проекта;</w:t>
            </w:r>
          </w:p>
          <w:p w14:paraId="711D9FB0" w14:textId="77777777" w:rsidR="00580860" w:rsidRPr="00580860" w:rsidRDefault="00580860" w:rsidP="00580860">
            <w:pPr>
              <w:ind w:left="46"/>
              <w:rPr>
                <w:rFonts w:ascii="Times New Roman" w:eastAsia="Calibri" w:hAnsi="Times New Roman" w:cs="Times New Roman"/>
              </w:rPr>
            </w:pPr>
            <w:r w:rsidRPr="00580860">
              <w:rPr>
                <w:rFonts w:ascii="Times New Roman" w:eastAsia="Calibri" w:hAnsi="Times New Roman" w:cs="Times New Roman"/>
              </w:rPr>
              <w:t>-знает психологические основы деятельности коллектива;</w:t>
            </w:r>
          </w:p>
          <w:p w14:paraId="18841235" w14:textId="77777777" w:rsidR="00580860" w:rsidRPr="00580860" w:rsidRDefault="00580860" w:rsidP="00580860">
            <w:pPr>
              <w:widowControl w:val="0"/>
              <w:autoSpaceDE w:val="0"/>
              <w:autoSpaceDN w:val="0"/>
              <w:ind w:left="46"/>
              <w:jc w:val="both"/>
              <w:rPr>
                <w:rFonts w:ascii="Times New Roman" w:eastAsia="Calibri" w:hAnsi="Times New Roman" w:cs="Times New Roman"/>
              </w:rPr>
            </w:pPr>
            <w:r w:rsidRPr="00580860">
              <w:rPr>
                <w:rFonts w:ascii="Times New Roman" w:eastAsia="Calibri" w:hAnsi="Times New Roman" w:cs="Times New Roman"/>
              </w:rPr>
              <w:t>-знает психологические особенности личности;</w:t>
            </w:r>
          </w:p>
          <w:p w14:paraId="1DBB4B0E" w14:textId="77777777" w:rsidR="00580860" w:rsidRPr="00580860" w:rsidRDefault="00580860" w:rsidP="00580860">
            <w:pPr>
              <w:widowControl w:val="0"/>
              <w:tabs>
                <w:tab w:val="left" w:pos="175"/>
              </w:tabs>
              <w:ind w:left="46"/>
              <w:rPr>
                <w:rFonts w:ascii="Times New Roman" w:eastAsia="Calibri" w:hAnsi="Times New Roman" w:cs="Times New Roman"/>
                <w:iCs/>
              </w:rPr>
            </w:pPr>
            <w:r w:rsidRPr="00580860">
              <w:rPr>
                <w:rFonts w:ascii="Times New Roman" w:eastAsia="Calibri" w:hAnsi="Times New Roman" w:cs="Times New Roman"/>
                <w:iCs/>
              </w:rPr>
              <w:t>-знает правила оформления документов и построения устных сообщений на государственном языке РФ;</w:t>
            </w:r>
          </w:p>
          <w:p w14:paraId="353B1CB9" w14:textId="77777777" w:rsidR="00580860" w:rsidRPr="00580860" w:rsidRDefault="00580860" w:rsidP="00580860">
            <w:pPr>
              <w:widowControl w:val="0"/>
              <w:tabs>
                <w:tab w:val="left" w:pos="6804"/>
              </w:tabs>
              <w:autoSpaceDE w:val="0"/>
              <w:autoSpaceDN w:val="0"/>
              <w:ind w:left="107" w:right="131"/>
              <w:jc w:val="both"/>
              <w:rPr>
                <w:rFonts w:ascii="Times New Roman" w:eastAsia="Calibri" w:hAnsi="Times New Roman" w:cs="Times New Roman"/>
              </w:rPr>
            </w:pPr>
            <w:r w:rsidRPr="00580860">
              <w:rPr>
                <w:rFonts w:ascii="Times New Roman" w:eastAsia="Calibri" w:hAnsi="Times New Roman" w:cs="Times New Roman"/>
              </w:rPr>
              <w:t>-применяет особенности социального и культурного контекста</w:t>
            </w:r>
          </w:p>
        </w:tc>
        <w:tc>
          <w:tcPr>
            <w:tcW w:w="2693" w:type="dxa"/>
          </w:tcPr>
          <w:p w14:paraId="37C9A75F" w14:textId="77777777" w:rsidR="00580860" w:rsidRPr="00580860" w:rsidRDefault="00580860" w:rsidP="00580860">
            <w:pPr>
              <w:widowControl w:val="0"/>
              <w:autoSpaceDE w:val="0"/>
              <w:autoSpaceDN w:val="0"/>
              <w:ind w:left="108"/>
              <w:rPr>
                <w:rFonts w:ascii="Times New Roman" w:eastAsia="Calibri" w:hAnsi="Times New Roman" w:cs="Times New Roman"/>
                <w:spacing w:val="-1"/>
              </w:rPr>
            </w:pPr>
          </w:p>
        </w:tc>
      </w:tr>
    </w:tbl>
    <w:p w14:paraId="3C50B3D9" w14:textId="77777777" w:rsidR="00580860" w:rsidRPr="00580860" w:rsidRDefault="00580860" w:rsidP="00580860">
      <w:pPr>
        <w:rPr>
          <w:rFonts w:ascii="Times New Roman" w:eastAsia="Calibri" w:hAnsi="Times New Roman" w:cs="Times New Roman"/>
          <w:sz w:val="24"/>
          <w:szCs w:val="24"/>
        </w:rPr>
      </w:pPr>
    </w:p>
    <w:p w14:paraId="7F1056C2" w14:textId="77777777" w:rsidR="00580860" w:rsidRPr="00580860" w:rsidRDefault="00580860" w:rsidP="00580860">
      <w:pPr>
        <w:jc w:val="center"/>
        <w:rPr>
          <w:rFonts w:ascii="Times New Roman" w:eastAsia="Calibri" w:hAnsi="Times New Roman" w:cs="Times New Roman"/>
          <w:b/>
          <w:sz w:val="24"/>
          <w:szCs w:val="24"/>
          <w:lang w:eastAsia="ru-RU"/>
        </w:rPr>
      </w:pPr>
    </w:p>
    <w:p w14:paraId="30DD42E5" w14:textId="77777777" w:rsidR="00580860" w:rsidRPr="00580860" w:rsidRDefault="00580860" w:rsidP="00580860">
      <w:pPr>
        <w:jc w:val="center"/>
        <w:rPr>
          <w:rFonts w:ascii="Times New Roman" w:eastAsia="Calibri" w:hAnsi="Times New Roman" w:cs="Times New Roman"/>
          <w:b/>
          <w:sz w:val="24"/>
          <w:szCs w:val="24"/>
          <w:lang w:eastAsia="ru-RU"/>
        </w:rPr>
      </w:pPr>
    </w:p>
    <w:p w14:paraId="335C0CC1" w14:textId="77777777" w:rsidR="00580860" w:rsidRPr="00580860" w:rsidRDefault="00580860" w:rsidP="00580860">
      <w:pPr>
        <w:jc w:val="center"/>
        <w:rPr>
          <w:rFonts w:ascii="Times New Roman" w:eastAsia="Calibri" w:hAnsi="Times New Roman" w:cs="Times New Roman"/>
          <w:b/>
          <w:sz w:val="24"/>
          <w:szCs w:val="24"/>
          <w:lang w:eastAsia="ru-RU"/>
        </w:rPr>
      </w:pPr>
    </w:p>
    <w:p w14:paraId="6D621F7A" w14:textId="77777777" w:rsidR="00580860" w:rsidRPr="00580860" w:rsidRDefault="00580860" w:rsidP="00580860">
      <w:pPr>
        <w:jc w:val="center"/>
        <w:rPr>
          <w:rFonts w:ascii="Calibri" w:eastAsia="Calibri" w:hAnsi="Calibri" w:cs="Times New Roman"/>
          <w:lang w:eastAsia="ru-RU"/>
        </w:rPr>
      </w:pPr>
    </w:p>
    <w:p w14:paraId="507ADC52" w14:textId="77777777" w:rsidR="00580860" w:rsidRDefault="00580860">
      <w:pPr>
        <w:rPr>
          <w:rFonts w:ascii="Times New Roman" w:hAnsi="Times New Roman" w:cs="Times New Roman"/>
          <w:b/>
          <w:bCs/>
          <w:sz w:val="24"/>
          <w:szCs w:val="24"/>
        </w:rPr>
      </w:pPr>
      <w:r>
        <w:rPr>
          <w:rFonts w:ascii="Times New Roman" w:hAnsi="Times New Roman" w:cs="Times New Roman"/>
          <w:b/>
          <w:bCs/>
          <w:sz w:val="24"/>
          <w:szCs w:val="24"/>
        </w:rPr>
        <w:br w:type="page"/>
      </w:r>
    </w:p>
    <w:p w14:paraId="4D93E06E" w14:textId="46A203DC" w:rsidR="007C53AB" w:rsidRPr="007C53AB" w:rsidRDefault="007C53AB" w:rsidP="007C53AB">
      <w:pPr>
        <w:jc w:val="right"/>
        <w:rPr>
          <w:rFonts w:ascii="Times New Roman" w:hAnsi="Times New Roman" w:cs="Times New Roman"/>
          <w:b/>
          <w:bCs/>
          <w:sz w:val="24"/>
          <w:szCs w:val="24"/>
        </w:rPr>
      </w:pPr>
      <w:r w:rsidRPr="007C53AB">
        <w:rPr>
          <w:rFonts w:ascii="Times New Roman" w:hAnsi="Times New Roman" w:cs="Times New Roman"/>
          <w:b/>
          <w:bCs/>
          <w:sz w:val="24"/>
          <w:szCs w:val="24"/>
        </w:rPr>
        <w:lastRenderedPageBreak/>
        <w:t>Приложение 2.7</w:t>
      </w:r>
    </w:p>
    <w:p w14:paraId="3D15B3ED" w14:textId="77777777" w:rsidR="007C53AB" w:rsidRPr="007C53AB" w:rsidRDefault="007C53AB" w:rsidP="007C53AB">
      <w:pPr>
        <w:jc w:val="right"/>
        <w:rPr>
          <w:rFonts w:ascii="Times New Roman" w:hAnsi="Times New Roman" w:cs="Times New Roman"/>
          <w:b/>
          <w:bCs/>
          <w:sz w:val="24"/>
          <w:szCs w:val="24"/>
        </w:rPr>
      </w:pPr>
      <w:r w:rsidRPr="007C53AB">
        <w:rPr>
          <w:rFonts w:ascii="Times New Roman" w:hAnsi="Times New Roman" w:cs="Times New Roman"/>
          <w:b/>
          <w:bCs/>
          <w:sz w:val="24"/>
          <w:szCs w:val="24"/>
        </w:rPr>
        <w:t>к ОПОП-П по профессии</w:t>
      </w:r>
    </w:p>
    <w:p w14:paraId="04A46E62" w14:textId="77777777" w:rsidR="007C53AB" w:rsidRPr="007C53AB" w:rsidRDefault="007C53AB" w:rsidP="007C53AB">
      <w:pPr>
        <w:widowControl w:val="0"/>
        <w:ind w:left="720"/>
        <w:jc w:val="right"/>
        <w:rPr>
          <w:rFonts w:ascii="Times New Roman" w:eastAsia="Times New Roman" w:hAnsi="Times New Roman" w:cs="Times New Roman"/>
          <w:bCs/>
          <w:sz w:val="24"/>
          <w:szCs w:val="24"/>
        </w:rPr>
      </w:pPr>
      <w:r w:rsidRPr="007C53AB">
        <w:rPr>
          <w:rFonts w:ascii="Times New Roman" w:eastAsia="Times New Roman" w:hAnsi="Times New Roman" w:cs="Times New Roman"/>
          <w:bCs/>
          <w:sz w:val="24"/>
          <w:szCs w:val="24"/>
        </w:rPr>
        <w:t xml:space="preserve">15.01.05 Сварщик ручной и частично </w:t>
      </w:r>
    </w:p>
    <w:p w14:paraId="332B4C91" w14:textId="77777777" w:rsidR="007C53AB" w:rsidRPr="007C53AB" w:rsidRDefault="007C53AB" w:rsidP="007C53AB">
      <w:pPr>
        <w:widowControl w:val="0"/>
        <w:ind w:left="720"/>
        <w:jc w:val="right"/>
        <w:rPr>
          <w:rFonts w:ascii="Times New Roman" w:eastAsia="Times New Roman" w:hAnsi="Times New Roman" w:cs="Times New Roman"/>
          <w:sz w:val="24"/>
          <w:szCs w:val="24"/>
          <w:lang w:eastAsia="nl-NL"/>
        </w:rPr>
      </w:pPr>
      <w:r w:rsidRPr="007C53AB">
        <w:rPr>
          <w:rFonts w:ascii="Times New Roman" w:eastAsia="Times New Roman" w:hAnsi="Times New Roman" w:cs="Times New Roman"/>
          <w:bCs/>
          <w:sz w:val="24"/>
          <w:szCs w:val="24"/>
        </w:rPr>
        <w:t>механизированной сварки (наплавки)</w:t>
      </w:r>
    </w:p>
    <w:p w14:paraId="1F251B8A" w14:textId="77777777" w:rsidR="007C53AB" w:rsidRPr="00B04090" w:rsidRDefault="007C53AB" w:rsidP="007C53AB">
      <w:pPr>
        <w:jc w:val="right"/>
        <w:rPr>
          <w:rFonts w:ascii="Times New Roman" w:hAnsi="Times New Roman" w:cs="Times New Roman"/>
          <w:b/>
          <w:bCs/>
          <w:sz w:val="24"/>
          <w:szCs w:val="24"/>
        </w:rPr>
      </w:pPr>
    </w:p>
    <w:p w14:paraId="6D9E2DD5" w14:textId="77777777" w:rsidR="007C53AB" w:rsidRPr="00B04090" w:rsidRDefault="007C53AB" w:rsidP="007C53AB">
      <w:pPr>
        <w:jc w:val="right"/>
        <w:rPr>
          <w:rFonts w:ascii="Times New Roman" w:hAnsi="Times New Roman" w:cs="Times New Roman"/>
          <w:b/>
          <w:bCs/>
          <w:sz w:val="24"/>
          <w:szCs w:val="24"/>
        </w:rPr>
      </w:pPr>
    </w:p>
    <w:p w14:paraId="68514720" w14:textId="77777777" w:rsidR="007C53AB" w:rsidRPr="00B04090" w:rsidRDefault="007C53AB" w:rsidP="007C53AB">
      <w:pPr>
        <w:jc w:val="right"/>
        <w:rPr>
          <w:rFonts w:ascii="Times New Roman" w:hAnsi="Times New Roman" w:cs="Times New Roman"/>
          <w:b/>
          <w:bCs/>
          <w:sz w:val="24"/>
          <w:szCs w:val="24"/>
        </w:rPr>
      </w:pPr>
    </w:p>
    <w:p w14:paraId="1122957B" w14:textId="77777777" w:rsidR="007C53AB" w:rsidRPr="00B04090" w:rsidRDefault="007C53AB" w:rsidP="007C53AB">
      <w:pPr>
        <w:jc w:val="right"/>
        <w:rPr>
          <w:rFonts w:ascii="Times New Roman" w:hAnsi="Times New Roman" w:cs="Times New Roman"/>
          <w:b/>
          <w:bCs/>
          <w:sz w:val="24"/>
          <w:szCs w:val="24"/>
        </w:rPr>
      </w:pPr>
    </w:p>
    <w:p w14:paraId="76CD5703" w14:textId="77777777" w:rsidR="007C53AB" w:rsidRPr="00B04090" w:rsidRDefault="007C53AB" w:rsidP="007C53AB">
      <w:pPr>
        <w:jc w:val="right"/>
        <w:rPr>
          <w:rFonts w:ascii="Times New Roman" w:hAnsi="Times New Roman" w:cs="Times New Roman"/>
          <w:b/>
          <w:bCs/>
          <w:sz w:val="24"/>
          <w:szCs w:val="24"/>
        </w:rPr>
      </w:pPr>
    </w:p>
    <w:p w14:paraId="3E900B4C" w14:textId="77777777" w:rsidR="007C53AB" w:rsidRPr="00B04090" w:rsidRDefault="007C53AB" w:rsidP="007C53AB">
      <w:pPr>
        <w:jc w:val="right"/>
        <w:rPr>
          <w:rFonts w:ascii="Times New Roman" w:hAnsi="Times New Roman" w:cs="Times New Roman"/>
          <w:b/>
          <w:bCs/>
          <w:sz w:val="24"/>
          <w:szCs w:val="24"/>
        </w:rPr>
      </w:pPr>
    </w:p>
    <w:p w14:paraId="370E2A2B" w14:textId="77777777" w:rsidR="007C53AB" w:rsidRPr="00B04090" w:rsidRDefault="007C53AB" w:rsidP="007C53AB">
      <w:pPr>
        <w:jc w:val="right"/>
        <w:rPr>
          <w:rFonts w:ascii="Times New Roman" w:hAnsi="Times New Roman" w:cs="Times New Roman"/>
          <w:b/>
          <w:bCs/>
          <w:sz w:val="24"/>
          <w:szCs w:val="24"/>
        </w:rPr>
      </w:pPr>
    </w:p>
    <w:p w14:paraId="35747901" w14:textId="77777777" w:rsidR="007C53AB" w:rsidRPr="00B04090" w:rsidRDefault="007C53AB" w:rsidP="007C53AB">
      <w:pPr>
        <w:jc w:val="right"/>
        <w:rPr>
          <w:rFonts w:ascii="Times New Roman" w:hAnsi="Times New Roman" w:cs="Times New Roman"/>
          <w:b/>
          <w:bCs/>
          <w:sz w:val="24"/>
          <w:szCs w:val="24"/>
        </w:rPr>
      </w:pPr>
    </w:p>
    <w:p w14:paraId="5052FCD8" w14:textId="77777777" w:rsidR="007C53AB" w:rsidRPr="00B04090" w:rsidRDefault="007C53AB" w:rsidP="007C53AB">
      <w:pPr>
        <w:jc w:val="right"/>
        <w:rPr>
          <w:rFonts w:ascii="Times New Roman" w:hAnsi="Times New Roman" w:cs="Times New Roman"/>
          <w:b/>
          <w:bCs/>
          <w:sz w:val="24"/>
          <w:szCs w:val="24"/>
        </w:rPr>
      </w:pPr>
    </w:p>
    <w:p w14:paraId="1ABAD060" w14:textId="77777777" w:rsidR="007C53AB" w:rsidRPr="00B04090" w:rsidRDefault="007C53AB" w:rsidP="007C53AB">
      <w:pPr>
        <w:jc w:val="right"/>
        <w:rPr>
          <w:rFonts w:ascii="Times New Roman" w:hAnsi="Times New Roman" w:cs="Times New Roman"/>
          <w:b/>
          <w:bCs/>
          <w:sz w:val="24"/>
          <w:szCs w:val="24"/>
        </w:rPr>
      </w:pPr>
    </w:p>
    <w:p w14:paraId="0BD8A78E" w14:textId="77777777" w:rsidR="007C53AB" w:rsidRPr="00B04090" w:rsidRDefault="007C53AB" w:rsidP="007C53AB">
      <w:pPr>
        <w:jc w:val="right"/>
        <w:rPr>
          <w:rFonts w:ascii="Times New Roman" w:hAnsi="Times New Roman" w:cs="Times New Roman"/>
          <w:b/>
          <w:bCs/>
          <w:sz w:val="24"/>
          <w:szCs w:val="24"/>
        </w:rPr>
      </w:pPr>
    </w:p>
    <w:p w14:paraId="11A09A4D" w14:textId="77777777" w:rsidR="007C53AB" w:rsidRPr="00B04090" w:rsidRDefault="007C53AB" w:rsidP="007C53AB">
      <w:pPr>
        <w:jc w:val="right"/>
        <w:rPr>
          <w:rFonts w:ascii="Times New Roman" w:hAnsi="Times New Roman" w:cs="Times New Roman"/>
          <w:b/>
          <w:bCs/>
          <w:sz w:val="24"/>
          <w:szCs w:val="24"/>
        </w:rPr>
      </w:pPr>
    </w:p>
    <w:p w14:paraId="594C39CA" w14:textId="658A9CBB" w:rsidR="007C53AB" w:rsidRDefault="007C53AB" w:rsidP="007C53AB">
      <w:pPr>
        <w:jc w:val="center"/>
        <w:rPr>
          <w:rFonts w:ascii="Times New Roman" w:hAnsi="Times New Roman" w:cs="Times New Roman"/>
          <w:b/>
          <w:bCs/>
          <w:sz w:val="24"/>
          <w:szCs w:val="24"/>
        </w:rPr>
      </w:pPr>
      <w:r w:rsidRPr="00B04090">
        <w:rPr>
          <w:rFonts w:ascii="Times New Roman" w:hAnsi="Times New Roman" w:cs="Times New Roman"/>
          <w:b/>
          <w:bCs/>
          <w:sz w:val="24"/>
          <w:szCs w:val="24"/>
        </w:rPr>
        <w:t>Рабочая программа дисциплины</w:t>
      </w:r>
    </w:p>
    <w:p w14:paraId="11AB9EA8" w14:textId="77777777" w:rsidR="00B04090" w:rsidRPr="00B04090" w:rsidRDefault="00B04090" w:rsidP="007C53AB">
      <w:pPr>
        <w:jc w:val="center"/>
        <w:rPr>
          <w:rFonts w:ascii="Times New Roman" w:hAnsi="Times New Roman" w:cs="Times New Roman"/>
          <w:b/>
          <w:bCs/>
          <w:sz w:val="24"/>
          <w:szCs w:val="24"/>
        </w:rPr>
      </w:pPr>
    </w:p>
    <w:p w14:paraId="5C51CE9A" w14:textId="3EF2389D" w:rsidR="007C53AB" w:rsidRPr="007C53AB" w:rsidRDefault="007C53AB" w:rsidP="007C53AB">
      <w:pPr>
        <w:widowControl w:val="0"/>
        <w:jc w:val="center"/>
        <w:rPr>
          <w:rFonts w:ascii="Times New Roman" w:eastAsia="Segoe UI" w:hAnsi="Times New Roman" w:cs="Times New Roman"/>
          <w:b/>
          <w:sz w:val="24"/>
          <w:szCs w:val="24"/>
          <w:lang w:eastAsia="nl-NL"/>
        </w:rPr>
      </w:pPr>
      <w:r w:rsidRPr="007C53AB">
        <w:rPr>
          <w:rFonts w:ascii="Times New Roman" w:eastAsia="Segoe UI" w:hAnsi="Times New Roman" w:cs="Times New Roman"/>
          <w:b/>
          <w:sz w:val="24"/>
          <w:szCs w:val="24"/>
          <w:lang w:eastAsia="nl-NL"/>
        </w:rPr>
        <w:t>«ОП 01 Основы и</w:t>
      </w:r>
      <w:r w:rsidR="00B04090">
        <w:rPr>
          <w:rFonts w:ascii="Times New Roman" w:eastAsia="Times New Roman" w:hAnsi="Times New Roman" w:cs="Times New Roman"/>
          <w:b/>
          <w:sz w:val="24"/>
          <w:szCs w:val="24"/>
          <w:lang w:eastAsia="nl-NL"/>
        </w:rPr>
        <w:t xml:space="preserve">нженерной </w:t>
      </w:r>
      <w:r w:rsidRPr="007C53AB">
        <w:rPr>
          <w:rFonts w:ascii="Times New Roman" w:eastAsia="Times New Roman" w:hAnsi="Times New Roman" w:cs="Times New Roman"/>
          <w:b/>
          <w:sz w:val="24"/>
          <w:szCs w:val="24"/>
          <w:lang w:eastAsia="nl-NL"/>
        </w:rPr>
        <w:t xml:space="preserve">графики» </w:t>
      </w:r>
    </w:p>
    <w:p w14:paraId="496FCA14" w14:textId="77777777" w:rsidR="007C53AB" w:rsidRPr="007C53AB" w:rsidRDefault="007C53AB" w:rsidP="007C53A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0A83CD4" w14:textId="77777777" w:rsidR="007C53AB" w:rsidRPr="007C53AB" w:rsidRDefault="007C53AB" w:rsidP="007C53A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1326982" w14:textId="77777777" w:rsidR="007C53AB" w:rsidRPr="007C53AB" w:rsidRDefault="007C53AB" w:rsidP="007C53A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7606678E" w14:textId="77777777" w:rsidR="007C53AB" w:rsidRPr="007C53AB" w:rsidRDefault="007C53AB" w:rsidP="007C53A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EBFAFCA" w14:textId="77777777" w:rsidR="007C53AB" w:rsidRPr="007C53AB" w:rsidRDefault="007C53AB" w:rsidP="007C53A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AC7C64D" w14:textId="77777777" w:rsidR="007C53AB" w:rsidRPr="007C53AB" w:rsidRDefault="007C53AB" w:rsidP="007C53A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D0F63CB" w14:textId="77777777" w:rsidR="007C53AB" w:rsidRPr="007C53AB" w:rsidRDefault="007C53AB" w:rsidP="007C53A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2744B33" w14:textId="77777777" w:rsidR="007C53AB" w:rsidRPr="007C53AB" w:rsidRDefault="007C53AB" w:rsidP="007C53A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2759F18" w14:textId="77777777" w:rsidR="007C53AB" w:rsidRPr="007C53AB" w:rsidRDefault="007C53AB" w:rsidP="007C53A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5654512" w14:textId="77777777" w:rsidR="007C53AB" w:rsidRPr="007C53AB" w:rsidRDefault="007C53AB" w:rsidP="007C53A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9179CDB" w14:textId="77777777" w:rsidR="007C53AB" w:rsidRPr="007C53AB" w:rsidRDefault="007C53AB" w:rsidP="007C53A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9E944D0" w14:textId="77777777" w:rsidR="007C53AB" w:rsidRPr="007C53AB" w:rsidRDefault="007C53AB" w:rsidP="007C53A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501D5CD" w14:textId="77777777" w:rsidR="007C53AB" w:rsidRPr="007C53AB" w:rsidRDefault="007C53AB" w:rsidP="007C53A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273E514" w14:textId="77777777" w:rsidR="007C53AB" w:rsidRPr="007C53AB" w:rsidRDefault="007C53AB" w:rsidP="007C53A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5327EE4E" w14:textId="77777777" w:rsidR="007C53AB" w:rsidRPr="007C53AB" w:rsidRDefault="007C53AB" w:rsidP="007C53AB">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sidRPr="007C53AB">
        <w:rPr>
          <w:rFonts w:ascii="Times New Roman" w:eastAsia="Times New Roman" w:hAnsi="Times New Roman" w:cs="Times New Roman"/>
          <w:b/>
          <w:bCs/>
          <w:kern w:val="36"/>
          <w:sz w:val="24"/>
          <w:szCs w:val="24"/>
          <w:lang w:eastAsia="ru-RU"/>
        </w:rPr>
        <w:t>2024г.</w:t>
      </w:r>
    </w:p>
    <w:p w14:paraId="3DEE0F76" w14:textId="77777777" w:rsidR="007C53AB" w:rsidRPr="007C53AB" w:rsidRDefault="007C53AB" w:rsidP="007C53AB">
      <w:pPr>
        <w:widowControl w:val="0"/>
        <w:jc w:val="center"/>
        <w:rPr>
          <w:rFonts w:ascii="Times New Roman" w:eastAsia="Times New Roman" w:hAnsi="Times New Roman" w:cs="Times New Roman"/>
          <w:b/>
          <w:bCs/>
          <w:sz w:val="24"/>
          <w:szCs w:val="24"/>
          <w:lang w:eastAsia="nl-NL"/>
        </w:rPr>
      </w:pPr>
    </w:p>
    <w:p w14:paraId="70D3F5A2" w14:textId="77777777" w:rsidR="007C53AB" w:rsidRPr="007C53AB" w:rsidRDefault="007C53AB" w:rsidP="007C53AB">
      <w:pPr>
        <w:rPr>
          <w:rFonts w:ascii="Times New Roman Полужирный" w:eastAsia="Segoe UI" w:hAnsi="Times New Roman Полужирный" w:cs="Times New Roman"/>
          <w:b/>
          <w:bCs/>
          <w:caps/>
          <w:kern w:val="32"/>
          <w:sz w:val="24"/>
          <w:szCs w:val="24"/>
          <w:lang w:val="x-none" w:eastAsia="x-none"/>
        </w:rPr>
      </w:pPr>
      <w:r w:rsidRPr="007C53AB">
        <w:br w:type="page"/>
      </w:r>
    </w:p>
    <w:p w14:paraId="0E834AE8" w14:textId="77777777" w:rsidR="007C53AB" w:rsidRPr="007C53AB" w:rsidRDefault="007C53AB" w:rsidP="007C53AB">
      <w:pPr>
        <w:keepNext/>
        <w:spacing w:after="120"/>
        <w:jc w:val="center"/>
        <w:outlineLvl w:val="0"/>
        <w:rPr>
          <w:rFonts w:ascii="Times New Roman" w:eastAsia="Segoe UI" w:hAnsi="Times New Roman" w:cs="Times New Roman"/>
          <w:b/>
          <w:bCs/>
          <w:caps/>
          <w:kern w:val="32"/>
          <w:sz w:val="24"/>
          <w:szCs w:val="24"/>
          <w:lang w:eastAsia="x-none"/>
        </w:rPr>
      </w:pPr>
      <w:r w:rsidRPr="007C53AB">
        <w:rPr>
          <w:rFonts w:ascii="Times New Roman" w:eastAsia="Segoe UI" w:hAnsi="Times New Roman" w:cs="Times New Roman"/>
          <w:b/>
          <w:bCs/>
          <w:caps/>
          <w:kern w:val="32"/>
          <w:sz w:val="24"/>
          <w:szCs w:val="24"/>
          <w:lang w:eastAsia="x-none"/>
        </w:rPr>
        <w:lastRenderedPageBreak/>
        <w:t>СОДЕРЖАНИЕ ПРОГРАММЫ</w:t>
      </w:r>
    </w:p>
    <w:p w14:paraId="5DDD4DEB" w14:textId="77777777" w:rsidR="007C53AB" w:rsidRPr="00A2433D" w:rsidRDefault="007C53AB" w:rsidP="007C53AB">
      <w:pPr>
        <w:tabs>
          <w:tab w:val="right" w:leader="dot" w:pos="9639"/>
        </w:tabs>
        <w:spacing w:before="120" w:line="276" w:lineRule="auto"/>
        <w:rPr>
          <w:rFonts w:eastAsiaTheme="minorEastAsia"/>
          <w:noProof/>
          <w:lang w:eastAsia="ru-RU"/>
        </w:rPr>
      </w:pPr>
      <w:r w:rsidRPr="00A2433D">
        <w:rPr>
          <w:rFonts w:ascii="Times New Roman" w:hAnsi="Times New Roman" w:cs="Times New Roman"/>
          <w:noProof/>
        </w:rPr>
        <w:fldChar w:fldCharType="begin"/>
      </w:r>
      <w:r w:rsidRPr="00A2433D">
        <w:rPr>
          <w:rFonts w:ascii="Times New Roman" w:hAnsi="Times New Roman" w:cs="Times New Roman"/>
          <w:noProof/>
        </w:rPr>
        <w:instrText xml:space="preserve"> TOC \h \z \t "Раздел 1;1;Раздел 1.1;2" </w:instrText>
      </w:r>
      <w:r w:rsidRPr="00A2433D">
        <w:rPr>
          <w:rFonts w:ascii="Times New Roman" w:hAnsi="Times New Roman" w:cs="Times New Roman"/>
          <w:noProof/>
        </w:rPr>
        <w:fldChar w:fldCharType="separate"/>
      </w:r>
      <w:hyperlink w:anchor="_Toc156825287" w:history="1">
        <w:r w:rsidRPr="00A2433D">
          <w:rPr>
            <w:rFonts w:ascii="Times New Roman" w:hAnsi="Times New Roman" w:cs="Times New Roman"/>
            <w:b/>
            <w:bCs/>
            <w:noProof/>
          </w:rPr>
          <w:t>СОДЕРЖАНИЕ ПРОГРАММЫ</w:t>
        </w:r>
        <w:r w:rsidRPr="00A2433D">
          <w:rPr>
            <w:rFonts w:ascii="Times New Roman" w:hAnsi="Times New Roman" w:cs="Times New Roman"/>
            <w:b/>
            <w:bCs/>
            <w:noProof/>
            <w:webHidden/>
          </w:rPr>
          <w:tab/>
        </w:r>
        <w:r w:rsidRPr="00A2433D">
          <w:rPr>
            <w:rFonts w:ascii="Times New Roman" w:hAnsi="Times New Roman" w:cs="Times New Roman"/>
            <w:b/>
            <w:bCs/>
            <w:noProof/>
            <w:webHidden/>
          </w:rPr>
          <w:fldChar w:fldCharType="begin"/>
        </w:r>
        <w:r w:rsidRPr="00A2433D">
          <w:rPr>
            <w:rFonts w:ascii="Times New Roman" w:hAnsi="Times New Roman" w:cs="Times New Roman"/>
            <w:b/>
            <w:bCs/>
            <w:noProof/>
            <w:webHidden/>
          </w:rPr>
          <w:instrText xml:space="preserve"> PAGEREF _Toc156825287 \h </w:instrText>
        </w:r>
        <w:r w:rsidRPr="00A2433D">
          <w:rPr>
            <w:rFonts w:ascii="Times New Roman" w:hAnsi="Times New Roman" w:cs="Times New Roman"/>
            <w:b/>
            <w:bCs/>
            <w:noProof/>
            <w:webHidden/>
          </w:rPr>
        </w:r>
        <w:r w:rsidRPr="00A2433D">
          <w:rPr>
            <w:rFonts w:ascii="Times New Roman" w:hAnsi="Times New Roman" w:cs="Times New Roman"/>
            <w:b/>
            <w:bCs/>
            <w:noProof/>
            <w:webHidden/>
          </w:rPr>
          <w:fldChar w:fldCharType="separate"/>
        </w:r>
        <w:r w:rsidRPr="00A2433D">
          <w:rPr>
            <w:rFonts w:ascii="Times New Roman" w:hAnsi="Times New Roman" w:cs="Times New Roman"/>
            <w:b/>
            <w:bCs/>
            <w:noProof/>
            <w:webHidden/>
          </w:rPr>
          <w:t>3</w:t>
        </w:r>
        <w:r w:rsidRPr="00A2433D">
          <w:rPr>
            <w:rFonts w:ascii="Times New Roman" w:hAnsi="Times New Roman" w:cs="Times New Roman"/>
            <w:b/>
            <w:bCs/>
            <w:noProof/>
            <w:webHidden/>
          </w:rPr>
          <w:fldChar w:fldCharType="end"/>
        </w:r>
      </w:hyperlink>
    </w:p>
    <w:p w14:paraId="0E030D96" w14:textId="77777777" w:rsidR="007C53AB" w:rsidRPr="00A2433D" w:rsidRDefault="006158BE" w:rsidP="007C53AB">
      <w:pPr>
        <w:tabs>
          <w:tab w:val="right" w:leader="dot" w:pos="9639"/>
        </w:tabs>
        <w:spacing w:before="120" w:line="276" w:lineRule="auto"/>
        <w:rPr>
          <w:rFonts w:eastAsiaTheme="minorEastAsia"/>
          <w:noProof/>
          <w:lang w:eastAsia="ru-RU"/>
        </w:rPr>
      </w:pPr>
      <w:hyperlink w:anchor="_Toc156825288" w:history="1">
        <w:r w:rsidR="007C53AB" w:rsidRPr="00A2433D">
          <w:rPr>
            <w:rFonts w:ascii="Times New Roman" w:hAnsi="Times New Roman" w:cs="Times New Roman"/>
            <w:b/>
            <w:bCs/>
            <w:noProof/>
          </w:rPr>
          <w:t>1. Общая характеристика</w:t>
        </w:r>
        <w:r w:rsidR="007C53AB" w:rsidRPr="00A2433D">
          <w:rPr>
            <w:rFonts w:ascii="Times New Roman" w:hAnsi="Times New Roman" w:cs="Times New Roman"/>
            <w:b/>
            <w:bCs/>
            <w:noProof/>
            <w:webHidden/>
          </w:rPr>
          <w:tab/>
        </w:r>
        <w:r w:rsidR="007C53AB" w:rsidRPr="00A2433D">
          <w:rPr>
            <w:rFonts w:ascii="Times New Roman" w:hAnsi="Times New Roman" w:cs="Times New Roman"/>
            <w:b/>
            <w:bCs/>
            <w:noProof/>
            <w:webHidden/>
          </w:rPr>
          <w:fldChar w:fldCharType="begin"/>
        </w:r>
        <w:r w:rsidR="007C53AB" w:rsidRPr="00A2433D">
          <w:rPr>
            <w:rFonts w:ascii="Times New Roman" w:hAnsi="Times New Roman" w:cs="Times New Roman"/>
            <w:b/>
            <w:bCs/>
            <w:noProof/>
            <w:webHidden/>
          </w:rPr>
          <w:instrText xml:space="preserve"> PAGEREF _Toc156825288 \h </w:instrText>
        </w:r>
        <w:r w:rsidR="007C53AB" w:rsidRPr="00A2433D">
          <w:rPr>
            <w:rFonts w:ascii="Times New Roman" w:hAnsi="Times New Roman" w:cs="Times New Roman"/>
            <w:b/>
            <w:bCs/>
            <w:noProof/>
            <w:webHidden/>
          </w:rPr>
        </w:r>
        <w:r w:rsidR="007C53AB" w:rsidRPr="00A2433D">
          <w:rPr>
            <w:rFonts w:ascii="Times New Roman" w:hAnsi="Times New Roman" w:cs="Times New Roman"/>
            <w:b/>
            <w:bCs/>
            <w:noProof/>
            <w:webHidden/>
          </w:rPr>
          <w:fldChar w:fldCharType="separate"/>
        </w:r>
        <w:r w:rsidR="007C53AB" w:rsidRPr="00A2433D">
          <w:rPr>
            <w:rFonts w:ascii="Times New Roman" w:hAnsi="Times New Roman" w:cs="Times New Roman"/>
            <w:b/>
            <w:bCs/>
            <w:noProof/>
            <w:webHidden/>
          </w:rPr>
          <w:t>4</w:t>
        </w:r>
        <w:r w:rsidR="007C53AB" w:rsidRPr="00A2433D">
          <w:rPr>
            <w:rFonts w:ascii="Times New Roman" w:hAnsi="Times New Roman" w:cs="Times New Roman"/>
            <w:b/>
            <w:bCs/>
            <w:noProof/>
            <w:webHidden/>
          </w:rPr>
          <w:fldChar w:fldCharType="end"/>
        </w:r>
      </w:hyperlink>
    </w:p>
    <w:p w14:paraId="262CE579" w14:textId="77777777" w:rsidR="007C53AB" w:rsidRPr="00A2433D" w:rsidRDefault="006158BE" w:rsidP="007C53AB">
      <w:pPr>
        <w:tabs>
          <w:tab w:val="right" w:leader="dot" w:pos="9639"/>
        </w:tabs>
        <w:spacing w:before="120"/>
        <w:ind w:left="240"/>
        <w:rPr>
          <w:rFonts w:eastAsiaTheme="minorEastAsia"/>
          <w:noProof/>
          <w:lang w:eastAsia="ru-RU"/>
        </w:rPr>
      </w:pPr>
      <w:hyperlink w:anchor="_Toc156825289" w:history="1">
        <w:r w:rsidR="007C53AB" w:rsidRPr="00A2433D">
          <w:rPr>
            <w:rFonts w:ascii="Times New Roman" w:eastAsia="Segoe UI" w:hAnsi="Times New Roman" w:cs="Times New Roman"/>
            <w:noProof/>
            <w:sz w:val="24"/>
            <w:szCs w:val="24"/>
            <w:lang w:eastAsia="ru-RU"/>
          </w:rPr>
          <w:t>1.1. Цель и место дисциплины в структуре образовательной программы</w:t>
        </w:r>
        <w:r w:rsidR="007C53AB" w:rsidRPr="00A2433D">
          <w:rPr>
            <w:rFonts w:ascii="Times New Roman" w:eastAsia="Times New Roman" w:hAnsi="Times New Roman" w:cs="Times New Roman"/>
            <w:noProof/>
            <w:webHidden/>
            <w:sz w:val="24"/>
            <w:szCs w:val="24"/>
            <w:lang w:eastAsia="ru-RU"/>
          </w:rPr>
          <w:tab/>
        </w:r>
        <w:r w:rsidR="007C53AB" w:rsidRPr="00A2433D">
          <w:rPr>
            <w:rFonts w:ascii="Times New Roman" w:eastAsia="Times New Roman" w:hAnsi="Times New Roman" w:cs="Times New Roman"/>
            <w:noProof/>
            <w:webHidden/>
            <w:sz w:val="24"/>
            <w:szCs w:val="24"/>
            <w:lang w:eastAsia="ru-RU"/>
          </w:rPr>
          <w:fldChar w:fldCharType="begin"/>
        </w:r>
        <w:r w:rsidR="007C53AB" w:rsidRPr="00A2433D">
          <w:rPr>
            <w:rFonts w:ascii="Times New Roman" w:eastAsia="Times New Roman" w:hAnsi="Times New Roman" w:cs="Times New Roman"/>
            <w:noProof/>
            <w:webHidden/>
            <w:sz w:val="24"/>
            <w:szCs w:val="24"/>
            <w:lang w:eastAsia="ru-RU"/>
          </w:rPr>
          <w:instrText xml:space="preserve"> PAGEREF _Toc156825289 \h </w:instrText>
        </w:r>
        <w:r w:rsidR="007C53AB" w:rsidRPr="00A2433D">
          <w:rPr>
            <w:rFonts w:ascii="Times New Roman" w:eastAsia="Times New Roman" w:hAnsi="Times New Roman" w:cs="Times New Roman"/>
            <w:noProof/>
            <w:webHidden/>
            <w:sz w:val="24"/>
            <w:szCs w:val="24"/>
            <w:lang w:eastAsia="ru-RU"/>
          </w:rPr>
        </w:r>
        <w:r w:rsidR="007C53AB" w:rsidRPr="00A2433D">
          <w:rPr>
            <w:rFonts w:ascii="Times New Roman" w:eastAsia="Times New Roman" w:hAnsi="Times New Roman" w:cs="Times New Roman"/>
            <w:noProof/>
            <w:webHidden/>
            <w:sz w:val="24"/>
            <w:szCs w:val="24"/>
            <w:lang w:eastAsia="ru-RU"/>
          </w:rPr>
          <w:fldChar w:fldCharType="separate"/>
        </w:r>
        <w:r w:rsidR="007C53AB" w:rsidRPr="00A2433D">
          <w:rPr>
            <w:rFonts w:ascii="Times New Roman" w:eastAsia="Times New Roman" w:hAnsi="Times New Roman" w:cs="Times New Roman"/>
            <w:noProof/>
            <w:webHidden/>
            <w:sz w:val="24"/>
            <w:szCs w:val="24"/>
            <w:lang w:eastAsia="ru-RU"/>
          </w:rPr>
          <w:t>4</w:t>
        </w:r>
        <w:r w:rsidR="007C53AB" w:rsidRPr="00A2433D">
          <w:rPr>
            <w:rFonts w:ascii="Times New Roman" w:eastAsia="Times New Roman" w:hAnsi="Times New Roman" w:cs="Times New Roman"/>
            <w:noProof/>
            <w:webHidden/>
            <w:sz w:val="24"/>
            <w:szCs w:val="24"/>
            <w:lang w:eastAsia="ru-RU"/>
          </w:rPr>
          <w:fldChar w:fldCharType="end"/>
        </w:r>
      </w:hyperlink>
    </w:p>
    <w:p w14:paraId="236C0C5B" w14:textId="77777777" w:rsidR="007C53AB" w:rsidRPr="00A2433D" w:rsidRDefault="006158BE" w:rsidP="007C53AB">
      <w:pPr>
        <w:tabs>
          <w:tab w:val="right" w:leader="dot" w:pos="9639"/>
        </w:tabs>
        <w:spacing w:before="120" w:line="360" w:lineRule="auto"/>
        <w:ind w:left="240"/>
        <w:rPr>
          <w:rFonts w:ascii="Times New Roman" w:eastAsia="Times New Roman" w:hAnsi="Times New Roman" w:cs="Times New Roman"/>
          <w:noProof/>
          <w:sz w:val="24"/>
          <w:szCs w:val="24"/>
          <w:lang w:eastAsia="ru-RU"/>
        </w:rPr>
      </w:pPr>
      <w:hyperlink w:anchor="_Toc156825290" w:history="1">
        <w:r w:rsidR="007C53AB" w:rsidRPr="00A2433D">
          <w:rPr>
            <w:rFonts w:ascii="Times New Roman" w:eastAsia="Segoe UI" w:hAnsi="Times New Roman" w:cs="Times New Roman"/>
            <w:noProof/>
            <w:sz w:val="24"/>
            <w:szCs w:val="24"/>
            <w:lang w:eastAsia="ru-RU"/>
          </w:rPr>
          <w:t>1.2. Планируемые результаты освоения дисциплины</w:t>
        </w:r>
        <w:r w:rsidR="007C53AB" w:rsidRPr="00A2433D">
          <w:rPr>
            <w:rFonts w:ascii="Times New Roman" w:eastAsia="Times New Roman" w:hAnsi="Times New Roman" w:cs="Times New Roman"/>
            <w:noProof/>
            <w:webHidden/>
            <w:sz w:val="24"/>
            <w:szCs w:val="24"/>
            <w:lang w:eastAsia="ru-RU"/>
          </w:rPr>
          <w:tab/>
        </w:r>
        <w:r w:rsidR="007C53AB" w:rsidRPr="00A2433D">
          <w:rPr>
            <w:rFonts w:ascii="Times New Roman" w:eastAsia="Times New Roman" w:hAnsi="Times New Roman" w:cs="Times New Roman"/>
            <w:noProof/>
            <w:webHidden/>
            <w:sz w:val="24"/>
            <w:szCs w:val="24"/>
            <w:lang w:eastAsia="ru-RU"/>
          </w:rPr>
          <w:fldChar w:fldCharType="begin"/>
        </w:r>
        <w:r w:rsidR="007C53AB" w:rsidRPr="00A2433D">
          <w:rPr>
            <w:rFonts w:ascii="Times New Roman" w:eastAsia="Times New Roman" w:hAnsi="Times New Roman" w:cs="Times New Roman"/>
            <w:noProof/>
            <w:webHidden/>
            <w:sz w:val="24"/>
            <w:szCs w:val="24"/>
            <w:lang w:eastAsia="ru-RU"/>
          </w:rPr>
          <w:instrText xml:space="preserve"> PAGEREF _Toc156825290 \h </w:instrText>
        </w:r>
        <w:r w:rsidR="007C53AB" w:rsidRPr="00A2433D">
          <w:rPr>
            <w:rFonts w:ascii="Times New Roman" w:eastAsia="Times New Roman" w:hAnsi="Times New Roman" w:cs="Times New Roman"/>
            <w:noProof/>
            <w:webHidden/>
            <w:sz w:val="24"/>
            <w:szCs w:val="24"/>
            <w:lang w:eastAsia="ru-RU"/>
          </w:rPr>
        </w:r>
        <w:r w:rsidR="007C53AB" w:rsidRPr="00A2433D">
          <w:rPr>
            <w:rFonts w:ascii="Times New Roman" w:eastAsia="Times New Roman" w:hAnsi="Times New Roman" w:cs="Times New Roman"/>
            <w:noProof/>
            <w:webHidden/>
            <w:sz w:val="24"/>
            <w:szCs w:val="24"/>
            <w:lang w:eastAsia="ru-RU"/>
          </w:rPr>
          <w:fldChar w:fldCharType="separate"/>
        </w:r>
        <w:r w:rsidR="007C53AB" w:rsidRPr="00A2433D">
          <w:rPr>
            <w:rFonts w:ascii="Times New Roman" w:eastAsia="Times New Roman" w:hAnsi="Times New Roman" w:cs="Times New Roman"/>
            <w:noProof/>
            <w:webHidden/>
            <w:sz w:val="24"/>
            <w:szCs w:val="24"/>
            <w:lang w:eastAsia="ru-RU"/>
          </w:rPr>
          <w:t>4</w:t>
        </w:r>
        <w:r w:rsidR="007C53AB" w:rsidRPr="00A2433D">
          <w:rPr>
            <w:rFonts w:ascii="Times New Roman" w:eastAsia="Times New Roman" w:hAnsi="Times New Roman" w:cs="Times New Roman"/>
            <w:noProof/>
            <w:webHidden/>
            <w:sz w:val="24"/>
            <w:szCs w:val="24"/>
            <w:lang w:eastAsia="ru-RU"/>
          </w:rPr>
          <w:fldChar w:fldCharType="end"/>
        </w:r>
      </w:hyperlink>
    </w:p>
    <w:p w14:paraId="0322B7C9" w14:textId="77777777" w:rsidR="007C53AB" w:rsidRPr="00A2433D" w:rsidRDefault="007C53AB" w:rsidP="007C53AB">
      <w:pPr>
        <w:numPr>
          <w:ilvl w:val="1"/>
          <w:numId w:val="14"/>
        </w:numPr>
        <w:spacing w:after="120" w:line="360" w:lineRule="auto"/>
        <w:ind w:hanging="436"/>
        <w:contextualSpacing/>
        <w:rPr>
          <w:rFonts w:ascii="Times New Roman" w:hAnsi="Times New Roman" w:cs="Times New Roman"/>
          <w:sz w:val="24"/>
          <w:szCs w:val="24"/>
        </w:rPr>
      </w:pPr>
      <w:r w:rsidRPr="00A2433D">
        <w:rPr>
          <w:rFonts w:ascii="Times New Roman" w:hAnsi="Times New Roman" w:cs="Times New Roman"/>
          <w:sz w:val="24"/>
          <w:szCs w:val="24"/>
        </w:rPr>
        <w:t>Обоснование часов вариативной части ОПОП-П……………………………………   …7</w:t>
      </w:r>
    </w:p>
    <w:p w14:paraId="65F13A63" w14:textId="77777777" w:rsidR="007C53AB" w:rsidRPr="00A2433D" w:rsidRDefault="006158BE" w:rsidP="007C53AB">
      <w:pPr>
        <w:tabs>
          <w:tab w:val="right" w:leader="dot" w:pos="9639"/>
        </w:tabs>
        <w:spacing w:before="120" w:line="276" w:lineRule="auto"/>
        <w:rPr>
          <w:rFonts w:eastAsiaTheme="minorEastAsia"/>
          <w:noProof/>
          <w:lang w:eastAsia="ru-RU"/>
        </w:rPr>
      </w:pPr>
      <w:hyperlink w:anchor="_Toc156825291" w:history="1">
        <w:r w:rsidR="007C53AB" w:rsidRPr="00A2433D">
          <w:rPr>
            <w:rFonts w:ascii="Times New Roman" w:hAnsi="Times New Roman" w:cs="Times New Roman"/>
            <w:b/>
            <w:bCs/>
            <w:noProof/>
          </w:rPr>
          <w:t>2. Структура и содержание ДИСЦИПЛИНЫ</w:t>
        </w:r>
        <w:r w:rsidR="007C53AB" w:rsidRPr="00A2433D">
          <w:rPr>
            <w:rFonts w:ascii="Times New Roman" w:hAnsi="Times New Roman" w:cs="Times New Roman"/>
            <w:b/>
            <w:bCs/>
            <w:noProof/>
            <w:webHidden/>
          </w:rPr>
          <w:tab/>
        </w:r>
      </w:hyperlink>
      <w:r w:rsidR="007C53AB" w:rsidRPr="00A2433D">
        <w:rPr>
          <w:rFonts w:ascii="Times New Roman" w:hAnsi="Times New Roman" w:cs="Times New Roman"/>
          <w:b/>
          <w:bCs/>
          <w:noProof/>
        </w:rPr>
        <w:t>9</w:t>
      </w:r>
    </w:p>
    <w:p w14:paraId="7259D3C9" w14:textId="77777777" w:rsidR="007C53AB" w:rsidRPr="00A2433D" w:rsidRDefault="006158BE" w:rsidP="007C53AB">
      <w:pPr>
        <w:tabs>
          <w:tab w:val="right" w:leader="dot" w:pos="9639"/>
        </w:tabs>
        <w:spacing w:before="120"/>
        <w:ind w:left="240"/>
        <w:rPr>
          <w:rFonts w:eastAsiaTheme="minorEastAsia"/>
          <w:noProof/>
          <w:lang w:eastAsia="ru-RU"/>
        </w:rPr>
      </w:pPr>
      <w:hyperlink w:anchor="_Toc156825292" w:history="1">
        <w:r w:rsidR="007C53AB" w:rsidRPr="00A2433D">
          <w:rPr>
            <w:rFonts w:ascii="Times New Roman" w:eastAsia="Segoe UI" w:hAnsi="Times New Roman" w:cs="Times New Roman"/>
            <w:noProof/>
            <w:sz w:val="24"/>
            <w:szCs w:val="24"/>
            <w:lang w:eastAsia="ru-RU"/>
          </w:rPr>
          <w:t>2.1. Трудоемкость освоения дисциплины</w:t>
        </w:r>
        <w:r w:rsidR="007C53AB" w:rsidRPr="00A2433D">
          <w:rPr>
            <w:rFonts w:ascii="Times New Roman" w:eastAsia="Times New Roman" w:hAnsi="Times New Roman" w:cs="Times New Roman"/>
            <w:noProof/>
            <w:webHidden/>
            <w:sz w:val="24"/>
            <w:szCs w:val="24"/>
            <w:lang w:eastAsia="ru-RU"/>
          </w:rPr>
          <w:tab/>
        </w:r>
      </w:hyperlink>
      <w:r w:rsidR="007C53AB" w:rsidRPr="00A2433D">
        <w:rPr>
          <w:rFonts w:ascii="Times New Roman" w:eastAsia="Times New Roman" w:hAnsi="Times New Roman" w:cs="Times New Roman"/>
          <w:noProof/>
          <w:sz w:val="24"/>
          <w:szCs w:val="24"/>
          <w:lang w:eastAsia="ru-RU"/>
        </w:rPr>
        <w:t>9</w:t>
      </w:r>
    </w:p>
    <w:p w14:paraId="7B1EC578" w14:textId="77777777" w:rsidR="007C53AB" w:rsidRPr="00A2433D" w:rsidRDefault="006158BE" w:rsidP="007C53AB">
      <w:pPr>
        <w:tabs>
          <w:tab w:val="right" w:leader="dot" w:pos="9639"/>
        </w:tabs>
        <w:spacing w:before="120"/>
        <w:ind w:left="240"/>
        <w:rPr>
          <w:rFonts w:eastAsiaTheme="minorEastAsia"/>
          <w:noProof/>
          <w:lang w:eastAsia="ru-RU"/>
        </w:rPr>
      </w:pPr>
      <w:hyperlink w:anchor="_Toc156825293" w:history="1">
        <w:r w:rsidR="007C53AB" w:rsidRPr="00A2433D">
          <w:rPr>
            <w:rFonts w:ascii="Times New Roman" w:eastAsia="Segoe UI" w:hAnsi="Times New Roman" w:cs="Times New Roman"/>
            <w:noProof/>
            <w:sz w:val="24"/>
            <w:szCs w:val="24"/>
            <w:lang w:eastAsia="ru-RU"/>
          </w:rPr>
          <w:t>2.2. Содержание дисциплины</w:t>
        </w:r>
        <w:r w:rsidR="007C53AB" w:rsidRPr="00A2433D">
          <w:rPr>
            <w:rFonts w:ascii="Times New Roman" w:eastAsia="Times New Roman" w:hAnsi="Times New Roman" w:cs="Times New Roman"/>
            <w:noProof/>
            <w:webHidden/>
            <w:sz w:val="24"/>
            <w:szCs w:val="24"/>
            <w:lang w:eastAsia="ru-RU"/>
          </w:rPr>
          <w:tab/>
        </w:r>
      </w:hyperlink>
      <w:r w:rsidR="007C53AB" w:rsidRPr="00A2433D">
        <w:rPr>
          <w:rFonts w:ascii="Times New Roman" w:eastAsia="Times New Roman" w:hAnsi="Times New Roman" w:cs="Times New Roman"/>
          <w:noProof/>
          <w:sz w:val="24"/>
          <w:szCs w:val="24"/>
          <w:lang w:eastAsia="ru-RU"/>
        </w:rPr>
        <w:t>10</w:t>
      </w:r>
    </w:p>
    <w:p w14:paraId="668A8BBF" w14:textId="77777777" w:rsidR="007C53AB" w:rsidRPr="00A2433D" w:rsidRDefault="006158BE" w:rsidP="007C53AB">
      <w:pPr>
        <w:tabs>
          <w:tab w:val="right" w:leader="dot" w:pos="9639"/>
        </w:tabs>
        <w:spacing w:before="120" w:line="276" w:lineRule="auto"/>
        <w:rPr>
          <w:rFonts w:eastAsiaTheme="minorEastAsia"/>
          <w:noProof/>
          <w:lang w:eastAsia="ru-RU"/>
        </w:rPr>
      </w:pPr>
      <w:hyperlink w:anchor="_Toc156825296" w:history="1">
        <w:r w:rsidR="007C53AB" w:rsidRPr="00A2433D">
          <w:rPr>
            <w:rFonts w:ascii="Times New Roman" w:hAnsi="Times New Roman" w:cs="Times New Roman"/>
            <w:b/>
            <w:bCs/>
            <w:noProof/>
          </w:rPr>
          <w:t>3. Условия реализации ДИСЦИПЛИНЫ</w:t>
        </w:r>
        <w:r w:rsidR="007C53AB" w:rsidRPr="00A2433D">
          <w:rPr>
            <w:rFonts w:ascii="Times New Roman" w:hAnsi="Times New Roman" w:cs="Times New Roman"/>
            <w:b/>
            <w:bCs/>
            <w:noProof/>
            <w:webHidden/>
          </w:rPr>
          <w:tab/>
        </w:r>
      </w:hyperlink>
      <w:r w:rsidR="007C53AB" w:rsidRPr="00A2433D">
        <w:rPr>
          <w:rFonts w:ascii="Times New Roman" w:hAnsi="Times New Roman" w:cs="Times New Roman"/>
          <w:b/>
          <w:bCs/>
          <w:noProof/>
        </w:rPr>
        <w:t>13</w:t>
      </w:r>
    </w:p>
    <w:p w14:paraId="6C2001AA" w14:textId="77777777" w:rsidR="007C53AB" w:rsidRPr="00A2433D" w:rsidRDefault="006158BE" w:rsidP="007C53AB">
      <w:pPr>
        <w:tabs>
          <w:tab w:val="right" w:leader="dot" w:pos="9639"/>
        </w:tabs>
        <w:spacing w:before="120"/>
        <w:ind w:left="240"/>
        <w:rPr>
          <w:rFonts w:eastAsiaTheme="minorEastAsia"/>
          <w:noProof/>
          <w:lang w:eastAsia="ru-RU"/>
        </w:rPr>
      </w:pPr>
      <w:hyperlink w:anchor="_Toc156825297" w:history="1">
        <w:r w:rsidR="007C53AB" w:rsidRPr="00A2433D">
          <w:rPr>
            <w:rFonts w:ascii="Times New Roman" w:eastAsia="Segoe UI" w:hAnsi="Times New Roman" w:cs="Times New Roman"/>
            <w:noProof/>
            <w:sz w:val="24"/>
            <w:szCs w:val="24"/>
            <w:lang w:eastAsia="ru-RU"/>
          </w:rPr>
          <w:t>3.1. Материально-техническое обеспечение</w:t>
        </w:r>
        <w:r w:rsidR="007C53AB" w:rsidRPr="00A2433D">
          <w:rPr>
            <w:rFonts w:ascii="Times New Roman" w:eastAsia="Times New Roman" w:hAnsi="Times New Roman" w:cs="Times New Roman"/>
            <w:noProof/>
            <w:webHidden/>
            <w:sz w:val="24"/>
            <w:szCs w:val="24"/>
            <w:lang w:eastAsia="ru-RU"/>
          </w:rPr>
          <w:tab/>
        </w:r>
      </w:hyperlink>
      <w:r w:rsidR="007C53AB" w:rsidRPr="00A2433D">
        <w:rPr>
          <w:rFonts w:ascii="Times New Roman" w:eastAsia="Times New Roman" w:hAnsi="Times New Roman" w:cs="Times New Roman"/>
          <w:noProof/>
          <w:sz w:val="24"/>
          <w:szCs w:val="24"/>
          <w:lang w:eastAsia="ru-RU"/>
        </w:rPr>
        <w:t>13</w:t>
      </w:r>
    </w:p>
    <w:p w14:paraId="22ECCA73" w14:textId="77777777" w:rsidR="007C53AB" w:rsidRPr="00A2433D" w:rsidRDefault="006158BE" w:rsidP="007C53AB">
      <w:pPr>
        <w:tabs>
          <w:tab w:val="right" w:leader="dot" w:pos="9639"/>
        </w:tabs>
        <w:spacing w:before="120"/>
        <w:ind w:left="240"/>
        <w:rPr>
          <w:rFonts w:eastAsiaTheme="minorEastAsia"/>
          <w:noProof/>
          <w:lang w:eastAsia="ru-RU"/>
        </w:rPr>
      </w:pPr>
      <w:hyperlink w:anchor="_Toc156825298" w:history="1">
        <w:r w:rsidR="007C53AB" w:rsidRPr="00A2433D">
          <w:rPr>
            <w:rFonts w:ascii="Times New Roman" w:eastAsia="Segoe UI" w:hAnsi="Times New Roman" w:cs="Times New Roman"/>
            <w:noProof/>
            <w:sz w:val="24"/>
            <w:szCs w:val="24"/>
            <w:lang w:eastAsia="ru-RU"/>
          </w:rPr>
          <w:t>3.2. Учебно-методическое обеспечение</w:t>
        </w:r>
        <w:r w:rsidR="007C53AB" w:rsidRPr="00A2433D">
          <w:rPr>
            <w:rFonts w:ascii="Times New Roman" w:eastAsia="Times New Roman" w:hAnsi="Times New Roman" w:cs="Times New Roman"/>
            <w:noProof/>
            <w:webHidden/>
            <w:sz w:val="24"/>
            <w:szCs w:val="24"/>
            <w:lang w:eastAsia="ru-RU"/>
          </w:rPr>
          <w:tab/>
        </w:r>
      </w:hyperlink>
      <w:r w:rsidR="007C53AB" w:rsidRPr="00A2433D">
        <w:rPr>
          <w:rFonts w:ascii="Times New Roman" w:eastAsia="Times New Roman" w:hAnsi="Times New Roman" w:cs="Times New Roman"/>
          <w:noProof/>
          <w:sz w:val="24"/>
          <w:szCs w:val="24"/>
          <w:lang w:eastAsia="ru-RU"/>
        </w:rPr>
        <w:t>13</w:t>
      </w:r>
    </w:p>
    <w:p w14:paraId="711F62A2" w14:textId="77777777" w:rsidR="007C53AB" w:rsidRPr="00A2433D" w:rsidRDefault="006158BE" w:rsidP="007C53AB">
      <w:pPr>
        <w:tabs>
          <w:tab w:val="right" w:leader="dot" w:pos="9639"/>
        </w:tabs>
        <w:spacing w:before="120" w:line="276" w:lineRule="auto"/>
        <w:rPr>
          <w:rFonts w:eastAsiaTheme="minorEastAsia"/>
          <w:noProof/>
          <w:lang w:eastAsia="ru-RU"/>
        </w:rPr>
      </w:pPr>
      <w:hyperlink w:anchor="_Toc156825299" w:history="1">
        <w:r w:rsidR="007C53AB" w:rsidRPr="00A2433D">
          <w:rPr>
            <w:rFonts w:ascii="Times New Roman" w:hAnsi="Times New Roman" w:cs="Times New Roman"/>
            <w:b/>
            <w:bCs/>
            <w:noProof/>
          </w:rPr>
          <w:t>4. Контроль и оценка результатов  освоения ДИСЦИПЛИНЫ</w:t>
        </w:r>
        <w:r w:rsidR="007C53AB" w:rsidRPr="00A2433D">
          <w:rPr>
            <w:rFonts w:ascii="Times New Roman" w:hAnsi="Times New Roman" w:cs="Times New Roman"/>
            <w:b/>
            <w:bCs/>
            <w:noProof/>
            <w:webHidden/>
          </w:rPr>
          <w:tab/>
        </w:r>
      </w:hyperlink>
      <w:r w:rsidR="007C53AB" w:rsidRPr="00A2433D">
        <w:rPr>
          <w:rFonts w:ascii="Times New Roman" w:hAnsi="Times New Roman" w:cs="Times New Roman"/>
          <w:b/>
          <w:bCs/>
          <w:noProof/>
        </w:rPr>
        <w:t>14</w:t>
      </w:r>
    </w:p>
    <w:p w14:paraId="5C17DE48" w14:textId="77777777" w:rsidR="007C53AB" w:rsidRPr="00A2433D" w:rsidRDefault="007C53AB" w:rsidP="007C53AB">
      <w:pPr>
        <w:keepNext/>
        <w:spacing w:after="120"/>
        <w:outlineLvl w:val="0"/>
        <w:rPr>
          <w:rFonts w:ascii="Times New Roman" w:eastAsia="Segoe UI" w:hAnsi="Times New Roman" w:cs="Times New Roman"/>
          <w:caps/>
          <w:kern w:val="32"/>
          <w:sz w:val="24"/>
          <w:szCs w:val="24"/>
          <w:lang w:eastAsia="x-none"/>
        </w:rPr>
      </w:pPr>
      <w:r w:rsidRPr="00A2433D">
        <w:rPr>
          <w:rFonts w:ascii="Times New Roman" w:eastAsia="Segoe UI" w:hAnsi="Times New Roman" w:cs="Times New Roman"/>
          <w:caps/>
          <w:kern w:val="32"/>
          <w:sz w:val="24"/>
          <w:szCs w:val="24"/>
          <w:lang w:eastAsia="x-none"/>
        </w:rPr>
        <w:fldChar w:fldCharType="end"/>
      </w:r>
    </w:p>
    <w:p w14:paraId="1AB74CB2" w14:textId="77777777" w:rsidR="007C53AB" w:rsidRPr="00A2433D" w:rsidRDefault="007C53AB" w:rsidP="007C53AB">
      <w:pPr>
        <w:keepNext/>
        <w:spacing w:after="120"/>
        <w:outlineLvl w:val="0"/>
        <w:rPr>
          <w:rFonts w:ascii="Times New Roman" w:eastAsia="Segoe UI" w:hAnsi="Times New Roman" w:cs="Times New Roman"/>
          <w:b/>
          <w:bCs/>
          <w:caps/>
          <w:kern w:val="32"/>
          <w:sz w:val="24"/>
          <w:szCs w:val="24"/>
          <w:lang w:eastAsia="x-none"/>
        </w:rPr>
        <w:sectPr w:rsidR="007C53AB" w:rsidRPr="00A2433D" w:rsidSect="00502F97">
          <w:headerReference w:type="even" r:id="rId35"/>
          <w:headerReference w:type="default" r:id="rId36"/>
          <w:pgSz w:w="11906" w:h="16838"/>
          <w:pgMar w:top="1134" w:right="567" w:bottom="1134" w:left="1701" w:header="709" w:footer="709" w:gutter="0"/>
          <w:cols w:space="708"/>
          <w:docGrid w:linePitch="360"/>
        </w:sectPr>
      </w:pPr>
    </w:p>
    <w:p w14:paraId="050608A8" w14:textId="5348A84E" w:rsidR="007C53AB" w:rsidRPr="00B04090" w:rsidRDefault="00B04090" w:rsidP="00B04090">
      <w:pPr>
        <w:keepNext/>
        <w:spacing w:after="120"/>
        <w:ind w:left="720"/>
        <w:jc w:val="center"/>
        <w:outlineLvl w:val="0"/>
        <w:rPr>
          <w:rFonts w:ascii="Times New Roman" w:eastAsia="Segoe UI" w:hAnsi="Times New Roman" w:cs="Times New Roman"/>
          <w:b/>
          <w:bCs/>
          <w:iCs/>
          <w:caps/>
          <w:kern w:val="32"/>
          <w:sz w:val="24"/>
          <w:szCs w:val="24"/>
          <w:lang w:val="x-none" w:eastAsia="x-none"/>
        </w:rPr>
      </w:pPr>
      <w:r w:rsidRPr="00B04090">
        <w:rPr>
          <w:rFonts w:ascii="Times New Roman" w:eastAsia="Segoe UI" w:hAnsi="Times New Roman" w:cs="Times New Roman"/>
          <w:b/>
          <w:bCs/>
          <w:iCs/>
          <w:caps/>
          <w:kern w:val="32"/>
          <w:sz w:val="24"/>
          <w:szCs w:val="24"/>
          <w:lang w:eastAsia="x-none"/>
        </w:rPr>
        <w:lastRenderedPageBreak/>
        <w:t xml:space="preserve">1. </w:t>
      </w:r>
      <w:r w:rsidR="007C53AB" w:rsidRPr="00B04090">
        <w:rPr>
          <w:rFonts w:ascii="Times New Roman" w:eastAsia="Segoe UI" w:hAnsi="Times New Roman" w:cs="Times New Roman"/>
          <w:b/>
          <w:bCs/>
          <w:iCs/>
          <w:caps/>
          <w:kern w:val="32"/>
          <w:sz w:val="24"/>
          <w:szCs w:val="24"/>
          <w:lang w:val="x-none" w:eastAsia="x-none"/>
        </w:rPr>
        <w:t>Общая характеристика РАБОЧЕЙ ПРОГРАММЫ УЧЕБНОЙ ДИСЦИПЛИНЫ</w:t>
      </w:r>
    </w:p>
    <w:p w14:paraId="5386CD27" w14:textId="6799F40E" w:rsidR="007C53AB" w:rsidRPr="00B04090" w:rsidRDefault="007C53AB" w:rsidP="007C53AB">
      <w:pPr>
        <w:widowControl w:val="0"/>
        <w:ind w:left="720"/>
        <w:jc w:val="center"/>
        <w:rPr>
          <w:rFonts w:ascii="Times New Roman" w:eastAsia="Segoe UI" w:hAnsi="Times New Roman" w:cs="Times New Roman"/>
          <w:b/>
          <w:sz w:val="24"/>
          <w:szCs w:val="24"/>
          <w:lang w:eastAsia="nl-NL"/>
        </w:rPr>
      </w:pPr>
      <w:r w:rsidRPr="00B04090">
        <w:rPr>
          <w:rFonts w:ascii="Times New Roman" w:eastAsia="Segoe UI" w:hAnsi="Times New Roman" w:cs="Times New Roman"/>
          <w:b/>
          <w:sz w:val="24"/>
          <w:szCs w:val="24"/>
          <w:lang w:eastAsia="nl-NL"/>
        </w:rPr>
        <w:t>«ОП 01 Основы и</w:t>
      </w:r>
      <w:r w:rsidR="00B04090" w:rsidRPr="00B04090">
        <w:rPr>
          <w:rFonts w:ascii="Times New Roman" w:eastAsia="Times New Roman" w:hAnsi="Times New Roman" w:cs="Times New Roman"/>
          <w:b/>
          <w:sz w:val="24"/>
          <w:szCs w:val="24"/>
          <w:lang w:eastAsia="nl-NL"/>
        </w:rPr>
        <w:t>нженерной</w:t>
      </w:r>
      <w:r w:rsidRPr="00B04090">
        <w:rPr>
          <w:rFonts w:ascii="Times New Roman" w:eastAsia="Times New Roman" w:hAnsi="Times New Roman" w:cs="Times New Roman"/>
          <w:b/>
          <w:sz w:val="24"/>
          <w:szCs w:val="24"/>
          <w:lang w:eastAsia="nl-NL"/>
        </w:rPr>
        <w:t xml:space="preserve"> графики»</w:t>
      </w:r>
    </w:p>
    <w:p w14:paraId="75792CE1" w14:textId="77777777" w:rsidR="007C53AB" w:rsidRPr="007C53AB" w:rsidRDefault="007C53AB" w:rsidP="007C53AB">
      <w:pPr>
        <w:spacing w:after="120" w:line="276" w:lineRule="auto"/>
        <w:ind w:firstLine="709"/>
        <w:outlineLvl w:val="1"/>
        <w:rPr>
          <w:rFonts w:ascii="Times New Roman" w:eastAsia="Segoe UI" w:hAnsi="Times New Roman" w:cs="Times New Roman"/>
          <w:b/>
          <w:bCs/>
          <w:color w:val="5A5A5A" w:themeColor="text1" w:themeTint="A5"/>
          <w:spacing w:val="15"/>
          <w:sz w:val="24"/>
          <w:szCs w:val="24"/>
          <w:lang w:eastAsia="ru-RU"/>
        </w:rPr>
      </w:pPr>
    </w:p>
    <w:p w14:paraId="44BB9A2A" w14:textId="77777777" w:rsidR="007C53AB" w:rsidRPr="007C53AB" w:rsidRDefault="007C53AB" w:rsidP="007C53AB">
      <w:pPr>
        <w:numPr>
          <w:ilvl w:val="1"/>
          <w:numId w:val="19"/>
        </w:numPr>
        <w:spacing w:after="120" w:line="276" w:lineRule="auto"/>
        <w:outlineLvl w:val="1"/>
        <w:rPr>
          <w:rFonts w:ascii="Times New Roman" w:eastAsia="Segoe UI" w:hAnsi="Times New Roman" w:cs="Times New Roman"/>
          <w:b/>
          <w:bCs/>
          <w:color w:val="5A5A5A" w:themeColor="text1" w:themeTint="A5"/>
          <w:spacing w:val="15"/>
          <w:sz w:val="24"/>
          <w:szCs w:val="24"/>
          <w:lang w:eastAsia="ru-RU"/>
        </w:rPr>
      </w:pPr>
      <w:r w:rsidRPr="007C53AB">
        <w:rPr>
          <w:rFonts w:ascii="Times New Roman" w:eastAsia="Segoe UI" w:hAnsi="Times New Roman" w:cs="Times New Roman"/>
          <w:b/>
          <w:bCs/>
          <w:color w:val="5A5A5A" w:themeColor="text1" w:themeTint="A5"/>
          <w:spacing w:val="15"/>
          <w:sz w:val="24"/>
          <w:szCs w:val="24"/>
          <w:lang w:eastAsia="ru-RU"/>
        </w:rPr>
        <w:t>Цель и место дисциплины в структуре образовательной программы</w:t>
      </w:r>
    </w:p>
    <w:p w14:paraId="6C1622C9" w14:textId="77777777" w:rsidR="007C53AB" w:rsidRPr="007C53AB" w:rsidRDefault="007C53AB" w:rsidP="007C53A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sidRPr="007C53AB">
        <w:rPr>
          <w:rFonts w:ascii="Times New Roman" w:hAnsi="Times New Roman" w:cs="Times New Roman"/>
          <w:sz w:val="24"/>
          <w:szCs w:val="24"/>
        </w:rPr>
        <w:t>Цель преподавания дисциплины «ОП.01 Основы инженерной графики» - дать обучающимся теоретические знания в области инженерной графики, практические навыки в пользовании конструкторской документации для выполнения трудовых функций и чтения чертежей средней сложности, сложных конструкций, изделий, узлов и деталей.</w:t>
      </w:r>
    </w:p>
    <w:p w14:paraId="28415795" w14:textId="77777777" w:rsidR="007C53AB" w:rsidRPr="007C53AB" w:rsidRDefault="007C53AB" w:rsidP="007C53AB">
      <w:pPr>
        <w:ind w:firstLine="708"/>
        <w:jc w:val="both"/>
        <w:rPr>
          <w:rFonts w:ascii="Times New Roman" w:hAnsi="Times New Roman" w:cs="Times New Roman"/>
          <w:sz w:val="24"/>
          <w:szCs w:val="24"/>
        </w:rPr>
      </w:pPr>
      <w:r w:rsidRPr="007C53AB">
        <w:rPr>
          <w:rFonts w:ascii="Times New Roman" w:hAnsi="Times New Roman" w:cs="Times New Roman"/>
          <w:sz w:val="24"/>
          <w:szCs w:val="24"/>
        </w:rPr>
        <w:t>Программа учебной дисциплины «ОП.01 Основы инженерной графики» является частью основной образовательной программы в соответствии с ФГОС СПО и включена в общепрофессиональный цикл учебного плана программы подготовки квалифицированных рабочих, служащих, реализуемой по профессии: 15.01.05 Сварщик (ручной и частично механизированной сварки (наплавки).</w:t>
      </w:r>
    </w:p>
    <w:p w14:paraId="6DC9AB98" w14:textId="77777777" w:rsidR="007C53AB" w:rsidRPr="007C53AB" w:rsidRDefault="007C53AB" w:rsidP="007C53AB">
      <w:pPr>
        <w:widowControl w:val="0"/>
        <w:ind w:left="720"/>
        <w:rPr>
          <w:rFonts w:ascii="Times New Roman" w:eastAsia="Times New Roman" w:hAnsi="Times New Roman" w:cs="Times New Roman"/>
          <w:sz w:val="24"/>
          <w:szCs w:val="24"/>
          <w:lang w:eastAsia="nl-NL"/>
        </w:rPr>
      </w:pPr>
    </w:p>
    <w:p w14:paraId="6CC8D675" w14:textId="77777777" w:rsidR="007C53AB" w:rsidRPr="007C53AB" w:rsidRDefault="007C53AB" w:rsidP="007C53AB">
      <w:pPr>
        <w:spacing w:after="120" w:line="276" w:lineRule="auto"/>
        <w:ind w:firstLine="709"/>
        <w:outlineLvl w:val="1"/>
        <w:rPr>
          <w:rFonts w:ascii="Times New Roman" w:eastAsia="Segoe UI" w:hAnsi="Times New Roman" w:cs="Times New Roman"/>
          <w:b/>
          <w:bCs/>
          <w:color w:val="5A5A5A" w:themeColor="text1" w:themeTint="A5"/>
          <w:spacing w:val="15"/>
          <w:sz w:val="24"/>
          <w:szCs w:val="24"/>
          <w:lang w:eastAsia="ru-RU"/>
        </w:rPr>
      </w:pPr>
      <w:r w:rsidRPr="007C53AB">
        <w:rPr>
          <w:rFonts w:ascii="Times New Roman" w:eastAsia="Segoe UI" w:hAnsi="Times New Roman" w:cs="Times New Roman"/>
          <w:b/>
          <w:bCs/>
          <w:color w:val="5A5A5A" w:themeColor="text1" w:themeTint="A5"/>
          <w:spacing w:val="15"/>
          <w:sz w:val="24"/>
          <w:szCs w:val="24"/>
          <w:lang w:eastAsia="ru-RU"/>
        </w:rPr>
        <w:t>1.2. Планируемые результаты освоения дисциплины</w:t>
      </w:r>
    </w:p>
    <w:p w14:paraId="6FD84A9A" w14:textId="77777777" w:rsidR="007C53AB" w:rsidRPr="007C53AB" w:rsidRDefault="007C53AB" w:rsidP="007C53AB">
      <w:pPr>
        <w:spacing w:after="120"/>
        <w:ind w:firstLine="709"/>
        <w:rPr>
          <w:rFonts w:ascii="Times New Roman" w:hAnsi="Times New Roman" w:cs="Times New Roman"/>
          <w:bCs/>
          <w:sz w:val="24"/>
          <w:szCs w:val="24"/>
        </w:rPr>
      </w:pPr>
      <w:r w:rsidRPr="007C53AB">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0"/>
        <w:gridCol w:w="2360"/>
        <w:gridCol w:w="2589"/>
        <w:gridCol w:w="2239"/>
      </w:tblGrid>
      <w:tr w:rsidR="007C53AB" w:rsidRPr="007C53AB" w14:paraId="7F3B2C47" w14:textId="77777777" w:rsidTr="006158BE">
        <w:tc>
          <w:tcPr>
            <w:tcW w:w="2539" w:type="dxa"/>
            <w:tcBorders>
              <w:top w:val="single" w:sz="4" w:space="0" w:color="auto"/>
              <w:left w:val="single" w:sz="4" w:space="0" w:color="auto"/>
              <w:right w:val="single" w:sz="4" w:space="0" w:color="auto"/>
            </w:tcBorders>
          </w:tcPr>
          <w:p w14:paraId="57B2D8C6" w14:textId="77777777" w:rsidR="007C53AB" w:rsidRPr="007C53AB" w:rsidRDefault="007C53AB" w:rsidP="007C53AB">
            <w:pPr>
              <w:rPr>
                <w:rFonts w:ascii="Times New Roman" w:hAnsi="Times New Roman" w:cs="Times New Roman"/>
                <w:b/>
                <w:sz w:val="24"/>
                <w:szCs w:val="24"/>
              </w:rPr>
            </w:pPr>
            <w:r w:rsidRPr="007C53AB">
              <w:rPr>
                <w:rFonts w:ascii="Times New Roman" w:hAnsi="Times New Roman" w:cs="Times New Roman"/>
                <w:b/>
                <w:i/>
                <w:sz w:val="24"/>
                <w:szCs w:val="24"/>
              </w:rPr>
              <w:t xml:space="preserve">Код ОК, ПК </w:t>
            </w:r>
          </w:p>
        </w:tc>
        <w:tc>
          <w:tcPr>
            <w:tcW w:w="2400" w:type="dxa"/>
            <w:tcBorders>
              <w:top w:val="single" w:sz="4" w:space="0" w:color="auto"/>
              <w:left w:val="single" w:sz="4" w:space="0" w:color="auto"/>
              <w:right w:val="single" w:sz="4" w:space="0" w:color="auto"/>
            </w:tcBorders>
          </w:tcPr>
          <w:p w14:paraId="03331440" w14:textId="77777777" w:rsidR="007C53AB" w:rsidRPr="007C53AB" w:rsidRDefault="007C53AB" w:rsidP="007C53AB">
            <w:pPr>
              <w:jc w:val="center"/>
              <w:rPr>
                <w:rFonts w:ascii="Times New Roman" w:hAnsi="Times New Roman" w:cs="Times New Roman"/>
                <w:b/>
                <w:sz w:val="24"/>
                <w:szCs w:val="24"/>
              </w:rPr>
            </w:pPr>
            <w:r w:rsidRPr="007C53AB">
              <w:rPr>
                <w:rFonts w:ascii="Times New Roman" w:hAnsi="Times New Roman" w:cs="Times New Roman"/>
                <w:b/>
                <w:sz w:val="24"/>
                <w:szCs w:val="24"/>
              </w:rPr>
              <w:t>Уметь</w:t>
            </w:r>
          </w:p>
        </w:tc>
        <w:tc>
          <w:tcPr>
            <w:tcW w:w="2608" w:type="dxa"/>
            <w:tcBorders>
              <w:top w:val="single" w:sz="4" w:space="0" w:color="auto"/>
              <w:left w:val="single" w:sz="4" w:space="0" w:color="auto"/>
              <w:bottom w:val="single" w:sz="4" w:space="0" w:color="auto"/>
              <w:right w:val="single" w:sz="4" w:space="0" w:color="auto"/>
            </w:tcBorders>
            <w:shd w:val="clear" w:color="auto" w:fill="auto"/>
          </w:tcPr>
          <w:p w14:paraId="599C9970" w14:textId="77777777" w:rsidR="007C53AB" w:rsidRPr="007C53AB" w:rsidRDefault="007C53AB" w:rsidP="007C53AB">
            <w:pPr>
              <w:jc w:val="center"/>
              <w:rPr>
                <w:rFonts w:ascii="Times New Roman" w:hAnsi="Times New Roman" w:cs="Times New Roman"/>
                <w:b/>
                <w:i/>
                <w:sz w:val="24"/>
                <w:szCs w:val="24"/>
              </w:rPr>
            </w:pPr>
            <w:r w:rsidRPr="007C53AB">
              <w:rPr>
                <w:rFonts w:ascii="Times New Roman" w:hAnsi="Times New Roman" w:cs="Times New Roman"/>
                <w:b/>
                <w:sz w:val="24"/>
                <w:szCs w:val="24"/>
              </w:rPr>
              <w:t>Знать</w:t>
            </w:r>
          </w:p>
        </w:tc>
        <w:tc>
          <w:tcPr>
            <w:tcW w:w="2307" w:type="dxa"/>
            <w:tcBorders>
              <w:top w:val="single" w:sz="4" w:space="0" w:color="auto"/>
              <w:left w:val="single" w:sz="4" w:space="0" w:color="auto"/>
              <w:bottom w:val="single" w:sz="4" w:space="0" w:color="auto"/>
              <w:right w:val="single" w:sz="4" w:space="0" w:color="auto"/>
            </w:tcBorders>
          </w:tcPr>
          <w:p w14:paraId="67B754C0" w14:textId="77777777" w:rsidR="007C53AB" w:rsidRPr="007C53AB" w:rsidRDefault="007C53AB" w:rsidP="007C53AB">
            <w:pPr>
              <w:jc w:val="center"/>
              <w:rPr>
                <w:rFonts w:ascii="Times New Roman" w:hAnsi="Times New Roman" w:cs="Times New Roman"/>
                <w:i/>
                <w:sz w:val="24"/>
                <w:szCs w:val="24"/>
              </w:rPr>
            </w:pPr>
            <w:r w:rsidRPr="007C53AB">
              <w:rPr>
                <w:rFonts w:ascii="Times New Roman" w:hAnsi="Times New Roman" w:cs="Times New Roman"/>
                <w:sz w:val="24"/>
                <w:szCs w:val="24"/>
              </w:rPr>
              <w:t xml:space="preserve">Владеть навыками </w:t>
            </w:r>
          </w:p>
        </w:tc>
      </w:tr>
      <w:tr w:rsidR="007C53AB" w:rsidRPr="007C53AB" w14:paraId="566CBA02" w14:textId="77777777" w:rsidTr="006158BE">
        <w:tc>
          <w:tcPr>
            <w:tcW w:w="2539" w:type="dxa"/>
            <w:tcBorders>
              <w:top w:val="single" w:sz="4" w:space="0" w:color="auto"/>
              <w:left w:val="single" w:sz="4" w:space="0" w:color="auto"/>
              <w:right w:val="single" w:sz="4" w:space="0" w:color="auto"/>
            </w:tcBorders>
          </w:tcPr>
          <w:p w14:paraId="1C1E9A87" w14:textId="77777777" w:rsidR="007C53AB" w:rsidRPr="007C53AB" w:rsidRDefault="007C53AB" w:rsidP="007C53AB">
            <w:pPr>
              <w:rPr>
                <w:rFonts w:ascii="Times New Roman" w:hAnsi="Times New Roman" w:cs="Times New Roman"/>
                <w:bCs/>
                <w:sz w:val="24"/>
                <w:szCs w:val="24"/>
              </w:rPr>
            </w:pPr>
            <w:r w:rsidRPr="007C53AB">
              <w:rPr>
                <w:rFonts w:ascii="Times New Roman" w:hAnsi="Times New Roman" w:cs="Times New Roman"/>
                <w:bCs/>
                <w:sz w:val="24"/>
                <w:szCs w:val="24"/>
              </w:rPr>
              <w:t xml:space="preserve">ОК 01 </w:t>
            </w:r>
            <w:r w:rsidRPr="007C53AB">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c>
          <w:tcPr>
            <w:tcW w:w="2400" w:type="dxa"/>
            <w:tcBorders>
              <w:top w:val="single" w:sz="4" w:space="0" w:color="auto"/>
              <w:left w:val="single" w:sz="4" w:space="0" w:color="auto"/>
              <w:right w:val="single" w:sz="4" w:space="0" w:color="auto"/>
            </w:tcBorders>
            <w:hideMark/>
          </w:tcPr>
          <w:p w14:paraId="5D1AF4E6" w14:textId="77777777" w:rsidR="007C53AB" w:rsidRPr="007C53AB" w:rsidRDefault="007C53AB" w:rsidP="007C53AB">
            <w:pPr>
              <w:rPr>
                <w:rFonts w:ascii="Times New Roman" w:hAnsi="Times New Roman"/>
                <w:b/>
                <w:sz w:val="24"/>
                <w:szCs w:val="24"/>
              </w:rPr>
            </w:pPr>
            <w:r w:rsidRPr="007C53AB">
              <w:rPr>
                <w:rFonts w:ascii="Times New Roman" w:hAnsi="Times New Roman"/>
                <w:sz w:val="24"/>
                <w:szCs w:val="24"/>
              </w:rPr>
              <w:t>- распознавать задачу и/или проблему в профессиональном и/или социальном контексте, анализировать и выделять её составные части</w:t>
            </w:r>
          </w:p>
          <w:p w14:paraId="6E31FCCF" w14:textId="77777777" w:rsidR="007C53AB" w:rsidRPr="007C53AB" w:rsidRDefault="007C53AB" w:rsidP="007C53AB">
            <w:pPr>
              <w:rPr>
                <w:rFonts w:ascii="Times New Roman" w:hAnsi="Times New Roman"/>
                <w:sz w:val="24"/>
                <w:szCs w:val="24"/>
              </w:rPr>
            </w:pPr>
            <w:r w:rsidRPr="007C53AB">
              <w:rPr>
                <w:rFonts w:ascii="Times New Roman" w:hAnsi="Times New Roman"/>
                <w:sz w:val="24"/>
                <w:szCs w:val="24"/>
              </w:rPr>
              <w:t xml:space="preserve">- определять этапы решения задачи, составлять план действия, </w:t>
            </w:r>
          </w:p>
          <w:p w14:paraId="0EBC8890" w14:textId="77777777" w:rsidR="007C53AB" w:rsidRPr="007C53AB" w:rsidRDefault="007C53AB" w:rsidP="007C53AB">
            <w:pPr>
              <w:rPr>
                <w:rFonts w:ascii="Times New Roman" w:hAnsi="Times New Roman"/>
                <w:sz w:val="24"/>
                <w:szCs w:val="24"/>
              </w:rPr>
            </w:pPr>
            <w:r w:rsidRPr="007C53AB">
              <w:rPr>
                <w:rFonts w:ascii="Times New Roman" w:hAnsi="Times New Roman"/>
                <w:sz w:val="24"/>
                <w:szCs w:val="24"/>
              </w:rPr>
              <w:t>реализовывать составленный план, определять необходимые ресурсы</w:t>
            </w:r>
          </w:p>
          <w:p w14:paraId="71CFBD6C" w14:textId="77777777" w:rsidR="007C53AB" w:rsidRPr="007C53AB" w:rsidRDefault="007C53AB" w:rsidP="007C53AB">
            <w:pPr>
              <w:rPr>
                <w:rFonts w:ascii="Times New Roman" w:hAnsi="Times New Roman"/>
                <w:sz w:val="24"/>
                <w:szCs w:val="24"/>
              </w:rPr>
            </w:pPr>
            <w:r w:rsidRPr="007C53AB">
              <w:rPr>
                <w:rFonts w:ascii="Times New Roman" w:hAnsi="Times New Roman"/>
                <w:sz w:val="24"/>
                <w:szCs w:val="24"/>
              </w:rPr>
              <w:t>- выявлять и эффективно искать информацию, необходимую для решения задачи и/или проблемы</w:t>
            </w:r>
          </w:p>
          <w:p w14:paraId="49A2D284" w14:textId="77777777" w:rsidR="007C53AB" w:rsidRPr="007C53AB" w:rsidRDefault="007C53AB" w:rsidP="007C53AB">
            <w:pPr>
              <w:rPr>
                <w:rFonts w:ascii="Times New Roman" w:hAnsi="Times New Roman"/>
                <w:sz w:val="24"/>
                <w:szCs w:val="24"/>
              </w:rPr>
            </w:pPr>
            <w:r w:rsidRPr="007C53AB">
              <w:rPr>
                <w:rFonts w:ascii="Times New Roman" w:hAnsi="Times New Roman"/>
                <w:sz w:val="24"/>
                <w:szCs w:val="24"/>
              </w:rPr>
              <w:t>- владеть актуальными методами работы в профессиональной и смежных сферах</w:t>
            </w:r>
          </w:p>
          <w:p w14:paraId="0672FC94" w14:textId="77777777" w:rsidR="007C53AB" w:rsidRPr="007C53AB" w:rsidRDefault="007C53AB" w:rsidP="007C53AB">
            <w:pPr>
              <w:rPr>
                <w:rFonts w:ascii="Times New Roman" w:hAnsi="Times New Roman" w:cs="Times New Roman"/>
                <w:bCs/>
                <w:sz w:val="24"/>
                <w:szCs w:val="24"/>
              </w:rPr>
            </w:pPr>
            <w:r w:rsidRPr="007C53AB">
              <w:rPr>
                <w:rFonts w:ascii="Times New Roman" w:hAnsi="Times New Roman"/>
                <w:sz w:val="24"/>
                <w:szCs w:val="24"/>
              </w:rPr>
              <w:t xml:space="preserve">- оценивать результат и </w:t>
            </w:r>
            <w:r w:rsidRPr="007C53AB">
              <w:rPr>
                <w:rFonts w:ascii="Times New Roman" w:hAnsi="Times New Roman"/>
                <w:sz w:val="24"/>
                <w:szCs w:val="24"/>
              </w:rPr>
              <w:lastRenderedPageBreak/>
              <w:t>последствия своих действий (самостоятельно или с помощью наставника)</w:t>
            </w:r>
          </w:p>
        </w:tc>
        <w:tc>
          <w:tcPr>
            <w:tcW w:w="2608" w:type="dxa"/>
            <w:tcBorders>
              <w:top w:val="single" w:sz="4" w:space="0" w:color="auto"/>
              <w:left w:val="single" w:sz="4" w:space="0" w:color="auto"/>
              <w:bottom w:val="single" w:sz="4" w:space="0" w:color="auto"/>
              <w:right w:val="single" w:sz="4" w:space="0" w:color="auto"/>
            </w:tcBorders>
            <w:shd w:val="clear" w:color="auto" w:fill="auto"/>
          </w:tcPr>
          <w:p w14:paraId="04507F74" w14:textId="77777777" w:rsidR="007C53AB" w:rsidRPr="007C53AB" w:rsidRDefault="007C53AB" w:rsidP="007C53AB">
            <w:pPr>
              <w:rPr>
                <w:rFonts w:ascii="Times New Roman" w:hAnsi="Times New Roman"/>
                <w:sz w:val="24"/>
                <w:szCs w:val="24"/>
              </w:rPr>
            </w:pPr>
            <w:r w:rsidRPr="007C53AB">
              <w:rPr>
                <w:rFonts w:ascii="Times New Roman" w:hAnsi="Times New Roman"/>
                <w:sz w:val="24"/>
                <w:szCs w:val="24"/>
              </w:rPr>
              <w:lastRenderedPageBreak/>
              <w:t xml:space="preserve"> - актуальный профессиональный и социальный контекст, в котором приходится работать и жить </w:t>
            </w:r>
          </w:p>
          <w:p w14:paraId="1F3635C5" w14:textId="77777777" w:rsidR="007C53AB" w:rsidRPr="007C53AB" w:rsidRDefault="007C53AB" w:rsidP="007C53AB">
            <w:pPr>
              <w:rPr>
                <w:rFonts w:ascii="Times New Roman" w:hAnsi="Times New Roman"/>
                <w:sz w:val="24"/>
                <w:szCs w:val="24"/>
              </w:rPr>
            </w:pPr>
            <w:r w:rsidRPr="007C53AB">
              <w:rPr>
                <w:rFonts w:ascii="Times New Roman" w:hAnsi="Times New Roman"/>
                <w:sz w:val="24"/>
                <w:szCs w:val="24"/>
              </w:rPr>
              <w:t xml:space="preserve">- структура плана для решения задач, </w:t>
            </w:r>
          </w:p>
          <w:p w14:paraId="7DB99BFB" w14:textId="77777777" w:rsidR="007C53AB" w:rsidRPr="007C53AB" w:rsidRDefault="007C53AB" w:rsidP="007C53AB">
            <w:pPr>
              <w:rPr>
                <w:rFonts w:ascii="Times New Roman" w:hAnsi="Times New Roman"/>
                <w:sz w:val="24"/>
                <w:szCs w:val="24"/>
              </w:rPr>
            </w:pPr>
            <w:r w:rsidRPr="007C53AB">
              <w:rPr>
                <w:rFonts w:ascii="Times New Roman" w:hAnsi="Times New Roman"/>
                <w:sz w:val="24"/>
                <w:szCs w:val="24"/>
              </w:rPr>
              <w:t>алгоритмы выполнения работ в профессиональной и смежных областях</w:t>
            </w:r>
          </w:p>
          <w:p w14:paraId="54A1EF15" w14:textId="77777777" w:rsidR="007C53AB" w:rsidRPr="007C53AB" w:rsidRDefault="007C53AB" w:rsidP="007C53AB">
            <w:pPr>
              <w:rPr>
                <w:rFonts w:ascii="Times New Roman" w:hAnsi="Times New Roman"/>
                <w:b/>
                <w:sz w:val="24"/>
                <w:szCs w:val="24"/>
              </w:rPr>
            </w:pPr>
            <w:r w:rsidRPr="007C53AB">
              <w:rPr>
                <w:rFonts w:ascii="Times New Roman" w:hAnsi="Times New Roman"/>
                <w:sz w:val="24"/>
                <w:szCs w:val="24"/>
              </w:rPr>
              <w:t>- основные источники информации и ресурсы для решения задач и/или проблем в профессиональном и/или социальном контексте</w:t>
            </w:r>
          </w:p>
          <w:p w14:paraId="635DDF0E" w14:textId="77777777" w:rsidR="007C53AB" w:rsidRPr="007C53AB" w:rsidRDefault="007C53AB" w:rsidP="007C53AB">
            <w:pPr>
              <w:rPr>
                <w:rFonts w:ascii="Times New Roman" w:hAnsi="Times New Roman"/>
                <w:sz w:val="24"/>
                <w:szCs w:val="24"/>
              </w:rPr>
            </w:pPr>
            <w:r w:rsidRPr="007C53AB">
              <w:rPr>
                <w:rFonts w:ascii="Times New Roman" w:hAnsi="Times New Roman"/>
                <w:sz w:val="24"/>
                <w:szCs w:val="24"/>
              </w:rPr>
              <w:t>- методы работы в профессиональной и смежных сферах</w:t>
            </w:r>
          </w:p>
          <w:p w14:paraId="2343018A" w14:textId="77777777" w:rsidR="007C53AB" w:rsidRPr="007C53AB" w:rsidRDefault="007C53AB" w:rsidP="007C53AB">
            <w:pPr>
              <w:rPr>
                <w:rFonts w:ascii="Times New Roman" w:hAnsi="Times New Roman" w:cs="Times New Roman"/>
                <w:bCs/>
                <w:sz w:val="24"/>
                <w:szCs w:val="24"/>
              </w:rPr>
            </w:pPr>
            <w:r w:rsidRPr="007C53AB">
              <w:rPr>
                <w:rFonts w:ascii="Times New Roman" w:hAnsi="Times New Roman"/>
                <w:sz w:val="24"/>
                <w:szCs w:val="24"/>
              </w:rPr>
              <w:t>- порядок оценки результатов решения задач профессиональной деятельности</w:t>
            </w:r>
          </w:p>
        </w:tc>
        <w:tc>
          <w:tcPr>
            <w:tcW w:w="2307" w:type="dxa"/>
            <w:tcBorders>
              <w:top w:val="single" w:sz="4" w:space="0" w:color="auto"/>
              <w:left w:val="single" w:sz="4" w:space="0" w:color="auto"/>
              <w:bottom w:val="single" w:sz="4" w:space="0" w:color="auto"/>
              <w:right w:val="single" w:sz="4" w:space="0" w:color="auto"/>
            </w:tcBorders>
          </w:tcPr>
          <w:p w14:paraId="5C9EE2B9" w14:textId="77777777" w:rsidR="007C53AB" w:rsidRPr="007C53AB" w:rsidRDefault="007C53AB" w:rsidP="007C53AB">
            <w:pPr>
              <w:jc w:val="center"/>
              <w:rPr>
                <w:rFonts w:ascii="Times New Roman" w:hAnsi="Times New Roman" w:cs="Times New Roman"/>
                <w:bCs/>
                <w:i/>
                <w:sz w:val="24"/>
                <w:szCs w:val="24"/>
              </w:rPr>
            </w:pPr>
            <w:r w:rsidRPr="007C53AB">
              <w:rPr>
                <w:rFonts w:ascii="Times New Roman" w:hAnsi="Times New Roman" w:cs="Times New Roman"/>
                <w:bCs/>
                <w:i/>
                <w:sz w:val="24"/>
                <w:szCs w:val="24"/>
              </w:rPr>
              <w:t>-</w:t>
            </w:r>
          </w:p>
        </w:tc>
      </w:tr>
      <w:tr w:rsidR="007C53AB" w:rsidRPr="007C53AB" w14:paraId="026D3C24" w14:textId="77777777" w:rsidTr="006158BE">
        <w:tc>
          <w:tcPr>
            <w:tcW w:w="2539" w:type="dxa"/>
            <w:tcBorders>
              <w:left w:val="single" w:sz="4" w:space="0" w:color="auto"/>
              <w:bottom w:val="single" w:sz="4" w:space="0" w:color="auto"/>
              <w:right w:val="single" w:sz="4" w:space="0" w:color="auto"/>
            </w:tcBorders>
          </w:tcPr>
          <w:p w14:paraId="2428C0A9" w14:textId="77777777" w:rsidR="007C53AB" w:rsidRPr="007C53AB" w:rsidRDefault="007C53AB" w:rsidP="007C53AB">
            <w:pPr>
              <w:rPr>
                <w:rFonts w:ascii="Times New Roman" w:hAnsi="Times New Roman" w:cs="Times New Roman"/>
                <w:bCs/>
                <w:sz w:val="24"/>
                <w:szCs w:val="24"/>
              </w:rPr>
            </w:pPr>
            <w:r w:rsidRPr="007C53AB">
              <w:rPr>
                <w:rFonts w:ascii="Times New Roman" w:hAnsi="Times New Roman" w:cs="Times New Roman"/>
                <w:bCs/>
                <w:sz w:val="24"/>
                <w:szCs w:val="24"/>
              </w:rPr>
              <w:lastRenderedPageBreak/>
              <w:t xml:space="preserve">ОК 02 </w:t>
            </w:r>
            <w:r w:rsidRPr="007C53AB">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400" w:type="dxa"/>
            <w:tcBorders>
              <w:left w:val="single" w:sz="4" w:space="0" w:color="auto"/>
              <w:bottom w:val="single" w:sz="4" w:space="0" w:color="auto"/>
              <w:right w:val="single" w:sz="4" w:space="0" w:color="auto"/>
            </w:tcBorders>
          </w:tcPr>
          <w:p w14:paraId="4A73D661" w14:textId="77777777" w:rsidR="007C53AB" w:rsidRPr="007C53AB" w:rsidRDefault="007C53AB" w:rsidP="007C53AB">
            <w:pPr>
              <w:rPr>
                <w:rFonts w:ascii="Times New Roman" w:hAnsi="Times New Roman"/>
                <w:b/>
                <w:sz w:val="24"/>
                <w:szCs w:val="24"/>
              </w:rPr>
            </w:pPr>
            <w:r w:rsidRPr="007C53AB">
              <w:rPr>
                <w:rFonts w:ascii="Times New Roman" w:hAnsi="Times New Roman"/>
                <w:sz w:val="24"/>
                <w:szCs w:val="24"/>
              </w:rPr>
              <w:t>- определять задачи для поиска информации, планировать процесс поиска, выбирать необходимые источники информации</w:t>
            </w:r>
          </w:p>
          <w:p w14:paraId="58F42FE9" w14:textId="77777777" w:rsidR="007C53AB" w:rsidRPr="007C53AB" w:rsidRDefault="007C53AB" w:rsidP="007C53AB">
            <w:pPr>
              <w:rPr>
                <w:rFonts w:ascii="Times New Roman" w:hAnsi="Times New Roman"/>
                <w:b/>
                <w:sz w:val="24"/>
                <w:szCs w:val="24"/>
              </w:rPr>
            </w:pPr>
            <w:r w:rsidRPr="007C53AB">
              <w:rPr>
                <w:rFonts w:ascii="Times New Roman" w:hAnsi="Times New Roman"/>
                <w:sz w:val="24"/>
                <w:szCs w:val="24"/>
              </w:rPr>
              <w:t>- выделять наиболее значимое в перечне информации, структурировать получаемую информацию, оформлять результаты поиска</w:t>
            </w:r>
          </w:p>
          <w:p w14:paraId="2ADEF455" w14:textId="77777777" w:rsidR="007C53AB" w:rsidRPr="007C53AB" w:rsidRDefault="007C53AB" w:rsidP="007C53AB">
            <w:pPr>
              <w:rPr>
                <w:rFonts w:ascii="Times New Roman" w:hAnsi="Times New Roman"/>
                <w:sz w:val="24"/>
                <w:szCs w:val="24"/>
              </w:rPr>
            </w:pPr>
            <w:r w:rsidRPr="007C53AB">
              <w:rPr>
                <w:rFonts w:ascii="Times New Roman" w:hAnsi="Times New Roman"/>
                <w:sz w:val="24"/>
                <w:szCs w:val="24"/>
              </w:rPr>
              <w:t>- оценивать практическую значимость результатов поиска</w:t>
            </w:r>
          </w:p>
          <w:p w14:paraId="46502FEE" w14:textId="77777777" w:rsidR="007C53AB" w:rsidRPr="007C53AB" w:rsidRDefault="007C53AB" w:rsidP="007C53AB">
            <w:pPr>
              <w:rPr>
                <w:rFonts w:ascii="Times New Roman" w:hAnsi="Times New Roman"/>
                <w:sz w:val="24"/>
                <w:szCs w:val="24"/>
              </w:rPr>
            </w:pPr>
            <w:r w:rsidRPr="007C53AB">
              <w:rPr>
                <w:rFonts w:ascii="Times New Roman" w:hAnsi="Times New Roman"/>
                <w:sz w:val="24"/>
                <w:szCs w:val="24"/>
              </w:rPr>
              <w:t>- применять средства информационных технологий для решения профессиональных задач</w:t>
            </w:r>
          </w:p>
          <w:p w14:paraId="0D4B8924" w14:textId="77777777" w:rsidR="007C53AB" w:rsidRPr="007C53AB" w:rsidRDefault="007C53AB" w:rsidP="007C53AB">
            <w:pPr>
              <w:rPr>
                <w:rFonts w:ascii="Times New Roman" w:hAnsi="Times New Roman"/>
                <w:b/>
                <w:sz w:val="24"/>
                <w:szCs w:val="24"/>
              </w:rPr>
            </w:pPr>
            <w:r w:rsidRPr="007C53AB">
              <w:rPr>
                <w:rFonts w:ascii="Times New Roman" w:hAnsi="Times New Roman"/>
                <w:sz w:val="24"/>
                <w:szCs w:val="24"/>
              </w:rPr>
              <w:t>- использовать современное программное обеспечение в профессиональной деятельности</w:t>
            </w:r>
          </w:p>
          <w:p w14:paraId="25D8EF17" w14:textId="77777777" w:rsidR="007C53AB" w:rsidRPr="007C53AB" w:rsidRDefault="007C53AB" w:rsidP="007C53AB">
            <w:pPr>
              <w:rPr>
                <w:rFonts w:ascii="Times New Roman" w:hAnsi="Times New Roman" w:cs="Times New Roman"/>
                <w:bCs/>
                <w:sz w:val="24"/>
                <w:szCs w:val="24"/>
              </w:rPr>
            </w:pPr>
            <w:r w:rsidRPr="007C53AB">
              <w:rPr>
                <w:rFonts w:ascii="Times New Roman" w:hAnsi="Times New Roman"/>
                <w:sz w:val="24"/>
                <w:szCs w:val="24"/>
              </w:rPr>
              <w:t>- использовать различные цифровые средства для решения профессиональных задач</w:t>
            </w:r>
          </w:p>
        </w:tc>
        <w:tc>
          <w:tcPr>
            <w:tcW w:w="2608" w:type="dxa"/>
            <w:tcBorders>
              <w:top w:val="single" w:sz="4" w:space="0" w:color="auto"/>
              <w:left w:val="single" w:sz="4" w:space="0" w:color="auto"/>
              <w:bottom w:val="single" w:sz="4" w:space="0" w:color="auto"/>
              <w:right w:val="single" w:sz="4" w:space="0" w:color="auto"/>
            </w:tcBorders>
            <w:shd w:val="clear" w:color="auto" w:fill="auto"/>
          </w:tcPr>
          <w:p w14:paraId="0E590400" w14:textId="77777777" w:rsidR="007C53AB" w:rsidRPr="007C53AB" w:rsidRDefault="007C53AB" w:rsidP="007C53AB">
            <w:pPr>
              <w:rPr>
                <w:rFonts w:ascii="Times New Roman" w:hAnsi="Times New Roman"/>
                <w:b/>
                <w:sz w:val="24"/>
                <w:szCs w:val="24"/>
              </w:rPr>
            </w:pPr>
            <w:r w:rsidRPr="007C53AB">
              <w:rPr>
                <w:rFonts w:ascii="Times New Roman" w:hAnsi="Times New Roman"/>
                <w:sz w:val="24"/>
                <w:szCs w:val="24"/>
              </w:rPr>
              <w:t>- номенклатура информационных источников, применяемых в профессиональной деятельности</w:t>
            </w:r>
          </w:p>
          <w:p w14:paraId="07FB21C9" w14:textId="77777777" w:rsidR="007C53AB" w:rsidRPr="007C53AB" w:rsidRDefault="007C53AB" w:rsidP="007C53AB">
            <w:pPr>
              <w:rPr>
                <w:rFonts w:ascii="Times New Roman" w:hAnsi="Times New Roman"/>
                <w:b/>
                <w:sz w:val="24"/>
                <w:szCs w:val="24"/>
              </w:rPr>
            </w:pPr>
            <w:r w:rsidRPr="007C53AB">
              <w:rPr>
                <w:rFonts w:ascii="Times New Roman" w:hAnsi="Times New Roman"/>
                <w:sz w:val="24"/>
                <w:szCs w:val="24"/>
              </w:rPr>
              <w:t>- приемы структурирования информации</w:t>
            </w:r>
          </w:p>
          <w:p w14:paraId="484BCED2" w14:textId="77777777" w:rsidR="007C53AB" w:rsidRPr="007C53AB" w:rsidRDefault="007C53AB" w:rsidP="007C53AB">
            <w:pPr>
              <w:rPr>
                <w:rFonts w:ascii="Times New Roman" w:hAnsi="Times New Roman"/>
                <w:sz w:val="24"/>
                <w:szCs w:val="24"/>
              </w:rPr>
            </w:pPr>
            <w:r w:rsidRPr="007C53AB">
              <w:rPr>
                <w:rFonts w:ascii="Times New Roman" w:hAnsi="Times New Roman"/>
                <w:sz w:val="24"/>
                <w:szCs w:val="24"/>
              </w:rPr>
              <w:t>- формат оформления результатов поиска информации</w:t>
            </w:r>
          </w:p>
          <w:p w14:paraId="1F4A2DFA" w14:textId="77777777" w:rsidR="007C53AB" w:rsidRPr="007C53AB" w:rsidRDefault="007C53AB" w:rsidP="007C53AB">
            <w:pPr>
              <w:rPr>
                <w:rFonts w:ascii="Times New Roman" w:hAnsi="Times New Roman"/>
                <w:b/>
                <w:sz w:val="24"/>
                <w:szCs w:val="24"/>
              </w:rPr>
            </w:pPr>
            <w:r w:rsidRPr="007C53AB">
              <w:rPr>
                <w:rFonts w:ascii="Times New Roman" w:hAnsi="Times New Roman"/>
                <w:sz w:val="24"/>
                <w:szCs w:val="24"/>
              </w:rPr>
              <w:t xml:space="preserve">- современные средства и устройства информатизации, порядок их применения и </w:t>
            </w:r>
          </w:p>
          <w:p w14:paraId="7BD28192" w14:textId="77777777" w:rsidR="007C53AB" w:rsidRPr="007C53AB" w:rsidRDefault="007C53AB" w:rsidP="007C53AB">
            <w:pPr>
              <w:rPr>
                <w:rFonts w:ascii="Times New Roman" w:hAnsi="Times New Roman" w:cs="Times New Roman"/>
                <w:bCs/>
                <w:sz w:val="24"/>
                <w:szCs w:val="24"/>
              </w:rPr>
            </w:pPr>
            <w:r w:rsidRPr="007C53AB">
              <w:rPr>
                <w:rFonts w:ascii="Times New Roman" w:hAnsi="Times New Roman"/>
                <w:sz w:val="24"/>
                <w:szCs w:val="24"/>
              </w:rPr>
              <w:t>- программное обеспечение в профессиональной деятельности, в том числе цифровые средства</w:t>
            </w:r>
          </w:p>
        </w:tc>
        <w:tc>
          <w:tcPr>
            <w:tcW w:w="2307" w:type="dxa"/>
            <w:tcBorders>
              <w:top w:val="single" w:sz="4" w:space="0" w:color="auto"/>
              <w:left w:val="single" w:sz="4" w:space="0" w:color="auto"/>
              <w:bottom w:val="single" w:sz="4" w:space="0" w:color="auto"/>
              <w:right w:val="single" w:sz="4" w:space="0" w:color="auto"/>
            </w:tcBorders>
          </w:tcPr>
          <w:p w14:paraId="55C1AF41" w14:textId="77777777" w:rsidR="007C53AB" w:rsidRPr="007C53AB" w:rsidRDefault="007C53AB" w:rsidP="007C53AB">
            <w:pPr>
              <w:jc w:val="center"/>
              <w:rPr>
                <w:rFonts w:ascii="Times New Roman" w:hAnsi="Times New Roman" w:cs="Times New Roman"/>
                <w:bCs/>
                <w:i/>
                <w:sz w:val="24"/>
                <w:szCs w:val="24"/>
              </w:rPr>
            </w:pPr>
            <w:r w:rsidRPr="007C53AB">
              <w:rPr>
                <w:rFonts w:ascii="Times New Roman" w:hAnsi="Times New Roman" w:cs="Times New Roman"/>
                <w:bCs/>
                <w:i/>
                <w:sz w:val="24"/>
                <w:szCs w:val="24"/>
              </w:rPr>
              <w:t>-</w:t>
            </w:r>
          </w:p>
        </w:tc>
      </w:tr>
      <w:tr w:rsidR="007C53AB" w:rsidRPr="007C53AB" w14:paraId="2DBF4350" w14:textId="77777777" w:rsidTr="006158BE">
        <w:tc>
          <w:tcPr>
            <w:tcW w:w="2539" w:type="dxa"/>
            <w:tcBorders>
              <w:top w:val="single" w:sz="4" w:space="0" w:color="auto"/>
              <w:left w:val="single" w:sz="4" w:space="0" w:color="auto"/>
              <w:right w:val="single" w:sz="4" w:space="0" w:color="auto"/>
            </w:tcBorders>
          </w:tcPr>
          <w:p w14:paraId="33A8D74B" w14:textId="77777777" w:rsidR="007C53AB" w:rsidRPr="007C53AB" w:rsidRDefault="007C53AB" w:rsidP="007C53AB">
            <w:pPr>
              <w:rPr>
                <w:rFonts w:ascii="Times New Roman" w:hAnsi="Times New Roman" w:cs="Times New Roman"/>
                <w:bCs/>
                <w:sz w:val="24"/>
                <w:szCs w:val="24"/>
              </w:rPr>
            </w:pPr>
            <w:r w:rsidRPr="007C53AB">
              <w:rPr>
                <w:rFonts w:ascii="Times New Roman" w:hAnsi="Times New Roman" w:cs="Times New Roman"/>
                <w:bCs/>
                <w:sz w:val="24"/>
                <w:szCs w:val="24"/>
              </w:rPr>
              <w:t xml:space="preserve">ОК 05 </w:t>
            </w:r>
            <w:r w:rsidRPr="007C53AB">
              <w:rPr>
                <w:rFonts w:ascii="Times New Roman" w:hAnsi="Times New Roman"/>
                <w:sz w:val="24"/>
                <w:szCs w:val="24"/>
              </w:rPr>
              <w:t xml:space="preserve">Осуществлять устную и письменную коммуникацию на государственном языке Российской Федерации с учетом </w:t>
            </w:r>
            <w:r w:rsidRPr="007C53AB">
              <w:rPr>
                <w:rFonts w:ascii="Times New Roman" w:hAnsi="Times New Roman"/>
                <w:sz w:val="24"/>
                <w:szCs w:val="24"/>
              </w:rPr>
              <w:lastRenderedPageBreak/>
              <w:t>особенностей социального и культурного контекста</w:t>
            </w:r>
          </w:p>
        </w:tc>
        <w:tc>
          <w:tcPr>
            <w:tcW w:w="2400" w:type="dxa"/>
            <w:tcBorders>
              <w:top w:val="single" w:sz="4" w:space="0" w:color="auto"/>
              <w:left w:val="single" w:sz="4" w:space="0" w:color="auto"/>
              <w:right w:val="single" w:sz="4" w:space="0" w:color="auto"/>
            </w:tcBorders>
          </w:tcPr>
          <w:p w14:paraId="6F582426" w14:textId="77777777" w:rsidR="007C53AB" w:rsidRPr="007C53AB" w:rsidRDefault="007C53AB" w:rsidP="007C53AB">
            <w:pPr>
              <w:rPr>
                <w:rFonts w:ascii="Times New Roman" w:hAnsi="Times New Roman"/>
                <w:b/>
                <w:sz w:val="24"/>
                <w:szCs w:val="24"/>
              </w:rPr>
            </w:pPr>
            <w:r w:rsidRPr="007C53AB">
              <w:rPr>
                <w:rFonts w:ascii="Times New Roman" w:hAnsi="Times New Roman"/>
                <w:sz w:val="24"/>
                <w:szCs w:val="24"/>
              </w:rPr>
              <w:lastRenderedPageBreak/>
              <w:t xml:space="preserve">- грамотно излагать свои мысли и оформлять документы по профессиональной тематике на </w:t>
            </w:r>
            <w:r w:rsidRPr="007C53AB">
              <w:rPr>
                <w:rFonts w:ascii="Times New Roman" w:hAnsi="Times New Roman"/>
                <w:sz w:val="24"/>
                <w:szCs w:val="24"/>
              </w:rPr>
              <w:lastRenderedPageBreak/>
              <w:t>государственном языке</w:t>
            </w:r>
          </w:p>
          <w:p w14:paraId="236FB6B9" w14:textId="77777777" w:rsidR="007C53AB" w:rsidRPr="007C53AB" w:rsidRDefault="007C53AB" w:rsidP="007C53AB">
            <w:pPr>
              <w:rPr>
                <w:rFonts w:ascii="Times New Roman" w:hAnsi="Times New Roman" w:cs="Times New Roman"/>
                <w:bCs/>
                <w:sz w:val="24"/>
                <w:szCs w:val="24"/>
              </w:rPr>
            </w:pPr>
            <w:r w:rsidRPr="007C53AB">
              <w:rPr>
                <w:rFonts w:ascii="Times New Roman" w:hAnsi="Times New Roman"/>
                <w:sz w:val="24"/>
                <w:szCs w:val="24"/>
              </w:rPr>
              <w:t>- проявлять толерантность в рабочем коллективе</w:t>
            </w:r>
          </w:p>
        </w:tc>
        <w:tc>
          <w:tcPr>
            <w:tcW w:w="2608" w:type="dxa"/>
            <w:tcBorders>
              <w:top w:val="single" w:sz="4" w:space="0" w:color="auto"/>
              <w:left w:val="single" w:sz="4" w:space="0" w:color="auto"/>
              <w:bottom w:val="single" w:sz="4" w:space="0" w:color="auto"/>
              <w:right w:val="single" w:sz="4" w:space="0" w:color="auto"/>
            </w:tcBorders>
            <w:shd w:val="clear" w:color="auto" w:fill="auto"/>
          </w:tcPr>
          <w:p w14:paraId="0FC1A6DC" w14:textId="77777777" w:rsidR="007C53AB" w:rsidRPr="007C53AB" w:rsidRDefault="007C53AB" w:rsidP="007C53AB">
            <w:pPr>
              <w:rPr>
                <w:rFonts w:ascii="Times New Roman" w:hAnsi="Times New Roman"/>
                <w:sz w:val="24"/>
                <w:szCs w:val="24"/>
              </w:rPr>
            </w:pPr>
            <w:r w:rsidRPr="007C53AB">
              <w:rPr>
                <w:rFonts w:ascii="Times New Roman" w:hAnsi="Times New Roman"/>
                <w:sz w:val="24"/>
                <w:szCs w:val="24"/>
              </w:rPr>
              <w:lastRenderedPageBreak/>
              <w:t xml:space="preserve">- правила оформления документов </w:t>
            </w:r>
          </w:p>
          <w:p w14:paraId="132AFC9F" w14:textId="77777777" w:rsidR="007C53AB" w:rsidRPr="007C53AB" w:rsidRDefault="007C53AB" w:rsidP="007C53AB">
            <w:pPr>
              <w:rPr>
                <w:rFonts w:ascii="Times New Roman" w:hAnsi="Times New Roman"/>
                <w:b/>
                <w:sz w:val="24"/>
                <w:szCs w:val="24"/>
              </w:rPr>
            </w:pPr>
            <w:r w:rsidRPr="007C53AB">
              <w:rPr>
                <w:rFonts w:ascii="Times New Roman" w:hAnsi="Times New Roman"/>
                <w:sz w:val="24"/>
                <w:szCs w:val="24"/>
              </w:rPr>
              <w:t>- правила построения устных сообщений</w:t>
            </w:r>
          </w:p>
          <w:p w14:paraId="732A2A2A" w14:textId="77777777" w:rsidR="007C53AB" w:rsidRPr="007C53AB" w:rsidRDefault="007C53AB" w:rsidP="007C53AB">
            <w:pPr>
              <w:rPr>
                <w:rFonts w:ascii="Times New Roman" w:hAnsi="Times New Roman" w:cs="Times New Roman"/>
                <w:bCs/>
                <w:i/>
                <w:sz w:val="24"/>
                <w:szCs w:val="24"/>
              </w:rPr>
            </w:pPr>
            <w:r w:rsidRPr="007C53AB">
              <w:rPr>
                <w:rFonts w:ascii="Times New Roman" w:hAnsi="Times New Roman"/>
                <w:sz w:val="24"/>
                <w:szCs w:val="24"/>
              </w:rPr>
              <w:t>- особенности социального и культурного контекста</w:t>
            </w:r>
          </w:p>
        </w:tc>
        <w:tc>
          <w:tcPr>
            <w:tcW w:w="2307" w:type="dxa"/>
            <w:tcBorders>
              <w:top w:val="single" w:sz="4" w:space="0" w:color="auto"/>
              <w:left w:val="single" w:sz="4" w:space="0" w:color="auto"/>
              <w:bottom w:val="single" w:sz="4" w:space="0" w:color="auto"/>
              <w:right w:val="single" w:sz="4" w:space="0" w:color="auto"/>
            </w:tcBorders>
          </w:tcPr>
          <w:p w14:paraId="33A07542" w14:textId="77777777" w:rsidR="007C53AB" w:rsidRPr="007C53AB" w:rsidRDefault="007C53AB" w:rsidP="007C53AB">
            <w:pPr>
              <w:jc w:val="center"/>
              <w:rPr>
                <w:rFonts w:ascii="Times New Roman" w:hAnsi="Times New Roman" w:cs="Times New Roman"/>
                <w:bCs/>
                <w:i/>
                <w:sz w:val="24"/>
                <w:szCs w:val="24"/>
              </w:rPr>
            </w:pPr>
            <w:r w:rsidRPr="007C53AB">
              <w:rPr>
                <w:rFonts w:ascii="Times New Roman" w:hAnsi="Times New Roman" w:cs="Times New Roman"/>
                <w:bCs/>
                <w:i/>
                <w:sz w:val="24"/>
                <w:szCs w:val="24"/>
              </w:rPr>
              <w:t>-</w:t>
            </w:r>
          </w:p>
        </w:tc>
      </w:tr>
      <w:tr w:rsidR="007C53AB" w:rsidRPr="007C53AB" w14:paraId="4F28149F" w14:textId="77777777" w:rsidTr="006158BE">
        <w:tc>
          <w:tcPr>
            <w:tcW w:w="2539" w:type="dxa"/>
            <w:tcBorders>
              <w:top w:val="single" w:sz="4" w:space="0" w:color="auto"/>
              <w:left w:val="single" w:sz="4" w:space="0" w:color="auto"/>
              <w:right w:val="single" w:sz="4" w:space="0" w:color="auto"/>
            </w:tcBorders>
          </w:tcPr>
          <w:p w14:paraId="1D8621D7" w14:textId="77777777" w:rsidR="007C53AB" w:rsidRPr="007C53AB" w:rsidRDefault="007C53AB" w:rsidP="007C53AB">
            <w:pPr>
              <w:rPr>
                <w:rFonts w:ascii="Times New Roman" w:hAnsi="Times New Roman" w:cs="Times New Roman"/>
                <w:bCs/>
                <w:sz w:val="24"/>
                <w:szCs w:val="24"/>
              </w:rPr>
            </w:pPr>
            <w:r w:rsidRPr="007C53AB">
              <w:rPr>
                <w:rFonts w:ascii="Times New Roman" w:hAnsi="Times New Roman" w:cs="Times New Roman"/>
                <w:bCs/>
                <w:sz w:val="24"/>
                <w:szCs w:val="24"/>
              </w:rPr>
              <w:lastRenderedPageBreak/>
              <w:t xml:space="preserve">ОК 07 </w:t>
            </w:r>
            <w:r w:rsidRPr="007C53AB">
              <w:rPr>
                <w:rFonts w:ascii="Times New Roman" w:hAnsi="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400" w:type="dxa"/>
            <w:tcBorders>
              <w:top w:val="single" w:sz="4" w:space="0" w:color="auto"/>
              <w:left w:val="single" w:sz="4" w:space="0" w:color="auto"/>
              <w:right w:val="single" w:sz="4" w:space="0" w:color="auto"/>
            </w:tcBorders>
          </w:tcPr>
          <w:p w14:paraId="3DCCFD69" w14:textId="77777777" w:rsidR="007C53AB" w:rsidRPr="007C53AB" w:rsidRDefault="007C53AB" w:rsidP="007C53AB">
            <w:pPr>
              <w:rPr>
                <w:rFonts w:ascii="Times New Roman" w:hAnsi="Times New Roman"/>
                <w:b/>
              </w:rPr>
            </w:pPr>
            <w:r w:rsidRPr="007C53AB">
              <w:rPr>
                <w:rFonts w:ascii="Times New Roman" w:hAnsi="Times New Roman"/>
              </w:rPr>
              <w:t>- соблюдать нормы экологической безопасности</w:t>
            </w:r>
          </w:p>
          <w:p w14:paraId="7C2289D8" w14:textId="77777777" w:rsidR="007C53AB" w:rsidRPr="007C53AB" w:rsidRDefault="007C53AB" w:rsidP="007C53AB">
            <w:pPr>
              <w:rPr>
                <w:rFonts w:ascii="Times New Roman" w:hAnsi="Times New Roman"/>
                <w:b/>
              </w:rPr>
            </w:pPr>
            <w:r w:rsidRPr="007C53AB">
              <w:rPr>
                <w:rFonts w:ascii="Times New Roman" w:hAnsi="Times New Roman"/>
              </w:rPr>
              <w:t>- определять направления ресурсосбережения в рамках профессиональной деятельности по профессии</w:t>
            </w:r>
          </w:p>
          <w:p w14:paraId="540F2877" w14:textId="77777777" w:rsidR="007C53AB" w:rsidRPr="007C53AB" w:rsidRDefault="007C53AB" w:rsidP="007C53AB">
            <w:pPr>
              <w:rPr>
                <w:rFonts w:ascii="Times New Roman" w:hAnsi="Times New Roman"/>
              </w:rPr>
            </w:pPr>
            <w:r w:rsidRPr="007C53AB">
              <w:rPr>
                <w:rFonts w:ascii="Times New Roman" w:hAnsi="Times New Roman"/>
              </w:rPr>
              <w:t>- организовывать профессиональную деятельность с соблюдением принципов бережливого производства</w:t>
            </w:r>
          </w:p>
          <w:p w14:paraId="649046F4" w14:textId="77777777" w:rsidR="007C53AB" w:rsidRPr="007C53AB" w:rsidRDefault="007C53AB" w:rsidP="007C53AB">
            <w:pPr>
              <w:rPr>
                <w:rFonts w:ascii="Times New Roman" w:hAnsi="Times New Roman"/>
                <w:b/>
              </w:rPr>
            </w:pPr>
            <w:r w:rsidRPr="007C53AB">
              <w:rPr>
                <w:rFonts w:ascii="Times New Roman" w:hAnsi="Times New Roman"/>
              </w:rPr>
              <w:t>- организовывать профессиональную деятельность с учетом знаний об изменении климатических условий региона</w:t>
            </w:r>
          </w:p>
          <w:p w14:paraId="0DFEE3CC" w14:textId="77777777" w:rsidR="007C53AB" w:rsidRPr="007C53AB" w:rsidRDefault="007C53AB" w:rsidP="007C53AB">
            <w:pPr>
              <w:rPr>
                <w:rFonts w:ascii="Times New Roman" w:hAnsi="Times New Roman"/>
                <w:sz w:val="24"/>
                <w:szCs w:val="24"/>
              </w:rPr>
            </w:pPr>
            <w:r w:rsidRPr="007C53AB">
              <w:rPr>
                <w:rFonts w:ascii="Times New Roman" w:hAnsi="Times New Roman"/>
              </w:rPr>
              <w:t>- эффективно действовать в чрезвычайных ситуациях</w:t>
            </w:r>
          </w:p>
        </w:tc>
        <w:tc>
          <w:tcPr>
            <w:tcW w:w="2608" w:type="dxa"/>
            <w:tcBorders>
              <w:top w:val="single" w:sz="4" w:space="0" w:color="auto"/>
              <w:left w:val="single" w:sz="4" w:space="0" w:color="auto"/>
              <w:bottom w:val="single" w:sz="4" w:space="0" w:color="auto"/>
              <w:right w:val="single" w:sz="4" w:space="0" w:color="auto"/>
            </w:tcBorders>
            <w:shd w:val="clear" w:color="auto" w:fill="auto"/>
          </w:tcPr>
          <w:p w14:paraId="0675C4D5" w14:textId="77777777" w:rsidR="007C53AB" w:rsidRPr="007C53AB" w:rsidRDefault="007C53AB" w:rsidP="007C53AB">
            <w:pPr>
              <w:rPr>
                <w:rFonts w:ascii="Times New Roman" w:hAnsi="Times New Roman"/>
                <w:b/>
              </w:rPr>
            </w:pPr>
            <w:r w:rsidRPr="007C53AB">
              <w:rPr>
                <w:rFonts w:ascii="Times New Roman" w:hAnsi="Times New Roman"/>
              </w:rPr>
              <w:t xml:space="preserve">- правила экологической безопасности при ведении профессиональной деятельности </w:t>
            </w:r>
          </w:p>
          <w:p w14:paraId="6F0CC9F0" w14:textId="77777777" w:rsidR="007C53AB" w:rsidRPr="007C53AB" w:rsidRDefault="007C53AB" w:rsidP="007C53AB">
            <w:pPr>
              <w:rPr>
                <w:rFonts w:ascii="Times New Roman" w:hAnsi="Times New Roman"/>
                <w:b/>
              </w:rPr>
            </w:pPr>
            <w:r w:rsidRPr="007C53AB">
              <w:rPr>
                <w:rFonts w:ascii="Times New Roman" w:hAnsi="Times New Roman"/>
              </w:rPr>
              <w:t>- основные ресурсы, задействованные в профессиональной деятельности</w:t>
            </w:r>
          </w:p>
          <w:p w14:paraId="58ABDC9E" w14:textId="77777777" w:rsidR="007C53AB" w:rsidRPr="007C53AB" w:rsidRDefault="007C53AB" w:rsidP="007C53AB">
            <w:pPr>
              <w:rPr>
                <w:rFonts w:ascii="Times New Roman" w:hAnsi="Times New Roman"/>
                <w:b/>
              </w:rPr>
            </w:pPr>
            <w:r w:rsidRPr="007C53AB">
              <w:rPr>
                <w:rFonts w:ascii="Times New Roman" w:hAnsi="Times New Roman"/>
              </w:rPr>
              <w:t>- пути обеспечения ресурсосбережения</w:t>
            </w:r>
          </w:p>
          <w:p w14:paraId="543B90E8" w14:textId="77777777" w:rsidR="007C53AB" w:rsidRPr="007C53AB" w:rsidRDefault="007C53AB" w:rsidP="007C53AB">
            <w:pPr>
              <w:rPr>
                <w:rFonts w:ascii="Times New Roman" w:hAnsi="Times New Roman"/>
                <w:b/>
              </w:rPr>
            </w:pPr>
            <w:r w:rsidRPr="007C53AB">
              <w:rPr>
                <w:rFonts w:ascii="Times New Roman" w:hAnsi="Times New Roman"/>
              </w:rPr>
              <w:t>- принципы бережливого производства</w:t>
            </w:r>
          </w:p>
          <w:p w14:paraId="0C33099F" w14:textId="77777777" w:rsidR="007C53AB" w:rsidRPr="007C53AB" w:rsidRDefault="007C53AB" w:rsidP="007C53AB">
            <w:pPr>
              <w:rPr>
                <w:rFonts w:ascii="Times New Roman" w:hAnsi="Times New Roman"/>
                <w:b/>
              </w:rPr>
            </w:pPr>
            <w:r w:rsidRPr="007C53AB">
              <w:rPr>
                <w:rFonts w:ascii="Times New Roman" w:hAnsi="Times New Roman"/>
              </w:rPr>
              <w:t>- основные направления изменения климатических условий региона</w:t>
            </w:r>
          </w:p>
          <w:p w14:paraId="1D04DD79" w14:textId="77777777" w:rsidR="007C53AB" w:rsidRPr="007C53AB" w:rsidRDefault="007C53AB" w:rsidP="007C53AB">
            <w:pPr>
              <w:rPr>
                <w:rFonts w:ascii="Times New Roman" w:hAnsi="Times New Roman"/>
                <w:sz w:val="24"/>
                <w:szCs w:val="24"/>
              </w:rPr>
            </w:pPr>
            <w:r w:rsidRPr="007C53AB">
              <w:rPr>
                <w:rFonts w:ascii="Times New Roman" w:hAnsi="Times New Roman"/>
              </w:rPr>
              <w:t>- правила поведения в чрезвычайных ситуациях</w:t>
            </w:r>
          </w:p>
        </w:tc>
        <w:tc>
          <w:tcPr>
            <w:tcW w:w="2307" w:type="dxa"/>
            <w:tcBorders>
              <w:top w:val="single" w:sz="4" w:space="0" w:color="auto"/>
              <w:left w:val="single" w:sz="4" w:space="0" w:color="auto"/>
              <w:bottom w:val="single" w:sz="4" w:space="0" w:color="auto"/>
              <w:right w:val="single" w:sz="4" w:space="0" w:color="auto"/>
            </w:tcBorders>
          </w:tcPr>
          <w:p w14:paraId="5EB13416" w14:textId="466E257C" w:rsidR="007C53AB" w:rsidRPr="007C53AB" w:rsidRDefault="00B04090" w:rsidP="007C53AB">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7C53AB" w:rsidRPr="007C53AB" w14:paraId="0561A216" w14:textId="77777777" w:rsidTr="006158BE">
        <w:tc>
          <w:tcPr>
            <w:tcW w:w="2539" w:type="dxa"/>
            <w:tcBorders>
              <w:top w:val="single" w:sz="4" w:space="0" w:color="auto"/>
              <w:left w:val="single" w:sz="4" w:space="0" w:color="auto"/>
              <w:bottom w:val="single" w:sz="4" w:space="0" w:color="auto"/>
              <w:right w:val="single" w:sz="4" w:space="0" w:color="auto"/>
            </w:tcBorders>
          </w:tcPr>
          <w:p w14:paraId="4FABEF6D" w14:textId="77777777" w:rsidR="007C53AB" w:rsidRPr="007C53AB" w:rsidRDefault="007C53AB" w:rsidP="007C53AB">
            <w:pPr>
              <w:rPr>
                <w:rFonts w:ascii="Times New Roman" w:hAnsi="Times New Roman" w:cs="Times New Roman"/>
                <w:bCs/>
                <w:sz w:val="24"/>
                <w:szCs w:val="24"/>
              </w:rPr>
            </w:pPr>
            <w:r w:rsidRPr="007C53AB">
              <w:rPr>
                <w:rFonts w:ascii="Times New Roman" w:hAnsi="Times New Roman" w:cs="Times New Roman"/>
                <w:bCs/>
                <w:sz w:val="24"/>
                <w:szCs w:val="24"/>
              </w:rPr>
              <w:t xml:space="preserve">ОК 09 </w:t>
            </w:r>
            <w:r w:rsidRPr="007C53AB">
              <w:rPr>
                <w:rFonts w:ascii="Times New Roman" w:hAnsi="Times New Roman"/>
                <w:sz w:val="24"/>
                <w:szCs w:val="24"/>
              </w:rPr>
              <w:t>Пользоваться профессиональной документацией на государственном и иностранном языках</w:t>
            </w:r>
          </w:p>
        </w:tc>
        <w:tc>
          <w:tcPr>
            <w:tcW w:w="2400" w:type="dxa"/>
            <w:tcBorders>
              <w:top w:val="single" w:sz="4" w:space="0" w:color="auto"/>
              <w:left w:val="single" w:sz="4" w:space="0" w:color="auto"/>
              <w:bottom w:val="single" w:sz="4" w:space="0" w:color="auto"/>
              <w:right w:val="single" w:sz="4" w:space="0" w:color="auto"/>
            </w:tcBorders>
          </w:tcPr>
          <w:p w14:paraId="120D165F" w14:textId="77777777" w:rsidR="007C53AB" w:rsidRPr="007C53AB" w:rsidRDefault="007C53AB" w:rsidP="007C53AB">
            <w:pPr>
              <w:rPr>
                <w:rFonts w:ascii="Times New Roman" w:hAnsi="Times New Roman"/>
                <w:b/>
                <w:sz w:val="24"/>
                <w:szCs w:val="24"/>
              </w:rPr>
            </w:pPr>
            <w:r w:rsidRPr="007C53AB">
              <w:rPr>
                <w:rFonts w:ascii="Times New Roman" w:hAnsi="Times New Roman"/>
                <w:sz w:val="24"/>
                <w:szCs w:val="24"/>
              </w:rPr>
              <w:t>-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1B1FF1F6" w14:textId="77777777" w:rsidR="007C53AB" w:rsidRPr="007C53AB" w:rsidRDefault="007C53AB" w:rsidP="007C53AB">
            <w:pPr>
              <w:rPr>
                <w:rFonts w:ascii="Times New Roman" w:hAnsi="Times New Roman"/>
                <w:b/>
                <w:sz w:val="24"/>
                <w:szCs w:val="24"/>
              </w:rPr>
            </w:pPr>
            <w:r w:rsidRPr="007C53AB">
              <w:rPr>
                <w:rFonts w:ascii="Times New Roman" w:hAnsi="Times New Roman"/>
                <w:sz w:val="24"/>
                <w:szCs w:val="24"/>
              </w:rPr>
              <w:t xml:space="preserve"> -участвовать в диалогах на знакомые общие и профессиональные темы</w:t>
            </w:r>
          </w:p>
          <w:p w14:paraId="33922DBB" w14:textId="77777777" w:rsidR="007C53AB" w:rsidRPr="007C53AB" w:rsidRDefault="007C53AB" w:rsidP="007C53AB">
            <w:pPr>
              <w:rPr>
                <w:rFonts w:ascii="Times New Roman" w:hAnsi="Times New Roman"/>
                <w:b/>
                <w:sz w:val="24"/>
                <w:szCs w:val="24"/>
              </w:rPr>
            </w:pPr>
            <w:r w:rsidRPr="007C53AB">
              <w:rPr>
                <w:rFonts w:ascii="Times New Roman" w:hAnsi="Times New Roman"/>
                <w:sz w:val="24"/>
                <w:szCs w:val="24"/>
              </w:rPr>
              <w:t>- строить простые высказывания о себе и о своей профессиональной деятельности</w:t>
            </w:r>
          </w:p>
          <w:p w14:paraId="09F11DBA" w14:textId="77777777" w:rsidR="007C53AB" w:rsidRPr="007C53AB" w:rsidRDefault="007C53AB" w:rsidP="007C53AB">
            <w:pPr>
              <w:rPr>
                <w:rFonts w:ascii="Times New Roman" w:hAnsi="Times New Roman"/>
                <w:b/>
                <w:sz w:val="24"/>
                <w:szCs w:val="24"/>
              </w:rPr>
            </w:pPr>
            <w:r w:rsidRPr="007C53AB">
              <w:rPr>
                <w:rFonts w:ascii="Times New Roman" w:hAnsi="Times New Roman"/>
                <w:sz w:val="24"/>
                <w:szCs w:val="24"/>
              </w:rPr>
              <w:lastRenderedPageBreak/>
              <w:t>- кратко обосновывать и объяснять свои действия (текущие и планируемые)</w:t>
            </w:r>
          </w:p>
          <w:p w14:paraId="020E244B" w14:textId="77777777" w:rsidR="007C53AB" w:rsidRPr="007C53AB" w:rsidRDefault="007C53AB" w:rsidP="007C53AB">
            <w:pPr>
              <w:rPr>
                <w:rFonts w:ascii="Times New Roman" w:hAnsi="Times New Roman" w:cs="Times New Roman"/>
                <w:bCs/>
                <w:sz w:val="24"/>
                <w:szCs w:val="24"/>
              </w:rPr>
            </w:pPr>
            <w:r w:rsidRPr="007C53AB">
              <w:rPr>
                <w:rFonts w:ascii="Times New Roman" w:hAnsi="Times New Roman"/>
                <w:sz w:val="24"/>
                <w:szCs w:val="24"/>
              </w:rPr>
              <w:t>- писать простые связные сообщения на знакомые или интересующие профессиональные темы</w:t>
            </w:r>
          </w:p>
        </w:tc>
        <w:tc>
          <w:tcPr>
            <w:tcW w:w="2608" w:type="dxa"/>
            <w:tcBorders>
              <w:top w:val="single" w:sz="4" w:space="0" w:color="auto"/>
              <w:left w:val="single" w:sz="4" w:space="0" w:color="auto"/>
              <w:bottom w:val="single" w:sz="4" w:space="0" w:color="auto"/>
              <w:right w:val="single" w:sz="4" w:space="0" w:color="auto"/>
            </w:tcBorders>
            <w:shd w:val="clear" w:color="auto" w:fill="auto"/>
          </w:tcPr>
          <w:p w14:paraId="7392FBCD" w14:textId="77777777" w:rsidR="007C53AB" w:rsidRPr="007C53AB" w:rsidRDefault="007C53AB" w:rsidP="007C53AB">
            <w:pPr>
              <w:rPr>
                <w:rFonts w:ascii="Times New Roman" w:hAnsi="Times New Roman"/>
                <w:b/>
                <w:sz w:val="24"/>
                <w:szCs w:val="24"/>
              </w:rPr>
            </w:pPr>
            <w:r w:rsidRPr="007C53AB">
              <w:rPr>
                <w:rFonts w:ascii="Times New Roman" w:hAnsi="Times New Roman"/>
                <w:sz w:val="24"/>
                <w:szCs w:val="24"/>
              </w:rPr>
              <w:lastRenderedPageBreak/>
              <w:t>- правила построения простых и сложных предложений на профессиональные темы</w:t>
            </w:r>
          </w:p>
          <w:p w14:paraId="68D2EE45" w14:textId="77777777" w:rsidR="007C53AB" w:rsidRPr="007C53AB" w:rsidRDefault="007C53AB" w:rsidP="007C53AB">
            <w:pPr>
              <w:rPr>
                <w:rFonts w:ascii="Times New Roman" w:hAnsi="Times New Roman"/>
                <w:b/>
                <w:sz w:val="24"/>
                <w:szCs w:val="24"/>
              </w:rPr>
            </w:pPr>
            <w:r w:rsidRPr="007C53AB">
              <w:rPr>
                <w:rFonts w:ascii="Times New Roman" w:hAnsi="Times New Roman"/>
                <w:sz w:val="24"/>
                <w:szCs w:val="24"/>
              </w:rPr>
              <w:t>- основные общеупотребительные глаголы (бытовая и профессиональная лексика)</w:t>
            </w:r>
          </w:p>
          <w:p w14:paraId="7F0BB523" w14:textId="77777777" w:rsidR="007C53AB" w:rsidRPr="007C53AB" w:rsidRDefault="007C53AB" w:rsidP="007C53AB">
            <w:pPr>
              <w:rPr>
                <w:rFonts w:ascii="Times New Roman" w:hAnsi="Times New Roman"/>
                <w:b/>
                <w:sz w:val="24"/>
                <w:szCs w:val="24"/>
              </w:rPr>
            </w:pPr>
            <w:r w:rsidRPr="007C53AB">
              <w:rPr>
                <w:rFonts w:ascii="Times New Roman" w:hAnsi="Times New Roman"/>
                <w:sz w:val="24"/>
                <w:szCs w:val="24"/>
              </w:rPr>
              <w:t>- лексический минимум, относящийся к описанию предметов, средств и процессов профессиональной деятельности</w:t>
            </w:r>
          </w:p>
          <w:p w14:paraId="7F310B61" w14:textId="77777777" w:rsidR="007C53AB" w:rsidRPr="007C53AB" w:rsidRDefault="007C53AB" w:rsidP="007C53AB">
            <w:pPr>
              <w:rPr>
                <w:rFonts w:ascii="Times New Roman" w:hAnsi="Times New Roman"/>
                <w:b/>
                <w:sz w:val="24"/>
                <w:szCs w:val="24"/>
              </w:rPr>
            </w:pPr>
            <w:r w:rsidRPr="007C53AB">
              <w:rPr>
                <w:rFonts w:ascii="Times New Roman" w:hAnsi="Times New Roman"/>
                <w:sz w:val="24"/>
                <w:szCs w:val="24"/>
              </w:rPr>
              <w:t>- особенности произношения</w:t>
            </w:r>
          </w:p>
          <w:p w14:paraId="178E7842" w14:textId="77777777" w:rsidR="007C53AB" w:rsidRPr="007C53AB" w:rsidRDefault="007C53AB" w:rsidP="007C53AB">
            <w:pPr>
              <w:rPr>
                <w:rFonts w:ascii="Times New Roman" w:hAnsi="Times New Roman" w:cs="Times New Roman"/>
                <w:bCs/>
                <w:sz w:val="24"/>
                <w:szCs w:val="24"/>
              </w:rPr>
            </w:pPr>
            <w:r w:rsidRPr="007C53AB">
              <w:rPr>
                <w:rFonts w:ascii="Times New Roman" w:hAnsi="Times New Roman"/>
                <w:sz w:val="24"/>
                <w:szCs w:val="24"/>
              </w:rPr>
              <w:t xml:space="preserve">-правила чтения текстов </w:t>
            </w:r>
            <w:r w:rsidRPr="007C53AB">
              <w:rPr>
                <w:rFonts w:ascii="Times New Roman" w:hAnsi="Times New Roman"/>
                <w:sz w:val="24"/>
                <w:szCs w:val="24"/>
              </w:rPr>
              <w:lastRenderedPageBreak/>
              <w:t>профессиональной направленности</w:t>
            </w:r>
          </w:p>
        </w:tc>
        <w:tc>
          <w:tcPr>
            <w:tcW w:w="2307" w:type="dxa"/>
            <w:tcBorders>
              <w:top w:val="single" w:sz="4" w:space="0" w:color="auto"/>
              <w:left w:val="single" w:sz="4" w:space="0" w:color="auto"/>
              <w:bottom w:val="single" w:sz="4" w:space="0" w:color="auto"/>
              <w:right w:val="single" w:sz="4" w:space="0" w:color="auto"/>
            </w:tcBorders>
          </w:tcPr>
          <w:p w14:paraId="4FA844BB" w14:textId="77777777" w:rsidR="007C53AB" w:rsidRPr="007C53AB" w:rsidRDefault="007C53AB" w:rsidP="007C53AB">
            <w:pPr>
              <w:jc w:val="center"/>
              <w:rPr>
                <w:rFonts w:ascii="Times New Roman" w:hAnsi="Times New Roman" w:cs="Times New Roman"/>
                <w:bCs/>
                <w:sz w:val="24"/>
                <w:szCs w:val="24"/>
              </w:rPr>
            </w:pPr>
            <w:r w:rsidRPr="007C53AB">
              <w:rPr>
                <w:rFonts w:ascii="Times New Roman" w:hAnsi="Times New Roman" w:cs="Times New Roman"/>
                <w:bCs/>
                <w:sz w:val="24"/>
                <w:szCs w:val="24"/>
              </w:rPr>
              <w:lastRenderedPageBreak/>
              <w:t>-</w:t>
            </w:r>
          </w:p>
        </w:tc>
      </w:tr>
      <w:tr w:rsidR="007C53AB" w:rsidRPr="007C53AB" w14:paraId="3C19F650" w14:textId="77777777" w:rsidTr="006158BE">
        <w:tc>
          <w:tcPr>
            <w:tcW w:w="2539" w:type="dxa"/>
            <w:tcBorders>
              <w:top w:val="single" w:sz="4" w:space="0" w:color="auto"/>
              <w:left w:val="single" w:sz="4" w:space="0" w:color="auto"/>
              <w:bottom w:val="single" w:sz="4" w:space="0" w:color="auto"/>
              <w:right w:val="single" w:sz="4" w:space="0" w:color="auto"/>
            </w:tcBorders>
          </w:tcPr>
          <w:p w14:paraId="0D93EBE7" w14:textId="77777777" w:rsidR="007C53AB" w:rsidRPr="007C53AB" w:rsidRDefault="007C53AB" w:rsidP="007C53AB">
            <w:pPr>
              <w:rPr>
                <w:noProof/>
                <w:sz w:val="24"/>
                <w:szCs w:val="24"/>
              </w:rPr>
            </w:pPr>
            <w:r w:rsidRPr="007C53AB">
              <w:rPr>
                <w:rFonts w:ascii="Times New Roman" w:hAnsi="Times New Roman"/>
                <w:iCs/>
                <w:sz w:val="24"/>
                <w:szCs w:val="24"/>
                <w:lang w:eastAsia="zh-CN"/>
              </w:rPr>
              <w:lastRenderedPageBreak/>
              <w:t xml:space="preserve">ПК 1.1 </w:t>
            </w:r>
            <w:r w:rsidRPr="007C53AB">
              <w:rPr>
                <w:noProof/>
                <w:sz w:val="24"/>
                <w:szCs w:val="24"/>
              </w:rPr>
              <w:t xml:space="preserve"> </w:t>
            </w:r>
            <w:r w:rsidRPr="007C53AB">
              <w:rPr>
                <w:rFonts w:ascii="Times New Roman" w:hAnsi="Times New Roman"/>
                <w:sz w:val="24"/>
                <w:szCs w:val="24"/>
              </w:rPr>
              <w:t>Проводить сборочные операции перед сваркой с использованием конструкторской, производственно-технологической и нормативной документации.</w:t>
            </w:r>
          </w:p>
        </w:tc>
        <w:tc>
          <w:tcPr>
            <w:tcW w:w="2400" w:type="dxa"/>
            <w:tcBorders>
              <w:top w:val="single" w:sz="4" w:space="0" w:color="auto"/>
              <w:left w:val="single" w:sz="4" w:space="0" w:color="auto"/>
              <w:bottom w:val="single" w:sz="4" w:space="0" w:color="auto"/>
              <w:right w:val="single" w:sz="4" w:space="0" w:color="auto"/>
            </w:tcBorders>
          </w:tcPr>
          <w:p w14:paraId="7ECDC273" w14:textId="77777777" w:rsidR="007C53AB" w:rsidRPr="007C53AB" w:rsidRDefault="007C53AB" w:rsidP="007C53AB">
            <w:pPr>
              <w:rPr>
                <w:rFonts w:ascii="Times New Roman" w:hAnsi="Times New Roman"/>
                <w:sz w:val="24"/>
                <w:szCs w:val="24"/>
              </w:rPr>
            </w:pPr>
            <w:r w:rsidRPr="007C53AB">
              <w:rPr>
                <w:rFonts w:ascii="Times New Roman" w:hAnsi="Times New Roman"/>
                <w:sz w:val="24"/>
                <w:szCs w:val="24"/>
              </w:rPr>
              <w:t>- пользоваться конструкторской, производственно-технологической и нормативной документацией для выполнения профессиональной деятельности</w:t>
            </w:r>
          </w:p>
        </w:tc>
        <w:tc>
          <w:tcPr>
            <w:tcW w:w="2608" w:type="dxa"/>
            <w:tcBorders>
              <w:top w:val="single" w:sz="4" w:space="0" w:color="auto"/>
              <w:left w:val="single" w:sz="4" w:space="0" w:color="auto"/>
              <w:bottom w:val="single" w:sz="4" w:space="0" w:color="auto"/>
              <w:right w:val="single" w:sz="4" w:space="0" w:color="auto"/>
            </w:tcBorders>
            <w:shd w:val="clear" w:color="auto" w:fill="auto"/>
          </w:tcPr>
          <w:p w14:paraId="36A9A532" w14:textId="77777777" w:rsidR="007C53AB" w:rsidRPr="007C53AB" w:rsidRDefault="007C53AB" w:rsidP="007C53AB">
            <w:pPr>
              <w:rPr>
                <w:rFonts w:ascii="Times New Roman" w:hAnsi="Times New Roman"/>
                <w:sz w:val="24"/>
                <w:szCs w:val="24"/>
              </w:rPr>
            </w:pPr>
            <w:r w:rsidRPr="007C53AB">
              <w:rPr>
                <w:rFonts w:ascii="Times New Roman" w:hAnsi="Times New Roman"/>
                <w:sz w:val="24"/>
                <w:szCs w:val="24"/>
              </w:rPr>
              <w:t>- основные типы, конструктивные элементы, размеры сварных соединений и обозначение их на чертежах; основные группы и марки свариваемых материалов</w:t>
            </w:r>
          </w:p>
        </w:tc>
        <w:tc>
          <w:tcPr>
            <w:tcW w:w="2307" w:type="dxa"/>
            <w:tcBorders>
              <w:top w:val="single" w:sz="4" w:space="0" w:color="auto"/>
              <w:left w:val="single" w:sz="4" w:space="0" w:color="auto"/>
              <w:bottom w:val="single" w:sz="4" w:space="0" w:color="auto"/>
              <w:right w:val="single" w:sz="4" w:space="0" w:color="auto"/>
            </w:tcBorders>
          </w:tcPr>
          <w:p w14:paraId="25334CE7" w14:textId="77777777" w:rsidR="007C53AB" w:rsidRPr="007C53AB" w:rsidRDefault="007C53AB" w:rsidP="007C53AB">
            <w:pPr>
              <w:rPr>
                <w:rFonts w:ascii="Times New Roman" w:hAnsi="Times New Roman" w:cs="Times New Roman"/>
                <w:bCs/>
                <w:sz w:val="24"/>
                <w:szCs w:val="24"/>
              </w:rPr>
            </w:pPr>
            <w:r w:rsidRPr="007C53AB">
              <w:rPr>
                <w:rFonts w:ascii="Times New Roman" w:hAnsi="Times New Roman"/>
                <w:sz w:val="24"/>
                <w:szCs w:val="24"/>
              </w:rPr>
              <w:t>- ознакомления с конструкторской и производственно-технологической документацией по сварке</w:t>
            </w:r>
          </w:p>
        </w:tc>
      </w:tr>
    </w:tbl>
    <w:p w14:paraId="4B0B1DF9" w14:textId="77777777" w:rsidR="007C53AB" w:rsidRPr="007C53AB" w:rsidRDefault="007C53AB" w:rsidP="007C53AB">
      <w:pPr>
        <w:spacing w:after="120"/>
        <w:ind w:firstLine="709"/>
        <w:rPr>
          <w:rFonts w:ascii="Times New Roman" w:hAnsi="Times New Roman" w:cs="Times New Roman"/>
          <w:bCs/>
          <w:sz w:val="24"/>
          <w:szCs w:val="24"/>
        </w:rPr>
      </w:pPr>
    </w:p>
    <w:p w14:paraId="0489BB2B" w14:textId="77777777" w:rsidR="007C53AB" w:rsidRPr="007C53AB" w:rsidRDefault="007C53AB" w:rsidP="007C53AB">
      <w:pPr>
        <w:numPr>
          <w:ilvl w:val="1"/>
          <w:numId w:val="20"/>
        </w:numPr>
        <w:spacing w:after="120"/>
        <w:contextualSpacing/>
        <w:rPr>
          <w:rFonts w:ascii="Times New Roman" w:hAnsi="Times New Roman" w:cs="Times New Roman"/>
          <w:b/>
          <w:sz w:val="24"/>
          <w:szCs w:val="24"/>
        </w:rPr>
      </w:pPr>
      <w:r w:rsidRPr="007C53AB">
        <w:rPr>
          <w:rFonts w:ascii="Times New Roman" w:hAnsi="Times New Roman" w:cs="Times New Roman"/>
          <w:b/>
          <w:sz w:val="24"/>
          <w:szCs w:val="24"/>
        </w:rPr>
        <w:t>Обоснование часов вариативной части ОПОП-П</w:t>
      </w:r>
    </w:p>
    <w:p w14:paraId="32DE0EB4" w14:textId="77777777" w:rsidR="007C53AB" w:rsidRPr="007C53AB" w:rsidRDefault="007C53AB" w:rsidP="007C53AB">
      <w:pPr>
        <w:spacing w:after="120"/>
        <w:ind w:left="720"/>
        <w:contextualSpacing/>
        <w:rPr>
          <w:rFonts w:ascii="Times New Roman" w:hAnsi="Times New Roman" w:cs="Times New Roman"/>
          <w:b/>
          <w:sz w:val="24"/>
          <w:szCs w:val="24"/>
        </w:rPr>
      </w:pPr>
    </w:p>
    <w:tbl>
      <w:tblPr>
        <w:tblStyle w:val="a3"/>
        <w:tblW w:w="9894" w:type="dxa"/>
        <w:tblInd w:w="-5" w:type="dxa"/>
        <w:tblLook w:val="04A0" w:firstRow="1" w:lastRow="0" w:firstColumn="1" w:lastColumn="0" w:noHBand="0" w:noVBand="1"/>
      </w:tblPr>
      <w:tblGrid>
        <w:gridCol w:w="753"/>
        <w:gridCol w:w="2945"/>
        <w:gridCol w:w="2511"/>
        <w:gridCol w:w="1113"/>
        <w:gridCol w:w="2572"/>
      </w:tblGrid>
      <w:tr w:rsidR="007C53AB" w:rsidRPr="007C53AB" w14:paraId="52FE4391" w14:textId="77777777" w:rsidTr="006158BE">
        <w:tc>
          <w:tcPr>
            <w:tcW w:w="753" w:type="dxa"/>
          </w:tcPr>
          <w:p w14:paraId="0BE6DE12" w14:textId="77777777" w:rsidR="007C53AB" w:rsidRPr="007C53AB" w:rsidRDefault="007C53AB" w:rsidP="007C53AB">
            <w:pPr>
              <w:spacing w:after="120"/>
              <w:contextualSpacing/>
              <w:rPr>
                <w:rFonts w:ascii="Times New Roman" w:hAnsi="Times New Roman" w:cs="Times New Roman"/>
                <w:b/>
                <w:sz w:val="24"/>
                <w:szCs w:val="24"/>
              </w:rPr>
            </w:pPr>
            <w:r w:rsidRPr="007C53AB">
              <w:rPr>
                <w:rFonts w:ascii="Times New Roman" w:hAnsi="Times New Roman" w:cs="Times New Roman"/>
                <w:b/>
                <w:sz w:val="24"/>
                <w:szCs w:val="24"/>
              </w:rPr>
              <w:t>№№ п/п</w:t>
            </w:r>
          </w:p>
        </w:tc>
        <w:tc>
          <w:tcPr>
            <w:tcW w:w="2945" w:type="dxa"/>
          </w:tcPr>
          <w:p w14:paraId="32E20160" w14:textId="77777777" w:rsidR="007C53AB" w:rsidRPr="007C53AB" w:rsidRDefault="007C53AB" w:rsidP="007C53AB">
            <w:pPr>
              <w:spacing w:after="120"/>
              <w:contextualSpacing/>
              <w:rPr>
                <w:rFonts w:ascii="Times New Roman" w:hAnsi="Times New Roman" w:cs="Times New Roman"/>
                <w:b/>
                <w:sz w:val="24"/>
                <w:szCs w:val="24"/>
              </w:rPr>
            </w:pPr>
            <w:r w:rsidRPr="007C53AB">
              <w:rPr>
                <w:rFonts w:ascii="Times New Roman" w:hAnsi="Times New Roman" w:cs="Times New Roman"/>
                <w:b/>
                <w:sz w:val="24"/>
                <w:szCs w:val="24"/>
              </w:rPr>
              <w:t xml:space="preserve">Дополнительные знания, умения, навыки </w:t>
            </w:r>
          </w:p>
        </w:tc>
        <w:tc>
          <w:tcPr>
            <w:tcW w:w="2511" w:type="dxa"/>
          </w:tcPr>
          <w:p w14:paraId="235B997E" w14:textId="77777777" w:rsidR="007C53AB" w:rsidRPr="007C53AB" w:rsidRDefault="007C53AB" w:rsidP="007C53AB">
            <w:pPr>
              <w:spacing w:after="120"/>
              <w:contextualSpacing/>
              <w:rPr>
                <w:rFonts w:ascii="Times New Roman" w:hAnsi="Times New Roman" w:cs="Times New Roman"/>
                <w:b/>
                <w:sz w:val="24"/>
                <w:szCs w:val="24"/>
              </w:rPr>
            </w:pPr>
            <w:r w:rsidRPr="007C53AB">
              <w:rPr>
                <w:rFonts w:ascii="Times New Roman" w:hAnsi="Times New Roman" w:cs="Times New Roman"/>
                <w:b/>
                <w:sz w:val="24"/>
                <w:szCs w:val="24"/>
              </w:rPr>
              <w:t>№, наименование темы</w:t>
            </w:r>
          </w:p>
        </w:tc>
        <w:tc>
          <w:tcPr>
            <w:tcW w:w="1113" w:type="dxa"/>
          </w:tcPr>
          <w:p w14:paraId="0C1C338B" w14:textId="77777777" w:rsidR="007C53AB" w:rsidRPr="007C53AB" w:rsidRDefault="007C53AB" w:rsidP="007C53AB">
            <w:pPr>
              <w:spacing w:after="120"/>
              <w:contextualSpacing/>
              <w:rPr>
                <w:rFonts w:ascii="Times New Roman" w:hAnsi="Times New Roman" w:cs="Times New Roman"/>
                <w:b/>
                <w:sz w:val="24"/>
                <w:szCs w:val="24"/>
              </w:rPr>
            </w:pPr>
            <w:r w:rsidRPr="007C53AB">
              <w:rPr>
                <w:rFonts w:ascii="Times New Roman" w:hAnsi="Times New Roman" w:cs="Times New Roman"/>
                <w:b/>
                <w:sz w:val="24"/>
                <w:szCs w:val="24"/>
              </w:rPr>
              <w:t>Объем часов</w:t>
            </w:r>
          </w:p>
        </w:tc>
        <w:tc>
          <w:tcPr>
            <w:tcW w:w="2572" w:type="dxa"/>
          </w:tcPr>
          <w:p w14:paraId="30F21AE3" w14:textId="77777777" w:rsidR="007C53AB" w:rsidRPr="007C53AB" w:rsidRDefault="007C53AB" w:rsidP="007C53AB">
            <w:pPr>
              <w:spacing w:after="120"/>
              <w:contextualSpacing/>
              <w:rPr>
                <w:rFonts w:ascii="Times New Roman" w:hAnsi="Times New Roman" w:cs="Times New Roman"/>
                <w:b/>
                <w:sz w:val="24"/>
                <w:szCs w:val="24"/>
              </w:rPr>
            </w:pPr>
            <w:r w:rsidRPr="007C53AB">
              <w:rPr>
                <w:rFonts w:ascii="Times New Roman" w:hAnsi="Times New Roman" w:cs="Times New Roman"/>
                <w:b/>
                <w:sz w:val="24"/>
                <w:szCs w:val="24"/>
              </w:rPr>
              <w:t>Обоснование включения в рабочую программу</w:t>
            </w:r>
          </w:p>
        </w:tc>
      </w:tr>
      <w:tr w:rsidR="007C53AB" w:rsidRPr="007C53AB" w14:paraId="5078BE11" w14:textId="77777777" w:rsidTr="006158BE">
        <w:tc>
          <w:tcPr>
            <w:tcW w:w="753" w:type="dxa"/>
          </w:tcPr>
          <w:p w14:paraId="7F72E7FD" w14:textId="77777777" w:rsidR="007C53AB" w:rsidRPr="007C53AB" w:rsidRDefault="007C53AB" w:rsidP="007C53AB">
            <w:pPr>
              <w:spacing w:after="120"/>
              <w:contextualSpacing/>
              <w:rPr>
                <w:rFonts w:ascii="Times New Roman" w:hAnsi="Times New Roman" w:cs="Times New Roman"/>
                <w:bCs/>
                <w:sz w:val="24"/>
                <w:szCs w:val="24"/>
              </w:rPr>
            </w:pPr>
            <w:r w:rsidRPr="007C53AB">
              <w:rPr>
                <w:rFonts w:ascii="Times New Roman" w:hAnsi="Times New Roman" w:cs="Times New Roman"/>
                <w:bCs/>
                <w:sz w:val="24"/>
                <w:szCs w:val="24"/>
              </w:rPr>
              <w:t>1</w:t>
            </w:r>
          </w:p>
        </w:tc>
        <w:tc>
          <w:tcPr>
            <w:tcW w:w="2945" w:type="dxa"/>
          </w:tcPr>
          <w:p w14:paraId="763ADEB3" w14:textId="77777777" w:rsidR="007C53AB" w:rsidRPr="007C53AB" w:rsidRDefault="007C53AB" w:rsidP="007C53AB">
            <w:pPr>
              <w:contextualSpacing/>
              <w:rPr>
                <w:rFonts w:ascii="Times New Roman" w:hAnsi="Times New Roman" w:cs="Times New Roman"/>
                <w:bCs/>
                <w:sz w:val="24"/>
                <w:szCs w:val="24"/>
              </w:rPr>
            </w:pPr>
            <w:r w:rsidRPr="007C53AB">
              <w:rPr>
                <w:rFonts w:ascii="Times New Roman" w:hAnsi="Times New Roman" w:cs="Times New Roman"/>
                <w:bCs/>
                <w:sz w:val="24"/>
                <w:szCs w:val="24"/>
              </w:rPr>
              <w:t xml:space="preserve">Умения: </w:t>
            </w:r>
          </w:p>
          <w:p w14:paraId="4B7E7ABA" w14:textId="77777777" w:rsidR="007C53AB" w:rsidRPr="007C53AB" w:rsidRDefault="007C53AB" w:rsidP="007C53AB">
            <w:pPr>
              <w:suppressAutoHyphens/>
              <w:contextualSpacing/>
              <w:rPr>
                <w:rFonts w:ascii="Times New Roman" w:hAnsi="Times New Roman" w:cs="Times New Roman"/>
                <w:noProof/>
                <w:sz w:val="24"/>
                <w:szCs w:val="24"/>
              </w:rPr>
            </w:pPr>
            <w:r w:rsidRPr="007C53AB">
              <w:rPr>
                <w:rFonts w:ascii="Times New Roman" w:hAnsi="Times New Roman" w:cs="Times New Roman"/>
                <w:noProof/>
                <w:sz w:val="24"/>
                <w:szCs w:val="24"/>
              </w:rPr>
              <w:t>- пользоваться чертежным инструментом при выполнении чертежей</w:t>
            </w:r>
          </w:p>
          <w:p w14:paraId="4E371B98" w14:textId="77777777" w:rsidR="007C53AB" w:rsidRPr="007C53AB" w:rsidRDefault="007C53AB" w:rsidP="007C53AB">
            <w:pPr>
              <w:spacing w:after="120"/>
              <w:contextualSpacing/>
              <w:rPr>
                <w:rFonts w:ascii="Times New Roman" w:hAnsi="Times New Roman" w:cs="Times New Roman"/>
                <w:bCs/>
                <w:sz w:val="24"/>
                <w:szCs w:val="24"/>
              </w:rPr>
            </w:pPr>
          </w:p>
          <w:p w14:paraId="332A70E2" w14:textId="77777777" w:rsidR="007C53AB" w:rsidRPr="007C53AB" w:rsidRDefault="007C53AB" w:rsidP="007C53AB">
            <w:pPr>
              <w:spacing w:after="120"/>
              <w:contextualSpacing/>
              <w:rPr>
                <w:rFonts w:ascii="Times New Roman" w:hAnsi="Times New Roman" w:cs="Times New Roman"/>
                <w:bCs/>
                <w:sz w:val="24"/>
                <w:szCs w:val="24"/>
              </w:rPr>
            </w:pPr>
            <w:r w:rsidRPr="007C53AB">
              <w:rPr>
                <w:rFonts w:ascii="Times New Roman" w:hAnsi="Times New Roman" w:cs="Times New Roman"/>
                <w:bCs/>
                <w:sz w:val="24"/>
                <w:szCs w:val="24"/>
              </w:rPr>
              <w:t>Знания:</w:t>
            </w:r>
          </w:p>
          <w:p w14:paraId="7E395FB2" w14:textId="77777777" w:rsidR="007C53AB" w:rsidRPr="007C53AB" w:rsidRDefault="007C53AB" w:rsidP="007C53AB">
            <w:pPr>
              <w:spacing w:after="120"/>
              <w:contextualSpacing/>
              <w:rPr>
                <w:rFonts w:ascii="Times New Roman" w:hAnsi="Times New Roman"/>
                <w:bCs/>
                <w:sz w:val="24"/>
                <w:szCs w:val="24"/>
              </w:rPr>
            </w:pPr>
            <w:r w:rsidRPr="007C53AB">
              <w:rPr>
                <w:rFonts w:ascii="Times New Roman" w:hAnsi="Times New Roman" w:cs="Times New Roman"/>
                <w:noProof/>
                <w:sz w:val="24"/>
                <w:szCs w:val="24"/>
              </w:rPr>
              <w:t xml:space="preserve">- </w:t>
            </w:r>
            <w:r w:rsidRPr="007C53AB">
              <w:rPr>
                <w:rFonts w:ascii="Times New Roman" w:hAnsi="Times New Roman"/>
                <w:bCs/>
                <w:sz w:val="24"/>
                <w:szCs w:val="24"/>
              </w:rPr>
              <w:t>основные задачи и содержание предмета</w:t>
            </w:r>
          </w:p>
          <w:p w14:paraId="7A192872" w14:textId="77777777" w:rsidR="007C53AB" w:rsidRPr="007C53AB" w:rsidRDefault="007C53AB" w:rsidP="007C53AB">
            <w:pPr>
              <w:spacing w:after="120"/>
              <w:contextualSpacing/>
              <w:rPr>
                <w:rFonts w:ascii="Times New Roman" w:hAnsi="Times New Roman"/>
                <w:sz w:val="24"/>
                <w:szCs w:val="24"/>
              </w:rPr>
            </w:pPr>
            <w:r w:rsidRPr="007C53AB">
              <w:rPr>
                <w:rFonts w:ascii="Times New Roman" w:hAnsi="Times New Roman"/>
                <w:bCs/>
                <w:sz w:val="24"/>
                <w:szCs w:val="24"/>
              </w:rPr>
              <w:t>- з</w:t>
            </w:r>
            <w:r w:rsidRPr="007C53AB">
              <w:rPr>
                <w:rFonts w:ascii="Times New Roman" w:hAnsi="Times New Roman"/>
                <w:sz w:val="24"/>
                <w:szCs w:val="24"/>
              </w:rPr>
              <w:t>начение изучаемого предмета для квалифицированных рабочих</w:t>
            </w:r>
          </w:p>
          <w:p w14:paraId="32319620" w14:textId="77777777" w:rsidR="007C53AB" w:rsidRPr="007C53AB" w:rsidRDefault="007C53AB" w:rsidP="007C53AB">
            <w:pPr>
              <w:spacing w:after="120"/>
              <w:contextualSpacing/>
              <w:rPr>
                <w:rFonts w:ascii="Times New Roman" w:hAnsi="Times New Roman" w:cs="Times New Roman"/>
                <w:bCs/>
                <w:sz w:val="24"/>
                <w:szCs w:val="24"/>
              </w:rPr>
            </w:pPr>
            <w:r w:rsidRPr="007C53AB">
              <w:rPr>
                <w:rFonts w:ascii="Times New Roman" w:hAnsi="Times New Roman"/>
                <w:sz w:val="24"/>
                <w:szCs w:val="24"/>
              </w:rPr>
              <w:t>- виды инструментов для черчения</w:t>
            </w:r>
          </w:p>
        </w:tc>
        <w:tc>
          <w:tcPr>
            <w:tcW w:w="2511" w:type="dxa"/>
          </w:tcPr>
          <w:p w14:paraId="33591514" w14:textId="77777777" w:rsidR="007C53AB" w:rsidRPr="007C53AB" w:rsidRDefault="007C53AB" w:rsidP="007C53AB">
            <w:pPr>
              <w:spacing w:after="120"/>
              <w:contextualSpacing/>
              <w:rPr>
                <w:rFonts w:ascii="Times New Roman" w:hAnsi="Times New Roman" w:cs="Times New Roman"/>
                <w:bCs/>
                <w:sz w:val="24"/>
                <w:szCs w:val="24"/>
              </w:rPr>
            </w:pPr>
            <w:r w:rsidRPr="007C53AB">
              <w:rPr>
                <w:rFonts w:ascii="Times New Roman" w:hAnsi="Times New Roman"/>
                <w:b/>
                <w:bCs/>
                <w:sz w:val="24"/>
                <w:szCs w:val="24"/>
              </w:rPr>
              <w:t xml:space="preserve">1.  </w:t>
            </w:r>
            <w:r w:rsidRPr="007C53AB">
              <w:rPr>
                <w:rFonts w:ascii="Times New Roman" w:hAnsi="Times New Roman"/>
                <w:bCs/>
                <w:sz w:val="24"/>
                <w:szCs w:val="24"/>
              </w:rPr>
              <w:t xml:space="preserve">Основные задачи и содержание предмета </w:t>
            </w:r>
            <w:r w:rsidRPr="007C53AB">
              <w:rPr>
                <w:rFonts w:ascii="Times New Roman" w:hAnsi="Times New Roman"/>
                <w:sz w:val="24"/>
                <w:szCs w:val="24"/>
              </w:rPr>
              <w:t>«Основы инженерной графики»</w:t>
            </w:r>
            <w:r w:rsidRPr="007C53AB">
              <w:rPr>
                <w:rFonts w:ascii="Times New Roman" w:hAnsi="Times New Roman"/>
                <w:bCs/>
                <w:sz w:val="24"/>
                <w:szCs w:val="24"/>
              </w:rPr>
              <w:t>. Роль чертежей в технике и в сварочном производстве.</w:t>
            </w:r>
            <w:r w:rsidRPr="007C53AB">
              <w:rPr>
                <w:rFonts w:ascii="Times New Roman" w:hAnsi="Times New Roman"/>
                <w:sz w:val="24"/>
                <w:szCs w:val="24"/>
              </w:rPr>
              <w:t xml:space="preserve"> Основные инструменты черчения. Значение изучаемого предмета для квалифицированных рабочих</w:t>
            </w:r>
          </w:p>
        </w:tc>
        <w:tc>
          <w:tcPr>
            <w:tcW w:w="1113" w:type="dxa"/>
          </w:tcPr>
          <w:p w14:paraId="7B8A76BB" w14:textId="77777777" w:rsidR="007C53AB" w:rsidRPr="007C53AB" w:rsidRDefault="007C53AB" w:rsidP="007C53AB">
            <w:pPr>
              <w:spacing w:after="120"/>
              <w:contextualSpacing/>
              <w:jc w:val="center"/>
              <w:rPr>
                <w:rFonts w:ascii="Times New Roman" w:hAnsi="Times New Roman" w:cs="Times New Roman"/>
                <w:bCs/>
                <w:sz w:val="24"/>
                <w:szCs w:val="24"/>
              </w:rPr>
            </w:pPr>
            <w:r w:rsidRPr="007C53AB">
              <w:rPr>
                <w:rFonts w:ascii="Times New Roman" w:hAnsi="Times New Roman" w:cs="Times New Roman"/>
                <w:bCs/>
                <w:sz w:val="24"/>
                <w:szCs w:val="24"/>
              </w:rPr>
              <w:t>1</w:t>
            </w:r>
          </w:p>
        </w:tc>
        <w:tc>
          <w:tcPr>
            <w:tcW w:w="2572" w:type="dxa"/>
          </w:tcPr>
          <w:p w14:paraId="09F9D54E" w14:textId="77777777" w:rsidR="007C53AB" w:rsidRPr="007C53AB" w:rsidRDefault="007C53AB" w:rsidP="007C53AB">
            <w:pPr>
              <w:tabs>
                <w:tab w:val="left" w:pos="843"/>
              </w:tabs>
              <w:jc w:val="both"/>
              <w:outlineLvl w:val="1"/>
              <w:rPr>
                <w:rFonts w:ascii="Times New Roman" w:hAnsi="Times New Roman" w:cs="Times New Roman"/>
                <w:bCs/>
                <w:sz w:val="24"/>
                <w:szCs w:val="24"/>
              </w:rPr>
            </w:pPr>
            <w:r w:rsidRPr="007C53AB">
              <w:rPr>
                <w:rFonts w:ascii="Times New Roman" w:eastAsia="Arial Unicode MS" w:hAnsi="Times New Roman" w:cs="Times New Roman"/>
                <w:color w:val="000000"/>
                <w:sz w:val="24"/>
                <w:szCs w:val="24"/>
                <w:shd w:val="clear" w:color="auto" w:fill="FFFFFF"/>
                <w:lang w:eastAsia="ru-RU" w:bidi="ru-RU"/>
              </w:rPr>
              <w:t xml:space="preserve">Расширение объема времени произведено с целью более глубокого ознакомления с </w:t>
            </w:r>
            <w:r w:rsidRPr="007C53AB">
              <w:rPr>
                <w:rFonts w:ascii="Times New Roman" w:hAnsi="Times New Roman"/>
                <w:bCs/>
                <w:sz w:val="24"/>
                <w:szCs w:val="24"/>
              </w:rPr>
              <w:t>ролью чертежей в технике   сварочного производства</w:t>
            </w:r>
          </w:p>
        </w:tc>
      </w:tr>
      <w:tr w:rsidR="007C53AB" w:rsidRPr="007C53AB" w14:paraId="1DF89EF0" w14:textId="77777777" w:rsidTr="006158BE">
        <w:tc>
          <w:tcPr>
            <w:tcW w:w="753" w:type="dxa"/>
          </w:tcPr>
          <w:p w14:paraId="43207CE0" w14:textId="77777777" w:rsidR="007C53AB" w:rsidRPr="007C53AB" w:rsidRDefault="007C53AB" w:rsidP="007C53AB">
            <w:pPr>
              <w:spacing w:after="120"/>
              <w:contextualSpacing/>
              <w:rPr>
                <w:rFonts w:ascii="Times New Roman" w:hAnsi="Times New Roman" w:cs="Times New Roman"/>
                <w:bCs/>
                <w:sz w:val="24"/>
                <w:szCs w:val="24"/>
              </w:rPr>
            </w:pPr>
            <w:r w:rsidRPr="007C53AB">
              <w:rPr>
                <w:rFonts w:ascii="Times New Roman" w:hAnsi="Times New Roman" w:cs="Times New Roman"/>
                <w:bCs/>
                <w:sz w:val="24"/>
                <w:szCs w:val="24"/>
              </w:rPr>
              <w:t>1</w:t>
            </w:r>
          </w:p>
        </w:tc>
        <w:tc>
          <w:tcPr>
            <w:tcW w:w="2945" w:type="dxa"/>
          </w:tcPr>
          <w:p w14:paraId="50636A07" w14:textId="77777777" w:rsidR="007C53AB" w:rsidRPr="007C53AB" w:rsidRDefault="007C53AB" w:rsidP="007C53AB">
            <w:pPr>
              <w:contextualSpacing/>
              <w:rPr>
                <w:rFonts w:ascii="Times New Roman" w:hAnsi="Times New Roman" w:cs="Times New Roman"/>
                <w:bCs/>
                <w:sz w:val="24"/>
                <w:szCs w:val="24"/>
              </w:rPr>
            </w:pPr>
            <w:r w:rsidRPr="007C53AB">
              <w:rPr>
                <w:rFonts w:ascii="Times New Roman" w:hAnsi="Times New Roman" w:cs="Times New Roman"/>
                <w:bCs/>
                <w:sz w:val="24"/>
                <w:szCs w:val="24"/>
              </w:rPr>
              <w:t xml:space="preserve">Умения: </w:t>
            </w:r>
          </w:p>
          <w:p w14:paraId="10E7616B" w14:textId="77777777" w:rsidR="007C53AB" w:rsidRPr="007C53AB" w:rsidRDefault="007C53AB" w:rsidP="007C53AB">
            <w:pPr>
              <w:suppressAutoHyphens/>
              <w:contextualSpacing/>
              <w:rPr>
                <w:rFonts w:ascii="Times New Roman" w:hAnsi="Times New Roman" w:cs="Times New Roman"/>
                <w:noProof/>
                <w:sz w:val="24"/>
                <w:szCs w:val="24"/>
              </w:rPr>
            </w:pPr>
            <w:r w:rsidRPr="007C53AB">
              <w:rPr>
                <w:rFonts w:ascii="Times New Roman" w:hAnsi="Times New Roman" w:cs="Times New Roman"/>
                <w:noProof/>
                <w:sz w:val="24"/>
                <w:szCs w:val="24"/>
              </w:rPr>
              <w:t>- оформлять конструкторскую документацию в соответствии с действующей нормативно-технической документацией</w:t>
            </w:r>
          </w:p>
          <w:p w14:paraId="1790F54E" w14:textId="77777777" w:rsidR="007C53AB" w:rsidRPr="007C53AB" w:rsidRDefault="007C53AB" w:rsidP="007C53AB">
            <w:pPr>
              <w:spacing w:after="120"/>
              <w:contextualSpacing/>
              <w:rPr>
                <w:rFonts w:ascii="Times New Roman" w:hAnsi="Times New Roman" w:cs="Times New Roman"/>
                <w:bCs/>
                <w:sz w:val="24"/>
                <w:szCs w:val="24"/>
              </w:rPr>
            </w:pPr>
          </w:p>
          <w:p w14:paraId="2F1F63FD" w14:textId="77777777" w:rsidR="007C53AB" w:rsidRPr="007C53AB" w:rsidRDefault="007C53AB" w:rsidP="007C53AB">
            <w:pPr>
              <w:spacing w:after="120"/>
              <w:contextualSpacing/>
              <w:rPr>
                <w:rFonts w:ascii="Times New Roman" w:hAnsi="Times New Roman" w:cs="Times New Roman"/>
                <w:bCs/>
                <w:sz w:val="24"/>
                <w:szCs w:val="24"/>
              </w:rPr>
            </w:pPr>
            <w:r w:rsidRPr="007C53AB">
              <w:rPr>
                <w:rFonts w:ascii="Times New Roman" w:hAnsi="Times New Roman" w:cs="Times New Roman"/>
                <w:bCs/>
                <w:sz w:val="24"/>
                <w:szCs w:val="24"/>
              </w:rPr>
              <w:t>Знания:</w:t>
            </w:r>
          </w:p>
          <w:p w14:paraId="624BB2A8" w14:textId="77777777" w:rsidR="007C53AB" w:rsidRPr="007C53AB" w:rsidRDefault="007C53AB" w:rsidP="007C53AB">
            <w:pPr>
              <w:contextualSpacing/>
              <w:rPr>
                <w:rFonts w:ascii="Times New Roman" w:hAnsi="Times New Roman" w:cs="Times New Roman"/>
                <w:bCs/>
                <w:sz w:val="24"/>
                <w:szCs w:val="24"/>
              </w:rPr>
            </w:pPr>
            <w:r w:rsidRPr="007C53AB">
              <w:rPr>
                <w:rFonts w:ascii="Times New Roman" w:hAnsi="Times New Roman" w:cs="Times New Roman"/>
                <w:noProof/>
                <w:sz w:val="24"/>
                <w:szCs w:val="24"/>
              </w:rPr>
              <w:lastRenderedPageBreak/>
              <w:t>- требования государственных стандартов Единой системы конструкторской документации (далее - ЕСКД) и Единой системы технологической документации (далее - ЕСТД)</w:t>
            </w:r>
          </w:p>
        </w:tc>
        <w:tc>
          <w:tcPr>
            <w:tcW w:w="2511" w:type="dxa"/>
          </w:tcPr>
          <w:p w14:paraId="0D11B764" w14:textId="77777777" w:rsidR="007C53AB" w:rsidRPr="007C53AB" w:rsidRDefault="007C53AB" w:rsidP="007C53AB">
            <w:pPr>
              <w:spacing w:after="120"/>
              <w:contextualSpacing/>
              <w:rPr>
                <w:rFonts w:ascii="Times New Roman" w:hAnsi="Times New Roman" w:cs="Times New Roman"/>
                <w:bCs/>
                <w:sz w:val="24"/>
                <w:szCs w:val="24"/>
              </w:rPr>
            </w:pPr>
            <w:r w:rsidRPr="007C53AB">
              <w:rPr>
                <w:rFonts w:ascii="Times New Roman" w:hAnsi="Times New Roman"/>
                <w:b/>
                <w:bCs/>
                <w:sz w:val="24"/>
                <w:szCs w:val="24"/>
              </w:rPr>
              <w:lastRenderedPageBreak/>
              <w:t xml:space="preserve">2.  </w:t>
            </w:r>
            <w:r w:rsidRPr="007C53AB">
              <w:rPr>
                <w:rFonts w:ascii="Times New Roman" w:hAnsi="Times New Roman"/>
                <w:color w:val="000000"/>
                <w:sz w:val="24"/>
                <w:szCs w:val="24"/>
                <w:shd w:val="clear" w:color="auto" w:fill="FFFFFF"/>
              </w:rPr>
              <w:t>Единая система конструкторской документации. Классификационные группы стандартов ЕСКД</w:t>
            </w:r>
          </w:p>
        </w:tc>
        <w:tc>
          <w:tcPr>
            <w:tcW w:w="1113" w:type="dxa"/>
          </w:tcPr>
          <w:p w14:paraId="7BB5416E" w14:textId="77777777" w:rsidR="007C53AB" w:rsidRPr="007C53AB" w:rsidRDefault="007C53AB" w:rsidP="007C53AB">
            <w:pPr>
              <w:spacing w:after="120"/>
              <w:contextualSpacing/>
              <w:jc w:val="center"/>
              <w:rPr>
                <w:rFonts w:ascii="Times New Roman" w:hAnsi="Times New Roman" w:cs="Times New Roman"/>
                <w:bCs/>
                <w:sz w:val="24"/>
                <w:szCs w:val="24"/>
              </w:rPr>
            </w:pPr>
            <w:r w:rsidRPr="007C53AB">
              <w:rPr>
                <w:rFonts w:ascii="Times New Roman" w:hAnsi="Times New Roman" w:cs="Times New Roman"/>
                <w:bCs/>
                <w:sz w:val="24"/>
                <w:szCs w:val="24"/>
              </w:rPr>
              <w:t>1</w:t>
            </w:r>
          </w:p>
        </w:tc>
        <w:tc>
          <w:tcPr>
            <w:tcW w:w="2572" w:type="dxa"/>
          </w:tcPr>
          <w:p w14:paraId="739C0B73" w14:textId="77777777" w:rsidR="007C53AB" w:rsidRPr="007C53AB" w:rsidRDefault="007C53AB" w:rsidP="007C53AB">
            <w:pPr>
              <w:tabs>
                <w:tab w:val="left" w:pos="843"/>
              </w:tabs>
              <w:jc w:val="both"/>
              <w:outlineLvl w:val="1"/>
              <w:rPr>
                <w:rFonts w:ascii="Times New Roman" w:hAnsi="Times New Roman" w:cs="Times New Roman"/>
                <w:color w:val="000000"/>
                <w:sz w:val="24"/>
                <w:szCs w:val="24"/>
                <w:shd w:val="clear" w:color="auto" w:fill="FFFFFF"/>
                <w:lang w:eastAsia="ru-RU" w:bidi="ru-RU"/>
              </w:rPr>
            </w:pPr>
            <w:r w:rsidRPr="007C53AB">
              <w:rPr>
                <w:rFonts w:ascii="Times New Roman" w:eastAsia="Arial Unicode MS" w:hAnsi="Times New Roman" w:cs="Times New Roman"/>
                <w:color w:val="000000"/>
                <w:sz w:val="24"/>
                <w:szCs w:val="24"/>
                <w:shd w:val="clear" w:color="auto" w:fill="FFFFFF"/>
                <w:lang w:eastAsia="ru-RU" w:bidi="ru-RU"/>
              </w:rPr>
              <w:t>Расширение объема времени произведено с целью более глубокого ознакомления с требованиями</w:t>
            </w:r>
            <w:r w:rsidRPr="007C53AB">
              <w:rPr>
                <w:rFonts w:ascii="Times New Roman" w:eastAsia="Arial Unicode MS" w:hAnsi="Times New Roman" w:cs="Times New Roman"/>
                <w:b/>
                <w:color w:val="000000"/>
                <w:sz w:val="24"/>
                <w:szCs w:val="24"/>
                <w:shd w:val="clear" w:color="auto" w:fill="FFFFFF"/>
                <w:lang w:eastAsia="ru-RU" w:bidi="ru-RU"/>
              </w:rPr>
              <w:t xml:space="preserve"> </w:t>
            </w:r>
            <w:r w:rsidRPr="007C53AB">
              <w:rPr>
                <w:rFonts w:ascii="Times New Roman" w:eastAsia="Arial Unicode MS" w:hAnsi="Times New Roman" w:cs="Times New Roman"/>
                <w:color w:val="000000"/>
                <w:sz w:val="24"/>
                <w:szCs w:val="24"/>
                <w:shd w:val="clear" w:color="auto" w:fill="FFFFFF"/>
                <w:lang w:eastAsia="ru-RU" w:bidi="ru-RU"/>
              </w:rPr>
              <w:t xml:space="preserve"> действующей нормативной базой.</w:t>
            </w:r>
          </w:p>
          <w:p w14:paraId="44702999" w14:textId="77777777" w:rsidR="007C53AB" w:rsidRPr="007C53AB" w:rsidRDefault="007C53AB" w:rsidP="007C53AB">
            <w:pPr>
              <w:tabs>
                <w:tab w:val="left" w:pos="843"/>
              </w:tabs>
              <w:jc w:val="both"/>
              <w:outlineLvl w:val="1"/>
              <w:rPr>
                <w:rFonts w:ascii="Times New Roman" w:eastAsia="Arial Unicode MS" w:hAnsi="Times New Roman" w:cs="Times New Roman"/>
                <w:color w:val="000000"/>
                <w:sz w:val="24"/>
                <w:szCs w:val="24"/>
                <w:shd w:val="clear" w:color="auto" w:fill="FFFFFF"/>
                <w:lang w:eastAsia="ru-RU" w:bidi="ru-RU"/>
              </w:rPr>
            </w:pPr>
          </w:p>
        </w:tc>
      </w:tr>
      <w:tr w:rsidR="007C53AB" w:rsidRPr="007C53AB" w14:paraId="7D27A09B" w14:textId="77777777" w:rsidTr="006158BE">
        <w:tc>
          <w:tcPr>
            <w:tcW w:w="753" w:type="dxa"/>
          </w:tcPr>
          <w:p w14:paraId="65F6142F" w14:textId="77777777" w:rsidR="007C53AB" w:rsidRPr="007C53AB" w:rsidRDefault="007C53AB" w:rsidP="007C53AB">
            <w:pPr>
              <w:spacing w:after="120"/>
              <w:contextualSpacing/>
              <w:rPr>
                <w:rFonts w:ascii="Times New Roman" w:hAnsi="Times New Roman" w:cs="Times New Roman"/>
                <w:bCs/>
                <w:sz w:val="24"/>
                <w:szCs w:val="24"/>
              </w:rPr>
            </w:pPr>
            <w:r w:rsidRPr="007C53AB">
              <w:rPr>
                <w:rFonts w:ascii="Times New Roman" w:hAnsi="Times New Roman" w:cs="Times New Roman"/>
                <w:bCs/>
                <w:sz w:val="24"/>
                <w:szCs w:val="24"/>
              </w:rPr>
              <w:lastRenderedPageBreak/>
              <w:t>3-4</w:t>
            </w:r>
          </w:p>
        </w:tc>
        <w:tc>
          <w:tcPr>
            <w:tcW w:w="2945" w:type="dxa"/>
          </w:tcPr>
          <w:p w14:paraId="2C71355A" w14:textId="77777777" w:rsidR="007C53AB" w:rsidRPr="007C53AB" w:rsidRDefault="007C53AB" w:rsidP="007C53AB">
            <w:pPr>
              <w:spacing w:after="120"/>
              <w:contextualSpacing/>
              <w:rPr>
                <w:rFonts w:ascii="Times New Roman" w:hAnsi="Times New Roman" w:cs="Times New Roman"/>
                <w:bCs/>
                <w:sz w:val="24"/>
                <w:szCs w:val="24"/>
              </w:rPr>
            </w:pPr>
            <w:r w:rsidRPr="007C53AB">
              <w:rPr>
                <w:rFonts w:ascii="Times New Roman" w:hAnsi="Times New Roman" w:cs="Times New Roman"/>
                <w:bCs/>
                <w:sz w:val="24"/>
                <w:szCs w:val="24"/>
              </w:rPr>
              <w:t xml:space="preserve">Знания: </w:t>
            </w:r>
          </w:p>
          <w:p w14:paraId="0E189537" w14:textId="77777777" w:rsidR="007C53AB" w:rsidRPr="007C53AB" w:rsidRDefault="007C53AB" w:rsidP="007C53AB">
            <w:pPr>
              <w:spacing w:after="120"/>
              <w:contextualSpacing/>
              <w:rPr>
                <w:rFonts w:ascii="Times New Roman" w:hAnsi="Times New Roman" w:cs="Times New Roman"/>
                <w:bCs/>
                <w:sz w:val="24"/>
                <w:szCs w:val="24"/>
              </w:rPr>
            </w:pPr>
            <w:r w:rsidRPr="007C53AB">
              <w:rPr>
                <w:rFonts w:ascii="Times New Roman" w:hAnsi="Times New Roman" w:cs="Times New Roman"/>
                <w:bCs/>
                <w:sz w:val="24"/>
                <w:szCs w:val="24"/>
              </w:rPr>
              <w:t xml:space="preserve">- </w:t>
            </w:r>
            <w:r w:rsidRPr="007C53AB">
              <w:rPr>
                <w:rFonts w:ascii="Times New Roman" w:hAnsi="Times New Roman" w:cs="Times New Roman"/>
                <w:noProof/>
                <w:sz w:val="24"/>
                <w:szCs w:val="24"/>
              </w:rPr>
              <w:t>способы графического представления технологического оборудования и выполнения технологических схем в  машинной графике</w:t>
            </w:r>
          </w:p>
          <w:p w14:paraId="60211873" w14:textId="77777777" w:rsidR="007C53AB" w:rsidRPr="007C53AB" w:rsidRDefault="007C53AB" w:rsidP="007C53AB">
            <w:pPr>
              <w:spacing w:after="120"/>
              <w:contextualSpacing/>
              <w:rPr>
                <w:rFonts w:ascii="Times New Roman" w:hAnsi="Times New Roman" w:cs="Times New Roman"/>
                <w:bCs/>
                <w:sz w:val="24"/>
                <w:szCs w:val="24"/>
              </w:rPr>
            </w:pPr>
          </w:p>
        </w:tc>
        <w:tc>
          <w:tcPr>
            <w:tcW w:w="2511" w:type="dxa"/>
          </w:tcPr>
          <w:p w14:paraId="70B3D9D4" w14:textId="77777777" w:rsidR="007C53AB" w:rsidRPr="007C53AB" w:rsidRDefault="007C53AB" w:rsidP="007C53AB">
            <w:pPr>
              <w:spacing w:after="120"/>
              <w:contextualSpacing/>
              <w:rPr>
                <w:rFonts w:ascii="Times New Roman" w:hAnsi="Times New Roman" w:cs="Times New Roman"/>
                <w:bCs/>
                <w:sz w:val="24"/>
                <w:szCs w:val="24"/>
              </w:rPr>
            </w:pPr>
            <w:r w:rsidRPr="007C53AB">
              <w:rPr>
                <w:rFonts w:ascii="Times New Roman" w:eastAsia="Calibri" w:hAnsi="Times New Roman" w:cs="Times New Roman"/>
                <w:sz w:val="24"/>
                <w:szCs w:val="24"/>
              </w:rPr>
              <w:t xml:space="preserve">Правила выполнения чертежей с использованием пакета САПР. Обзор панелей инструментов. Функции клавиатуры. Командная строка и строка состояния.  </w:t>
            </w:r>
          </w:p>
        </w:tc>
        <w:tc>
          <w:tcPr>
            <w:tcW w:w="1113" w:type="dxa"/>
          </w:tcPr>
          <w:p w14:paraId="3EB882FE" w14:textId="77777777" w:rsidR="007C53AB" w:rsidRPr="007C53AB" w:rsidRDefault="007C53AB" w:rsidP="007C53AB">
            <w:pPr>
              <w:spacing w:after="120"/>
              <w:contextualSpacing/>
              <w:jc w:val="center"/>
              <w:rPr>
                <w:rFonts w:ascii="Times New Roman" w:hAnsi="Times New Roman" w:cs="Times New Roman"/>
                <w:bCs/>
                <w:sz w:val="24"/>
                <w:szCs w:val="24"/>
              </w:rPr>
            </w:pPr>
            <w:r w:rsidRPr="007C53AB">
              <w:rPr>
                <w:rFonts w:ascii="Times New Roman" w:hAnsi="Times New Roman" w:cs="Times New Roman"/>
                <w:bCs/>
                <w:sz w:val="24"/>
                <w:szCs w:val="24"/>
              </w:rPr>
              <w:t>2</w:t>
            </w:r>
          </w:p>
        </w:tc>
        <w:tc>
          <w:tcPr>
            <w:tcW w:w="2572" w:type="dxa"/>
          </w:tcPr>
          <w:p w14:paraId="4786102E" w14:textId="77777777" w:rsidR="007C53AB" w:rsidRPr="007C53AB" w:rsidRDefault="007C53AB" w:rsidP="007C53AB">
            <w:pPr>
              <w:tabs>
                <w:tab w:val="left" w:pos="843"/>
              </w:tabs>
              <w:jc w:val="both"/>
              <w:outlineLvl w:val="1"/>
              <w:rPr>
                <w:rFonts w:ascii="Times New Roman" w:hAnsi="Times New Roman" w:cs="Times New Roman"/>
                <w:sz w:val="24"/>
                <w:szCs w:val="24"/>
                <w:shd w:val="clear" w:color="auto" w:fill="FFFFFF"/>
                <w:lang w:eastAsia="ru-RU" w:bidi="ru-RU"/>
              </w:rPr>
            </w:pPr>
            <w:r w:rsidRPr="007C53AB">
              <w:rPr>
                <w:rFonts w:ascii="Times New Roman" w:eastAsia="Arial Unicode MS" w:hAnsi="Times New Roman" w:cs="Times New Roman"/>
                <w:color w:val="000000"/>
                <w:sz w:val="24"/>
                <w:szCs w:val="24"/>
                <w:shd w:val="clear" w:color="auto" w:fill="FFFFFF"/>
                <w:lang w:eastAsia="ru-RU" w:bidi="ru-RU"/>
              </w:rPr>
              <w:t>Расширение объема времени произведено с целью ознакомления в области оформления проектно-конструкторской, технологической и другой технической документации в соответствии с действующей нормативной базой с применением машинной графики.</w:t>
            </w:r>
          </w:p>
        </w:tc>
      </w:tr>
    </w:tbl>
    <w:p w14:paraId="744949B9" w14:textId="77777777" w:rsidR="007C53AB" w:rsidRPr="007C53AB" w:rsidRDefault="007C53AB" w:rsidP="007C53AB">
      <w:pPr>
        <w:spacing w:after="120"/>
        <w:ind w:left="720"/>
        <w:contextualSpacing/>
        <w:rPr>
          <w:rFonts w:ascii="Times New Roman" w:hAnsi="Times New Roman" w:cs="Times New Roman"/>
          <w:b/>
          <w:sz w:val="24"/>
          <w:szCs w:val="24"/>
        </w:rPr>
      </w:pPr>
    </w:p>
    <w:p w14:paraId="3A9E424E" w14:textId="77777777" w:rsidR="007C53AB" w:rsidRPr="007C53AB" w:rsidRDefault="007C53AB" w:rsidP="007C53AB">
      <w:pPr>
        <w:ind w:firstLine="709"/>
        <w:rPr>
          <w:rFonts w:ascii="Times New Roman" w:eastAsia="Times New Roman" w:hAnsi="Times New Roman" w:cs="Times New Roman"/>
          <w:sz w:val="12"/>
          <w:szCs w:val="12"/>
          <w:lang w:eastAsia="ru-RU"/>
        </w:rPr>
      </w:pPr>
    </w:p>
    <w:p w14:paraId="64628D2A" w14:textId="77777777" w:rsidR="007C53AB" w:rsidRPr="007C53AB" w:rsidRDefault="007C53AB" w:rsidP="007C53AB">
      <w:pPr>
        <w:rPr>
          <w:rFonts w:ascii="Times New Roman" w:eastAsia="Segoe UI" w:hAnsi="Times New Roman" w:cs="Times New Roman"/>
          <w:b/>
          <w:bCs/>
          <w:caps/>
          <w:kern w:val="32"/>
          <w:sz w:val="24"/>
          <w:szCs w:val="24"/>
          <w:lang w:eastAsia="x-none"/>
        </w:rPr>
      </w:pPr>
      <w:r w:rsidRPr="007C53AB">
        <w:rPr>
          <w:rFonts w:ascii="Times New Roman" w:hAnsi="Times New Roman"/>
        </w:rPr>
        <w:br w:type="page"/>
      </w:r>
    </w:p>
    <w:p w14:paraId="33CE7480" w14:textId="77777777" w:rsidR="007C53AB" w:rsidRPr="007C53AB" w:rsidRDefault="007C53AB" w:rsidP="007C53AB">
      <w:pPr>
        <w:keepNext/>
        <w:spacing w:after="120"/>
        <w:jc w:val="center"/>
        <w:outlineLvl w:val="0"/>
        <w:rPr>
          <w:rFonts w:ascii="Times New Roman" w:eastAsia="Segoe UI" w:hAnsi="Times New Roman" w:cs="Times New Roman"/>
          <w:b/>
          <w:bCs/>
          <w:caps/>
          <w:kern w:val="32"/>
          <w:sz w:val="24"/>
          <w:szCs w:val="24"/>
          <w:lang w:eastAsia="x-none"/>
        </w:rPr>
      </w:pPr>
      <w:r w:rsidRPr="007C53AB">
        <w:rPr>
          <w:rFonts w:ascii="Times New Roman" w:eastAsia="Segoe UI" w:hAnsi="Times New Roman" w:cs="Times New Roman"/>
          <w:b/>
          <w:bCs/>
          <w:caps/>
          <w:kern w:val="32"/>
          <w:sz w:val="24"/>
          <w:szCs w:val="24"/>
          <w:lang w:val="x-none" w:eastAsia="x-none"/>
        </w:rPr>
        <w:lastRenderedPageBreak/>
        <w:t xml:space="preserve">2. Структура и содержание </w:t>
      </w:r>
      <w:r w:rsidRPr="007C53AB">
        <w:rPr>
          <w:rFonts w:ascii="Times New Roman" w:eastAsia="Segoe UI" w:hAnsi="Times New Roman" w:cs="Times New Roman"/>
          <w:b/>
          <w:bCs/>
          <w:caps/>
          <w:kern w:val="32"/>
          <w:sz w:val="24"/>
          <w:szCs w:val="24"/>
          <w:lang w:eastAsia="x-none"/>
        </w:rPr>
        <w:t>ДИСЦИПЛИНЫ</w:t>
      </w:r>
    </w:p>
    <w:p w14:paraId="12583017" w14:textId="77777777" w:rsidR="007C53AB" w:rsidRPr="007C53AB" w:rsidRDefault="007C53AB" w:rsidP="007C53AB">
      <w:pPr>
        <w:spacing w:after="120" w:line="276" w:lineRule="auto"/>
        <w:ind w:firstLine="709"/>
        <w:outlineLvl w:val="1"/>
        <w:rPr>
          <w:rFonts w:ascii="Times New Roman" w:eastAsia="Segoe UI" w:hAnsi="Times New Roman" w:cs="Times New Roman"/>
          <w:b/>
          <w:bCs/>
          <w:color w:val="5A5A5A" w:themeColor="text1" w:themeTint="A5"/>
          <w:spacing w:val="15"/>
          <w:sz w:val="24"/>
          <w:szCs w:val="24"/>
          <w:lang w:eastAsia="ru-RU"/>
        </w:rPr>
      </w:pPr>
      <w:r w:rsidRPr="007C53AB">
        <w:rPr>
          <w:rFonts w:ascii="Times New Roman" w:eastAsia="Segoe UI" w:hAnsi="Times New Roman" w:cs="Times New Roman"/>
          <w:b/>
          <w:bCs/>
          <w:color w:val="5A5A5A" w:themeColor="text1" w:themeTint="A5"/>
          <w:spacing w:val="15"/>
          <w:sz w:val="24"/>
          <w:szCs w:val="24"/>
          <w:lang w:eastAsia="ru-RU"/>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132"/>
        <w:gridCol w:w="2272"/>
      </w:tblGrid>
      <w:tr w:rsidR="007C53AB" w:rsidRPr="007C53AB" w14:paraId="3DF1932D" w14:textId="77777777" w:rsidTr="006158BE">
        <w:trPr>
          <w:trHeight w:val="23"/>
        </w:trPr>
        <w:tc>
          <w:tcPr>
            <w:tcW w:w="3258" w:type="pct"/>
            <w:vAlign w:val="center"/>
          </w:tcPr>
          <w:p w14:paraId="5C3990CF" w14:textId="77777777" w:rsidR="007C53AB" w:rsidRPr="007C53AB" w:rsidRDefault="007C53AB" w:rsidP="007C53AB">
            <w:pPr>
              <w:jc w:val="center"/>
              <w:rPr>
                <w:rFonts w:ascii="Times New Roman" w:hAnsi="Times New Roman" w:cs="Times New Roman"/>
                <w:b/>
                <w:sz w:val="24"/>
              </w:rPr>
            </w:pPr>
            <w:r w:rsidRPr="007C53AB">
              <w:rPr>
                <w:rFonts w:ascii="Times New Roman" w:hAnsi="Times New Roman" w:cs="Times New Roman"/>
                <w:b/>
                <w:sz w:val="24"/>
              </w:rPr>
              <w:t>Наименование составных частей дисциплины</w:t>
            </w:r>
          </w:p>
        </w:tc>
        <w:tc>
          <w:tcPr>
            <w:tcW w:w="579" w:type="pct"/>
            <w:vAlign w:val="center"/>
          </w:tcPr>
          <w:p w14:paraId="277546B8" w14:textId="77777777" w:rsidR="007C53AB" w:rsidRPr="007C53AB" w:rsidRDefault="007C53AB" w:rsidP="007C53AB">
            <w:pPr>
              <w:jc w:val="center"/>
              <w:rPr>
                <w:rFonts w:ascii="Times New Roman" w:hAnsi="Times New Roman" w:cs="Times New Roman"/>
                <w:b/>
                <w:iCs/>
                <w:sz w:val="24"/>
              </w:rPr>
            </w:pPr>
            <w:r w:rsidRPr="007C53AB">
              <w:rPr>
                <w:rFonts w:ascii="Times New Roman" w:hAnsi="Times New Roman" w:cs="Times New Roman"/>
                <w:b/>
                <w:iCs/>
                <w:sz w:val="24"/>
              </w:rPr>
              <w:t>Объем в часах</w:t>
            </w:r>
          </w:p>
        </w:tc>
        <w:tc>
          <w:tcPr>
            <w:tcW w:w="1162" w:type="pct"/>
          </w:tcPr>
          <w:p w14:paraId="5926BB70" w14:textId="77777777" w:rsidR="007C53AB" w:rsidRPr="007C53AB" w:rsidRDefault="007C53AB" w:rsidP="007C53AB">
            <w:pPr>
              <w:jc w:val="center"/>
              <w:rPr>
                <w:rFonts w:ascii="Times New Roman" w:hAnsi="Times New Roman" w:cs="Times New Roman"/>
                <w:b/>
                <w:iCs/>
                <w:sz w:val="24"/>
              </w:rPr>
            </w:pPr>
            <w:r w:rsidRPr="007C53AB">
              <w:rPr>
                <w:rFonts w:ascii="Times New Roman" w:hAnsi="Times New Roman" w:cs="Times New Roman"/>
                <w:b/>
                <w:sz w:val="24"/>
              </w:rPr>
              <w:t xml:space="preserve">В </w:t>
            </w:r>
            <w:proofErr w:type="spellStart"/>
            <w:r w:rsidRPr="007C53AB">
              <w:rPr>
                <w:rFonts w:ascii="Times New Roman" w:hAnsi="Times New Roman" w:cs="Times New Roman"/>
                <w:b/>
                <w:sz w:val="24"/>
              </w:rPr>
              <w:t>т.ч</w:t>
            </w:r>
            <w:proofErr w:type="spellEnd"/>
            <w:r w:rsidRPr="007C53AB">
              <w:rPr>
                <w:rFonts w:ascii="Times New Roman" w:hAnsi="Times New Roman" w:cs="Times New Roman"/>
                <w:b/>
                <w:sz w:val="24"/>
              </w:rPr>
              <w:t xml:space="preserve">. в форме </w:t>
            </w:r>
            <w:proofErr w:type="spellStart"/>
            <w:r w:rsidRPr="007C53AB">
              <w:rPr>
                <w:rFonts w:ascii="Times New Roman" w:hAnsi="Times New Roman" w:cs="Times New Roman"/>
                <w:b/>
                <w:sz w:val="24"/>
              </w:rPr>
              <w:t>практ</w:t>
            </w:r>
            <w:proofErr w:type="spellEnd"/>
            <w:r w:rsidRPr="007C53AB">
              <w:rPr>
                <w:rFonts w:ascii="Times New Roman" w:hAnsi="Times New Roman" w:cs="Times New Roman"/>
                <w:b/>
                <w:sz w:val="24"/>
              </w:rPr>
              <w:t>. подготовки</w:t>
            </w:r>
          </w:p>
        </w:tc>
      </w:tr>
      <w:tr w:rsidR="007C53AB" w:rsidRPr="007C53AB" w14:paraId="124ED0E8" w14:textId="77777777" w:rsidTr="006158BE">
        <w:trPr>
          <w:trHeight w:val="23"/>
        </w:trPr>
        <w:tc>
          <w:tcPr>
            <w:tcW w:w="3258" w:type="pct"/>
            <w:vAlign w:val="center"/>
          </w:tcPr>
          <w:p w14:paraId="77A7F6DE" w14:textId="77777777" w:rsidR="007C53AB" w:rsidRPr="007C53AB" w:rsidRDefault="007C53AB" w:rsidP="007C53AB">
            <w:pPr>
              <w:jc w:val="both"/>
              <w:rPr>
                <w:rFonts w:ascii="Times New Roman" w:hAnsi="Times New Roman" w:cs="Times New Roman"/>
                <w:bCs/>
                <w:sz w:val="24"/>
                <w:szCs w:val="24"/>
              </w:rPr>
            </w:pPr>
            <w:r w:rsidRPr="007C53AB">
              <w:rPr>
                <w:rFonts w:ascii="Times New Roman" w:hAnsi="Times New Roman" w:cs="Times New Roman"/>
                <w:bCs/>
                <w:sz w:val="24"/>
                <w:szCs w:val="24"/>
              </w:rPr>
              <w:t>Учебные занятия:</w:t>
            </w:r>
          </w:p>
        </w:tc>
        <w:tc>
          <w:tcPr>
            <w:tcW w:w="579" w:type="pct"/>
            <w:vAlign w:val="center"/>
          </w:tcPr>
          <w:p w14:paraId="01B69478" w14:textId="77777777" w:rsidR="007C53AB" w:rsidRPr="007C53AB" w:rsidRDefault="007C53AB" w:rsidP="007C53AB">
            <w:pPr>
              <w:jc w:val="center"/>
              <w:rPr>
                <w:rFonts w:ascii="Times New Roman" w:hAnsi="Times New Roman" w:cs="Times New Roman"/>
                <w:bCs/>
                <w:sz w:val="24"/>
                <w:szCs w:val="24"/>
              </w:rPr>
            </w:pPr>
            <w:r w:rsidRPr="007C53AB">
              <w:rPr>
                <w:rFonts w:ascii="Times New Roman" w:hAnsi="Times New Roman" w:cs="Times New Roman"/>
                <w:bCs/>
                <w:sz w:val="24"/>
                <w:szCs w:val="24"/>
              </w:rPr>
              <w:t>36</w:t>
            </w:r>
          </w:p>
        </w:tc>
        <w:tc>
          <w:tcPr>
            <w:tcW w:w="1162" w:type="pct"/>
            <w:vAlign w:val="center"/>
          </w:tcPr>
          <w:p w14:paraId="546A6FC6" w14:textId="77777777" w:rsidR="007C53AB" w:rsidRPr="007C53AB" w:rsidRDefault="007C53AB" w:rsidP="007C53AB">
            <w:pPr>
              <w:jc w:val="center"/>
              <w:rPr>
                <w:rFonts w:ascii="Times New Roman" w:hAnsi="Times New Roman" w:cs="Times New Roman"/>
                <w:bCs/>
                <w:sz w:val="24"/>
                <w:szCs w:val="24"/>
              </w:rPr>
            </w:pPr>
            <w:r w:rsidRPr="007C53AB">
              <w:rPr>
                <w:rFonts w:ascii="Times New Roman" w:hAnsi="Times New Roman" w:cs="Times New Roman"/>
                <w:bCs/>
                <w:sz w:val="24"/>
                <w:szCs w:val="24"/>
              </w:rPr>
              <w:t>18</w:t>
            </w:r>
          </w:p>
        </w:tc>
      </w:tr>
      <w:tr w:rsidR="007C53AB" w:rsidRPr="007C53AB" w14:paraId="7B9942E7" w14:textId="77777777" w:rsidTr="006158BE">
        <w:trPr>
          <w:trHeight w:val="23"/>
        </w:trPr>
        <w:tc>
          <w:tcPr>
            <w:tcW w:w="3258" w:type="pct"/>
            <w:vAlign w:val="center"/>
          </w:tcPr>
          <w:p w14:paraId="74B113D1" w14:textId="77777777" w:rsidR="007C53AB" w:rsidRPr="007C53AB" w:rsidRDefault="007C53AB" w:rsidP="007C53AB">
            <w:pPr>
              <w:jc w:val="both"/>
              <w:rPr>
                <w:rFonts w:ascii="Times New Roman" w:hAnsi="Times New Roman" w:cs="Times New Roman"/>
                <w:bCs/>
                <w:iCs/>
                <w:sz w:val="24"/>
                <w:szCs w:val="24"/>
              </w:rPr>
            </w:pPr>
            <w:r w:rsidRPr="007C53AB">
              <w:rPr>
                <w:rFonts w:ascii="Times New Roman" w:hAnsi="Times New Roman" w:cs="Times New Roman"/>
                <w:bCs/>
                <w:iCs/>
                <w:sz w:val="24"/>
                <w:szCs w:val="24"/>
              </w:rPr>
              <w:t>теоретические</w:t>
            </w:r>
          </w:p>
        </w:tc>
        <w:tc>
          <w:tcPr>
            <w:tcW w:w="579" w:type="pct"/>
            <w:vAlign w:val="center"/>
          </w:tcPr>
          <w:p w14:paraId="48523A54" w14:textId="77777777" w:rsidR="007C53AB" w:rsidRPr="007C53AB" w:rsidRDefault="007C53AB" w:rsidP="007C53AB">
            <w:pPr>
              <w:jc w:val="center"/>
              <w:rPr>
                <w:rFonts w:ascii="Times New Roman" w:hAnsi="Times New Roman" w:cs="Times New Roman"/>
                <w:bCs/>
                <w:sz w:val="24"/>
                <w:szCs w:val="24"/>
              </w:rPr>
            </w:pPr>
            <w:r w:rsidRPr="007C53AB">
              <w:rPr>
                <w:rFonts w:ascii="Times New Roman" w:hAnsi="Times New Roman" w:cs="Times New Roman"/>
                <w:bCs/>
                <w:sz w:val="24"/>
                <w:szCs w:val="24"/>
              </w:rPr>
              <w:t>20</w:t>
            </w:r>
          </w:p>
        </w:tc>
        <w:tc>
          <w:tcPr>
            <w:tcW w:w="1162" w:type="pct"/>
            <w:vAlign w:val="center"/>
          </w:tcPr>
          <w:p w14:paraId="159476AB" w14:textId="77777777" w:rsidR="007C53AB" w:rsidRPr="007C53AB" w:rsidRDefault="007C53AB" w:rsidP="007C53AB">
            <w:pPr>
              <w:jc w:val="center"/>
              <w:rPr>
                <w:rFonts w:ascii="Times New Roman" w:hAnsi="Times New Roman" w:cs="Times New Roman"/>
                <w:bCs/>
                <w:sz w:val="24"/>
                <w:szCs w:val="24"/>
              </w:rPr>
            </w:pPr>
            <w:r w:rsidRPr="007C53AB">
              <w:rPr>
                <w:rFonts w:ascii="Times New Roman" w:hAnsi="Times New Roman" w:cs="Times New Roman"/>
                <w:bCs/>
                <w:sz w:val="24"/>
                <w:szCs w:val="24"/>
              </w:rPr>
              <w:t>-</w:t>
            </w:r>
          </w:p>
        </w:tc>
      </w:tr>
      <w:tr w:rsidR="007C53AB" w:rsidRPr="007C53AB" w14:paraId="6C631BBC" w14:textId="77777777" w:rsidTr="006158BE">
        <w:trPr>
          <w:trHeight w:val="23"/>
        </w:trPr>
        <w:tc>
          <w:tcPr>
            <w:tcW w:w="3258" w:type="pct"/>
            <w:vAlign w:val="center"/>
          </w:tcPr>
          <w:p w14:paraId="41A88E61" w14:textId="77777777" w:rsidR="007C53AB" w:rsidRPr="007C53AB" w:rsidRDefault="007C53AB" w:rsidP="007C53AB">
            <w:pPr>
              <w:jc w:val="both"/>
              <w:rPr>
                <w:rFonts w:ascii="Times New Roman" w:hAnsi="Times New Roman" w:cs="Times New Roman"/>
                <w:bCs/>
                <w:iCs/>
                <w:sz w:val="24"/>
                <w:szCs w:val="24"/>
              </w:rPr>
            </w:pPr>
            <w:r w:rsidRPr="007C53AB">
              <w:rPr>
                <w:rFonts w:ascii="Times New Roman" w:hAnsi="Times New Roman" w:cs="Times New Roman"/>
                <w:bCs/>
                <w:iCs/>
                <w:sz w:val="24"/>
                <w:szCs w:val="24"/>
              </w:rPr>
              <w:t>практические</w:t>
            </w:r>
          </w:p>
        </w:tc>
        <w:tc>
          <w:tcPr>
            <w:tcW w:w="579" w:type="pct"/>
            <w:vAlign w:val="center"/>
          </w:tcPr>
          <w:p w14:paraId="7A6AFFD1" w14:textId="77777777" w:rsidR="007C53AB" w:rsidRPr="007C53AB" w:rsidRDefault="007C53AB" w:rsidP="007C53AB">
            <w:pPr>
              <w:jc w:val="center"/>
              <w:rPr>
                <w:rFonts w:ascii="Times New Roman" w:hAnsi="Times New Roman" w:cs="Times New Roman"/>
                <w:bCs/>
                <w:sz w:val="24"/>
                <w:szCs w:val="24"/>
              </w:rPr>
            </w:pPr>
            <w:r w:rsidRPr="007C53AB">
              <w:rPr>
                <w:rFonts w:ascii="Times New Roman" w:hAnsi="Times New Roman" w:cs="Times New Roman"/>
                <w:bCs/>
                <w:sz w:val="24"/>
                <w:szCs w:val="24"/>
              </w:rPr>
              <w:t>16</w:t>
            </w:r>
          </w:p>
        </w:tc>
        <w:tc>
          <w:tcPr>
            <w:tcW w:w="1162" w:type="pct"/>
            <w:vAlign w:val="center"/>
          </w:tcPr>
          <w:p w14:paraId="75E4FA4C" w14:textId="77777777" w:rsidR="007C53AB" w:rsidRPr="007C53AB" w:rsidRDefault="007C53AB" w:rsidP="007C53AB">
            <w:pPr>
              <w:jc w:val="center"/>
              <w:rPr>
                <w:rFonts w:ascii="Times New Roman" w:hAnsi="Times New Roman" w:cs="Times New Roman"/>
                <w:bCs/>
                <w:sz w:val="24"/>
                <w:szCs w:val="24"/>
              </w:rPr>
            </w:pPr>
          </w:p>
        </w:tc>
      </w:tr>
      <w:tr w:rsidR="007C53AB" w:rsidRPr="007C53AB" w14:paraId="18E7E359" w14:textId="77777777" w:rsidTr="006158BE">
        <w:trPr>
          <w:trHeight w:val="23"/>
        </w:trPr>
        <w:tc>
          <w:tcPr>
            <w:tcW w:w="3258" w:type="pct"/>
            <w:vAlign w:val="center"/>
          </w:tcPr>
          <w:p w14:paraId="312BEB51" w14:textId="77777777" w:rsidR="007C53AB" w:rsidRPr="007C53AB" w:rsidRDefault="007C53AB" w:rsidP="007C53AB">
            <w:pPr>
              <w:jc w:val="both"/>
              <w:rPr>
                <w:rFonts w:ascii="Times New Roman" w:hAnsi="Times New Roman" w:cs="Times New Roman"/>
                <w:bCs/>
                <w:sz w:val="24"/>
                <w:szCs w:val="24"/>
              </w:rPr>
            </w:pPr>
            <w:r w:rsidRPr="007C53AB">
              <w:rPr>
                <w:rFonts w:ascii="Times New Roman" w:hAnsi="Times New Roman" w:cs="Times New Roman"/>
                <w:bCs/>
                <w:sz w:val="24"/>
                <w:szCs w:val="24"/>
              </w:rPr>
              <w:t>Самостоятельная работа</w:t>
            </w:r>
          </w:p>
        </w:tc>
        <w:tc>
          <w:tcPr>
            <w:tcW w:w="579" w:type="pct"/>
            <w:vAlign w:val="center"/>
          </w:tcPr>
          <w:p w14:paraId="7CEF4B2E" w14:textId="77777777" w:rsidR="007C53AB" w:rsidRPr="007C53AB" w:rsidRDefault="007C53AB" w:rsidP="007C53AB">
            <w:pPr>
              <w:jc w:val="center"/>
              <w:rPr>
                <w:rFonts w:ascii="Times New Roman" w:hAnsi="Times New Roman" w:cs="Times New Roman"/>
                <w:bCs/>
                <w:sz w:val="24"/>
                <w:szCs w:val="24"/>
              </w:rPr>
            </w:pPr>
            <w:r w:rsidRPr="007C53AB">
              <w:rPr>
                <w:rFonts w:ascii="Times New Roman" w:hAnsi="Times New Roman" w:cs="Times New Roman"/>
                <w:bCs/>
                <w:sz w:val="24"/>
                <w:szCs w:val="24"/>
              </w:rPr>
              <w:t>2</w:t>
            </w:r>
          </w:p>
        </w:tc>
        <w:tc>
          <w:tcPr>
            <w:tcW w:w="1162" w:type="pct"/>
            <w:vAlign w:val="center"/>
          </w:tcPr>
          <w:p w14:paraId="03240BDE" w14:textId="77777777" w:rsidR="007C53AB" w:rsidRPr="007C53AB" w:rsidRDefault="007C53AB" w:rsidP="007C53AB">
            <w:pPr>
              <w:jc w:val="center"/>
              <w:rPr>
                <w:rFonts w:ascii="Times New Roman" w:hAnsi="Times New Roman" w:cs="Times New Roman"/>
                <w:bCs/>
                <w:sz w:val="24"/>
                <w:szCs w:val="24"/>
              </w:rPr>
            </w:pPr>
            <w:r w:rsidRPr="007C53AB">
              <w:rPr>
                <w:rFonts w:ascii="Times New Roman" w:hAnsi="Times New Roman" w:cs="Times New Roman"/>
                <w:bCs/>
                <w:sz w:val="24"/>
                <w:szCs w:val="24"/>
              </w:rPr>
              <w:t>-</w:t>
            </w:r>
          </w:p>
        </w:tc>
      </w:tr>
      <w:tr w:rsidR="007C53AB" w:rsidRPr="007C53AB" w14:paraId="26B5D2EB" w14:textId="77777777" w:rsidTr="006158BE">
        <w:trPr>
          <w:trHeight w:val="23"/>
        </w:trPr>
        <w:tc>
          <w:tcPr>
            <w:tcW w:w="3258" w:type="pct"/>
            <w:vAlign w:val="center"/>
          </w:tcPr>
          <w:p w14:paraId="13097A72" w14:textId="77777777" w:rsidR="007C53AB" w:rsidRPr="007C53AB" w:rsidRDefault="007C53AB" w:rsidP="007C53AB">
            <w:pPr>
              <w:jc w:val="both"/>
              <w:rPr>
                <w:rFonts w:ascii="Times New Roman" w:hAnsi="Times New Roman" w:cs="Times New Roman"/>
                <w:bCs/>
                <w:sz w:val="24"/>
                <w:szCs w:val="24"/>
              </w:rPr>
            </w:pPr>
            <w:r w:rsidRPr="007C53AB">
              <w:rPr>
                <w:rFonts w:ascii="Times New Roman" w:hAnsi="Times New Roman" w:cs="Times New Roman"/>
                <w:bCs/>
                <w:sz w:val="24"/>
                <w:szCs w:val="24"/>
              </w:rPr>
              <w:t xml:space="preserve">Промежуточная аттестация в </w:t>
            </w:r>
            <w:r w:rsidRPr="007C53AB">
              <w:rPr>
                <w:rFonts w:ascii="Times New Roman" w:hAnsi="Times New Roman" w:cs="Times New Roman"/>
                <w:bCs/>
                <w:i/>
                <w:iCs/>
                <w:sz w:val="24"/>
                <w:szCs w:val="24"/>
              </w:rPr>
              <w:t>форме</w:t>
            </w:r>
            <w:r w:rsidRPr="007C53AB">
              <w:rPr>
                <w:rFonts w:ascii="Times New Roman" w:hAnsi="Times New Roman" w:cs="Times New Roman"/>
                <w:bCs/>
                <w:i/>
                <w:iCs/>
                <w:sz w:val="20"/>
                <w:szCs w:val="20"/>
              </w:rPr>
              <w:t xml:space="preserve">, </w:t>
            </w:r>
            <w:proofErr w:type="spellStart"/>
            <w:r w:rsidRPr="007C53AB">
              <w:rPr>
                <w:rFonts w:ascii="Times New Roman" w:hAnsi="Times New Roman" w:cs="Times New Roman"/>
                <w:bCs/>
                <w:i/>
                <w:iCs/>
                <w:sz w:val="24"/>
                <w:szCs w:val="24"/>
              </w:rPr>
              <w:t>диф.зачет</w:t>
            </w:r>
            <w:proofErr w:type="spellEnd"/>
            <w:r w:rsidRPr="007C53AB">
              <w:rPr>
                <w:rFonts w:ascii="Times New Roman" w:hAnsi="Times New Roman" w:cs="Times New Roman"/>
                <w:bCs/>
                <w:sz w:val="24"/>
                <w:szCs w:val="24"/>
              </w:rPr>
              <w:t xml:space="preserve"> </w:t>
            </w:r>
          </w:p>
        </w:tc>
        <w:tc>
          <w:tcPr>
            <w:tcW w:w="579" w:type="pct"/>
            <w:vAlign w:val="center"/>
          </w:tcPr>
          <w:p w14:paraId="6DAB18DD" w14:textId="77777777" w:rsidR="007C53AB" w:rsidRPr="007C53AB" w:rsidRDefault="007C53AB" w:rsidP="007C53AB">
            <w:pPr>
              <w:jc w:val="center"/>
              <w:rPr>
                <w:rFonts w:ascii="Times New Roman" w:hAnsi="Times New Roman" w:cs="Times New Roman"/>
                <w:bCs/>
                <w:sz w:val="24"/>
                <w:szCs w:val="24"/>
              </w:rPr>
            </w:pPr>
            <w:r w:rsidRPr="007C53AB">
              <w:rPr>
                <w:rFonts w:ascii="Times New Roman" w:hAnsi="Times New Roman" w:cs="Times New Roman"/>
                <w:bCs/>
                <w:i/>
                <w:iCs/>
                <w:sz w:val="24"/>
                <w:szCs w:val="24"/>
              </w:rPr>
              <w:t>2</w:t>
            </w:r>
          </w:p>
        </w:tc>
        <w:tc>
          <w:tcPr>
            <w:tcW w:w="1162" w:type="pct"/>
            <w:vAlign w:val="center"/>
          </w:tcPr>
          <w:p w14:paraId="57E5D1FE" w14:textId="77777777" w:rsidR="007C53AB" w:rsidRPr="007C53AB" w:rsidRDefault="007C53AB" w:rsidP="007C53AB">
            <w:pPr>
              <w:jc w:val="center"/>
              <w:rPr>
                <w:rFonts w:ascii="Times New Roman" w:hAnsi="Times New Roman" w:cs="Times New Roman"/>
                <w:bCs/>
                <w:sz w:val="24"/>
                <w:szCs w:val="24"/>
              </w:rPr>
            </w:pPr>
            <w:r w:rsidRPr="007C53AB">
              <w:rPr>
                <w:rFonts w:ascii="Times New Roman" w:hAnsi="Times New Roman" w:cs="Times New Roman"/>
                <w:bCs/>
                <w:sz w:val="24"/>
                <w:szCs w:val="24"/>
              </w:rPr>
              <w:t>-</w:t>
            </w:r>
          </w:p>
        </w:tc>
      </w:tr>
      <w:tr w:rsidR="007C53AB" w:rsidRPr="007C53AB" w14:paraId="1B467BB6" w14:textId="77777777" w:rsidTr="006158BE">
        <w:trPr>
          <w:trHeight w:val="23"/>
        </w:trPr>
        <w:tc>
          <w:tcPr>
            <w:tcW w:w="3258" w:type="pct"/>
            <w:vAlign w:val="center"/>
          </w:tcPr>
          <w:p w14:paraId="28694C73" w14:textId="77777777" w:rsidR="007C53AB" w:rsidRPr="007C53AB" w:rsidRDefault="007C53AB" w:rsidP="007C53AB">
            <w:pPr>
              <w:jc w:val="both"/>
              <w:rPr>
                <w:rFonts w:ascii="Times New Roman" w:hAnsi="Times New Roman" w:cs="Times New Roman"/>
                <w:bCs/>
                <w:sz w:val="24"/>
                <w:szCs w:val="24"/>
              </w:rPr>
            </w:pPr>
            <w:r w:rsidRPr="007C53AB">
              <w:rPr>
                <w:rFonts w:ascii="Times New Roman" w:hAnsi="Times New Roman" w:cs="Times New Roman"/>
                <w:bCs/>
                <w:sz w:val="24"/>
                <w:szCs w:val="24"/>
              </w:rPr>
              <w:t>Всего</w:t>
            </w:r>
          </w:p>
        </w:tc>
        <w:tc>
          <w:tcPr>
            <w:tcW w:w="579" w:type="pct"/>
            <w:vAlign w:val="center"/>
          </w:tcPr>
          <w:p w14:paraId="6AA6B1C4" w14:textId="77777777" w:rsidR="007C53AB" w:rsidRPr="007C53AB" w:rsidRDefault="007C53AB" w:rsidP="007C53AB">
            <w:pPr>
              <w:jc w:val="center"/>
              <w:rPr>
                <w:rFonts w:ascii="Times New Roman" w:hAnsi="Times New Roman" w:cs="Times New Roman"/>
                <w:b/>
                <w:sz w:val="24"/>
                <w:szCs w:val="24"/>
              </w:rPr>
            </w:pPr>
            <w:r w:rsidRPr="007C53AB">
              <w:rPr>
                <w:rFonts w:ascii="Times New Roman" w:hAnsi="Times New Roman" w:cs="Times New Roman"/>
                <w:b/>
                <w:sz w:val="24"/>
                <w:szCs w:val="24"/>
              </w:rPr>
              <w:t>40</w:t>
            </w:r>
          </w:p>
        </w:tc>
        <w:tc>
          <w:tcPr>
            <w:tcW w:w="1162" w:type="pct"/>
            <w:vAlign w:val="center"/>
          </w:tcPr>
          <w:p w14:paraId="17FE8BD0" w14:textId="77777777" w:rsidR="007C53AB" w:rsidRPr="007C53AB" w:rsidRDefault="007C53AB" w:rsidP="007C53AB">
            <w:pPr>
              <w:jc w:val="center"/>
              <w:rPr>
                <w:rFonts w:ascii="Times New Roman" w:hAnsi="Times New Roman" w:cs="Times New Roman"/>
                <w:b/>
                <w:sz w:val="24"/>
                <w:szCs w:val="24"/>
              </w:rPr>
            </w:pPr>
            <w:r w:rsidRPr="007C53AB">
              <w:rPr>
                <w:rFonts w:ascii="Times New Roman" w:hAnsi="Times New Roman" w:cs="Times New Roman"/>
                <w:b/>
                <w:sz w:val="24"/>
                <w:szCs w:val="24"/>
              </w:rPr>
              <w:t>18</w:t>
            </w:r>
          </w:p>
        </w:tc>
      </w:tr>
    </w:tbl>
    <w:p w14:paraId="7A04C417" w14:textId="77777777" w:rsidR="007C53AB" w:rsidRPr="007C53AB" w:rsidRDefault="007C53AB" w:rsidP="007C53AB">
      <w:pPr>
        <w:rPr>
          <w:rFonts w:ascii="Times New Roman" w:eastAsia="Segoe UI" w:hAnsi="Times New Roman" w:cs="Times New Roman"/>
          <w:b/>
          <w:bCs/>
          <w:sz w:val="24"/>
          <w:szCs w:val="24"/>
          <w:lang w:eastAsia="ru-RU"/>
        </w:rPr>
      </w:pPr>
      <w:r w:rsidRPr="007C53AB">
        <w:rPr>
          <w:rFonts w:ascii="Times New Roman" w:hAnsi="Times New Roman"/>
        </w:rPr>
        <w:br w:type="page"/>
      </w:r>
    </w:p>
    <w:p w14:paraId="23E3916E" w14:textId="77777777" w:rsidR="007C53AB" w:rsidRPr="007C53AB" w:rsidRDefault="007C53AB" w:rsidP="007C53AB">
      <w:pPr>
        <w:spacing w:after="120" w:line="276" w:lineRule="auto"/>
        <w:ind w:firstLine="709"/>
        <w:outlineLvl w:val="1"/>
        <w:rPr>
          <w:rFonts w:ascii="Times New Roman" w:eastAsia="Segoe UI" w:hAnsi="Times New Roman" w:cs="Times New Roman"/>
          <w:b/>
          <w:bCs/>
          <w:color w:val="5A5A5A" w:themeColor="text1" w:themeTint="A5"/>
          <w:spacing w:val="15"/>
          <w:sz w:val="24"/>
          <w:szCs w:val="24"/>
          <w:lang w:eastAsia="ru-RU"/>
        </w:rPr>
        <w:sectPr w:rsidR="007C53AB" w:rsidRPr="007C53AB" w:rsidSect="001604E7">
          <w:headerReference w:type="even" r:id="rId37"/>
          <w:pgSz w:w="11906" w:h="16838"/>
          <w:pgMar w:top="1134" w:right="567" w:bottom="1134" w:left="1701" w:header="709" w:footer="709" w:gutter="0"/>
          <w:cols w:space="708"/>
          <w:docGrid w:linePitch="360"/>
        </w:sectPr>
      </w:pPr>
    </w:p>
    <w:p w14:paraId="6C4EF22A" w14:textId="77777777" w:rsidR="007C53AB" w:rsidRPr="007C53AB" w:rsidRDefault="007C53AB" w:rsidP="007C53AB">
      <w:pPr>
        <w:spacing w:after="120" w:line="276" w:lineRule="auto"/>
        <w:ind w:firstLine="709"/>
        <w:outlineLvl w:val="1"/>
        <w:rPr>
          <w:rFonts w:ascii="Times New Roman" w:eastAsia="Segoe UI" w:hAnsi="Times New Roman" w:cs="Times New Roman"/>
          <w:b/>
          <w:bCs/>
          <w:color w:val="5A5A5A" w:themeColor="text1" w:themeTint="A5"/>
          <w:spacing w:val="15"/>
          <w:sz w:val="24"/>
          <w:szCs w:val="24"/>
          <w:lang w:eastAsia="ru-RU"/>
        </w:rPr>
      </w:pPr>
      <w:r w:rsidRPr="007C53AB">
        <w:rPr>
          <w:rFonts w:ascii="Times New Roman" w:eastAsia="Segoe UI" w:hAnsi="Times New Roman" w:cs="Times New Roman"/>
          <w:b/>
          <w:bCs/>
          <w:color w:val="5A5A5A" w:themeColor="text1" w:themeTint="A5"/>
          <w:spacing w:val="15"/>
          <w:sz w:val="24"/>
          <w:szCs w:val="24"/>
          <w:lang w:eastAsia="ru-RU"/>
        </w:rPr>
        <w:lastRenderedPageBreak/>
        <w:t>2.2. Содержание дисциплины</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9"/>
        <w:gridCol w:w="23"/>
        <w:gridCol w:w="6662"/>
        <w:gridCol w:w="2694"/>
        <w:gridCol w:w="2409"/>
      </w:tblGrid>
      <w:tr w:rsidR="007C53AB" w:rsidRPr="007C53AB" w14:paraId="5438138F" w14:textId="77777777" w:rsidTr="006158BE">
        <w:trPr>
          <w:trHeight w:val="903"/>
        </w:trPr>
        <w:tc>
          <w:tcPr>
            <w:tcW w:w="2972" w:type="dxa"/>
            <w:gridSpan w:val="2"/>
            <w:vAlign w:val="center"/>
          </w:tcPr>
          <w:p w14:paraId="2BAD20DB" w14:textId="77777777" w:rsidR="007C53AB" w:rsidRPr="007C53AB" w:rsidRDefault="007C53AB" w:rsidP="007C53AB">
            <w:pPr>
              <w:spacing w:line="276" w:lineRule="auto"/>
              <w:jc w:val="center"/>
              <w:rPr>
                <w:rFonts w:ascii="Times New Roman" w:eastAsia="Times New Roman" w:hAnsi="Times New Roman" w:cs="Times New Roman"/>
                <w:b/>
                <w:sz w:val="24"/>
                <w:szCs w:val="24"/>
                <w:lang w:eastAsia="ru-RU"/>
              </w:rPr>
            </w:pPr>
            <w:r w:rsidRPr="007C53AB">
              <w:rPr>
                <w:rFonts w:ascii="Times New Roman" w:eastAsia="Times New Roman" w:hAnsi="Times New Roman" w:cs="Times New Roman"/>
                <w:b/>
                <w:bCs/>
                <w:sz w:val="24"/>
                <w:szCs w:val="24"/>
                <w:lang w:eastAsia="ru-RU"/>
              </w:rPr>
              <w:t>Наименование разделов и тем</w:t>
            </w:r>
          </w:p>
        </w:tc>
        <w:tc>
          <w:tcPr>
            <w:tcW w:w="6662" w:type="dxa"/>
            <w:vAlign w:val="center"/>
          </w:tcPr>
          <w:p w14:paraId="2BD2451B" w14:textId="77777777" w:rsidR="007C53AB" w:rsidRPr="007C53AB" w:rsidRDefault="007C53AB" w:rsidP="007C53AB">
            <w:pPr>
              <w:suppressAutoHyphens/>
              <w:jc w:val="center"/>
              <w:rPr>
                <w:rFonts w:ascii="Times New Roman" w:eastAsia="Times New Roman" w:hAnsi="Times New Roman" w:cs="Times New Roman"/>
                <w:b/>
                <w:sz w:val="24"/>
                <w:szCs w:val="24"/>
                <w:lang w:eastAsia="ru-RU"/>
              </w:rPr>
            </w:pPr>
            <w:r w:rsidRPr="007C53AB">
              <w:rPr>
                <w:rFonts w:ascii="Times New Roman" w:eastAsia="Times New Roman" w:hAnsi="Times New Roman" w:cs="Times New Roman"/>
                <w:b/>
                <w:bCs/>
                <w:sz w:val="24"/>
                <w:szCs w:val="24"/>
                <w:lang w:eastAsia="ru-RU"/>
              </w:rPr>
              <w:t>Содержание учебного материала, практических и лабораторных занятий</w:t>
            </w:r>
          </w:p>
        </w:tc>
        <w:tc>
          <w:tcPr>
            <w:tcW w:w="2694" w:type="dxa"/>
          </w:tcPr>
          <w:p w14:paraId="3CB1E497" w14:textId="77777777" w:rsidR="007C53AB" w:rsidRPr="007C53AB" w:rsidRDefault="007C53AB" w:rsidP="007C53AB">
            <w:pPr>
              <w:suppressAutoHyphens/>
              <w:jc w:val="center"/>
              <w:rPr>
                <w:rFonts w:ascii="Times New Roman" w:eastAsia="Times New Roman" w:hAnsi="Times New Roman" w:cs="Times New Roman"/>
                <w:b/>
                <w:bCs/>
                <w:sz w:val="24"/>
                <w:szCs w:val="24"/>
                <w:lang w:eastAsia="ru-RU"/>
              </w:rPr>
            </w:pPr>
            <w:r w:rsidRPr="007C53AB">
              <w:rPr>
                <w:rFonts w:ascii="Times New Roman" w:hAnsi="Times New Roman" w:cs="Times New Roman"/>
                <w:b/>
                <w:bCs/>
                <w:sz w:val="24"/>
                <w:szCs w:val="24"/>
              </w:rPr>
              <w:t xml:space="preserve">Объем, </w:t>
            </w:r>
            <w:proofErr w:type="spellStart"/>
            <w:r w:rsidRPr="007C53AB">
              <w:rPr>
                <w:rFonts w:ascii="Times New Roman" w:hAnsi="Times New Roman" w:cs="Times New Roman"/>
                <w:b/>
                <w:bCs/>
                <w:sz w:val="24"/>
                <w:szCs w:val="24"/>
              </w:rPr>
              <w:t>ак</w:t>
            </w:r>
            <w:proofErr w:type="spellEnd"/>
            <w:r w:rsidRPr="007C53AB">
              <w:rPr>
                <w:rFonts w:ascii="Times New Roman" w:hAnsi="Times New Roman" w:cs="Times New Roman"/>
                <w:b/>
                <w:bCs/>
                <w:sz w:val="24"/>
                <w:szCs w:val="24"/>
              </w:rPr>
              <w:t xml:space="preserve">. ч. / </w:t>
            </w:r>
            <w:r w:rsidRPr="007C53AB">
              <w:rPr>
                <w:rFonts w:ascii="Times New Roman" w:hAnsi="Times New Roman" w:cs="Times New Roman"/>
                <w:b/>
                <w:bCs/>
                <w:sz w:val="24"/>
                <w:szCs w:val="24"/>
              </w:rPr>
              <w:br/>
              <w:t xml:space="preserve">в том числе </w:t>
            </w:r>
            <w:r w:rsidRPr="007C53AB">
              <w:rPr>
                <w:rFonts w:ascii="Times New Roman" w:hAnsi="Times New Roman" w:cs="Times New Roman"/>
                <w:b/>
                <w:bCs/>
                <w:sz w:val="24"/>
                <w:szCs w:val="24"/>
              </w:rPr>
              <w:br/>
              <w:t xml:space="preserve">в форме практической подготовки, </w:t>
            </w:r>
            <w:r w:rsidRPr="007C53AB">
              <w:rPr>
                <w:rFonts w:ascii="Times New Roman" w:hAnsi="Times New Roman" w:cs="Times New Roman"/>
                <w:b/>
                <w:bCs/>
                <w:sz w:val="24"/>
                <w:szCs w:val="24"/>
              </w:rPr>
              <w:br/>
            </w:r>
            <w:proofErr w:type="spellStart"/>
            <w:r w:rsidRPr="007C53AB">
              <w:rPr>
                <w:rFonts w:ascii="Times New Roman" w:hAnsi="Times New Roman" w:cs="Times New Roman"/>
                <w:b/>
                <w:bCs/>
                <w:sz w:val="24"/>
                <w:szCs w:val="24"/>
              </w:rPr>
              <w:t>ак</w:t>
            </w:r>
            <w:proofErr w:type="spellEnd"/>
            <w:r w:rsidRPr="007C53AB">
              <w:rPr>
                <w:rFonts w:ascii="Times New Roman" w:hAnsi="Times New Roman" w:cs="Times New Roman"/>
                <w:b/>
                <w:bCs/>
                <w:sz w:val="24"/>
                <w:szCs w:val="24"/>
              </w:rPr>
              <w:t>. ч.</w:t>
            </w:r>
          </w:p>
        </w:tc>
        <w:tc>
          <w:tcPr>
            <w:tcW w:w="2409" w:type="dxa"/>
          </w:tcPr>
          <w:p w14:paraId="0F9B4F26" w14:textId="77777777" w:rsidR="007C53AB" w:rsidRPr="007C53AB" w:rsidRDefault="007C53AB" w:rsidP="007C53AB">
            <w:pPr>
              <w:suppressAutoHyphens/>
              <w:jc w:val="center"/>
              <w:rPr>
                <w:rFonts w:ascii="Times New Roman" w:eastAsia="Times New Roman" w:hAnsi="Times New Roman" w:cs="Times New Roman"/>
                <w:b/>
                <w:bCs/>
                <w:sz w:val="24"/>
                <w:szCs w:val="24"/>
                <w:lang w:eastAsia="ru-RU"/>
              </w:rPr>
            </w:pPr>
            <w:r w:rsidRPr="007C53AB">
              <w:rPr>
                <w:rFonts w:ascii="Times New Roman" w:hAnsi="Times New Roman" w:cs="Times New Roman"/>
                <w:b/>
                <w:bCs/>
                <w:sz w:val="24"/>
                <w:szCs w:val="24"/>
              </w:rPr>
              <w:t>Коды компетенций, формированию которых способствует элемент программы</w:t>
            </w:r>
          </w:p>
        </w:tc>
      </w:tr>
      <w:tr w:rsidR="007C53AB" w:rsidRPr="007C53AB" w14:paraId="3F50193C" w14:textId="77777777" w:rsidTr="006158BE">
        <w:tc>
          <w:tcPr>
            <w:tcW w:w="9634" w:type="dxa"/>
            <w:gridSpan w:val="3"/>
          </w:tcPr>
          <w:p w14:paraId="06533BFB" w14:textId="77777777" w:rsidR="007C53AB" w:rsidRPr="007C53AB" w:rsidRDefault="007C53AB" w:rsidP="007C53AB">
            <w:pPr>
              <w:rPr>
                <w:rFonts w:ascii="Times New Roman" w:eastAsia="Times New Roman" w:hAnsi="Times New Roman" w:cs="Times New Roman"/>
                <w:i/>
                <w:sz w:val="24"/>
                <w:szCs w:val="24"/>
                <w:lang w:eastAsia="ru-RU"/>
              </w:rPr>
            </w:pPr>
            <w:r w:rsidRPr="007C53AB">
              <w:rPr>
                <w:rFonts w:ascii="Times New Roman" w:eastAsia="Calibri" w:hAnsi="Times New Roman" w:cs="Times New Roman"/>
                <w:b/>
                <w:bCs/>
                <w:sz w:val="24"/>
                <w:szCs w:val="24"/>
              </w:rPr>
              <w:t xml:space="preserve">Раздел 1. </w:t>
            </w:r>
            <w:r w:rsidRPr="007C53AB">
              <w:rPr>
                <w:rFonts w:ascii="Times New Roman" w:hAnsi="Times New Roman"/>
                <w:b/>
                <w:bCs/>
                <w:sz w:val="24"/>
                <w:szCs w:val="24"/>
              </w:rPr>
              <w:t xml:space="preserve">Раздел 1. </w:t>
            </w:r>
            <w:r w:rsidRPr="007C53AB">
              <w:rPr>
                <w:rFonts w:ascii="Times New Roman" w:hAnsi="Times New Roman"/>
                <w:b/>
                <w:sz w:val="24"/>
                <w:szCs w:val="24"/>
              </w:rPr>
              <w:t>Техническое черчение</w:t>
            </w:r>
          </w:p>
        </w:tc>
        <w:tc>
          <w:tcPr>
            <w:tcW w:w="2694" w:type="dxa"/>
          </w:tcPr>
          <w:p w14:paraId="4230B64B" w14:textId="77777777" w:rsidR="007C53AB" w:rsidRPr="007C53AB" w:rsidRDefault="007C53AB" w:rsidP="007C53AB">
            <w:pPr>
              <w:jc w:val="center"/>
              <w:rPr>
                <w:rFonts w:ascii="Times New Roman" w:eastAsia="Times New Roman" w:hAnsi="Times New Roman" w:cs="Times New Roman"/>
                <w:b/>
                <w:bCs/>
                <w:sz w:val="24"/>
                <w:szCs w:val="24"/>
                <w:lang w:eastAsia="ru-RU"/>
              </w:rPr>
            </w:pPr>
            <w:r w:rsidRPr="007C53AB">
              <w:rPr>
                <w:rFonts w:ascii="Times New Roman" w:eastAsia="Times New Roman" w:hAnsi="Times New Roman" w:cs="Times New Roman"/>
                <w:b/>
                <w:bCs/>
                <w:sz w:val="24"/>
                <w:szCs w:val="24"/>
                <w:lang w:eastAsia="ru-RU"/>
              </w:rPr>
              <w:t>38/16</w:t>
            </w:r>
          </w:p>
        </w:tc>
        <w:tc>
          <w:tcPr>
            <w:tcW w:w="2409" w:type="dxa"/>
          </w:tcPr>
          <w:p w14:paraId="61CE383B" w14:textId="77777777" w:rsidR="007C53AB" w:rsidRPr="007C53AB" w:rsidRDefault="007C53AB" w:rsidP="007C53AB">
            <w:pPr>
              <w:rPr>
                <w:rFonts w:ascii="Times New Roman" w:eastAsia="Times New Roman" w:hAnsi="Times New Roman" w:cs="Times New Roman"/>
                <w:b/>
                <w:bCs/>
                <w:sz w:val="24"/>
                <w:szCs w:val="24"/>
                <w:lang w:eastAsia="ru-RU"/>
              </w:rPr>
            </w:pPr>
          </w:p>
        </w:tc>
      </w:tr>
      <w:tr w:rsidR="007C53AB" w:rsidRPr="007C53AB" w14:paraId="6E7A71A9" w14:textId="77777777" w:rsidTr="006158BE">
        <w:tc>
          <w:tcPr>
            <w:tcW w:w="2972" w:type="dxa"/>
            <w:gridSpan w:val="2"/>
            <w:vMerge w:val="restart"/>
          </w:tcPr>
          <w:p w14:paraId="7EE4D88D" w14:textId="77777777" w:rsidR="007C53AB" w:rsidRPr="007C53AB" w:rsidRDefault="007C53AB" w:rsidP="007C5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Times New Roman" w:hAnsi="Times New Roman" w:cs="Times New Roman"/>
                <w:bCs/>
                <w:sz w:val="24"/>
                <w:szCs w:val="24"/>
              </w:rPr>
            </w:pPr>
            <w:r w:rsidRPr="007C53AB">
              <w:rPr>
                <w:rFonts w:ascii="Times New Roman" w:eastAsia="Times New Roman" w:hAnsi="Times New Roman" w:cs="Times New Roman"/>
                <w:b/>
                <w:bCs/>
                <w:sz w:val="24"/>
                <w:szCs w:val="24"/>
                <w:lang w:eastAsia="ru-RU"/>
              </w:rPr>
              <w:t xml:space="preserve"> </w:t>
            </w:r>
            <w:r w:rsidRPr="007C53AB">
              <w:rPr>
                <w:rFonts w:ascii="Times New Roman" w:hAnsi="Times New Roman"/>
                <w:sz w:val="24"/>
                <w:szCs w:val="24"/>
              </w:rPr>
              <w:t>Введение</w:t>
            </w:r>
          </w:p>
        </w:tc>
        <w:tc>
          <w:tcPr>
            <w:tcW w:w="6662" w:type="dxa"/>
          </w:tcPr>
          <w:p w14:paraId="2C549D8C" w14:textId="77777777" w:rsidR="007C53AB" w:rsidRPr="007C53AB" w:rsidRDefault="007C53AB" w:rsidP="007C53AB">
            <w:pPr>
              <w:rPr>
                <w:rFonts w:ascii="Times New Roman" w:eastAsia="Times New Roman" w:hAnsi="Times New Roman" w:cs="Times New Roman"/>
                <w:b/>
                <w:sz w:val="24"/>
                <w:szCs w:val="24"/>
                <w:lang w:eastAsia="ru-RU"/>
              </w:rPr>
            </w:pPr>
            <w:r w:rsidRPr="007C53AB">
              <w:rPr>
                <w:rFonts w:ascii="Times New Roman" w:eastAsia="Times New Roman" w:hAnsi="Times New Roman" w:cs="Times New Roman"/>
                <w:b/>
                <w:bCs/>
                <w:sz w:val="24"/>
                <w:szCs w:val="24"/>
                <w:lang w:eastAsia="ru-RU"/>
              </w:rPr>
              <w:t xml:space="preserve">Содержание </w:t>
            </w:r>
          </w:p>
        </w:tc>
        <w:tc>
          <w:tcPr>
            <w:tcW w:w="2694" w:type="dxa"/>
          </w:tcPr>
          <w:p w14:paraId="452CD54E" w14:textId="77777777" w:rsidR="007C53AB" w:rsidRPr="007C53AB" w:rsidRDefault="007C53AB" w:rsidP="007C53AB">
            <w:pPr>
              <w:jc w:val="center"/>
              <w:rPr>
                <w:rFonts w:ascii="Times New Roman" w:eastAsia="Times New Roman" w:hAnsi="Times New Roman" w:cs="Times New Roman"/>
                <w:b/>
                <w:bCs/>
                <w:sz w:val="24"/>
                <w:szCs w:val="24"/>
                <w:lang w:eastAsia="ru-RU"/>
              </w:rPr>
            </w:pPr>
            <w:r w:rsidRPr="007C53AB">
              <w:rPr>
                <w:rFonts w:ascii="Times New Roman" w:eastAsia="Times New Roman" w:hAnsi="Times New Roman" w:cs="Times New Roman"/>
                <w:b/>
                <w:bCs/>
                <w:sz w:val="24"/>
                <w:szCs w:val="24"/>
                <w:lang w:eastAsia="ru-RU"/>
              </w:rPr>
              <w:t>2</w:t>
            </w:r>
          </w:p>
        </w:tc>
        <w:tc>
          <w:tcPr>
            <w:tcW w:w="2409" w:type="dxa"/>
            <w:vMerge w:val="restart"/>
          </w:tcPr>
          <w:p w14:paraId="63FFFC2F" w14:textId="77777777" w:rsidR="007C53AB" w:rsidRPr="007C53AB" w:rsidRDefault="007C53AB" w:rsidP="007C53AB">
            <w:pPr>
              <w:rPr>
                <w:rFonts w:ascii="Times New Roman" w:eastAsia="Times New Roman" w:hAnsi="Times New Roman" w:cs="Times New Roman"/>
                <w:b/>
                <w:bCs/>
                <w:sz w:val="24"/>
                <w:szCs w:val="24"/>
                <w:lang w:eastAsia="ru-RU"/>
              </w:rPr>
            </w:pPr>
            <w:r w:rsidRPr="007C53AB">
              <w:rPr>
                <w:rFonts w:ascii="Times New Roman" w:eastAsia="Calibri" w:hAnsi="Times New Roman" w:cs="Times New Roman"/>
                <w:sz w:val="24"/>
                <w:szCs w:val="24"/>
              </w:rPr>
              <w:t>ОК 01, ОК 02, ОК 05, ОК 07, ОК09, ПК 1.1</w:t>
            </w:r>
          </w:p>
        </w:tc>
      </w:tr>
      <w:tr w:rsidR="007C53AB" w:rsidRPr="007C53AB" w14:paraId="0CACF2B5" w14:textId="77777777" w:rsidTr="006158BE">
        <w:trPr>
          <w:trHeight w:val="396"/>
        </w:trPr>
        <w:tc>
          <w:tcPr>
            <w:tcW w:w="2972" w:type="dxa"/>
            <w:gridSpan w:val="2"/>
            <w:vMerge/>
          </w:tcPr>
          <w:p w14:paraId="6A675162" w14:textId="77777777" w:rsidR="007C53AB" w:rsidRPr="007C53AB" w:rsidRDefault="007C53AB" w:rsidP="007C53AB">
            <w:pPr>
              <w:rPr>
                <w:rFonts w:ascii="Times New Roman" w:eastAsia="Times New Roman" w:hAnsi="Times New Roman" w:cs="Times New Roman"/>
                <w:b/>
                <w:bCs/>
                <w:sz w:val="24"/>
                <w:szCs w:val="24"/>
                <w:lang w:eastAsia="ru-RU"/>
              </w:rPr>
            </w:pPr>
          </w:p>
        </w:tc>
        <w:tc>
          <w:tcPr>
            <w:tcW w:w="6662" w:type="dxa"/>
          </w:tcPr>
          <w:p w14:paraId="18AA1982" w14:textId="77777777" w:rsidR="007C53AB" w:rsidRPr="007C53AB" w:rsidRDefault="007C53AB" w:rsidP="007C53AB">
            <w:pPr>
              <w:suppressAutoHyphens/>
              <w:jc w:val="both"/>
              <w:rPr>
                <w:rFonts w:ascii="Times New Roman" w:eastAsia="Times New Roman" w:hAnsi="Times New Roman" w:cs="Times New Roman"/>
                <w:sz w:val="24"/>
                <w:szCs w:val="24"/>
                <w:lang w:eastAsia="ru-RU"/>
              </w:rPr>
            </w:pPr>
            <w:r w:rsidRPr="007C53AB">
              <w:rPr>
                <w:rFonts w:ascii="Times New Roman" w:hAnsi="Times New Roman"/>
                <w:b/>
                <w:bCs/>
                <w:sz w:val="24"/>
                <w:szCs w:val="24"/>
              </w:rPr>
              <w:t xml:space="preserve">1.  </w:t>
            </w:r>
            <w:r w:rsidRPr="007C53AB">
              <w:rPr>
                <w:rFonts w:ascii="Times New Roman" w:hAnsi="Times New Roman"/>
                <w:bCs/>
                <w:sz w:val="24"/>
                <w:szCs w:val="24"/>
              </w:rPr>
              <w:t xml:space="preserve">Основные задачи и содержание предмета </w:t>
            </w:r>
            <w:r w:rsidRPr="007C53AB">
              <w:rPr>
                <w:rFonts w:ascii="Times New Roman" w:hAnsi="Times New Roman"/>
                <w:sz w:val="24"/>
                <w:szCs w:val="24"/>
              </w:rPr>
              <w:t>«Основы инженерной графики»</w:t>
            </w:r>
            <w:r w:rsidRPr="007C53AB">
              <w:rPr>
                <w:rFonts w:ascii="Times New Roman" w:hAnsi="Times New Roman"/>
                <w:bCs/>
                <w:sz w:val="24"/>
                <w:szCs w:val="24"/>
              </w:rPr>
              <w:t>. Роль чертежей в технике и в сварочном производстве.</w:t>
            </w:r>
            <w:r w:rsidRPr="007C53AB">
              <w:rPr>
                <w:rFonts w:ascii="Times New Roman" w:hAnsi="Times New Roman"/>
                <w:sz w:val="24"/>
                <w:szCs w:val="24"/>
              </w:rPr>
              <w:t xml:space="preserve"> Основные инструменты черчения. Значение изучаемого предмета для квалифицированных рабочих</w:t>
            </w:r>
          </w:p>
        </w:tc>
        <w:tc>
          <w:tcPr>
            <w:tcW w:w="2694" w:type="dxa"/>
          </w:tcPr>
          <w:p w14:paraId="50A16233" w14:textId="77777777" w:rsidR="007C53AB" w:rsidRPr="007C53AB" w:rsidRDefault="007C53AB" w:rsidP="007C53AB">
            <w:pPr>
              <w:suppressAutoHyphens/>
              <w:jc w:val="center"/>
              <w:rPr>
                <w:rFonts w:ascii="Times New Roman" w:eastAsia="Times New Roman" w:hAnsi="Times New Roman" w:cs="Times New Roman"/>
                <w:sz w:val="24"/>
                <w:szCs w:val="24"/>
                <w:lang w:eastAsia="ru-RU"/>
              </w:rPr>
            </w:pPr>
            <w:r w:rsidRPr="007C53AB">
              <w:rPr>
                <w:rFonts w:ascii="Times New Roman" w:eastAsia="Times New Roman" w:hAnsi="Times New Roman" w:cs="Times New Roman"/>
                <w:sz w:val="24"/>
                <w:szCs w:val="24"/>
                <w:lang w:eastAsia="ru-RU"/>
              </w:rPr>
              <w:t>1</w:t>
            </w:r>
          </w:p>
        </w:tc>
        <w:tc>
          <w:tcPr>
            <w:tcW w:w="2409" w:type="dxa"/>
            <w:vMerge/>
          </w:tcPr>
          <w:p w14:paraId="5A410D6D" w14:textId="77777777" w:rsidR="007C53AB" w:rsidRPr="007C53AB" w:rsidRDefault="007C53AB" w:rsidP="007C53AB">
            <w:pPr>
              <w:suppressAutoHyphens/>
              <w:jc w:val="both"/>
              <w:rPr>
                <w:rFonts w:ascii="Times New Roman" w:eastAsia="Times New Roman" w:hAnsi="Times New Roman" w:cs="Times New Roman"/>
                <w:sz w:val="24"/>
                <w:szCs w:val="24"/>
                <w:lang w:eastAsia="ru-RU"/>
              </w:rPr>
            </w:pPr>
          </w:p>
        </w:tc>
      </w:tr>
      <w:tr w:rsidR="007C53AB" w:rsidRPr="007C53AB" w14:paraId="3EFB32E0" w14:textId="77777777" w:rsidTr="006158BE">
        <w:trPr>
          <w:trHeight w:val="396"/>
        </w:trPr>
        <w:tc>
          <w:tcPr>
            <w:tcW w:w="2972" w:type="dxa"/>
            <w:gridSpan w:val="2"/>
            <w:vMerge/>
          </w:tcPr>
          <w:p w14:paraId="61E7B0A4" w14:textId="77777777" w:rsidR="007C53AB" w:rsidRPr="007C53AB" w:rsidRDefault="007C53AB" w:rsidP="007C53AB">
            <w:pPr>
              <w:rPr>
                <w:rFonts w:ascii="Times New Roman" w:eastAsia="Times New Roman" w:hAnsi="Times New Roman" w:cs="Times New Roman"/>
                <w:b/>
                <w:bCs/>
                <w:sz w:val="24"/>
                <w:szCs w:val="24"/>
                <w:lang w:eastAsia="ru-RU"/>
              </w:rPr>
            </w:pPr>
          </w:p>
        </w:tc>
        <w:tc>
          <w:tcPr>
            <w:tcW w:w="6662" w:type="dxa"/>
          </w:tcPr>
          <w:p w14:paraId="107067D6" w14:textId="77777777" w:rsidR="007C53AB" w:rsidRPr="007C53AB" w:rsidRDefault="007C53AB" w:rsidP="007C53AB">
            <w:pPr>
              <w:suppressAutoHyphens/>
              <w:jc w:val="both"/>
              <w:rPr>
                <w:rFonts w:ascii="Times New Roman" w:eastAsia="Times New Roman" w:hAnsi="Times New Roman" w:cs="Times New Roman"/>
                <w:sz w:val="24"/>
                <w:szCs w:val="24"/>
                <w:lang w:eastAsia="ru-RU"/>
              </w:rPr>
            </w:pPr>
            <w:r w:rsidRPr="007C53AB">
              <w:rPr>
                <w:rFonts w:ascii="Times New Roman" w:hAnsi="Times New Roman"/>
                <w:b/>
                <w:bCs/>
                <w:sz w:val="24"/>
                <w:szCs w:val="24"/>
              </w:rPr>
              <w:t xml:space="preserve">2.  </w:t>
            </w:r>
            <w:r w:rsidRPr="007C53AB">
              <w:rPr>
                <w:rFonts w:ascii="Times New Roman" w:hAnsi="Times New Roman"/>
                <w:color w:val="000000"/>
                <w:sz w:val="24"/>
                <w:szCs w:val="24"/>
                <w:shd w:val="clear" w:color="auto" w:fill="FFFFFF"/>
              </w:rPr>
              <w:t>Единая система конструкторской документации. Классификационные группы стандартов ЕСКД</w:t>
            </w:r>
          </w:p>
        </w:tc>
        <w:tc>
          <w:tcPr>
            <w:tcW w:w="2694" w:type="dxa"/>
          </w:tcPr>
          <w:p w14:paraId="434C3191" w14:textId="77777777" w:rsidR="007C53AB" w:rsidRPr="007C53AB" w:rsidRDefault="007C53AB" w:rsidP="007C53AB">
            <w:pPr>
              <w:suppressAutoHyphens/>
              <w:jc w:val="center"/>
              <w:rPr>
                <w:rFonts w:ascii="Times New Roman" w:eastAsia="Times New Roman" w:hAnsi="Times New Roman" w:cs="Times New Roman"/>
                <w:sz w:val="24"/>
                <w:szCs w:val="24"/>
                <w:lang w:eastAsia="ru-RU"/>
              </w:rPr>
            </w:pPr>
            <w:r w:rsidRPr="007C53AB">
              <w:rPr>
                <w:rFonts w:ascii="Times New Roman" w:eastAsia="Times New Roman" w:hAnsi="Times New Roman" w:cs="Times New Roman"/>
                <w:sz w:val="24"/>
                <w:szCs w:val="24"/>
                <w:lang w:eastAsia="ru-RU"/>
              </w:rPr>
              <w:t>1</w:t>
            </w:r>
          </w:p>
        </w:tc>
        <w:tc>
          <w:tcPr>
            <w:tcW w:w="2409" w:type="dxa"/>
            <w:vMerge/>
          </w:tcPr>
          <w:p w14:paraId="5D1663B0" w14:textId="77777777" w:rsidR="007C53AB" w:rsidRPr="007C53AB" w:rsidRDefault="007C53AB" w:rsidP="007C53AB">
            <w:pPr>
              <w:suppressAutoHyphens/>
              <w:jc w:val="both"/>
              <w:rPr>
                <w:rFonts w:ascii="Times New Roman" w:eastAsia="Times New Roman" w:hAnsi="Times New Roman" w:cs="Times New Roman"/>
                <w:sz w:val="24"/>
                <w:szCs w:val="24"/>
                <w:lang w:eastAsia="ru-RU"/>
              </w:rPr>
            </w:pPr>
          </w:p>
        </w:tc>
      </w:tr>
      <w:tr w:rsidR="007C53AB" w:rsidRPr="007C53AB" w14:paraId="3D2B929E" w14:textId="77777777" w:rsidTr="006158BE">
        <w:trPr>
          <w:trHeight w:val="20"/>
        </w:trPr>
        <w:tc>
          <w:tcPr>
            <w:tcW w:w="2972" w:type="dxa"/>
            <w:gridSpan w:val="2"/>
            <w:vMerge/>
          </w:tcPr>
          <w:p w14:paraId="45DB9058" w14:textId="77777777" w:rsidR="007C53AB" w:rsidRPr="007C53AB" w:rsidRDefault="007C53AB" w:rsidP="007C53AB">
            <w:pPr>
              <w:rPr>
                <w:rFonts w:ascii="Times New Roman" w:eastAsia="Times New Roman" w:hAnsi="Times New Roman" w:cs="Times New Roman"/>
                <w:b/>
                <w:bCs/>
                <w:sz w:val="24"/>
                <w:szCs w:val="24"/>
                <w:lang w:eastAsia="ru-RU"/>
              </w:rPr>
            </w:pPr>
          </w:p>
        </w:tc>
        <w:tc>
          <w:tcPr>
            <w:tcW w:w="6662" w:type="dxa"/>
          </w:tcPr>
          <w:p w14:paraId="133D5910" w14:textId="77777777" w:rsidR="007C53AB" w:rsidRPr="007C53AB" w:rsidRDefault="007C53AB" w:rsidP="007C53AB">
            <w:pPr>
              <w:suppressAutoHyphens/>
              <w:jc w:val="both"/>
              <w:rPr>
                <w:rFonts w:ascii="Times New Roman" w:eastAsia="Times New Roman" w:hAnsi="Times New Roman" w:cs="Times New Roman"/>
                <w:b/>
                <w:sz w:val="24"/>
                <w:szCs w:val="24"/>
                <w:lang w:eastAsia="ru-RU"/>
              </w:rPr>
            </w:pPr>
            <w:r w:rsidRPr="007C53AB">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338E6D2A" w14:textId="77777777" w:rsidR="007C53AB" w:rsidRPr="007C53AB" w:rsidRDefault="007C53AB" w:rsidP="007C53AB">
            <w:pPr>
              <w:suppressAutoHyphens/>
              <w:jc w:val="center"/>
              <w:rPr>
                <w:rFonts w:ascii="Times New Roman" w:eastAsia="Times New Roman" w:hAnsi="Times New Roman" w:cs="Times New Roman"/>
                <w:b/>
                <w:bCs/>
                <w:sz w:val="24"/>
                <w:szCs w:val="24"/>
                <w:lang w:eastAsia="ru-RU"/>
              </w:rPr>
            </w:pPr>
            <w:r w:rsidRPr="007C53AB">
              <w:rPr>
                <w:rFonts w:ascii="Times New Roman" w:eastAsia="Times New Roman" w:hAnsi="Times New Roman" w:cs="Times New Roman"/>
                <w:b/>
                <w:bCs/>
                <w:sz w:val="24"/>
                <w:szCs w:val="24"/>
                <w:lang w:eastAsia="ru-RU"/>
              </w:rPr>
              <w:t>-</w:t>
            </w:r>
          </w:p>
        </w:tc>
        <w:tc>
          <w:tcPr>
            <w:tcW w:w="2409" w:type="dxa"/>
            <w:vMerge/>
          </w:tcPr>
          <w:p w14:paraId="79FEC07E" w14:textId="77777777" w:rsidR="007C53AB" w:rsidRPr="007C53AB" w:rsidRDefault="007C53AB" w:rsidP="007C53AB">
            <w:pPr>
              <w:suppressAutoHyphens/>
              <w:jc w:val="both"/>
              <w:rPr>
                <w:rFonts w:ascii="Times New Roman" w:eastAsia="Times New Roman" w:hAnsi="Times New Roman" w:cs="Times New Roman"/>
                <w:b/>
                <w:bCs/>
                <w:sz w:val="24"/>
                <w:szCs w:val="24"/>
                <w:lang w:eastAsia="ru-RU"/>
              </w:rPr>
            </w:pPr>
          </w:p>
        </w:tc>
      </w:tr>
      <w:tr w:rsidR="007C53AB" w:rsidRPr="007C53AB" w14:paraId="2EFEA7DF" w14:textId="77777777" w:rsidTr="006158BE">
        <w:trPr>
          <w:trHeight w:val="177"/>
        </w:trPr>
        <w:tc>
          <w:tcPr>
            <w:tcW w:w="2972" w:type="dxa"/>
            <w:gridSpan w:val="2"/>
            <w:vMerge/>
          </w:tcPr>
          <w:p w14:paraId="4BA48027" w14:textId="77777777" w:rsidR="007C53AB" w:rsidRPr="007C53AB" w:rsidRDefault="007C53AB" w:rsidP="007C53AB">
            <w:pPr>
              <w:rPr>
                <w:rFonts w:ascii="Times New Roman" w:eastAsia="Times New Roman" w:hAnsi="Times New Roman" w:cs="Times New Roman"/>
                <w:b/>
                <w:bCs/>
                <w:sz w:val="24"/>
                <w:szCs w:val="24"/>
                <w:lang w:eastAsia="ru-RU"/>
              </w:rPr>
            </w:pPr>
          </w:p>
        </w:tc>
        <w:tc>
          <w:tcPr>
            <w:tcW w:w="6662" w:type="dxa"/>
            <w:vAlign w:val="bottom"/>
          </w:tcPr>
          <w:p w14:paraId="00D54053" w14:textId="77777777" w:rsidR="007C53AB" w:rsidRPr="007C53AB" w:rsidRDefault="007C53AB" w:rsidP="007C53AB">
            <w:pPr>
              <w:jc w:val="both"/>
              <w:rPr>
                <w:rFonts w:ascii="Times New Roman" w:eastAsia="Times New Roman" w:hAnsi="Times New Roman" w:cs="Times New Roman"/>
                <w:b/>
                <w:bCs/>
                <w:sz w:val="24"/>
                <w:szCs w:val="24"/>
                <w:lang w:eastAsia="ru-RU"/>
              </w:rPr>
            </w:pPr>
            <w:r w:rsidRPr="007C53AB">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tcPr>
          <w:p w14:paraId="10114FB3" w14:textId="77777777" w:rsidR="007C53AB" w:rsidRPr="007C53AB" w:rsidRDefault="007C53AB" w:rsidP="007C53AB">
            <w:pPr>
              <w:jc w:val="center"/>
              <w:rPr>
                <w:rFonts w:ascii="Times New Roman" w:eastAsia="Times New Roman" w:hAnsi="Times New Roman" w:cs="Times New Roman"/>
                <w:b/>
                <w:bCs/>
                <w:sz w:val="24"/>
                <w:szCs w:val="24"/>
                <w:lang w:eastAsia="ru-RU"/>
              </w:rPr>
            </w:pPr>
            <w:r w:rsidRPr="007C53AB">
              <w:rPr>
                <w:rFonts w:ascii="Times New Roman" w:eastAsia="Times New Roman" w:hAnsi="Times New Roman" w:cs="Times New Roman"/>
                <w:b/>
                <w:bCs/>
                <w:sz w:val="24"/>
                <w:szCs w:val="24"/>
                <w:lang w:eastAsia="ru-RU"/>
              </w:rPr>
              <w:t>-</w:t>
            </w:r>
          </w:p>
        </w:tc>
        <w:tc>
          <w:tcPr>
            <w:tcW w:w="2409" w:type="dxa"/>
            <w:vMerge/>
          </w:tcPr>
          <w:p w14:paraId="032B4B91" w14:textId="77777777" w:rsidR="007C53AB" w:rsidRPr="007C53AB" w:rsidRDefault="007C53AB" w:rsidP="007C53AB">
            <w:pPr>
              <w:rPr>
                <w:rFonts w:ascii="Times New Roman" w:eastAsia="Times New Roman" w:hAnsi="Times New Roman" w:cs="Times New Roman"/>
                <w:b/>
                <w:bCs/>
                <w:sz w:val="24"/>
                <w:szCs w:val="24"/>
                <w:lang w:eastAsia="ru-RU"/>
              </w:rPr>
            </w:pPr>
          </w:p>
        </w:tc>
      </w:tr>
      <w:tr w:rsidR="007C53AB" w:rsidRPr="007C53AB" w14:paraId="394ADC67" w14:textId="77777777" w:rsidTr="00430629">
        <w:trPr>
          <w:trHeight w:val="311"/>
        </w:trPr>
        <w:tc>
          <w:tcPr>
            <w:tcW w:w="2972" w:type="dxa"/>
            <w:gridSpan w:val="2"/>
            <w:vMerge w:val="restart"/>
          </w:tcPr>
          <w:p w14:paraId="7A7ADBF5" w14:textId="77777777" w:rsidR="007C53AB" w:rsidRPr="007C53AB" w:rsidRDefault="007C53AB" w:rsidP="007C53AB">
            <w:pPr>
              <w:rPr>
                <w:rFonts w:ascii="Times New Roman" w:eastAsia="Times New Roman" w:hAnsi="Times New Roman" w:cs="Times New Roman"/>
                <w:b/>
                <w:bCs/>
                <w:sz w:val="24"/>
                <w:szCs w:val="24"/>
                <w:lang w:eastAsia="ru-RU"/>
              </w:rPr>
            </w:pPr>
            <w:r w:rsidRPr="007C53AB">
              <w:rPr>
                <w:rFonts w:ascii="Times New Roman" w:eastAsia="Times New Roman" w:hAnsi="Times New Roman" w:cs="Times New Roman"/>
                <w:b/>
                <w:bCs/>
                <w:sz w:val="24"/>
                <w:szCs w:val="24"/>
                <w:lang w:eastAsia="ru-RU"/>
              </w:rPr>
              <w:t xml:space="preserve">Тема </w:t>
            </w:r>
            <w:r w:rsidRPr="007C53AB">
              <w:rPr>
                <w:rFonts w:ascii="Times New Roman" w:eastAsia="Calibri" w:hAnsi="Times New Roman" w:cs="Times New Roman"/>
                <w:b/>
                <w:bCs/>
                <w:sz w:val="24"/>
                <w:szCs w:val="24"/>
              </w:rPr>
              <w:t xml:space="preserve">1.1 </w:t>
            </w:r>
            <w:r w:rsidRPr="007C53AB">
              <w:rPr>
                <w:rFonts w:ascii="Times New Roman" w:hAnsi="Times New Roman"/>
                <w:sz w:val="24"/>
                <w:szCs w:val="24"/>
              </w:rPr>
              <w:t>Основные правила выполнения чертежей</w:t>
            </w:r>
          </w:p>
        </w:tc>
        <w:tc>
          <w:tcPr>
            <w:tcW w:w="6662" w:type="dxa"/>
            <w:tcBorders>
              <w:top w:val="single" w:sz="4" w:space="0" w:color="auto"/>
              <w:left w:val="single" w:sz="4" w:space="0" w:color="auto"/>
              <w:bottom w:val="single" w:sz="4" w:space="0" w:color="auto"/>
            </w:tcBorders>
            <w:vAlign w:val="bottom"/>
          </w:tcPr>
          <w:p w14:paraId="56553935" w14:textId="77777777" w:rsidR="007C53AB" w:rsidRPr="007C53AB" w:rsidRDefault="007C53AB" w:rsidP="007C53AB">
            <w:pPr>
              <w:rPr>
                <w:rFonts w:ascii="Times New Roman" w:eastAsia="Times New Roman" w:hAnsi="Times New Roman" w:cs="Times New Roman"/>
                <w:b/>
                <w:bCs/>
                <w:sz w:val="24"/>
                <w:szCs w:val="24"/>
                <w:lang w:eastAsia="ru-RU"/>
              </w:rPr>
            </w:pPr>
            <w:r w:rsidRPr="007C53AB">
              <w:rPr>
                <w:rFonts w:ascii="Times New Roman" w:eastAsia="Times New Roman" w:hAnsi="Times New Roman" w:cs="Times New Roman"/>
                <w:b/>
                <w:bCs/>
                <w:sz w:val="24"/>
                <w:szCs w:val="24"/>
                <w:lang w:eastAsia="ru-RU"/>
              </w:rPr>
              <w:t xml:space="preserve">Содержание </w:t>
            </w:r>
          </w:p>
        </w:tc>
        <w:tc>
          <w:tcPr>
            <w:tcW w:w="2694" w:type="dxa"/>
          </w:tcPr>
          <w:p w14:paraId="1E807767" w14:textId="77777777" w:rsidR="007C53AB" w:rsidRPr="007C53AB" w:rsidRDefault="007C53AB" w:rsidP="007C53AB">
            <w:pPr>
              <w:jc w:val="center"/>
              <w:rPr>
                <w:rFonts w:ascii="Times New Roman" w:eastAsia="Times New Roman" w:hAnsi="Times New Roman" w:cs="Times New Roman"/>
                <w:b/>
                <w:bCs/>
                <w:sz w:val="24"/>
                <w:szCs w:val="24"/>
                <w:lang w:eastAsia="ru-RU"/>
              </w:rPr>
            </w:pPr>
            <w:r w:rsidRPr="007C53AB">
              <w:rPr>
                <w:rFonts w:ascii="Times New Roman" w:eastAsia="Times New Roman" w:hAnsi="Times New Roman" w:cs="Times New Roman"/>
                <w:b/>
                <w:bCs/>
                <w:sz w:val="24"/>
                <w:szCs w:val="24"/>
                <w:lang w:eastAsia="ru-RU"/>
              </w:rPr>
              <w:t>7</w:t>
            </w:r>
          </w:p>
        </w:tc>
        <w:tc>
          <w:tcPr>
            <w:tcW w:w="2409" w:type="dxa"/>
            <w:vMerge w:val="restart"/>
          </w:tcPr>
          <w:p w14:paraId="41717965" w14:textId="77777777" w:rsidR="007C53AB" w:rsidRPr="007C53AB" w:rsidRDefault="007C53AB" w:rsidP="007C53AB">
            <w:pPr>
              <w:rPr>
                <w:rFonts w:ascii="Times New Roman" w:eastAsia="Times New Roman" w:hAnsi="Times New Roman" w:cs="Times New Roman"/>
                <w:b/>
                <w:bCs/>
                <w:sz w:val="24"/>
                <w:szCs w:val="24"/>
                <w:lang w:eastAsia="ru-RU"/>
              </w:rPr>
            </w:pPr>
            <w:r w:rsidRPr="007C53AB">
              <w:rPr>
                <w:rFonts w:ascii="Times New Roman" w:eastAsia="Calibri" w:hAnsi="Times New Roman" w:cs="Times New Roman"/>
                <w:sz w:val="24"/>
                <w:szCs w:val="24"/>
              </w:rPr>
              <w:t>ОК 01, ОК 02, ОК 05, ОК 07, ОК09, ПК 1.1</w:t>
            </w:r>
          </w:p>
        </w:tc>
      </w:tr>
      <w:tr w:rsidR="007C53AB" w:rsidRPr="007C53AB" w14:paraId="62E7BC4B" w14:textId="77777777" w:rsidTr="006158BE">
        <w:trPr>
          <w:trHeight w:val="361"/>
        </w:trPr>
        <w:tc>
          <w:tcPr>
            <w:tcW w:w="2972" w:type="dxa"/>
            <w:gridSpan w:val="2"/>
            <w:vMerge/>
          </w:tcPr>
          <w:p w14:paraId="07F6248D" w14:textId="77777777" w:rsidR="007C53AB" w:rsidRPr="007C53AB" w:rsidRDefault="007C53AB" w:rsidP="007C53AB">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14:paraId="08E4F37E" w14:textId="77777777" w:rsidR="007C53AB" w:rsidRPr="007C53AB" w:rsidRDefault="007C53AB" w:rsidP="007C53AB">
            <w:pPr>
              <w:jc w:val="both"/>
              <w:rPr>
                <w:rFonts w:ascii="Times New Roman" w:eastAsia="Times New Roman" w:hAnsi="Times New Roman" w:cs="Times New Roman"/>
                <w:sz w:val="24"/>
                <w:szCs w:val="24"/>
                <w:lang w:eastAsia="ru-RU"/>
              </w:rPr>
            </w:pPr>
            <w:r w:rsidRPr="007C53AB">
              <w:rPr>
                <w:rFonts w:ascii="Times New Roman" w:hAnsi="Times New Roman"/>
                <w:b/>
                <w:color w:val="000000"/>
                <w:sz w:val="24"/>
                <w:szCs w:val="24"/>
              </w:rPr>
              <w:t>1.</w:t>
            </w:r>
            <w:r w:rsidRPr="007C53AB">
              <w:rPr>
                <w:rFonts w:ascii="Times New Roman" w:hAnsi="Times New Roman"/>
                <w:color w:val="000000"/>
                <w:sz w:val="24"/>
                <w:szCs w:val="24"/>
              </w:rPr>
              <w:t xml:space="preserve"> </w:t>
            </w:r>
            <w:r w:rsidRPr="007C53AB">
              <w:rPr>
                <w:rFonts w:ascii="Times New Roman" w:hAnsi="Times New Roman"/>
                <w:sz w:val="24"/>
                <w:szCs w:val="24"/>
              </w:rPr>
              <w:t>Линия чертежа – нанесение, название, начертание, толщина. Форматы чертежей – основные, дополнительные; Масштабы – определение, обозначение, применение.</w:t>
            </w:r>
          </w:p>
        </w:tc>
        <w:tc>
          <w:tcPr>
            <w:tcW w:w="2694" w:type="dxa"/>
          </w:tcPr>
          <w:p w14:paraId="525DDA13" w14:textId="77777777" w:rsidR="007C53AB" w:rsidRPr="007C53AB" w:rsidRDefault="007C53AB" w:rsidP="007C53AB">
            <w:pPr>
              <w:jc w:val="center"/>
              <w:rPr>
                <w:rFonts w:ascii="Times New Roman" w:eastAsia="Times New Roman" w:hAnsi="Times New Roman" w:cs="Times New Roman"/>
                <w:sz w:val="24"/>
                <w:szCs w:val="24"/>
                <w:lang w:eastAsia="ru-RU"/>
              </w:rPr>
            </w:pPr>
            <w:r w:rsidRPr="007C53AB">
              <w:rPr>
                <w:rFonts w:ascii="Times New Roman" w:eastAsia="Times New Roman" w:hAnsi="Times New Roman" w:cs="Times New Roman"/>
                <w:sz w:val="24"/>
                <w:szCs w:val="24"/>
                <w:lang w:eastAsia="ru-RU"/>
              </w:rPr>
              <w:t>1</w:t>
            </w:r>
          </w:p>
        </w:tc>
        <w:tc>
          <w:tcPr>
            <w:tcW w:w="2409" w:type="dxa"/>
            <w:vMerge/>
          </w:tcPr>
          <w:p w14:paraId="7583F8AB" w14:textId="77777777" w:rsidR="007C53AB" w:rsidRPr="007C53AB" w:rsidRDefault="007C53AB" w:rsidP="007C53AB">
            <w:pPr>
              <w:rPr>
                <w:rFonts w:ascii="Times New Roman" w:eastAsia="Times New Roman" w:hAnsi="Times New Roman" w:cs="Times New Roman"/>
                <w:sz w:val="24"/>
                <w:szCs w:val="24"/>
                <w:lang w:eastAsia="ru-RU"/>
              </w:rPr>
            </w:pPr>
          </w:p>
        </w:tc>
      </w:tr>
      <w:tr w:rsidR="007C53AB" w:rsidRPr="007C53AB" w14:paraId="4E613BAB" w14:textId="77777777" w:rsidTr="006158BE">
        <w:trPr>
          <w:trHeight w:val="361"/>
        </w:trPr>
        <w:tc>
          <w:tcPr>
            <w:tcW w:w="2972" w:type="dxa"/>
            <w:gridSpan w:val="2"/>
            <w:vMerge/>
          </w:tcPr>
          <w:p w14:paraId="6F2F72F8" w14:textId="77777777" w:rsidR="007C53AB" w:rsidRPr="007C53AB" w:rsidRDefault="007C53AB" w:rsidP="007C53AB">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14:paraId="0A5A7940" w14:textId="77777777" w:rsidR="007C53AB" w:rsidRPr="007C53AB" w:rsidRDefault="007C53AB" w:rsidP="007C53AB">
            <w:pPr>
              <w:jc w:val="both"/>
              <w:rPr>
                <w:rFonts w:ascii="Times New Roman" w:eastAsia="Times New Roman" w:hAnsi="Times New Roman" w:cs="Times New Roman"/>
                <w:sz w:val="24"/>
                <w:szCs w:val="24"/>
                <w:lang w:eastAsia="ru-RU"/>
              </w:rPr>
            </w:pPr>
            <w:r w:rsidRPr="007C53AB">
              <w:rPr>
                <w:rFonts w:ascii="Times New Roman" w:hAnsi="Times New Roman"/>
                <w:b/>
                <w:color w:val="000000"/>
                <w:sz w:val="24"/>
                <w:szCs w:val="24"/>
              </w:rPr>
              <w:t xml:space="preserve">2. </w:t>
            </w:r>
            <w:r w:rsidRPr="007C53AB">
              <w:rPr>
                <w:rFonts w:ascii="Times New Roman" w:hAnsi="Times New Roman"/>
                <w:sz w:val="24"/>
                <w:szCs w:val="24"/>
              </w:rPr>
              <w:t>Основная надпись. Шрифт. Сведения о стандартных шрифтах, типах</w:t>
            </w:r>
          </w:p>
        </w:tc>
        <w:tc>
          <w:tcPr>
            <w:tcW w:w="2694" w:type="dxa"/>
          </w:tcPr>
          <w:p w14:paraId="4BEA481E" w14:textId="77777777" w:rsidR="007C53AB" w:rsidRPr="007C53AB" w:rsidRDefault="007C53AB" w:rsidP="007C53AB">
            <w:pPr>
              <w:jc w:val="center"/>
              <w:rPr>
                <w:rFonts w:ascii="Times New Roman" w:eastAsia="Times New Roman" w:hAnsi="Times New Roman" w:cs="Times New Roman"/>
                <w:sz w:val="24"/>
                <w:szCs w:val="24"/>
                <w:lang w:eastAsia="ru-RU"/>
              </w:rPr>
            </w:pPr>
            <w:r w:rsidRPr="007C53AB">
              <w:rPr>
                <w:rFonts w:ascii="Times New Roman" w:eastAsia="Times New Roman" w:hAnsi="Times New Roman" w:cs="Times New Roman"/>
                <w:sz w:val="24"/>
                <w:szCs w:val="24"/>
                <w:lang w:eastAsia="ru-RU"/>
              </w:rPr>
              <w:t>1</w:t>
            </w:r>
          </w:p>
        </w:tc>
        <w:tc>
          <w:tcPr>
            <w:tcW w:w="2409" w:type="dxa"/>
            <w:vMerge/>
          </w:tcPr>
          <w:p w14:paraId="75DD85C1" w14:textId="77777777" w:rsidR="007C53AB" w:rsidRPr="007C53AB" w:rsidRDefault="007C53AB" w:rsidP="007C53AB">
            <w:pPr>
              <w:rPr>
                <w:rFonts w:ascii="Times New Roman" w:eastAsia="Times New Roman" w:hAnsi="Times New Roman" w:cs="Times New Roman"/>
                <w:sz w:val="24"/>
                <w:szCs w:val="24"/>
                <w:lang w:eastAsia="ru-RU"/>
              </w:rPr>
            </w:pPr>
          </w:p>
        </w:tc>
      </w:tr>
      <w:tr w:rsidR="007C53AB" w:rsidRPr="007C53AB" w14:paraId="65C068B4" w14:textId="77777777" w:rsidTr="00430629">
        <w:trPr>
          <w:trHeight w:val="293"/>
        </w:trPr>
        <w:tc>
          <w:tcPr>
            <w:tcW w:w="2972" w:type="dxa"/>
            <w:gridSpan w:val="2"/>
            <w:vMerge/>
          </w:tcPr>
          <w:p w14:paraId="033AE106" w14:textId="77777777" w:rsidR="007C53AB" w:rsidRPr="007C53AB" w:rsidRDefault="007C53AB" w:rsidP="007C53AB">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14:paraId="04D744C0" w14:textId="77777777" w:rsidR="007C53AB" w:rsidRPr="007C53AB" w:rsidRDefault="007C53AB" w:rsidP="007C53AB">
            <w:pPr>
              <w:jc w:val="both"/>
              <w:rPr>
                <w:rFonts w:ascii="Times New Roman" w:eastAsia="Times New Roman" w:hAnsi="Times New Roman" w:cs="Times New Roman"/>
                <w:sz w:val="24"/>
                <w:szCs w:val="24"/>
                <w:lang w:eastAsia="ru-RU"/>
              </w:rPr>
            </w:pPr>
            <w:r w:rsidRPr="007C53AB">
              <w:rPr>
                <w:rFonts w:ascii="Times New Roman" w:hAnsi="Times New Roman"/>
                <w:b/>
                <w:color w:val="000000"/>
                <w:sz w:val="24"/>
                <w:szCs w:val="24"/>
              </w:rPr>
              <w:t xml:space="preserve">3. </w:t>
            </w:r>
            <w:r w:rsidRPr="007C53AB">
              <w:rPr>
                <w:rFonts w:ascii="Times New Roman" w:hAnsi="Times New Roman"/>
                <w:sz w:val="24"/>
                <w:szCs w:val="24"/>
              </w:rPr>
              <w:t>Основные правила нанесения размеров на чертежах</w:t>
            </w:r>
          </w:p>
        </w:tc>
        <w:tc>
          <w:tcPr>
            <w:tcW w:w="2694" w:type="dxa"/>
          </w:tcPr>
          <w:p w14:paraId="51753B9D" w14:textId="77777777" w:rsidR="007C53AB" w:rsidRPr="007C53AB" w:rsidRDefault="007C53AB" w:rsidP="007C53AB">
            <w:pPr>
              <w:jc w:val="center"/>
              <w:rPr>
                <w:rFonts w:ascii="Times New Roman" w:eastAsia="Times New Roman" w:hAnsi="Times New Roman" w:cs="Times New Roman"/>
                <w:sz w:val="24"/>
                <w:szCs w:val="24"/>
                <w:lang w:eastAsia="ru-RU"/>
              </w:rPr>
            </w:pPr>
            <w:r w:rsidRPr="007C53AB">
              <w:rPr>
                <w:rFonts w:ascii="Times New Roman" w:eastAsia="Times New Roman" w:hAnsi="Times New Roman" w:cs="Times New Roman"/>
                <w:sz w:val="24"/>
                <w:szCs w:val="24"/>
                <w:lang w:eastAsia="ru-RU"/>
              </w:rPr>
              <w:t>1</w:t>
            </w:r>
          </w:p>
        </w:tc>
        <w:tc>
          <w:tcPr>
            <w:tcW w:w="2409" w:type="dxa"/>
            <w:vMerge/>
          </w:tcPr>
          <w:p w14:paraId="197CD9E8" w14:textId="77777777" w:rsidR="007C53AB" w:rsidRPr="007C53AB" w:rsidRDefault="007C53AB" w:rsidP="007C53AB">
            <w:pPr>
              <w:rPr>
                <w:rFonts w:ascii="Times New Roman" w:eastAsia="Times New Roman" w:hAnsi="Times New Roman" w:cs="Times New Roman"/>
                <w:sz w:val="24"/>
                <w:szCs w:val="24"/>
                <w:lang w:eastAsia="ru-RU"/>
              </w:rPr>
            </w:pPr>
          </w:p>
        </w:tc>
      </w:tr>
      <w:tr w:rsidR="007C53AB" w:rsidRPr="007C53AB" w14:paraId="339FD895" w14:textId="77777777" w:rsidTr="006158BE">
        <w:trPr>
          <w:trHeight w:val="214"/>
        </w:trPr>
        <w:tc>
          <w:tcPr>
            <w:tcW w:w="2972" w:type="dxa"/>
            <w:gridSpan w:val="2"/>
            <w:vMerge/>
          </w:tcPr>
          <w:p w14:paraId="217DAFE9" w14:textId="77777777" w:rsidR="007C53AB" w:rsidRPr="007C53AB" w:rsidRDefault="007C53AB" w:rsidP="007C53AB">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6DD25469" w14:textId="77777777" w:rsidR="007C53AB" w:rsidRPr="007C53AB" w:rsidRDefault="007C53AB" w:rsidP="007C53AB">
            <w:pPr>
              <w:rPr>
                <w:rFonts w:ascii="Times New Roman" w:eastAsia="Times New Roman" w:hAnsi="Times New Roman" w:cs="Times New Roman"/>
                <w:b/>
                <w:bCs/>
                <w:sz w:val="24"/>
                <w:szCs w:val="24"/>
                <w:lang w:eastAsia="ru-RU"/>
              </w:rPr>
            </w:pPr>
            <w:r w:rsidRPr="007C53AB">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38FD2706" w14:textId="77777777" w:rsidR="007C53AB" w:rsidRPr="007C53AB" w:rsidRDefault="007C53AB" w:rsidP="007C53AB">
            <w:pPr>
              <w:jc w:val="center"/>
              <w:rPr>
                <w:rFonts w:ascii="Times New Roman" w:eastAsia="Times New Roman" w:hAnsi="Times New Roman" w:cs="Times New Roman"/>
                <w:b/>
                <w:bCs/>
                <w:sz w:val="24"/>
                <w:szCs w:val="24"/>
                <w:lang w:eastAsia="ru-RU"/>
              </w:rPr>
            </w:pPr>
            <w:r w:rsidRPr="007C53AB">
              <w:rPr>
                <w:rFonts w:ascii="Times New Roman" w:eastAsia="Times New Roman" w:hAnsi="Times New Roman" w:cs="Times New Roman"/>
                <w:b/>
                <w:bCs/>
                <w:sz w:val="24"/>
                <w:szCs w:val="24"/>
                <w:lang w:eastAsia="ru-RU"/>
              </w:rPr>
              <w:t>4</w:t>
            </w:r>
          </w:p>
        </w:tc>
        <w:tc>
          <w:tcPr>
            <w:tcW w:w="2409" w:type="dxa"/>
            <w:vMerge/>
          </w:tcPr>
          <w:p w14:paraId="62CED3CA" w14:textId="77777777" w:rsidR="007C53AB" w:rsidRPr="007C53AB" w:rsidRDefault="007C53AB" w:rsidP="007C53AB">
            <w:pPr>
              <w:rPr>
                <w:rFonts w:ascii="Times New Roman" w:eastAsia="Times New Roman" w:hAnsi="Times New Roman" w:cs="Times New Roman"/>
                <w:b/>
                <w:bCs/>
                <w:sz w:val="24"/>
                <w:szCs w:val="24"/>
                <w:lang w:eastAsia="ru-RU"/>
              </w:rPr>
            </w:pPr>
          </w:p>
        </w:tc>
      </w:tr>
      <w:tr w:rsidR="007C53AB" w:rsidRPr="007C53AB" w14:paraId="7B745BD9" w14:textId="77777777" w:rsidTr="006158BE">
        <w:trPr>
          <w:trHeight w:val="298"/>
        </w:trPr>
        <w:tc>
          <w:tcPr>
            <w:tcW w:w="2972" w:type="dxa"/>
            <w:gridSpan w:val="2"/>
            <w:vMerge/>
          </w:tcPr>
          <w:p w14:paraId="16448AB2" w14:textId="77777777" w:rsidR="007C53AB" w:rsidRPr="007C53AB" w:rsidRDefault="007C53AB" w:rsidP="007C53AB">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5E899BD7" w14:textId="77777777" w:rsidR="007C53AB" w:rsidRPr="007C53AB" w:rsidRDefault="007C53AB" w:rsidP="007C53AB">
            <w:pPr>
              <w:rPr>
                <w:rFonts w:ascii="Times New Roman" w:eastAsia="Times New Roman" w:hAnsi="Times New Roman" w:cs="Times New Roman"/>
                <w:sz w:val="24"/>
                <w:szCs w:val="24"/>
                <w:lang w:eastAsia="ru-RU"/>
              </w:rPr>
            </w:pPr>
            <w:r w:rsidRPr="007C53AB">
              <w:rPr>
                <w:rFonts w:ascii="Times New Roman" w:hAnsi="Times New Roman"/>
                <w:b/>
                <w:iCs/>
                <w:sz w:val="24"/>
                <w:szCs w:val="24"/>
              </w:rPr>
              <w:t xml:space="preserve"> </w:t>
            </w:r>
            <w:r w:rsidRPr="007C53AB">
              <w:rPr>
                <w:rFonts w:ascii="Times New Roman" w:hAnsi="Times New Roman"/>
                <w:iCs/>
                <w:sz w:val="24"/>
                <w:szCs w:val="24"/>
              </w:rPr>
              <w:t xml:space="preserve">Графическая работа: </w:t>
            </w:r>
            <w:r w:rsidRPr="007C53AB">
              <w:rPr>
                <w:rFonts w:ascii="Times New Roman" w:hAnsi="Times New Roman"/>
                <w:color w:val="000000"/>
                <w:sz w:val="24"/>
                <w:szCs w:val="24"/>
                <w:shd w:val="clear" w:color="auto" w:fill="FFFFFF"/>
              </w:rPr>
              <w:t xml:space="preserve">Выполнение рамки, основной надписи </w:t>
            </w:r>
            <w:r w:rsidRPr="007C53AB">
              <w:rPr>
                <w:rFonts w:ascii="Times New Roman" w:hAnsi="Times New Roman"/>
                <w:b/>
                <w:iCs/>
                <w:sz w:val="24"/>
                <w:szCs w:val="24"/>
              </w:rPr>
              <w:t xml:space="preserve"> </w:t>
            </w:r>
            <w:r w:rsidRPr="007C53AB">
              <w:rPr>
                <w:rFonts w:ascii="Times New Roman" w:hAnsi="Times New Roman"/>
                <w:iCs/>
                <w:sz w:val="24"/>
                <w:szCs w:val="24"/>
              </w:rPr>
              <w:t>(практическая подготовка)</w:t>
            </w:r>
          </w:p>
        </w:tc>
        <w:tc>
          <w:tcPr>
            <w:tcW w:w="2694" w:type="dxa"/>
          </w:tcPr>
          <w:p w14:paraId="602C6464" w14:textId="77777777" w:rsidR="007C53AB" w:rsidRPr="007C53AB" w:rsidRDefault="007C53AB" w:rsidP="007C53AB">
            <w:pPr>
              <w:jc w:val="center"/>
              <w:rPr>
                <w:rFonts w:ascii="Times New Roman" w:eastAsia="Times New Roman" w:hAnsi="Times New Roman" w:cs="Times New Roman"/>
                <w:sz w:val="24"/>
                <w:szCs w:val="24"/>
                <w:lang w:eastAsia="ru-RU"/>
              </w:rPr>
            </w:pPr>
            <w:r w:rsidRPr="007C53AB">
              <w:rPr>
                <w:rFonts w:ascii="Times New Roman" w:eastAsia="Times New Roman" w:hAnsi="Times New Roman" w:cs="Times New Roman"/>
                <w:sz w:val="24"/>
                <w:szCs w:val="24"/>
                <w:lang w:eastAsia="ru-RU"/>
              </w:rPr>
              <w:t>2</w:t>
            </w:r>
          </w:p>
        </w:tc>
        <w:tc>
          <w:tcPr>
            <w:tcW w:w="2409" w:type="dxa"/>
            <w:vMerge/>
          </w:tcPr>
          <w:p w14:paraId="22142FA4" w14:textId="77777777" w:rsidR="007C53AB" w:rsidRPr="007C53AB" w:rsidRDefault="007C53AB" w:rsidP="007C53AB">
            <w:pPr>
              <w:rPr>
                <w:rFonts w:ascii="Times New Roman" w:eastAsia="Times New Roman" w:hAnsi="Times New Roman" w:cs="Times New Roman"/>
                <w:sz w:val="24"/>
                <w:szCs w:val="24"/>
                <w:lang w:eastAsia="ru-RU"/>
              </w:rPr>
            </w:pPr>
          </w:p>
        </w:tc>
      </w:tr>
      <w:tr w:rsidR="007C53AB" w:rsidRPr="007C53AB" w14:paraId="2DEE41DE" w14:textId="77777777" w:rsidTr="006158BE">
        <w:trPr>
          <w:trHeight w:val="298"/>
        </w:trPr>
        <w:tc>
          <w:tcPr>
            <w:tcW w:w="2972" w:type="dxa"/>
            <w:gridSpan w:val="2"/>
            <w:vMerge/>
          </w:tcPr>
          <w:p w14:paraId="39F499A8" w14:textId="77777777" w:rsidR="007C53AB" w:rsidRPr="007C53AB" w:rsidRDefault="007C53AB" w:rsidP="007C53AB">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77B78564" w14:textId="77777777" w:rsidR="007C53AB" w:rsidRPr="007C53AB" w:rsidRDefault="007C53AB" w:rsidP="007C53AB">
            <w:pPr>
              <w:rPr>
                <w:rFonts w:ascii="Times New Roman" w:hAnsi="Times New Roman"/>
                <w:b/>
                <w:iCs/>
                <w:sz w:val="24"/>
                <w:szCs w:val="24"/>
              </w:rPr>
            </w:pPr>
            <w:r w:rsidRPr="007C53AB">
              <w:rPr>
                <w:rFonts w:ascii="Times New Roman" w:hAnsi="Times New Roman"/>
                <w:iCs/>
                <w:sz w:val="24"/>
                <w:szCs w:val="24"/>
              </w:rPr>
              <w:t xml:space="preserve">Графическая работа: </w:t>
            </w:r>
            <w:r w:rsidRPr="007C53AB">
              <w:rPr>
                <w:rFonts w:ascii="Times New Roman" w:hAnsi="Times New Roman"/>
                <w:color w:val="000000"/>
                <w:sz w:val="24"/>
                <w:szCs w:val="24"/>
                <w:shd w:val="clear" w:color="auto" w:fill="FFFFFF"/>
              </w:rPr>
              <w:t xml:space="preserve">Выполнение основной надписи шрифтом </w:t>
            </w:r>
            <w:r w:rsidRPr="007C53AB">
              <w:rPr>
                <w:rFonts w:ascii="Times New Roman" w:hAnsi="Times New Roman"/>
                <w:b/>
                <w:iCs/>
                <w:sz w:val="24"/>
                <w:szCs w:val="24"/>
              </w:rPr>
              <w:t xml:space="preserve"> </w:t>
            </w:r>
            <w:r w:rsidRPr="007C53AB">
              <w:rPr>
                <w:rFonts w:ascii="Times New Roman" w:hAnsi="Times New Roman"/>
                <w:iCs/>
                <w:sz w:val="24"/>
                <w:szCs w:val="24"/>
              </w:rPr>
              <w:t>(практическая подготовка)</w:t>
            </w:r>
          </w:p>
        </w:tc>
        <w:tc>
          <w:tcPr>
            <w:tcW w:w="2694" w:type="dxa"/>
          </w:tcPr>
          <w:p w14:paraId="5685327B" w14:textId="77777777" w:rsidR="007C53AB" w:rsidRPr="007C53AB" w:rsidRDefault="007C53AB" w:rsidP="007C53AB">
            <w:pPr>
              <w:jc w:val="center"/>
              <w:rPr>
                <w:rFonts w:ascii="Times New Roman" w:eastAsia="Times New Roman" w:hAnsi="Times New Roman" w:cs="Times New Roman"/>
                <w:sz w:val="24"/>
                <w:szCs w:val="24"/>
                <w:lang w:eastAsia="ru-RU"/>
              </w:rPr>
            </w:pPr>
            <w:r w:rsidRPr="007C53AB">
              <w:rPr>
                <w:rFonts w:ascii="Times New Roman" w:eastAsia="Times New Roman" w:hAnsi="Times New Roman" w:cs="Times New Roman"/>
                <w:sz w:val="24"/>
                <w:szCs w:val="24"/>
                <w:lang w:eastAsia="ru-RU"/>
              </w:rPr>
              <w:t>2</w:t>
            </w:r>
          </w:p>
        </w:tc>
        <w:tc>
          <w:tcPr>
            <w:tcW w:w="2409" w:type="dxa"/>
            <w:vMerge/>
          </w:tcPr>
          <w:p w14:paraId="4EEE7AEA" w14:textId="77777777" w:rsidR="007C53AB" w:rsidRPr="007C53AB" w:rsidRDefault="007C53AB" w:rsidP="007C53AB">
            <w:pPr>
              <w:rPr>
                <w:rFonts w:ascii="Times New Roman" w:eastAsia="Times New Roman" w:hAnsi="Times New Roman" w:cs="Times New Roman"/>
                <w:sz w:val="24"/>
                <w:szCs w:val="24"/>
                <w:lang w:eastAsia="ru-RU"/>
              </w:rPr>
            </w:pPr>
          </w:p>
        </w:tc>
      </w:tr>
      <w:tr w:rsidR="007C53AB" w:rsidRPr="007C53AB" w14:paraId="3EDB28A2" w14:textId="77777777" w:rsidTr="00430629">
        <w:trPr>
          <w:trHeight w:val="219"/>
        </w:trPr>
        <w:tc>
          <w:tcPr>
            <w:tcW w:w="2972" w:type="dxa"/>
            <w:gridSpan w:val="2"/>
            <w:vMerge/>
          </w:tcPr>
          <w:p w14:paraId="2861B9D7" w14:textId="77777777" w:rsidR="007C53AB" w:rsidRPr="007C53AB" w:rsidRDefault="007C53AB" w:rsidP="007C53AB">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48233EED" w14:textId="77777777" w:rsidR="007C53AB" w:rsidRPr="007C53AB" w:rsidRDefault="007C53AB" w:rsidP="007C53AB">
            <w:pPr>
              <w:rPr>
                <w:rFonts w:ascii="Times New Roman" w:eastAsia="Times New Roman" w:hAnsi="Times New Roman" w:cs="Times New Roman"/>
                <w:b/>
                <w:bCs/>
                <w:sz w:val="24"/>
                <w:szCs w:val="24"/>
                <w:lang w:eastAsia="ru-RU"/>
              </w:rPr>
            </w:pPr>
            <w:r w:rsidRPr="007C53AB">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tcPr>
          <w:p w14:paraId="0B31F16D" w14:textId="77777777" w:rsidR="007C53AB" w:rsidRPr="007C53AB" w:rsidRDefault="007C53AB" w:rsidP="007C53AB">
            <w:pPr>
              <w:jc w:val="center"/>
              <w:rPr>
                <w:rFonts w:ascii="Times New Roman" w:eastAsia="Times New Roman" w:hAnsi="Times New Roman" w:cs="Times New Roman"/>
                <w:b/>
                <w:bCs/>
                <w:sz w:val="24"/>
                <w:szCs w:val="24"/>
                <w:lang w:eastAsia="ru-RU"/>
              </w:rPr>
            </w:pPr>
            <w:r w:rsidRPr="007C53AB">
              <w:rPr>
                <w:rFonts w:ascii="Times New Roman" w:eastAsia="Times New Roman" w:hAnsi="Times New Roman" w:cs="Times New Roman"/>
                <w:b/>
                <w:bCs/>
                <w:sz w:val="24"/>
                <w:szCs w:val="24"/>
                <w:lang w:eastAsia="ru-RU"/>
              </w:rPr>
              <w:t>-</w:t>
            </w:r>
          </w:p>
        </w:tc>
        <w:tc>
          <w:tcPr>
            <w:tcW w:w="2409" w:type="dxa"/>
            <w:vMerge/>
          </w:tcPr>
          <w:p w14:paraId="1607A895" w14:textId="77777777" w:rsidR="007C53AB" w:rsidRPr="007C53AB" w:rsidRDefault="007C53AB" w:rsidP="007C53AB">
            <w:pPr>
              <w:rPr>
                <w:rFonts w:ascii="Times New Roman" w:eastAsia="Times New Roman" w:hAnsi="Times New Roman" w:cs="Times New Roman"/>
                <w:b/>
                <w:bCs/>
                <w:sz w:val="24"/>
                <w:szCs w:val="24"/>
                <w:lang w:eastAsia="ru-RU"/>
              </w:rPr>
            </w:pPr>
          </w:p>
        </w:tc>
      </w:tr>
      <w:tr w:rsidR="007C53AB" w:rsidRPr="007C53AB" w14:paraId="47ADD003" w14:textId="77777777" w:rsidTr="006158BE">
        <w:tc>
          <w:tcPr>
            <w:tcW w:w="2972" w:type="dxa"/>
            <w:gridSpan w:val="2"/>
            <w:vMerge w:val="restart"/>
          </w:tcPr>
          <w:p w14:paraId="78B293C8" w14:textId="77777777" w:rsidR="007C53AB" w:rsidRPr="007C53AB" w:rsidRDefault="007C53AB" w:rsidP="007C53AB">
            <w:pPr>
              <w:rPr>
                <w:rFonts w:ascii="Times New Roman" w:eastAsia="Times New Roman" w:hAnsi="Times New Roman" w:cs="Times New Roman"/>
                <w:b/>
                <w:bCs/>
                <w:sz w:val="24"/>
                <w:szCs w:val="24"/>
                <w:lang w:eastAsia="ru-RU"/>
              </w:rPr>
            </w:pPr>
            <w:r w:rsidRPr="007C53AB">
              <w:rPr>
                <w:rFonts w:ascii="Times New Roman" w:eastAsia="Times New Roman" w:hAnsi="Times New Roman" w:cs="Times New Roman"/>
                <w:b/>
                <w:bCs/>
                <w:sz w:val="24"/>
                <w:szCs w:val="24"/>
                <w:lang w:eastAsia="ru-RU"/>
              </w:rPr>
              <w:t>Тема 1.2</w:t>
            </w:r>
            <w:r w:rsidRPr="007C53AB">
              <w:rPr>
                <w:rFonts w:ascii="Times New Roman" w:hAnsi="Times New Roman"/>
                <w:b/>
                <w:sz w:val="24"/>
                <w:szCs w:val="24"/>
              </w:rPr>
              <w:t xml:space="preserve"> </w:t>
            </w:r>
            <w:r w:rsidRPr="007C53AB">
              <w:rPr>
                <w:rFonts w:ascii="Times New Roman" w:hAnsi="Times New Roman"/>
                <w:sz w:val="24"/>
                <w:szCs w:val="24"/>
              </w:rPr>
              <w:t>Изображения</w:t>
            </w:r>
          </w:p>
        </w:tc>
        <w:tc>
          <w:tcPr>
            <w:tcW w:w="6662" w:type="dxa"/>
          </w:tcPr>
          <w:p w14:paraId="75DC640D" w14:textId="77777777" w:rsidR="007C53AB" w:rsidRPr="007C53AB" w:rsidRDefault="007C53AB" w:rsidP="007C53AB">
            <w:pPr>
              <w:rPr>
                <w:rFonts w:ascii="Times New Roman" w:eastAsia="Times New Roman" w:hAnsi="Times New Roman" w:cs="Times New Roman"/>
                <w:b/>
                <w:sz w:val="24"/>
                <w:szCs w:val="24"/>
                <w:lang w:eastAsia="ru-RU"/>
              </w:rPr>
            </w:pPr>
            <w:r w:rsidRPr="007C53AB">
              <w:rPr>
                <w:rFonts w:ascii="Times New Roman" w:eastAsia="Times New Roman" w:hAnsi="Times New Roman" w:cs="Times New Roman"/>
                <w:b/>
                <w:bCs/>
                <w:sz w:val="24"/>
                <w:szCs w:val="24"/>
                <w:lang w:eastAsia="ru-RU"/>
              </w:rPr>
              <w:t xml:space="preserve">Содержание </w:t>
            </w:r>
          </w:p>
        </w:tc>
        <w:tc>
          <w:tcPr>
            <w:tcW w:w="2694" w:type="dxa"/>
          </w:tcPr>
          <w:p w14:paraId="22F7456E" w14:textId="77777777" w:rsidR="007C53AB" w:rsidRPr="007C53AB" w:rsidRDefault="007C53AB" w:rsidP="007C53AB">
            <w:pPr>
              <w:jc w:val="center"/>
              <w:rPr>
                <w:rFonts w:ascii="Times New Roman" w:eastAsia="Times New Roman" w:hAnsi="Times New Roman" w:cs="Times New Roman"/>
                <w:b/>
                <w:bCs/>
                <w:sz w:val="24"/>
                <w:szCs w:val="24"/>
                <w:lang w:eastAsia="ru-RU"/>
              </w:rPr>
            </w:pPr>
            <w:r w:rsidRPr="007C53AB">
              <w:rPr>
                <w:rFonts w:ascii="Times New Roman" w:eastAsia="Times New Roman" w:hAnsi="Times New Roman" w:cs="Times New Roman"/>
                <w:b/>
                <w:bCs/>
                <w:sz w:val="24"/>
                <w:szCs w:val="24"/>
                <w:lang w:eastAsia="ru-RU"/>
              </w:rPr>
              <w:t>6</w:t>
            </w:r>
          </w:p>
        </w:tc>
        <w:tc>
          <w:tcPr>
            <w:tcW w:w="2409" w:type="dxa"/>
            <w:vMerge w:val="restart"/>
          </w:tcPr>
          <w:p w14:paraId="032F466F" w14:textId="77777777" w:rsidR="007C53AB" w:rsidRPr="007C53AB" w:rsidRDefault="007C53AB" w:rsidP="007C53AB">
            <w:pPr>
              <w:rPr>
                <w:rFonts w:ascii="Times New Roman" w:eastAsia="Times New Roman" w:hAnsi="Times New Roman" w:cs="Times New Roman"/>
                <w:b/>
                <w:bCs/>
                <w:sz w:val="24"/>
                <w:szCs w:val="24"/>
                <w:lang w:eastAsia="ru-RU"/>
              </w:rPr>
            </w:pPr>
            <w:r w:rsidRPr="007C53AB">
              <w:rPr>
                <w:rFonts w:ascii="Times New Roman" w:eastAsia="Calibri" w:hAnsi="Times New Roman" w:cs="Times New Roman"/>
                <w:sz w:val="24"/>
                <w:szCs w:val="24"/>
              </w:rPr>
              <w:t>ОК 01, ОК 02, ОК 05, ОК 07, ОК09, ПК 1.1</w:t>
            </w:r>
          </w:p>
        </w:tc>
      </w:tr>
      <w:tr w:rsidR="007C53AB" w:rsidRPr="007C53AB" w14:paraId="7341F7AD" w14:textId="77777777" w:rsidTr="006158BE">
        <w:trPr>
          <w:trHeight w:val="396"/>
        </w:trPr>
        <w:tc>
          <w:tcPr>
            <w:tcW w:w="2972" w:type="dxa"/>
            <w:gridSpan w:val="2"/>
            <w:vMerge/>
          </w:tcPr>
          <w:p w14:paraId="7211EC10" w14:textId="77777777" w:rsidR="007C53AB" w:rsidRPr="007C53AB" w:rsidRDefault="007C53AB" w:rsidP="007C53AB">
            <w:pPr>
              <w:rPr>
                <w:rFonts w:ascii="Times New Roman" w:eastAsia="Times New Roman" w:hAnsi="Times New Roman" w:cs="Times New Roman"/>
                <w:b/>
                <w:bCs/>
                <w:sz w:val="24"/>
                <w:szCs w:val="24"/>
                <w:lang w:eastAsia="ru-RU"/>
              </w:rPr>
            </w:pPr>
          </w:p>
        </w:tc>
        <w:tc>
          <w:tcPr>
            <w:tcW w:w="6662" w:type="dxa"/>
          </w:tcPr>
          <w:p w14:paraId="349A2503" w14:textId="77777777" w:rsidR="007C53AB" w:rsidRPr="007C53AB" w:rsidRDefault="007C53AB" w:rsidP="007C53AB">
            <w:pPr>
              <w:suppressAutoHyphens/>
              <w:jc w:val="both"/>
              <w:rPr>
                <w:rFonts w:ascii="Times New Roman" w:eastAsia="Times New Roman" w:hAnsi="Times New Roman" w:cs="Times New Roman"/>
                <w:sz w:val="24"/>
                <w:szCs w:val="24"/>
                <w:lang w:eastAsia="ru-RU"/>
              </w:rPr>
            </w:pPr>
            <w:r w:rsidRPr="007C53AB">
              <w:rPr>
                <w:rFonts w:ascii="Times New Roman" w:hAnsi="Times New Roman"/>
                <w:b/>
                <w:color w:val="000000"/>
                <w:sz w:val="24"/>
                <w:szCs w:val="24"/>
              </w:rPr>
              <w:t>1.</w:t>
            </w:r>
            <w:r w:rsidRPr="007C53AB">
              <w:rPr>
                <w:rFonts w:ascii="Times New Roman" w:hAnsi="Times New Roman"/>
                <w:color w:val="000000"/>
                <w:sz w:val="24"/>
                <w:szCs w:val="24"/>
              </w:rPr>
              <w:t xml:space="preserve"> Основные положения. </w:t>
            </w:r>
            <w:r w:rsidRPr="007C53AB">
              <w:rPr>
                <w:rFonts w:ascii="Times New Roman" w:hAnsi="Times New Roman"/>
                <w:sz w:val="24"/>
                <w:szCs w:val="24"/>
              </w:rPr>
              <w:t>Виды. Расположение основных видов. Сечения</w:t>
            </w:r>
          </w:p>
        </w:tc>
        <w:tc>
          <w:tcPr>
            <w:tcW w:w="2694" w:type="dxa"/>
          </w:tcPr>
          <w:p w14:paraId="188AC008" w14:textId="77777777" w:rsidR="007C53AB" w:rsidRPr="007C53AB" w:rsidRDefault="007C53AB" w:rsidP="007C53AB">
            <w:pPr>
              <w:suppressAutoHyphens/>
              <w:jc w:val="center"/>
              <w:rPr>
                <w:rFonts w:ascii="Times New Roman" w:eastAsia="Times New Roman" w:hAnsi="Times New Roman" w:cs="Times New Roman"/>
                <w:sz w:val="24"/>
                <w:szCs w:val="24"/>
                <w:lang w:eastAsia="ru-RU"/>
              </w:rPr>
            </w:pPr>
            <w:r w:rsidRPr="007C53AB">
              <w:rPr>
                <w:rFonts w:ascii="Times New Roman" w:eastAsia="Times New Roman" w:hAnsi="Times New Roman" w:cs="Times New Roman"/>
                <w:sz w:val="24"/>
                <w:szCs w:val="24"/>
                <w:lang w:eastAsia="ru-RU"/>
              </w:rPr>
              <w:t>1</w:t>
            </w:r>
          </w:p>
        </w:tc>
        <w:tc>
          <w:tcPr>
            <w:tcW w:w="2409" w:type="dxa"/>
            <w:vMerge/>
          </w:tcPr>
          <w:p w14:paraId="1DF5A184" w14:textId="77777777" w:rsidR="007C53AB" w:rsidRPr="007C53AB" w:rsidRDefault="007C53AB" w:rsidP="007C53AB">
            <w:pPr>
              <w:suppressAutoHyphens/>
              <w:jc w:val="both"/>
              <w:rPr>
                <w:rFonts w:ascii="Times New Roman" w:eastAsia="Times New Roman" w:hAnsi="Times New Roman" w:cs="Times New Roman"/>
                <w:sz w:val="24"/>
                <w:szCs w:val="24"/>
                <w:lang w:eastAsia="ru-RU"/>
              </w:rPr>
            </w:pPr>
          </w:p>
        </w:tc>
      </w:tr>
      <w:tr w:rsidR="007C53AB" w:rsidRPr="007C53AB" w14:paraId="78A51DC6" w14:textId="77777777" w:rsidTr="006158BE">
        <w:trPr>
          <w:trHeight w:val="396"/>
        </w:trPr>
        <w:tc>
          <w:tcPr>
            <w:tcW w:w="2972" w:type="dxa"/>
            <w:gridSpan w:val="2"/>
            <w:vMerge/>
          </w:tcPr>
          <w:p w14:paraId="44C7A6ED" w14:textId="77777777" w:rsidR="007C53AB" w:rsidRPr="007C53AB" w:rsidRDefault="007C53AB" w:rsidP="007C53AB">
            <w:pPr>
              <w:rPr>
                <w:rFonts w:ascii="Times New Roman" w:eastAsia="Times New Roman" w:hAnsi="Times New Roman" w:cs="Times New Roman"/>
                <w:b/>
                <w:bCs/>
                <w:sz w:val="24"/>
                <w:szCs w:val="24"/>
                <w:lang w:eastAsia="ru-RU"/>
              </w:rPr>
            </w:pPr>
          </w:p>
        </w:tc>
        <w:tc>
          <w:tcPr>
            <w:tcW w:w="6662" w:type="dxa"/>
          </w:tcPr>
          <w:p w14:paraId="3A5BAE56" w14:textId="77777777" w:rsidR="007C53AB" w:rsidRPr="007C53AB" w:rsidRDefault="007C53AB" w:rsidP="007C53AB">
            <w:pPr>
              <w:suppressAutoHyphens/>
              <w:jc w:val="both"/>
              <w:rPr>
                <w:rFonts w:ascii="Times New Roman" w:eastAsia="Times New Roman" w:hAnsi="Times New Roman" w:cs="Times New Roman"/>
                <w:sz w:val="24"/>
                <w:szCs w:val="24"/>
                <w:lang w:eastAsia="ru-RU"/>
              </w:rPr>
            </w:pPr>
            <w:r w:rsidRPr="007C53AB">
              <w:rPr>
                <w:rFonts w:ascii="Times New Roman" w:hAnsi="Times New Roman"/>
                <w:b/>
                <w:color w:val="000000"/>
                <w:sz w:val="24"/>
                <w:szCs w:val="24"/>
              </w:rPr>
              <w:t xml:space="preserve">2. </w:t>
            </w:r>
            <w:r w:rsidRPr="007C53AB">
              <w:rPr>
                <w:rFonts w:ascii="Times New Roman" w:hAnsi="Times New Roman"/>
                <w:sz w:val="24"/>
                <w:szCs w:val="24"/>
              </w:rPr>
              <w:t>Разрезы. Простые разрезы. Сложные разрезы. Обозначение разрезов</w:t>
            </w:r>
          </w:p>
        </w:tc>
        <w:tc>
          <w:tcPr>
            <w:tcW w:w="2694" w:type="dxa"/>
          </w:tcPr>
          <w:p w14:paraId="6A3BE3B8" w14:textId="77777777" w:rsidR="007C53AB" w:rsidRPr="007C53AB" w:rsidRDefault="007C53AB" w:rsidP="007C53AB">
            <w:pPr>
              <w:suppressAutoHyphens/>
              <w:jc w:val="center"/>
              <w:rPr>
                <w:rFonts w:ascii="Times New Roman" w:eastAsia="Times New Roman" w:hAnsi="Times New Roman" w:cs="Times New Roman"/>
                <w:sz w:val="24"/>
                <w:szCs w:val="24"/>
                <w:lang w:eastAsia="ru-RU"/>
              </w:rPr>
            </w:pPr>
            <w:r w:rsidRPr="007C53AB">
              <w:rPr>
                <w:rFonts w:ascii="Times New Roman" w:eastAsia="Times New Roman" w:hAnsi="Times New Roman" w:cs="Times New Roman"/>
                <w:sz w:val="24"/>
                <w:szCs w:val="24"/>
                <w:lang w:eastAsia="ru-RU"/>
              </w:rPr>
              <w:t>1</w:t>
            </w:r>
          </w:p>
        </w:tc>
        <w:tc>
          <w:tcPr>
            <w:tcW w:w="2409" w:type="dxa"/>
            <w:vMerge/>
          </w:tcPr>
          <w:p w14:paraId="169BF8D1" w14:textId="77777777" w:rsidR="007C53AB" w:rsidRPr="007C53AB" w:rsidRDefault="007C53AB" w:rsidP="007C53AB">
            <w:pPr>
              <w:suppressAutoHyphens/>
              <w:jc w:val="both"/>
              <w:rPr>
                <w:rFonts w:ascii="Times New Roman" w:eastAsia="Times New Roman" w:hAnsi="Times New Roman" w:cs="Times New Roman"/>
                <w:sz w:val="24"/>
                <w:szCs w:val="24"/>
                <w:lang w:eastAsia="ru-RU"/>
              </w:rPr>
            </w:pPr>
          </w:p>
        </w:tc>
      </w:tr>
      <w:tr w:rsidR="007C53AB" w:rsidRPr="007C53AB" w14:paraId="4E63D9FC" w14:textId="77777777" w:rsidTr="006158BE">
        <w:trPr>
          <w:trHeight w:val="20"/>
        </w:trPr>
        <w:tc>
          <w:tcPr>
            <w:tcW w:w="2972" w:type="dxa"/>
            <w:gridSpan w:val="2"/>
            <w:vMerge/>
          </w:tcPr>
          <w:p w14:paraId="71742971" w14:textId="77777777" w:rsidR="007C53AB" w:rsidRPr="007C53AB" w:rsidRDefault="007C53AB" w:rsidP="007C53AB">
            <w:pPr>
              <w:rPr>
                <w:rFonts w:ascii="Times New Roman" w:eastAsia="Times New Roman" w:hAnsi="Times New Roman" w:cs="Times New Roman"/>
                <w:b/>
                <w:bCs/>
                <w:sz w:val="24"/>
                <w:szCs w:val="24"/>
                <w:lang w:eastAsia="ru-RU"/>
              </w:rPr>
            </w:pPr>
          </w:p>
        </w:tc>
        <w:tc>
          <w:tcPr>
            <w:tcW w:w="6662" w:type="dxa"/>
          </w:tcPr>
          <w:p w14:paraId="1066BF47" w14:textId="77777777" w:rsidR="007C53AB" w:rsidRPr="007C53AB" w:rsidRDefault="007C53AB" w:rsidP="007C53AB">
            <w:pPr>
              <w:suppressAutoHyphens/>
              <w:jc w:val="both"/>
              <w:rPr>
                <w:rFonts w:ascii="Times New Roman" w:eastAsia="Times New Roman" w:hAnsi="Times New Roman" w:cs="Times New Roman"/>
                <w:b/>
                <w:sz w:val="24"/>
                <w:szCs w:val="24"/>
                <w:lang w:eastAsia="ru-RU"/>
              </w:rPr>
            </w:pPr>
            <w:r w:rsidRPr="007C53AB">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50C4B792" w14:textId="77777777" w:rsidR="007C53AB" w:rsidRPr="007C53AB" w:rsidRDefault="007C53AB" w:rsidP="007C53AB">
            <w:pPr>
              <w:suppressAutoHyphens/>
              <w:jc w:val="center"/>
              <w:rPr>
                <w:rFonts w:ascii="Times New Roman" w:eastAsia="Times New Roman" w:hAnsi="Times New Roman" w:cs="Times New Roman"/>
                <w:b/>
                <w:bCs/>
                <w:sz w:val="24"/>
                <w:szCs w:val="24"/>
                <w:lang w:eastAsia="ru-RU"/>
              </w:rPr>
            </w:pPr>
            <w:r w:rsidRPr="007C53AB">
              <w:rPr>
                <w:rFonts w:ascii="Times New Roman" w:eastAsia="Times New Roman" w:hAnsi="Times New Roman" w:cs="Times New Roman"/>
                <w:b/>
                <w:bCs/>
                <w:sz w:val="24"/>
                <w:szCs w:val="24"/>
                <w:lang w:eastAsia="ru-RU"/>
              </w:rPr>
              <w:t>4</w:t>
            </w:r>
          </w:p>
        </w:tc>
        <w:tc>
          <w:tcPr>
            <w:tcW w:w="2409" w:type="dxa"/>
            <w:vMerge/>
          </w:tcPr>
          <w:p w14:paraId="25C33F65" w14:textId="77777777" w:rsidR="007C53AB" w:rsidRPr="007C53AB" w:rsidRDefault="007C53AB" w:rsidP="007C53AB">
            <w:pPr>
              <w:suppressAutoHyphens/>
              <w:jc w:val="both"/>
              <w:rPr>
                <w:rFonts w:ascii="Times New Roman" w:eastAsia="Times New Roman" w:hAnsi="Times New Roman" w:cs="Times New Roman"/>
                <w:b/>
                <w:bCs/>
                <w:sz w:val="24"/>
                <w:szCs w:val="24"/>
                <w:lang w:eastAsia="ru-RU"/>
              </w:rPr>
            </w:pPr>
          </w:p>
        </w:tc>
      </w:tr>
      <w:tr w:rsidR="007C53AB" w:rsidRPr="007C53AB" w14:paraId="50DA6ED5" w14:textId="77777777" w:rsidTr="006158BE">
        <w:trPr>
          <w:trHeight w:val="204"/>
        </w:trPr>
        <w:tc>
          <w:tcPr>
            <w:tcW w:w="2972" w:type="dxa"/>
            <w:gridSpan w:val="2"/>
            <w:vMerge/>
          </w:tcPr>
          <w:p w14:paraId="67AE7FA5" w14:textId="77777777" w:rsidR="007C53AB" w:rsidRPr="007C53AB" w:rsidRDefault="007C53AB" w:rsidP="007C53AB">
            <w:pPr>
              <w:rPr>
                <w:rFonts w:ascii="Times New Roman" w:eastAsia="Times New Roman" w:hAnsi="Times New Roman" w:cs="Times New Roman"/>
                <w:b/>
                <w:bCs/>
                <w:sz w:val="24"/>
                <w:szCs w:val="24"/>
                <w:lang w:eastAsia="ru-RU"/>
              </w:rPr>
            </w:pPr>
          </w:p>
        </w:tc>
        <w:tc>
          <w:tcPr>
            <w:tcW w:w="6662" w:type="dxa"/>
          </w:tcPr>
          <w:p w14:paraId="2C63DABF" w14:textId="77777777" w:rsidR="007C53AB" w:rsidRPr="007C53AB" w:rsidRDefault="007C53AB" w:rsidP="007C53AB">
            <w:pPr>
              <w:suppressAutoHyphens/>
              <w:jc w:val="both"/>
              <w:rPr>
                <w:rFonts w:ascii="Times New Roman" w:eastAsia="Times New Roman" w:hAnsi="Times New Roman" w:cs="Times New Roman"/>
                <w:iCs/>
                <w:sz w:val="24"/>
                <w:szCs w:val="24"/>
                <w:lang w:eastAsia="ru-RU"/>
              </w:rPr>
            </w:pPr>
            <w:r w:rsidRPr="007C53AB">
              <w:rPr>
                <w:rFonts w:ascii="Times New Roman" w:hAnsi="Times New Roman"/>
                <w:bCs/>
                <w:i/>
                <w:sz w:val="24"/>
                <w:szCs w:val="24"/>
              </w:rPr>
              <w:t xml:space="preserve"> </w:t>
            </w:r>
            <w:r w:rsidRPr="007C53AB">
              <w:rPr>
                <w:rFonts w:ascii="Times New Roman" w:hAnsi="Times New Roman"/>
                <w:iCs/>
                <w:sz w:val="24"/>
                <w:szCs w:val="24"/>
              </w:rPr>
              <w:t xml:space="preserve">Графическая работа: </w:t>
            </w:r>
            <w:r w:rsidRPr="007C53AB">
              <w:rPr>
                <w:rFonts w:ascii="Times New Roman" w:hAnsi="Times New Roman"/>
                <w:color w:val="000000"/>
                <w:sz w:val="24"/>
                <w:szCs w:val="24"/>
                <w:shd w:val="clear" w:color="auto" w:fill="FFFFFF"/>
              </w:rPr>
              <w:t xml:space="preserve">Выполнение чертежа детали – главный вид </w:t>
            </w:r>
            <w:r w:rsidRPr="007C53AB">
              <w:rPr>
                <w:rFonts w:ascii="Times New Roman" w:hAnsi="Times New Roman"/>
                <w:b/>
                <w:iCs/>
                <w:sz w:val="24"/>
                <w:szCs w:val="24"/>
              </w:rPr>
              <w:t xml:space="preserve"> </w:t>
            </w:r>
            <w:r w:rsidRPr="007C53AB">
              <w:rPr>
                <w:rFonts w:ascii="Times New Roman" w:hAnsi="Times New Roman"/>
                <w:iCs/>
                <w:sz w:val="24"/>
                <w:szCs w:val="24"/>
              </w:rPr>
              <w:t>(практическая подготовка)</w:t>
            </w:r>
          </w:p>
        </w:tc>
        <w:tc>
          <w:tcPr>
            <w:tcW w:w="2694" w:type="dxa"/>
          </w:tcPr>
          <w:p w14:paraId="0DCBAA41" w14:textId="77777777" w:rsidR="007C53AB" w:rsidRPr="007C53AB" w:rsidRDefault="007C53AB" w:rsidP="007C53AB">
            <w:pPr>
              <w:suppressAutoHyphens/>
              <w:jc w:val="center"/>
              <w:rPr>
                <w:rFonts w:ascii="Times New Roman" w:eastAsia="Times New Roman" w:hAnsi="Times New Roman" w:cs="Times New Roman"/>
                <w:sz w:val="24"/>
                <w:szCs w:val="24"/>
                <w:lang w:eastAsia="ru-RU"/>
              </w:rPr>
            </w:pPr>
            <w:r w:rsidRPr="007C53AB">
              <w:rPr>
                <w:rFonts w:ascii="Times New Roman" w:eastAsia="Times New Roman" w:hAnsi="Times New Roman" w:cs="Times New Roman"/>
                <w:sz w:val="24"/>
                <w:szCs w:val="24"/>
                <w:lang w:eastAsia="ru-RU"/>
              </w:rPr>
              <w:t>2</w:t>
            </w:r>
          </w:p>
        </w:tc>
        <w:tc>
          <w:tcPr>
            <w:tcW w:w="2409" w:type="dxa"/>
            <w:vMerge/>
          </w:tcPr>
          <w:p w14:paraId="594F436C" w14:textId="77777777" w:rsidR="007C53AB" w:rsidRPr="007C53AB" w:rsidRDefault="007C53AB" w:rsidP="007C53AB">
            <w:pPr>
              <w:suppressAutoHyphens/>
              <w:jc w:val="both"/>
              <w:rPr>
                <w:rFonts w:ascii="Times New Roman" w:eastAsia="Times New Roman" w:hAnsi="Times New Roman" w:cs="Times New Roman"/>
                <w:sz w:val="24"/>
                <w:szCs w:val="24"/>
                <w:lang w:eastAsia="ru-RU"/>
              </w:rPr>
            </w:pPr>
          </w:p>
        </w:tc>
      </w:tr>
      <w:tr w:rsidR="007C53AB" w:rsidRPr="007C53AB" w14:paraId="6CB33708" w14:textId="77777777" w:rsidTr="006158BE">
        <w:trPr>
          <w:trHeight w:val="204"/>
        </w:trPr>
        <w:tc>
          <w:tcPr>
            <w:tcW w:w="2972" w:type="dxa"/>
            <w:gridSpan w:val="2"/>
            <w:vMerge/>
          </w:tcPr>
          <w:p w14:paraId="66DAD118" w14:textId="77777777" w:rsidR="007C53AB" w:rsidRPr="007C53AB" w:rsidRDefault="007C53AB" w:rsidP="007C53AB">
            <w:pPr>
              <w:rPr>
                <w:rFonts w:ascii="Times New Roman" w:eastAsia="Times New Roman" w:hAnsi="Times New Roman" w:cs="Times New Roman"/>
                <w:b/>
                <w:bCs/>
                <w:sz w:val="24"/>
                <w:szCs w:val="24"/>
                <w:lang w:eastAsia="ru-RU"/>
              </w:rPr>
            </w:pPr>
          </w:p>
        </w:tc>
        <w:tc>
          <w:tcPr>
            <w:tcW w:w="6662" w:type="dxa"/>
          </w:tcPr>
          <w:p w14:paraId="73947F40" w14:textId="77777777" w:rsidR="007C53AB" w:rsidRPr="007C53AB" w:rsidRDefault="007C53AB" w:rsidP="007C53AB">
            <w:pPr>
              <w:suppressAutoHyphens/>
              <w:jc w:val="both"/>
              <w:rPr>
                <w:rFonts w:ascii="Times New Roman" w:eastAsia="Times New Roman" w:hAnsi="Times New Roman" w:cs="Times New Roman"/>
                <w:iCs/>
                <w:sz w:val="24"/>
                <w:szCs w:val="24"/>
                <w:lang w:eastAsia="ru-RU"/>
              </w:rPr>
            </w:pPr>
            <w:r w:rsidRPr="007C53AB">
              <w:rPr>
                <w:rFonts w:ascii="Times New Roman" w:hAnsi="Times New Roman"/>
                <w:bCs/>
                <w:i/>
                <w:sz w:val="24"/>
                <w:szCs w:val="24"/>
              </w:rPr>
              <w:t xml:space="preserve"> </w:t>
            </w:r>
            <w:r w:rsidRPr="007C53AB">
              <w:rPr>
                <w:rFonts w:ascii="Times New Roman" w:hAnsi="Times New Roman"/>
                <w:iCs/>
                <w:sz w:val="24"/>
                <w:szCs w:val="24"/>
              </w:rPr>
              <w:t xml:space="preserve">Графическая работа: </w:t>
            </w:r>
            <w:r w:rsidRPr="007C53AB">
              <w:rPr>
                <w:rFonts w:ascii="Times New Roman" w:hAnsi="Times New Roman"/>
                <w:color w:val="000000"/>
                <w:sz w:val="24"/>
                <w:szCs w:val="24"/>
                <w:shd w:val="clear" w:color="auto" w:fill="FFFFFF"/>
              </w:rPr>
              <w:t xml:space="preserve">Выполнение чертежа детали –вид сверху </w:t>
            </w:r>
            <w:r w:rsidRPr="007C53AB">
              <w:rPr>
                <w:rFonts w:ascii="Times New Roman" w:hAnsi="Times New Roman"/>
                <w:b/>
                <w:iCs/>
                <w:sz w:val="24"/>
                <w:szCs w:val="24"/>
              </w:rPr>
              <w:t xml:space="preserve"> </w:t>
            </w:r>
            <w:r w:rsidRPr="007C53AB">
              <w:rPr>
                <w:rFonts w:ascii="Times New Roman" w:hAnsi="Times New Roman"/>
                <w:iCs/>
                <w:sz w:val="24"/>
                <w:szCs w:val="24"/>
              </w:rPr>
              <w:t>(практическая подготовка)</w:t>
            </w:r>
          </w:p>
        </w:tc>
        <w:tc>
          <w:tcPr>
            <w:tcW w:w="2694" w:type="dxa"/>
          </w:tcPr>
          <w:p w14:paraId="22E2ABEB" w14:textId="77777777" w:rsidR="007C53AB" w:rsidRPr="007C53AB" w:rsidRDefault="007C53AB" w:rsidP="007C53AB">
            <w:pPr>
              <w:suppressAutoHyphens/>
              <w:jc w:val="center"/>
              <w:rPr>
                <w:rFonts w:ascii="Times New Roman" w:eastAsia="Times New Roman" w:hAnsi="Times New Roman" w:cs="Times New Roman"/>
                <w:sz w:val="24"/>
                <w:szCs w:val="24"/>
                <w:lang w:eastAsia="ru-RU"/>
              </w:rPr>
            </w:pPr>
            <w:r w:rsidRPr="007C53AB">
              <w:rPr>
                <w:rFonts w:ascii="Times New Roman" w:eastAsia="Times New Roman" w:hAnsi="Times New Roman" w:cs="Times New Roman"/>
                <w:sz w:val="24"/>
                <w:szCs w:val="24"/>
                <w:lang w:eastAsia="ru-RU"/>
              </w:rPr>
              <w:t>2</w:t>
            </w:r>
          </w:p>
        </w:tc>
        <w:tc>
          <w:tcPr>
            <w:tcW w:w="2409" w:type="dxa"/>
            <w:vMerge/>
          </w:tcPr>
          <w:p w14:paraId="6CEA1EF9" w14:textId="77777777" w:rsidR="007C53AB" w:rsidRPr="007C53AB" w:rsidRDefault="007C53AB" w:rsidP="007C53AB">
            <w:pPr>
              <w:suppressAutoHyphens/>
              <w:jc w:val="both"/>
              <w:rPr>
                <w:rFonts w:ascii="Times New Roman" w:eastAsia="Times New Roman" w:hAnsi="Times New Roman" w:cs="Times New Roman"/>
                <w:sz w:val="24"/>
                <w:szCs w:val="24"/>
                <w:lang w:eastAsia="ru-RU"/>
              </w:rPr>
            </w:pPr>
          </w:p>
        </w:tc>
      </w:tr>
      <w:tr w:rsidR="007C53AB" w:rsidRPr="007C53AB" w14:paraId="18934A34" w14:textId="77777777" w:rsidTr="00430629">
        <w:trPr>
          <w:trHeight w:val="298"/>
        </w:trPr>
        <w:tc>
          <w:tcPr>
            <w:tcW w:w="2972" w:type="dxa"/>
            <w:gridSpan w:val="2"/>
            <w:vMerge/>
          </w:tcPr>
          <w:p w14:paraId="3253226C" w14:textId="77777777" w:rsidR="007C53AB" w:rsidRPr="007C53AB" w:rsidRDefault="007C53AB" w:rsidP="007C53AB">
            <w:pPr>
              <w:rPr>
                <w:rFonts w:ascii="Times New Roman" w:eastAsia="Times New Roman" w:hAnsi="Times New Roman" w:cs="Times New Roman"/>
                <w:b/>
                <w:bCs/>
                <w:sz w:val="24"/>
                <w:szCs w:val="24"/>
                <w:lang w:eastAsia="ru-RU"/>
              </w:rPr>
            </w:pPr>
          </w:p>
        </w:tc>
        <w:tc>
          <w:tcPr>
            <w:tcW w:w="6662" w:type="dxa"/>
            <w:vAlign w:val="bottom"/>
          </w:tcPr>
          <w:p w14:paraId="3A5C4E18" w14:textId="77777777" w:rsidR="007C53AB" w:rsidRPr="007C53AB" w:rsidRDefault="007C53AB" w:rsidP="007C53AB">
            <w:pPr>
              <w:jc w:val="both"/>
              <w:rPr>
                <w:rFonts w:ascii="Times New Roman" w:eastAsia="Times New Roman" w:hAnsi="Times New Roman" w:cs="Times New Roman"/>
                <w:b/>
                <w:bCs/>
                <w:sz w:val="24"/>
                <w:szCs w:val="24"/>
                <w:lang w:eastAsia="ru-RU"/>
              </w:rPr>
            </w:pPr>
            <w:r w:rsidRPr="007C53AB">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tcPr>
          <w:p w14:paraId="022CC5CA" w14:textId="77777777" w:rsidR="007C53AB" w:rsidRPr="007C53AB" w:rsidRDefault="007C53AB" w:rsidP="007C53AB">
            <w:pPr>
              <w:jc w:val="center"/>
              <w:rPr>
                <w:rFonts w:ascii="Times New Roman" w:eastAsia="Times New Roman" w:hAnsi="Times New Roman" w:cs="Times New Roman"/>
                <w:b/>
                <w:bCs/>
                <w:sz w:val="24"/>
                <w:szCs w:val="24"/>
                <w:lang w:eastAsia="ru-RU"/>
              </w:rPr>
            </w:pPr>
            <w:r w:rsidRPr="007C53AB">
              <w:rPr>
                <w:rFonts w:ascii="Times New Roman" w:eastAsia="Times New Roman" w:hAnsi="Times New Roman" w:cs="Times New Roman"/>
                <w:b/>
                <w:bCs/>
                <w:sz w:val="24"/>
                <w:szCs w:val="24"/>
                <w:lang w:eastAsia="ru-RU"/>
              </w:rPr>
              <w:t>-</w:t>
            </w:r>
          </w:p>
        </w:tc>
        <w:tc>
          <w:tcPr>
            <w:tcW w:w="2409" w:type="dxa"/>
            <w:vMerge/>
          </w:tcPr>
          <w:p w14:paraId="0AAC8C69" w14:textId="77777777" w:rsidR="007C53AB" w:rsidRPr="007C53AB" w:rsidRDefault="007C53AB" w:rsidP="007C53AB">
            <w:pPr>
              <w:rPr>
                <w:rFonts w:ascii="Times New Roman" w:eastAsia="Times New Roman" w:hAnsi="Times New Roman" w:cs="Times New Roman"/>
                <w:b/>
                <w:bCs/>
                <w:sz w:val="24"/>
                <w:szCs w:val="24"/>
                <w:lang w:eastAsia="ru-RU"/>
              </w:rPr>
            </w:pPr>
          </w:p>
        </w:tc>
      </w:tr>
      <w:tr w:rsidR="007C53AB" w:rsidRPr="007C53AB" w14:paraId="76EDD0FC" w14:textId="77777777" w:rsidTr="00430629">
        <w:trPr>
          <w:trHeight w:val="203"/>
        </w:trPr>
        <w:tc>
          <w:tcPr>
            <w:tcW w:w="2972" w:type="dxa"/>
            <w:gridSpan w:val="2"/>
            <w:vMerge w:val="restart"/>
          </w:tcPr>
          <w:p w14:paraId="65925DE2" w14:textId="77777777" w:rsidR="007C53AB" w:rsidRPr="007C53AB" w:rsidRDefault="007C53AB" w:rsidP="007C53AB">
            <w:pPr>
              <w:widowControl w:val="0"/>
              <w:spacing w:before="9"/>
              <w:ind w:right="-20"/>
              <w:rPr>
                <w:rFonts w:ascii="Times New Roman" w:hAnsi="Times New Roman"/>
                <w:bCs/>
                <w:sz w:val="24"/>
                <w:szCs w:val="24"/>
              </w:rPr>
            </w:pPr>
            <w:r w:rsidRPr="007C53AB">
              <w:rPr>
                <w:rFonts w:ascii="Times New Roman" w:hAnsi="Times New Roman" w:cs="Times New Roman"/>
                <w:b/>
                <w:bCs/>
                <w:sz w:val="24"/>
                <w:szCs w:val="24"/>
              </w:rPr>
              <w:t xml:space="preserve">Тема 1.3 </w:t>
            </w:r>
            <w:r w:rsidRPr="007C53AB">
              <w:rPr>
                <w:rFonts w:ascii="Times New Roman" w:hAnsi="Times New Roman"/>
                <w:color w:val="000000"/>
                <w:sz w:val="24"/>
                <w:szCs w:val="24"/>
                <w:shd w:val="clear" w:color="auto" w:fill="FFFFFF"/>
              </w:rPr>
              <w:t>Чтение чертежа детали</w:t>
            </w:r>
          </w:p>
          <w:p w14:paraId="3B28901D" w14:textId="77777777" w:rsidR="007C53AB" w:rsidRPr="007C53AB" w:rsidRDefault="007C53AB" w:rsidP="007C53AB">
            <w:pPr>
              <w:rPr>
                <w:rFonts w:ascii="Times New Roman" w:eastAsia="Times New Roman" w:hAnsi="Times New Roman" w:cs="Times New Roman"/>
                <w:b/>
                <w:bCs/>
                <w:sz w:val="24"/>
                <w:szCs w:val="24"/>
                <w:lang w:eastAsia="ru-RU"/>
              </w:rPr>
            </w:pPr>
          </w:p>
          <w:p w14:paraId="1E2D8500" w14:textId="77777777" w:rsidR="007C53AB" w:rsidRPr="007C53AB" w:rsidRDefault="007C53AB" w:rsidP="007C53AB">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53540A05" w14:textId="77777777" w:rsidR="007C53AB" w:rsidRPr="007C53AB" w:rsidRDefault="007C53AB" w:rsidP="007C53AB">
            <w:pPr>
              <w:jc w:val="both"/>
              <w:rPr>
                <w:rFonts w:ascii="Times New Roman" w:eastAsia="Times New Roman" w:hAnsi="Times New Roman" w:cs="Times New Roman"/>
                <w:b/>
                <w:bCs/>
                <w:sz w:val="24"/>
                <w:szCs w:val="24"/>
                <w:lang w:eastAsia="ru-RU"/>
              </w:rPr>
            </w:pPr>
            <w:r w:rsidRPr="007C53AB">
              <w:rPr>
                <w:rFonts w:ascii="Times New Roman" w:eastAsia="Times New Roman" w:hAnsi="Times New Roman" w:cs="Times New Roman"/>
                <w:b/>
                <w:bCs/>
                <w:sz w:val="24"/>
                <w:szCs w:val="24"/>
                <w:lang w:eastAsia="ru-RU"/>
              </w:rPr>
              <w:t>Содержание</w:t>
            </w:r>
          </w:p>
        </w:tc>
        <w:tc>
          <w:tcPr>
            <w:tcW w:w="2694" w:type="dxa"/>
          </w:tcPr>
          <w:p w14:paraId="5A11446C" w14:textId="77777777" w:rsidR="007C53AB" w:rsidRPr="007C53AB" w:rsidRDefault="007C53AB" w:rsidP="007C53AB">
            <w:pPr>
              <w:jc w:val="center"/>
              <w:rPr>
                <w:rFonts w:ascii="Times New Roman" w:eastAsia="Times New Roman" w:hAnsi="Times New Roman" w:cs="Times New Roman"/>
                <w:b/>
                <w:bCs/>
                <w:sz w:val="24"/>
                <w:szCs w:val="24"/>
                <w:lang w:eastAsia="ru-RU"/>
              </w:rPr>
            </w:pPr>
            <w:r w:rsidRPr="007C53AB">
              <w:rPr>
                <w:rFonts w:ascii="Times New Roman" w:eastAsia="Times New Roman" w:hAnsi="Times New Roman" w:cs="Times New Roman"/>
                <w:b/>
                <w:bCs/>
                <w:sz w:val="24"/>
                <w:szCs w:val="24"/>
                <w:lang w:eastAsia="ru-RU"/>
              </w:rPr>
              <w:t>2</w:t>
            </w:r>
          </w:p>
        </w:tc>
        <w:tc>
          <w:tcPr>
            <w:tcW w:w="2409" w:type="dxa"/>
            <w:vMerge w:val="restart"/>
          </w:tcPr>
          <w:p w14:paraId="637ABE92" w14:textId="77777777" w:rsidR="007C53AB" w:rsidRPr="007C53AB" w:rsidRDefault="007C53AB" w:rsidP="007C53AB">
            <w:pPr>
              <w:rPr>
                <w:rFonts w:ascii="Times New Roman" w:eastAsia="Times New Roman" w:hAnsi="Times New Roman" w:cs="Times New Roman"/>
                <w:b/>
                <w:bCs/>
                <w:sz w:val="24"/>
                <w:szCs w:val="24"/>
                <w:lang w:eastAsia="ru-RU"/>
              </w:rPr>
            </w:pPr>
            <w:r w:rsidRPr="007C53AB">
              <w:rPr>
                <w:rFonts w:ascii="Times New Roman" w:eastAsia="Calibri" w:hAnsi="Times New Roman" w:cs="Times New Roman"/>
                <w:sz w:val="24"/>
                <w:szCs w:val="24"/>
              </w:rPr>
              <w:t>ОК 01, ОК 02, ОК 05, ОК 07, ОК09, ПК 1.1</w:t>
            </w:r>
          </w:p>
        </w:tc>
      </w:tr>
      <w:tr w:rsidR="007C53AB" w:rsidRPr="007C53AB" w14:paraId="1C394265" w14:textId="77777777" w:rsidTr="006158BE">
        <w:trPr>
          <w:trHeight w:val="361"/>
        </w:trPr>
        <w:tc>
          <w:tcPr>
            <w:tcW w:w="2972" w:type="dxa"/>
            <w:gridSpan w:val="2"/>
            <w:vMerge/>
          </w:tcPr>
          <w:p w14:paraId="1C774D9C" w14:textId="77777777" w:rsidR="007C53AB" w:rsidRPr="007C53AB" w:rsidRDefault="007C53AB" w:rsidP="007C53AB">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14:paraId="27E9091A" w14:textId="77777777" w:rsidR="007C53AB" w:rsidRPr="007C53AB" w:rsidRDefault="007C53AB" w:rsidP="007C53AB">
            <w:pPr>
              <w:jc w:val="both"/>
              <w:rPr>
                <w:rFonts w:ascii="Times New Roman" w:eastAsia="Times New Roman" w:hAnsi="Times New Roman" w:cs="Times New Roman"/>
                <w:sz w:val="24"/>
                <w:szCs w:val="24"/>
                <w:lang w:eastAsia="ru-RU"/>
              </w:rPr>
            </w:pPr>
            <w:r w:rsidRPr="007C53AB">
              <w:rPr>
                <w:rFonts w:ascii="Times New Roman" w:hAnsi="Times New Roman"/>
                <w:b/>
                <w:color w:val="000000"/>
                <w:sz w:val="24"/>
                <w:szCs w:val="24"/>
              </w:rPr>
              <w:t>1.</w:t>
            </w:r>
            <w:r w:rsidRPr="007C53AB">
              <w:rPr>
                <w:rFonts w:ascii="Times New Roman" w:hAnsi="Times New Roman"/>
                <w:color w:val="000000"/>
                <w:sz w:val="24"/>
                <w:szCs w:val="24"/>
              </w:rPr>
              <w:t xml:space="preserve"> </w:t>
            </w:r>
            <w:r w:rsidRPr="007C53AB">
              <w:rPr>
                <w:rFonts w:ascii="Times New Roman" w:hAnsi="Times New Roman"/>
                <w:bCs/>
                <w:sz w:val="24"/>
                <w:szCs w:val="24"/>
              </w:rPr>
              <w:t>Чтение чертежей сварных строительных и технологических металлоконструкций (стойки, лестницы, перила   ограждений, трапы, настилы</w:t>
            </w:r>
            <w:r w:rsidRPr="007C53AB">
              <w:rPr>
                <w:rFonts w:ascii="Times New Roman" w:hAnsi="Times New Roman"/>
                <w:color w:val="000000"/>
                <w:sz w:val="24"/>
                <w:szCs w:val="24"/>
                <w:shd w:val="clear" w:color="auto" w:fill="FFFFFF"/>
              </w:rPr>
              <w:t xml:space="preserve">. </w:t>
            </w:r>
            <w:r w:rsidRPr="007C53AB">
              <w:rPr>
                <w:rFonts w:ascii="Times New Roman" w:hAnsi="Times New Roman"/>
                <w:iCs/>
                <w:sz w:val="24"/>
                <w:szCs w:val="24"/>
              </w:rPr>
              <w:t>(практическая подготовка)</w:t>
            </w:r>
          </w:p>
        </w:tc>
        <w:tc>
          <w:tcPr>
            <w:tcW w:w="2694" w:type="dxa"/>
          </w:tcPr>
          <w:p w14:paraId="320F0376" w14:textId="77777777" w:rsidR="007C53AB" w:rsidRPr="007C53AB" w:rsidRDefault="007C53AB" w:rsidP="007C53AB">
            <w:pPr>
              <w:jc w:val="center"/>
              <w:rPr>
                <w:rFonts w:ascii="Times New Roman" w:eastAsia="Times New Roman" w:hAnsi="Times New Roman" w:cs="Times New Roman"/>
                <w:sz w:val="24"/>
                <w:szCs w:val="24"/>
                <w:lang w:eastAsia="ru-RU"/>
              </w:rPr>
            </w:pPr>
            <w:r w:rsidRPr="007C53AB">
              <w:rPr>
                <w:rFonts w:ascii="Times New Roman" w:eastAsia="Times New Roman" w:hAnsi="Times New Roman" w:cs="Times New Roman"/>
                <w:sz w:val="24"/>
                <w:szCs w:val="24"/>
                <w:lang w:eastAsia="ru-RU"/>
              </w:rPr>
              <w:t>1</w:t>
            </w:r>
          </w:p>
        </w:tc>
        <w:tc>
          <w:tcPr>
            <w:tcW w:w="2409" w:type="dxa"/>
            <w:vMerge/>
          </w:tcPr>
          <w:p w14:paraId="0504979E" w14:textId="77777777" w:rsidR="007C53AB" w:rsidRPr="007C53AB" w:rsidRDefault="007C53AB" w:rsidP="007C53AB">
            <w:pPr>
              <w:rPr>
                <w:rFonts w:ascii="Times New Roman" w:eastAsia="Times New Roman" w:hAnsi="Times New Roman" w:cs="Times New Roman"/>
                <w:sz w:val="24"/>
                <w:szCs w:val="24"/>
                <w:lang w:eastAsia="ru-RU"/>
              </w:rPr>
            </w:pPr>
          </w:p>
        </w:tc>
      </w:tr>
      <w:tr w:rsidR="007C53AB" w:rsidRPr="007C53AB" w14:paraId="3351A03E" w14:textId="77777777" w:rsidTr="006158BE">
        <w:trPr>
          <w:trHeight w:val="361"/>
        </w:trPr>
        <w:tc>
          <w:tcPr>
            <w:tcW w:w="2972" w:type="dxa"/>
            <w:gridSpan w:val="2"/>
            <w:vMerge/>
          </w:tcPr>
          <w:p w14:paraId="5BB4E6CB" w14:textId="77777777" w:rsidR="007C53AB" w:rsidRPr="007C53AB" w:rsidRDefault="007C53AB" w:rsidP="007C53AB">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14:paraId="4606EC3D" w14:textId="77777777" w:rsidR="007C53AB" w:rsidRPr="007C53AB" w:rsidRDefault="007C53AB" w:rsidP="007C53AB">
            <w:pPr>
              <w:jc w:val="both"/>
              <w:rPr>
                <w:rFonts w:ascii="Times New Roman" w:hAnsi="Times New Roman" w:cs="Times New Roman"/>
                <w:bCs/>
                <w:sz w:val="24"/>
                <w:szCs w:val="24"/>
              </w:rPr>
            </w:pPr>
            <w:r w:rsidRPr="007C53AB">
              <w:rPr>
                <w:rFonts w:ascii="Times New Roman" w:hAnsi="Times New Roman"/>
                <w:b/>
                <w:color w:val="000000"/>
                <w:sz w:val="24"/>
                <w:szCs w:val="24"/>
              </w:rPr>
              <w:t>2.</w:t>
            </w:r>
            <w:r w:rsidRPr="007C53AB">
              <w:rPr>
                <w:rFonts w:ascii="Times New Roman" w:hAnsi="Times New Roman"/>
                <w:color w:val="000000"/>
                <w:sz w:val="24"/>
                <w:szCs w:val="24"/>
              </w:rPr>
              <w:t xml:space="preserve"> </w:t>
            </w:r>
            <w:r w:rsidRPr="007C53AB">
              <w:rPr>
                <w:rFonts w:ascii="Times New Roman" w:hAnsi="Times New Roman"/>
                <w:bCs/>
                <w:sz w:val="24"/>
                <w:szCs w:val="24"/>
              </w:rPr>
              <w:t xml:space="preserve">Чтение монтажных чертежей технологических металлоконструкции. </w:t>
            </w:r>
          </w:p>
        </w:tc>
        <w:tc>
          <w:tcPr>
            <w:tcW w:w="2694" w:type="dxa"/>
          </w:tcPr>
          <w:p w14:paraId="12A1A89E" w14:textId="77777777" w:rsidR="007C53AB" w:rsidRPr="007C53AB" w:rsidRDefault="007C53AB" w:rsidP="007C53AB">
            <w:pPr>
              <w:jc w:val="center"/>
              <w:rPr>
                <w:rFonts w:ascii="Times New Roman" w:eastAsia="Times New Roman" w:hAnsi="Times New Roman" w:cs="Times New Roman"/>
                <w:sz w:val="24"/>
                <w:szCs w:val="24"/>
                <w:lang w:eastAsia="ru-RU"/>
              </w:rPr>
            </w:pPr>
            <w:r w:rsidRPr="007C53AB">
              <w:rPr>
                <w:rFonts w:ascii="Times New Roman" w:eastAsia="Times New Roman" w:hAnsi="Times New Roman" w:cs="Times New Roman"/>
                <w:sz w:val="24"/>
                <w:szCs w:val="24"/>
                <w:lang w:eastAsia="ru-RU"/>
              </w:rPr>
              <w:t>1</w:t>
            </w:r>
          </w:p>
        </w:tc>
        <w:tc>
          <w:tcPr>
            <w:tcW w:w="2409" w:type="dxa"/>
            <w:vMerge/>
          </w:tcPr>
          <w:p w14:paraId="5ECE81AD" w14:textId="77777777" w:rsidR="007C53AB" w:rsidRPr="007C53AB" w:rsidRDefault="007C53AB" w:rsidP="007C53AB">
            <w:pPr>
              <w:rPr>
                <w:rFonts w:ascii="Times New Roman" w:eastAsia="Times New Roman" w:hAnsi="Times New Roman" w:cs="Times New Roman"/>
                <w:sz w:val="24"/>
                <w:szCs w:val="24"/>
                <w:lang w:eastAsia="ru-RU"/>
              </w:rPr>
            </w:pPr>
          </w:p>
        </w:tc>
      </w:tr>
      <w:tr w:rsidR="007C53AB" w:rsidRPr="007C53AB" w14:paraId="4365B93F" w14:textId="77777777" w:rsidTr="00430629">
        <w:trPr>
          <w:trHeight w:val="283"/>
        </w:trPr>
        <w:tc>
          <w:tcPr>
            <w:tcW w:w="2972" w:type="dxa"/>
            <w:gridSpan w:val="2"/>
            <w:vMerge/>
          </w:tcPr>
          <w:p w14:paraId="5D7D2E8F" w14:textId="77777777" w:rsidR="007C53AB" w:rsidRPr="007C53AB" w:rsidRDefault="007C53AB" w:rsidP="007C53AB">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266FFB18" w14:textId="77777777" w:rsidR="007C53AB" w:rsidRPr="007C53AB" w:rsidRDefault="007C53AB" w:rsidP="007C53AB">
            <w:pPr>
              <w:jc w:val="both"/>
              <w:rPr>
                <w:rFonts w:ascii="Times New Roman" w:eastAsia="Times New Roman" w:hAnsi="Times New Roman" w:cs="Times New Roman"/>
                <w:b/>
                <w:bCs/>
                <w:sz w:val="24"/>
                <w:szCs w:val="24"/>
                <w:lang w:eastAsia="ru-RU"/>
              </w:rPr>
            </w:pPr>
            <w:r w:rsidRPr="007C53AB">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310084B6" w14:textId="77777777" w:rsidR="007C53AB" w:rsidRPr="007C53AB" w:rsidRDefault="007C53AB" w:rsidP="007C53AB">
            <w:pPr>
              <w:jc w:val="center"/>
              <w:rPr>
                <w:rFonts w:ascii="Times New Roman" w:eastAsia="Times New Roman" w:hAnsi="Times New Roman" w:cs="Times New Roman"/>
                <w:b/>
                <w:bCs/>
                <w:sz w:val="24"/>
                <w:szCs w:val="24"/>
                <w:lang w:eastAsia="ru-RU"/>
              </w:rPr>
            </w:pPr>
            <w:r w:rsidRPr="007C53AB">
              <w:rPr>
                <w:rFonts w:ascii="Times New Roman" w:eastAsia="Times New Roman" w:hAnsi="Times New Roman" w:cs="Times New Roman"/>
                <w:b/>
                <w:bCs/>
                <w:sz w:val="24"/>
                <w:szCs w:val="24"/>
                <w:lang w:eastAsia="ru-RU"/>
              </w:rPr>
              <w:t>-</w:t>
            </w:r>
          </w:p>
        </w:tc>
        <w:tc>
          <w:tcPr>
            <w:tcW w:w="2409" w:type="dxa"/>
            <w:vMerge/>
          </w:tcPr>
          <w:p w14:paraId="7BF00E68" w14:textId="77777777" w:rsidR="007C53AB" w:rsidRPr="007C53AB" w:rsidRDefault="007C53AB" w:rsidP="007C53AB">
            <w:pPr>
              <w:rPr>
                <w:rFonts w:ascii="Times New Roman" w:eastAsia="Times New Roman" w:hAnsi="Times New Roman" w:cs="Times New Roman"/>
                <w:b/>
                <w:bCs/>
                <w:sz w:val="24"/>
                <w:szCs w:val="24"/>
                <w:lang w:eastAsia="ru-RU"/>
              </w:rPr>
            </w:pPr>
          </w:p>
        </w:tc>
      </w:tr>
      <w:tr w:rsidR="007C53AB" w:rsidRPr="007C53AB" w14:paraId="5CC57FBD" w14:textId="77777777" w:rsidTr="00430629">
        <w:trPr>
          <w:trHeight w:val="273"/>
        </w:trPr>
        <w:tc>
          <w:tcPr>
            <w:tcW w:w="2972" w:type="dxa"/>
            <w:gridSpan w:val="2"/>
            <w:vMerge/>
          </w:tcPr>
          <w:p w14:paraId="30807D54" w14:textId="77777777" w:rsidR="007C53AB" w:rsidRPr="007C53AB" w:rsidRDefault="007C53AB" w:rsidP="007C53AB">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4C54D861" w14:textId="77777777" w:rsidR="007C53AB" w:rsidRPr="007C53AB" w:rsidRDefault="007C53AB" w:rsidP="007C53AB">
            <w:pPr>
              <w:rPr>
                <w:rFonts w:ascii="Times New Roman" w:eastAsia="Times New Roman" w:hAnsi="Times New Roman" w:cs="Times New Roman"/>
                <w:b/>
                <w:bCs/>
                <w:sz w:val="24"/>
                <w:szCs w:val="24"/>
                <w:lang w:eastAsia="ru-RU"/>
              </w:rPr>
            </w:pPr>
            <w:r w:rsidRPr="007C53AB">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tcPr>
          <w:p w14:paraId="6DFDEB69" w14:textId="77777777" w:rsidR="007C53AB" w:rsidRPr="007C53AB" w:rsidRDefault="007C53AB" w:rsidP="007C53AB">
            <w:pPr>
              <w:jc w:val="center"/>
              <w:rPr>
                <w:rFonts w:ascii="Times New Roman" w:eastAsia="Times New Roman" w:hAnsi="Times New Roman" w:cs="Times New Roman"/>
                <w:b/>
                <w:bCs/>
                <w:sz w:val="24"/>
                <w:szCs w:val="24"/>
                <w:lang w:eastAsia="ru-RU"/>
              </w:rPr>
            </w:pPr>
            <w:r w:rsidRPr="007C53AB">
              <w:rPr>
                <w:rFonts w:ascii="Times New Roman" w:eastAsia="Times New Roman" w:hAnsi="Times New Roman" w:cs="Times New Roman"/>
                <w:b/>
                <w:bCs/>
                <w:sz w:val="24"/>
                <w:szCs w:val="24"/>
                <w:lang w:eastAsia="ru-RU"/>
              </w:rPr>
              <w:t>-</w:t>
            </w:r>
          </w:p>
        </w:tc>
        <w:tc>
          <w:tcPr>
            <w:tcW w:w="2409" w:type="dxa"/>
            <w:vMerge/>
          </w:tcPr>
          <w:p w14:paraId="413D03BF" w14:textId="77777777" w:rsidR="007C53AB" w:rsidRPr="007C53AB" w:rsidRDefault="007C53AB" w:rsidP="007C53AB">
            <w:pPr>
              <w:rPr>
                <w:rFonts w:ascii="Times New Roman" w:eastAsia="Times New Roman" w:hAnsi="Times New Roman" w:cs="Times New Roman"/>
                <w:b/>
                <w:bCs/>
                <w:sz w:val="24"/>
                <w:szCs w:val="24"/>
                <w:lang w:eastAsia="ru-RU"/>
              </w:rPr>
            </w:pPr>
          </w:p>
        </w:tc>
      </w:tr>
      <w:tr w:rsidR="007C53AB" w:rsidRPr="007C53AB" w14:paraId="2251E825" w14:textId="77777777" w:rsidTr="006158BE">
        <w:tc>
          <w:tcPr>
            <w:tcW w:w="2949" w:type="dxa"/>
            <w:vMerge w:val="restart"/>
          </w:tcPr>
          <w:p w14:paraId="1FC26F32" w14:textId="77777777" w:rsidR="007C53AB" w:rsidRPr="007C53AB" w:rsidRDefault="007C53AB" w:rsidP="007C53AB">
            <w:pPr>
              <w:rPr>
                <w:rFonts w:ascii="Times New Roman" w:eastAsia="Calibri" w:hAnsi="Times New Roman" w:cs="Times New Roman"/>
                <w:bCs/>
                <w:sz w:val="24"/>
                <w:szCs w:val="24"/>
              </w:rPr>
            </w:pPr>
            <w:r w:rsidRPr="007C53AB">
              <w:rPr>
                <w:rFonts w:ascii="Times New Roman" w:eastAsia="Calibri" w:hAnsi="Times New Roman" w:cs="Times New Roman"/>
                <w:b/>
                <w:bCs/>
                <w:sz w:val="24"/>
                <w:szCs w:val="24"/>
              </w:rPr>
              <w:t xml:space="preserve">Тема 1.4 </w:t>
            </w:r>
            <w:r w:rsidRPr="007C53AB">
              <w:rPr>
                <w:rFonts w:ascii="Times New Roman" w:hAnsi="Times New Roman"/>
                <w:color w:val="000000"/>
                <w:sz w:val="24"/>
                <w:szCs w:val="24"/>
              </w:rPr>
              <w:t>Построение третьего вида по двум заданным</w:t>
            </w:r>
          </w:p>
          <w:p w14:paraId="01309C79" w14:textId="77777777" w:rsidR="007C53AB" w:rsidRPr="007C53AB" w:rsidRDefault="007C53AB" w:rsidP="007C53AB">
            <w:pPr>
              <w:suppressAutoHyphens/>
              <w:jc w:val="both"/>
              <w:rPr>
                <w:rFonts w:ascii="Times New Roman" w:eastAsia="Calibri" w:hAnsi="Times New Roman" w:cs="Times New Roman"/>
                <w:b/>
                <w:bCs/>
                <w:sz w:val="24"/>
                <w:szCs w:val="24"/>
              </w:rPr>
            </w:pPr>
          </w:p>
        </w:tc>
        <w:tc>
          <w:tcPr>
            <w:tcW w:w="6685" w:type="dxa"/>
            <w:gridSpan w:val="2"/>
          </w:tcPr>
          <w:p w14:paraId="40EF7020" w14:textId="77777777" w:rsidR="007C53AB" w:rsidRPr="007C53AB" w:rsidRDefault="007C53AB" w:rsidP="007C53AB">
            <w:pPr>
              <w:suppressAutoHyphens/>
              <w:jc w:val="both"/>
              <w:rPr>
                <w:rFonts w:ascii="Times New Roman" w:eastAsia="Calibri" w:hAnsi="Times New Roman" w:cs="Times New Roman"/>
                <w:b/>
                <w:bCs/>
                <w:sz w:val="24"/>
                <w:szCs w:val="24"/>
              </w:rPr>
            </w:pPr>
            <w:r w:rsidRPr="007C53AB">
              <w:rPr>
                <w:rFonts w:ascii="Times New Roman" w:eastAsia="Times New Roman" w:hAnsi="Times New Roman" w:cs="Times New Roman"/>
                <w:b/>
                <w:bCs/>
                <w:sz w:val="24"/>
                <w:szCs w:val="24"/>
                <w:lang w:eastAsia="ru-RU"/>
              </w:rPr>
              <w:t>Содержание</w:t>
            </w:r>
          </w:p>
        </w:tc>
        <w:tc>
          <w:tcPr>
            <w:tcW w:w="2694" w:type="dxa"/>
          </w:tcPr>
          <w:p w14:paraId="3CAD4EDF" w14:textId="77777777" w:rsidR="007C53AB" w:rsidRPr="007C53AB" w:rsidRDefault="007C53AB" w:rsidP="007C53AB">
            <w:pPr>
              <w:suppressAutoHyphens/>
              <w:jc w:val="center"/>
              <w:rPr>
                <w:rFonts w:ascii="Times New Roman" w:eastAsia="Times New Roman" w:hAnsi="Times New Roman" w:cs="Times New Roman"/>
                <w:b/>
                <w:bCs/>
                <w:sz w:val="24"/>
                <w:szCs w:val="24"/>
                <w:lang w:eastAsia="ru-RU"/>
              </w:rPr>
            </w:pPr>
            <w:r w:rsidRPr="007C53AB">
              <w:rPr>
                <w:rFonts w:ascii="Times New Roman" w:eastAsia="Times New Roman" w:hAnsi="Times New Roman" w:cs="Times New Roman"/>
                <w:b/>
                <w:bCs/>
                <w:sz w:val="24"/>
                <w:szCs w:val="24"/>
                <w:lang w:eastAsia="ru-RU"/>
              </w:rPr>
              <w:t>4</w:t>
            </w:r>
          </w:p>
        </w:tc>
        <w:tc>
          <w:tcPr>
            <w:tcW w:w="2409" w:type="dxa"/>
            <w:vMerge w:val="restart"/>
          </w:tcPr>
          <w:p w14:paraId="5FB79EBF" w14:textId="77777777" w:rsidR="007C53AB" w:rsidRPr="007C53AB" w:rsidRDefault="007C53AB" w:rsidP="007C53AB">
            <w:pPr>
              <w:suppressAutoHyphens/>
              <w:jc w:val="both"/>
              <w:rPr>
                <w:rFonts w:ascii="Times New Roman" w:eastAsia="Times New Roman" w:hAnsi="Times New Roman" w:cs="Times New Roman"/>
                <w:b/>
                <w:bCs/>
                <w:sz w:val="24"/>
                <w:szCs w:val="24"/>
                <w:lang w:eastAsia="ru-RU"/>
              </w:rPr>
            </w:pPr>
            <w:r w:rsidRPr="007C53AB">
              <w:rPr>
                <w:rFonts w:ascii="Times New Roman" w:eastAsia="Calibri" w:hAnsi="Times New Roman" w:cs="Times New Roman"/>
                <w:sz w:val="24"/>
                <w:szCs w:val="24"/>
              </w:rPr>
              <w:t>ОК 01, ОК 02, ОК 05, ОК 07, ОК09, ПК 1.1</w:t>
            </w:r>
          </w:p>
        </w:tc>
      </w:tr>
      <w:tr w:rsidR="007C53AB" w:rsidRPr="007C53AB" w14:paraId="5E0B4F91" w14:textId="77777777" w:rsidTr="006158BE">
        <w:tc>
          <w:tcPr>
            <w:tcW w:w="2949" w:type="dxa"/>
            <w:vMerge/>
          </w:tcPr>
          <w:p w14:paraId="3B43965A" w14:textId="77777777" w:rsidR="007C53AB" w:rsidRPr="007C53AB" w:rsidRDefault="007C53AB" w:rsidP="007C53AB">
            <w:pPr>
              <w:suppressAutoHyphens/>
              <w:jc w:val="both"/>
              <w:rPr>
                <w:rFonts w:ascii="Times New Roman" w:eastAsia="Calibri" w:hAnsi="Times New Roman" w:cs="Times New Roman"/>
                <w:b/>
                <w:bCs/>
                <w:sz w:val="24"/>
                <w:szCs w:val="24"/>
              </w:rPr>
            </w:pPr>
          </w:p>
        </w:tc>
        <w:tc>
          <w:tcPr>
            <w:tcW w:w="6685" w:type="dxa"/>
            <w:gridSpan w:val="2"/>
          </w:tcPr>
          <w:p w14:paraId="2AEBDC67" w14:textId="77777777" w:rsidR="007C53AB" w:rsidRPr="007C53AB" w:rsidRDefault="007C53AB" w:rsidP="007C53AB">
            <w:pPr>
              <w:suppressAutoHyphens/>
              <w:rPr>
                <w:rFonts w:ascii="Times New Roman" w:eastAsia="Calibri" w:hAnsi="Times New Roman" w:cs="Times New Roman"/>
                <w:b/>
                <w:bCs/>
                <w:sz w:val="24"/>
                <w:szCs w:val="24"/>
              </w:rPr>
            </w:pPr>
            <w:r w:rsidRPr="007C53AB">
              <w:rPr>
                <w:rFonts w:ascii="Times New Roman" w:hAnsi="Times New Roman"/>
                <w:b/>
                <w:bCs/>
                <w:sz w:val="24"/>
                <w:szCs w:val="24"/>
              </w:rPr>
              <w:t xml:space="preserve">1.  </w:t>
            </w:r>
            <w:r w:rsidRPr="007C53AB">
              <w:rPr>
                <w:rFonts w:ascii="Times New Roman" w:hAnsi="Times New Roman"/>
                <w:sz w:val="24"/>
                <w:szCs w:val="24"/>
              </w:rPr>
              <w:t>Общие понятия об аксонометрических проекциях.</w:t>
            </w:r>
            <w:r w:rsidRPr="007C53AB">
              <w:rPr>
                <w:rFonts w:ascii="Times New Roman" w:hAnsi="Times New Roman"/>
                <w:b/>
                <w:bCs/>
                <w:sz w:val="24"/>
                <w:szCs w:val="24"/>
              </w:rPr>
              <w:t xml:space="preserve"> </w:t>
            </w:r>
            <w:r w:rsidRPr="007C53AB">
              <w:rPr>
                <w:rFonts w:ascii="Times New Roman" w:hAnsi="Times New Roman"/>
                <w:sz w:val="24"/>
                <w:szCs w:val="24"/>
              </w:rPr>
              <w:t>Виды аксонометрических проекций. Параметры аксонометрических проекций. Проецирование точки и геометрических тел.</w:t>
            </w:r>
          </w:p>
        </w:tc>
        <w:tc>
          <w:tcPr>
            <w:tcW w:w="2694" w:type="dxa"/>
          </w:tcPr>
          <w:p w14:paraId="35732FDD" w14:textId="77777777" w:rsidR="007C53AB" w:rsidRPr="007C53AB" w:rsidRDefault="007C53AB" w:rsidP="007C53AB">
            <w:pPr>
              <w:suppressAutoHyphens/>
              <w:jc w:val="center"/>
              <w:rPr>
                <w:rFonts w:ascii="Times New Roman" w:eastAsia="Times New Roman" w:hAnsi="Times New Roman" w:cs="Times New Roman"/>
                <w:bCs/>
                <w:sz w:val="24"/>
                <w:szCs w:val="24"/>
                <w:lang w:eastAsia="ru-RU"/>
              </w:rPr>
            </w:pPr>
            <w:r w:rsidRPr="007C53AB">
              <w:rPr>
                <w:rFonts w:ascii="Times New Roman" w:eastAsia="Times New Roman" w:hAnsi="Times New Roman" w:cs="Times New Roman"/>
                <w:bCs/>
                <w:sz w:val="24"/>
                <w:szCs w:val="24"/>
                <w:lang w:eastAsia="ru-RU"/>
              </w:rPr>
              <w:t>1</w:t>
            </w:r>
          </w:p>
        </w:tc>
        <w:tc>
          <w:tcPr>
            <w:tcW w:w="2409" w:type="dxa"/>
            <w:vMerge/>
          </w:tcPr>
          <w:p w14:paraId="1EFFFFF6" w14:textId="77777777" w:rsidR="007C53AB" w:rsidRPr="007C53AB" w:rsidRDefault="007C53AB" w:rsidP="007C53AB">
            <w:pPr>
              <w:suppressAutoHyphens/>
              <w:jc w:val="both"/>
              <w:rPr>
                <w:rFonts w:ascii="Times New Roman" w:eastAsia="Times New Roman" w:hAnsi="Times New Roman" w:cs="Times New Roman"/>
                <w:b/>
                <w:bCs/>
                <w:sz w:val="24"/>
                <w:szCs w:val="24"/>
                <w:lang w:eastAsia="ru-RU"/>
              </w:rPr>
            </w:pPr>
          </w:p>
        </w:tc>
      </w:tr>
      <w:tr w:rsidR="007C53AB" w:rsidRPr="007C53AB" w14:paraId="4EB0B13F" w14:textId="77777777" w:rsidTr="006158BE">
        <w:tc>
          <w:tcPr>
            <w:tcW w:w="2949" w:type="dxa"/>
            <w:vMerge/>
          </w:tcPr>
          <w:p w14:paraId="72F8474A" w14:textId="77777777" w:rsidR="007C53AB" w:rsidRPr="007C53AB" w:rsidRDefault="007C53AB" w:rsidP="007C53AB">
            <w:pPr>
              <w:suppressAutoHyphens/>
              <w:jc w:val="both"/>
              <w:rPr>
                <w:rFonts w:ascii="Times New Roman" w:eastAsia="Calibri" w:hAnsi="Times New Roman" w:cs="Times New Roman"/>
                <w:b/>
                <w:bCs/>
                <w:sz w:val="24"/>
                <w:szCs w:val="24"/>
              </w:rPr>
            </w:pPr>
          </w:p>
        </w:tc>
        <w:tc>
          <w:tcPr>
            <w:tcW w:w="6685" w:type="dxa"/>
            <w:gridSpan w:val="2"/>
          </w:tcPr>
          <w:p w14:paraId="39D3C503" w14:textId="77777777" w:rsidR="007C53AB" w:rsidRPr="007C53AB" w:rsidRDefault="007C53AB" w:rsidP="007C53AB">
            <w:pPr>
              <w:suppressAutoHyphens/>
              <w:rPr>
                <w:rFonts w:ascii="Times New Roman" w:eastAsia="Calibri" w:hAnsi="Times New Roman" w:cs="Times New Roman"/>
                <w:b/>
                <w:bCs/>
                <w:sz w:val="24"/>
                <w:szCs w:val="24"/>
              </w:rPr>
            </w:pPr>
            <w:r w:rsidRPr="007C53AB">
              <w:rPr>
                <w:rFonts w:ascii="Times New Roman" w:hAnsi="Times New Roman"/>
                <w:b/>
                <w:bCs/>
                <w:sz w:val="24"/>
                <w:szCs w:val="24"/>
              </w:rPr>
              <w:t xml:space="preserve">2. </w:t>
            </w:r>
            <w:r w:rsidRPr="007C53AB">
              <w:rPr>
                <w:rFonts w:ascii="Times New Roman" w:hAnsi="Times New Roman"/>
                <w:sz w:val="24"/>
                <w:szCs w:val="24"/>
              </w:rPr>
              <w:t>Использование стандартных фигур при построении чертежа с прямолинейными и криволинейными очертаниями, требующими геометрических построений с применением деления углов и окружностей на равные части</w:t>
            </w:r>
          </w:p>
        </w:tc>
        <w:tc>
          <w:tcPr>
            <w:tcW w:w="2694" w:type="dxa"/>
          </w:tcPr>
          <w:p w14:paraId="0C39E9EC" w14:textId="77777777" w:rsidR="007C53AB" w:rsidRPr="007C53AB" w:rsidRDefault="007C53AB" w:rsidP="007C53AB">
            <w:pPr>
              <w:suppressAutoHyphens/>
              <w:jc w:val="center"/>
              <w:rPr>
                <w:rFonts w:ascii="Times New Roman" w:eastAsia="Times New Roman" w:hAnsi="Times New Roman" w:cs="Times New Roman"/>
                <w:bCs/>
                <w:sz w:val="24"/>
                <w:szCs w:val="24"/>
                <w:lang w:eastAsia="ru-RU"/>
              </w:rPr>
            </w:pPr>
            <w:r w:rsidRPr="007C53AB">
              <w:rPr>
                <w:rFonts w:ascii="Times New Roman" w:eastAsia="Times New Roman" w:hAnsi="Times New Roman" w:cs="Times New Roman"/>
                <w:bCs/>
                <w:sz w:val="24"/>
                <w:szCs w:val="24"/>
                <w:lang w:eastAsia="ru-RU"/>
              </w:rPr>
              <w:t>1</w:t>
            </w:r>
          </w:p>
        </w:tc>
        <w:tc>
          <w:tcPr>
            <w:tcW w:w="2409" w:type="dxa"/>
            <w:vMerge/>
          </w:tcPr>
          <w:p w14:paraId="24CFB071" w14:textId="77777777" w:rsidR="007C53AB" w:rsidRPr="007C53AB" w:rsidRDefault="007C53AB" w:rsidP="007C53AB">
            <w:pPr>
              <w:suppressAutoHyphens/>
              <w:jc w:val="both"/>
              <w:rPr>
                <w:rFonts w:ascii="Times New Roman" w:eastAsia="Times New Roman" w:hAnsi="Times New Roman" w:cs="Times New Roman"/>
                <w:b/>
                <w:bCs/>
                <w:sz w:val="24"/>
                <w:szCs w:val="24"/>
                <w:lang w:eastAsia="ru-RU"/>
              </w:rPr>
            </w:pPr>
          </w:p>
        </w:tc>
      </w:tr>
      <w:tr w:rsidR="007C53AB" w:rsidRPr="007C53AB" w14:paraId="233E5185" w14:textId="77777777" w:rsidTr="006158BE">
        <w:tc>
          <w:tcPr>
            <w:tcW w:w="2949" w:type="dxa"/>
            <w:vMerge/>
          </w:tcPr>
          <w:p w14:paraId="6B8CA1B0" w14:textId="77777777" w:rsidR="007C53AB" w:rsidRPr="007C53AB" w:rsidRDefault="007C53AB" w:rsidP="007C53AB">
            <w:pPr>
              <w:suppressAutoHyphens/>
              <w:jc w:val="both"/>
              <w:rPr>
                <w:rFonts w:ascii="Times New Roman" w:eastAsia="Calibri" w:hAnsi="Times New Roman" w:cs="Times New Roman"/>
                <w:b/>
                <w:bCs/>
                <w:sz w:val="24"/>
                <w:szCs w:val="24"/>
              </w:rPr>
            </w:pPr>
          </w:p>
        </w:tc>
        <w:tc>
          <w:tcPr>
            <w:tcW w:w="6685" w:type="dxa"/>
            <w:gridSpan w:val="2"/>
            <w:vAlign w:val="bottom"/>
          </w:tcPr>
          <w:p w14:paraId="0D23DB0C" w14:textId="77777777" w:rsidR="007C53AB" w:rsidRPr="007C53AB" w:rsidRDefault="007C53AB" w:rsidP="007C53AB">
            <w:pPr>
              <w:suppressAutoHyphens/>
              <w:jc w:val="both"/>
              <w:rPr>
                <w:rFonts w:ascii="Times New Roman" w:eastAsia="Calibri" w:hAnsi="Times New Roman" w:cs="Times New Roman"/>
                <w:b/>
                <w:bCs/>
                <w:sz w:val="24"/>
                <w:szCs w:val="24"/>
              </w:rPr>
            </w:pPr>
            <w:r w:rsidRPr="007C53AB">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33970372" w14:textId="77777777" w:rsidR="007C53AB" w:rsidRPr="007C53AB" w:rsidRDefault="007C53AB" w:rsidP="007C53AB">
            <w:pPr>
              <w:suppressAutoHyphens/>
              <w:jc w:val="center"/>
              <w:rPr>
                <w:rFonts w:ascii="Times New Roman" w:eastAsia="Times New Roman" w:hAnsi="Times New Roman" w:cs="Times New Roman"/>
                <w:b/>
                <w:bCs/>
                <w:sz w:val="24"/>
                <w:szCs w:val="24"/>
                <w:lang w:eastAsia="ru-RU"/>
              </w:rPr>
            </w:pPr>
            <w:r w:rsidRPr="007C53AB">
              <w:rPr>
                <w:rFonts w:ascii="Times New Roman" w:eastAsia="Times New Roman" w:hAnsi="Times New Roman" w:cs="Times New Roman"/>
                <w:b/>
                <w:bCs/>
                <w:sz w:val="24"/>
                <w:szCs w:val="24"/>
                <w:lang w:eastAsia="ru-RU"/>
              </w:rPr>
              <w:t>2</w:t>
            </w:r>
          </w:p>
        </w:tc>
        <w:tc>
          <w:tcPr>
            <w:tcW w:w="2409" w:type="dxa"/>
            <w:vMerge/>
          </w:tcPr>
          <w:p w14:paraId="436C0D12" w14:textId="77777777" w:rsidR="007C53AB" w:rsidRPr="007C53AB" w:rsidRDefault="007C53AB" w:rsidP="007C53AB">
            <w:pPr>
              <w:suppressAutoHyphens/>
              <w:jc w:val="both"/>
              <w:rPr>
                <w:rFonts w:ascii="Times New Roman" w:eastAsia="Times New Roman" w:hAnsi="Times New Roman" w:cs="Times New Roman"/>
                <w:b/>
                <w:bCs/>
                <w:sz w:val="24"/>
                <w:szCs w:val="24"/>
                <w:lang w:eastAsia="ru-RU"/>
              </w:rPr>
            </w:pPr>
          </w:p>
        </w:tc>
      </w:tr>
      <w:tr w:rsidR="007C53AB" w:rsidRPr="007C53AB" w14:paraId="529F8277" w14:textId="77777777" w:rsidTr="006158BE">
        <w:tc>
          <w:tcPr>
            <w:tcW w:w="2949" w:type="dxa"/>
            <w:vMerge/>
          </w:tcPr>
          <w:p w14:paraId="28CA16F6" w14:textId="77777777" w:rsidR="007C53AB" w:rsidRPr="007C53AB" w:rsidRDefault="007C53AB" w:rsidP="007C53AB">
            <w:pPr>
              <w:suppressAutoHyphens/>
              <w:jc w:val="both"/>
              <w:rPr>
                <w:rFonts w:ascii="Times New Roman" w:eastAsia="Calibri" w:hAnsi="Times New Roman" w:cs="Times New Roman"/>
                <w:b/>
                <w:bCs/>
                <w:sz w:val="24"/>
                <w:szCs w:val="24"/>
              </w:rPr>
            </w:pPr>
          </w:p>
        </w:tc>
        <w:tc>
          <w:tcPr>
            <w:tcW w:w="6685" w:type="dxa"/>
            <w:gridSpan w:val="2"/>
            <w:vAlign w:val="bottom"/>
          </w:tcPr>
          <w:p w14:paraId="6BDFA552" w14:textId="77777777" w:rsidR="007C53AB" w:rsidRPr="007C53AB" w:rsidRDefault="007C53AB" w:rsidP="007C53AB">
            <w:pPr>
              <w:suppressAutoHyphens/>
              <w:rPr>
                <w:rFonts w:ascii="Times New Roman" w:eastAsia="Calibri" w:hAnsi="Times New Roman" w:cs="Times New Roman"/>
                <w:b/>
                <w:bCs/>
                <w:sz w:val="24"/>
                <w:szCs w:val="24"/>
              </w:rPr>
            </w:pPr>
            <w:r w:rsidRPr="007C53AB">
              <w:rPr>
                <w:rFonts w:ascii="Times New Roman" w:hAnsi="Times New Roman"/>
                <w:sz w:val="24"/>
                <w:szCs w:val="24"/>
              </w:rPr>
              <w:t xml:space="preserve">Построение второй модели по одной заданной с использованием ее аксонометрического изображения </w:t>
            </w:r>
            <w:r w:rsidRPr="007C53AB">
              <w:rPr>
                <w:rFonts w:ascii="Times New Roman" w:hAnsi="Times New Roman"/>
                <w:b/>
                <w:iCs/>
                <w:sz w:val="24"/>
                <w:szCs w:val="24"/>
              </w:rPr>
              <w:t xml:space="preserve"> </w:t>
            </w:r>
            <w:r w:rsidRPr="007C53AB">
              <w:rPr>
                <w:rFonts w:ascii="Times New Roman" w:hAnsi="Times New Roman"/>
                <w:iCs/>
                <w:sz w:val="24"/>
                <w:szCs w:val="24"/>
              </w:rPr>
              <w:t>(практическая подготовка)</w:t>
            </w:r>
          </w:p>
        </w:tc>
        <w:tc>
          <w:tcPr>
            <w:tcW w:w="2694" w:type="dxa"/>
          </w:tcPr>
          <w:p w14:paraId="7DD61F57" w14:textId="77777777" w:rsidR="007C53AB" w:rsidRPr="007C53AB" w:rsidRDefault="007C53AB" w:rsidP="007C53AB">
            <w:pPr>
              <w:suppressAutoHyphens/>
              <w:jc w:val="center"/>
              <w:rPr>
                <w:rFonts w:ascii="Times New Roman" w:eastAsia="Times New Roman" w:hAnsi="Times New Roman" w:cs="Times New Roman"/>
                <w:bCs/>
                <w:sz w:val="24"/>
                <w:szCs w:val="24"/>
                <w:lang w:eastAsia="ru-RU"/>
              </w:rPr>
            </w:pPr>
            <w:r w:rsidRPr="007C53AB">
              <w:rPr>
                <w:rFonts w:ascii="Times New Roman" w:eastAsia="Times New Roman" w:hAnsi="Times New Roman" w:cs="Times New Roman"/>
                <w:bCs/>
                <w:sz w:val="24"/>
                <w:szCs w:val="24"/>
                <w:lang w:eastAsia="ru-RU"/>
              </w:rPr>
              <w:t>2</w:t>
            </w:r>
          </w:p>
        </w:tc>
        <w:tc>
          <w:tcPr>
            <w:tcW w:w="2409" w:type="dxa"/>
            <w:vMerge/>
          </w:tcPr>
          <w:p w14:paraId="1A7D43D2" w14:textId="77777777" w:rsidR="007C53AB" w:rsidRPr="007C53AB" w:rsidRDefault="007C53AB" w:rsidP="007C53AB">
            <w:pPr>
              <w:suppressAutoHyphens/>
              <w:jc w:val="both"/>
              <w:rPr>
                <w:rFonts w:ascii="Times New Roman" w:eastAsia="Times New Roman" w:hAnsi="Times New Roman" w:cs="Times New Roman"/>
                <w:b/>
                <w:bCs/>
                <w:sz w:val="24"/>
                <w:szCs w:val="24"/>
                <w:lang w:eastAsia="ru-RU"/>
              </w:rPr>
            </w:pPr>
          </w:p>
        </w:tc>
      </w:tr>
      <w:tr w:rsidR="007C53AB" w:rsidRPr="007C53AB" w14:paraId="02AEE8E9" w14:textId="77777777" w:rsidTr="006158BE">
        <w:tc>
          <w:tcPr>
            <w:tcW w:w="2949" w:type="dxa"/>
            <w:vMerge/>
          </w:tcPr>
          <w:p w14:paraId="4C5CEB64" w14:textId="77777777" w:rsidR="007C53AB" w:rsidRPr="007C53AB" w:rsidRDefault="007C53AB" w:rsidP="007C53AB">
            <w:pPr>
              <w:suppressAutoHyphens/>
              <w:jc w:val="both"/>
              <w:rPr>
                <w:rFonts w:ascii="Times New Roman" w:eastAsia="Calibri" w:hAnsi="Times New Roman" w:cs="Times New Roman"/>
                <w:b/>
                <w:bCs/>
                <w:sz w:val="24"/>
                <w:szCs w:val="24"/>
              </w:rPr>
            </w:pPr>
          </w:p>
        </w:tc>
        <w:tc>
          <w:tcPr>
            <w:tcW w:w="6685" w:type="dxa"/>
            <w:gridSpan w:val="2"/>
            <w:vAlign w:val="bottom"/>
          </w:tcPr>
          <w:p w14:paraId="23BF4534" w14:textId="77777777" w:rsidR="007C53AB" w:rsidRPr="007C53AB" w:rsidRDefault="007C53AB" w:rsidP="007C53AB">
            <w:pPr>
              <w:rPr>
                <w:rFonts w:ascii="Times New Roman" w:eastAsia="Times New Roman" w:hAnsi="Times New Roman" w:cs="Times New Roman"/>
                <w:b/>
                <w:bCs/>
                <w:sz w:val="24"/>
                <w:szCs w:val="24"/>
                <w:lang w:eastAsia="ru-RU"/>
              </w:rPr>
            </w:pPr>
            <w:r w:rsidRPr="007C53AB">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tcPr>
          <w:p w14:paraId="7BCEA89D" w14:textId="77777777" w:rsidR="007C53AB" w:rsidRPr="007C53AB" w:rsidRDefault="007C53AB" w:rsidP="007C53AB">
            <w:pPr>
              <w:suppressAutoHyphens/>
              <w:jc w:val="center"/>
              <w:rPr>
                <w:rFonts w:ascii="Times New Roman" w:eastAsia="Times New Roman" w:hAnsi="Times New Roman" w:cs="Times New Roman"/>
                <w:b/>
                <w:bCs/>
                <w:sz w:val="24"/>
                <w:szCs w:val="24"/>
                <w:lang w:eastAsia="ru-RU"/>
              </w:rPr>
            </w:pPr>
            <w:r w:rsidRPr="007C53AB">
              <w:rPr>
                <w:rFonts w:ascii="Times New Roman" w:eastAsia="Times New Roman" w:hAnsi="Times New Roman" w:cs="Times New Roman"/>
                <w:b/>
                <w:bCs/>
                <w:sz w:val="24"/>
                <w:szCs w:val="24"/>
                <w:lang w:eastAsia="ru-RU"/>
              </w:rPr>
              <w:t>-</w:t>
            </w:r>
          </w:p>
        </w:tc>
        <w:tc>
          <w:tcPr>
            <w:tcW w:w="2409" w:type="dxa"/>
            <w:vMerge/>
          </w:tcPr>
          <w:p w14:paraId="42278F3D" w14:textId="77777777" w:rsidR="007C53AB" w:rsidRPr="007C53AB" w:rsidRDefault="007C53AB" w:rsidP="007C53AB">
            <w:pPr>
              <w:suppressAutoHyphens/>
              <w:jc w:val="both"/>
              <w:rPr>
                <w:rFonts w:ascii="Times New Roman" w:eastAsia="Times New Roman" w:hAnsi="Times New Roman" w:cs="Times New Roman"/>
                <w:b/>
                <w:bCs/>
                <w:sz w:val="24"/>
                <w:szCs w:val="24"/>
                <w:lang w:eastAsia="ru-RU"/>
              </w:rPr>
            </w:pPr>
          </w:p>
        </w:tc>
      </w:tr>
      <w:tr w:rsidR="007C53AB" w:rsidRPr="007C53AB" w14:paraId="45CFF35B" w14:textId="77777777" w:rsidTr="006158BE">
        <w:tc>
          <w:tcPr>
            <w:tcW w:w="2949" w:type="dxa"/>
            <w:vMerge w:val="restart"/>
          </w:tcPr>
          <w:p w14:paraId="0B29ECA5" w14:textId="77777777" w:rsidR="007C53AB" w:rsidRPr="007C53AB" w:rsidRDefault="007C53AB" w:rsidP="007C53AB">
            <w:pPr>
              <w:suppressAutoHyphens/>
              <w:jc w:val="both"/>
              <w:rPr>
                <w:rFonts w:ascii="Times New Roman" w:eastAsia="Calibri" w:hAnsi="Times New Roman" w:cs="Times New Roman"/>
                <w:b/>
                <w:bCs/>
                <w:sz w:val="24"/>
                <w:szCs w:val="24"/>
              </w:rPr>
            </w:pPr>
            <w:r w:rsidRPr="007C53AB">
              <w:rPr>
                <w:rFonts w:ascii="Times New Roman" w:eastAsia="Calibri" w:hAnsi="Times New Roman" w:cs="Times New Roman"/>
                <w:b/>
                <w:bCs/>
                <w:sz w:val="24"/>
                <w:szCs w:val="24"/>
              </w:rPr>
              <w:t xml:space="preserve">Тема 1.5 </w:t>
            </w:r>
            <w:r w:rsidRPr="007C53AB">
              <w:rPr>
                <w:rFonts w:ascii="Times New Roman" w:hAnsi="Times New Roman"/>
                <w:bCs/>
                <w:color w:val="000000"/>
                <w:sz w:val="24"/>
                <w:szCs w:val="24"/>
              </w:rPr>
              <w:t>Эскиз и технический рисунок детали</w:t>
            </w:r>
          </w:p>
        </w:tc>
        <w:tc>
          <w:tcPr>
            <w:tcW w:w="6685" w:type="dxa"/>
            <w:gridSpan w:val="2"/>
          </w:tcPr>
          <w:p w14:paraId="626819AF" w14:textId="77777777" w:rsidR="007C53AB" w:rsidRPr="007C53AB" w:rsidRDefault="007C53AB" w:rsidP="007C53AB">
            <w:pPr>
              <w:rPr>
                <w:rFonts w:ascii="Times New Roman" w:eastAsia="Times New Roman" w:hAnsi="Times New Roman" w:cs="Times New Roman"/>
                <w:b/>
                <w:bCs/>
                <w:sz w:val="24"/>
                <w:szCs w:val="24"/>
                <w:lang w:eastAsia="ru-RU"/>
              </w:rPr>
            </w:pPr>
            <w:r w:rsidRPr="007C53AB">
              <w:rPr>
                <w:rFonts w:ascii="Times New Roman" w:eastAsia="Times New Roman" w:hAnsi="Times New Roman" w:cs="Times New Roman"/>
                <w:b/>
                <w:bCs/>
                <w:sz w:val="24"/>
                <w:szCs w:val="24"/>
                <w:lang w:eastAsia="ru-RU"/>
              </w:rPr>
              <w:t>Содержание</w:t>
            </w:r>
          </w:p>
        </w:tc>
        <w:tc>
          <w:tcPr>
            <w:tcW w:w="2694" w:type="dxa"/>
          </w:tcPr>
          <w:p w14:paraId="4EAE31B2" w14:textId="77777777" w:rsidR="007C53AB" w:rsidRPr="007C53AB" w:rsidRDefault="007C53AB" w:rsidP="007C53AB">
            <w:pPr>
              <w:suppressAutoHyphens/>
              <w:jc w:val="center"/>
              <w:rPr>
                <w:rFonts w:ascii="Times New Roman" w:eastAsia="Times New Roman" w:hAnsi="Times New Roman" w:cs="Times New Roman"/>
                <w:b/>
                <w:bCs/>
                <w:sz w:val="24"/>
                <w:szCs w:val="24"/>
                <w:lang w:eastAsia="ru-RU"/>
              </w:rPr>
            </w:pPr>
            <w:r w:rsidRPr="007C53AB">
              <w:rPr>
                <w:rFonts w:ascii="Times New Roman" w:eastAsia="Times New Roman" w:hAnsi="Times New Roman" w:cs="Times New Roman"/>
                <w:b/>
                <w:bCs/>
                <w:sz w:val="24"/>
                <w:szCs w:val="24"/>
                <w:lang w:eastAsia="ru-RU"/>
              </w:rPr>
              <w:t>4</w:t>
            </w:r>
          </w:p>
        </w:tc>
        <w:tc>
          <w:tcPr>
            <w:tcW w:w="2409" w:type="dxa"/>
            <w:vMerge w:val="restart"/>
          </w:tcPr>
          <w:p w14:paraId="0BB55023" w14:textId="77777777" w:rsidR="007C53AB" w:rsidRPr="007C53AB" w:rsidRDefault="007C53AB" w:rsidP="007C53AB">
            <w:pPr>
              <w:suppressAutoHyphens/>
              <w:jc w:val="both"/>
              <w:rPr>
                <w:rFonts w:ascii="Times New Roman" w:eastAsia="Times New Roman" w:hAnsi="Times New Roman" w:cs="Times New Roman"/>
                <w:b/>
                <w:bCs/>
                <w:sz w:val="24"/>
                <w:szCs w:val="24"/>
                <w:lang w:eastAsia="ru-RU"/>
              </w:rPr>
            </w:pPr>
            <w:r w:rsidRPr="007C53AB">
              <w:rPr>
                <w:rFonts w:ascii="Times New Roman" w:eastAsia="Calibri" w:hAnsi="Times New Roman" w:cs="Times New Roman"/>
                <w:sz w:val="24"/>
                <w:szCs w:val="24"/>
              </w:rPr>
              <w:t>ОК 01, ОК 02, ОК 05, ОК 07, ОК09, ПК 1.1</w:t>
            </w:r>
          </w:p>
        </w:tc>
      </w:tr>
      <w:tr w:rsidR="007C53AB" w:rsidRPr="007C53AB" w14:paraId="2FC038E5" w14:textId="77777777" w:rsidTr="006158BE">
        <w:tc>
          <w:tcPr>
            <w:tcW w:w="2949" w:type="dxa"/>
            <w:vMerge/>
          </w:tcPr>
          <w:p w14:paraId="55B7BD14" w14:textId="77777777" w:rsidR="007C53AB" w:rsidRPr="007C53AB" w:rsidRDefault="007C53AB" w:rsidP="007C53AB">
            <w:pPr>
              <w:suppressAutoHyphens/>
              <w:jc w:val="both"/>
              <w:rPr>
                <w:rFonts w:ascii="Times New Roman" w:eastAsia="Calibri" w:hAnsi="Times New Roman" w:cs="Times New Roman"/>
                <w:b/>
                <w:bCs/>
                <w:sz w:val="24"/>
                <w:szCs w:val="24"/>
              </w:rPr>
            </w:pPr>
          </w:p>
        </w:tc>
        <w:tc>
          <w:tcPr>
            <w:tcW w:w="6685" w:type="dxa"/>
            <w:gridSpan w:val="2"/>
          </w:tcPr>
          <w:p w14:paraId="04DD8C00" w14:textId="77777777" w:rsidR="007C53AB" w:rsidRPr="007C53AB" w:rsidRDefault="007C53AB" w:rsidP="007C53AB">
            <w:pPr>
              <w:rPr>
                <w:rFonts w:ascii="Times New Roman" w:eastAsia="Times New Roman" w:hAnsi="Times New Roman" w:cs="Times New Roman"/>
                <w:b/>
                <w:bCs/>
                <w:sz w:val="24"/>
                <w:szCs w:val="24"/>
                <w:lang w:eastAsia="ru-RU"/>
              </w:rPr>
            </w:pPr>
            <w:r w:rsidRPr="007C53AB">
              <w:rPr>
                <w:rFonts w:ascii="Times New Roman" w:hAnsi="Times New Roman"/>
                <w:b/>
                <w:bCs/>
                <w:sz w:val="24"/>
                <w:szCs w:val="24"/>
              </w:rPr>
              <w:t xml:space="preserve">1.  </w:t>
            </w:r>
            <w:r w:rsidRPr="007C53AB">
              <w:rPr>
                <w:rFonts w:ascii="Times New Roman" w:hAnsi="Times New Roman"/>
                <w:sz w:val="24"/>
                <w:szCs w:val="24"/>
              </w:rPr>
              <w:t xml:space="preserve">Определение и основные требования к эскизу. Порядок выполнения эскиза </w:t>
            </w:r>
          </w:p>
        </w:tc>
        <w:tc>
          <w:tcPr>
            <w:tcW w:w="2694" w:type="dxa"/>
          </w:tcPr>
          <w:p w14:paraId="42508669" w14:textId="77777777" w:rsidR="007C53AB" w:rsidRPr="007C53AB" w:rsidRDefault="007C53AB" w:rsidP="007C53AB">
            <w:pPr>
              <w:suppressAutoHyphens/>
              <w:jc w:val="center"/>
              <w:rPr>
                <w:rFonts w:ascii="Times New Roman" w:eastAsia="Times New Roman" w:hAnsi="Times New Roman" w:cs="Times New Roman"/>
                <w:bCs/>
                <w:sz w:val="24"/>
                <w:szCs w:val="24"/>
                <w:lang w:eastAsia="ru-RU"/>
              </w:rPr>
            </w:pPr>
            <w:r w:rsidRPr="007C53AB">
              <w:rPr>
                <w:rFonts w:ascii="Times New Roman" w:eastAsia="Times New Roman" w:hAnsi="Times New Roman" w:cs="Times New Roman"/>
                <w:bCs/>
                <w:sz w:val="24"/>
                <w:szCs w:val="24"/>
                <w:lang w:eastAsia="ru-RU"/>
              </w:rPr>
              <w:t>1</w:t>
            </w:r>
          </w:p>
        </w:tc>
        <w:tc>
          <w:tcPr>
            <w:tcW w:w="2409" w:type="dxa"/>
            <w:vMerge/>
          </w:tcPr>
          <w:p w14:paraId="26413CA4" w14:textId="77777777" w:rsidR="007C53AB" w:rsidRPr="007C53AB" w:rsidRDefault="007C53AB" w:rsidP="007C53AB">
            <w:pPr>
              <w:suppressAutoHyphens/>
              <w:jc w:val="both"/>
              <w:rPr>
                <w:rFonts w:ascii="Times New Roman" w:eastAsia="Times New Roman" w:hAnsi="Times New Roman" w:cs="Times New Roman"/>
                <w:b/>
                <w:bCs/>
                <w:sz w:val="24"/>
                <w:szCs w:val="24"/>
                <w:lang w:eastAsia="ru-RU"/>
              </w:rPr>
            </w:pPr>
          </w:p>
        </w:tc>
      </w:tr>
      <w:tr w:rsidR="007C53AB" w:rsidRPr="007C53AB" w14:paraId="4FF6B080" w14:textId="77777777" w:rsidTr="006158BE">
        <w:tc>
          <w:tcPr>
            <w:tcW w:w="2949" w:type="dxa"/>
            <w:vMerge/>
          </w:tcPr>
          <w:p w14:paraId="7C537072" w14:textId="77777777" w:rsidR="007C53AB" w:rsidRPr="007C53AB" w:rsidRDefault="007C53AB" w:rsidP="007C53AB">
            <w:pPr>
              <w:suppressAutoHyphens/>
              <w:jc w:val="both"/>
              <w:rPr>
                <w:rFonts w:ascii="Times New Roman" w:eastAsia="Calibri" w:hAnsi="Times New Roman" w:cs="Times New Roman"/>
                <w:b/>
                <w:bCs/>
                <w:sz w:val="24"/>
                <w:szCs w:val="24"/>
              </w:rPr>
            </w:pPr>
          </w:p>
        </w:tc>
        <w:tc>
          <w:tcPr>
            <w:tcW w:w="6685" w:type="dxa"/>
            <w:gridSpan w:val="2"/>
          </w:tcPr>
          <w:p w14:paraId="280DBBA7" w14:textId="77777777" w:rsidR="007C53AB" w:rsidRPr="007C53AB" w:rsidRDefault="007C53AB" w:rsidP="007C53AB">
            <w:pPr>
              <w:rPr>
                <w:rFonts w:ascii="Times New Roman" w:eastAsia="Times New Roman" w:hAnsi="Times New Roman" w:cs="Times New Roman"/>
                <w:b/>
                <w:bCs/>
                <w:sz w:val="24"/>
                <w:szCs w:val="24"/>
                <w:lang w:eastAsia="ru-RU"/>
              </w:rPr>
            </w:pPr>
            <w:r w:rsidRPr="007C53AB">
              <w:rPr>
                <w:rFonts w:ascii="Times New Roman" w:hAnsi="Times New Roman"/>
                <w:b/>
                <w:bCs/>
                <w:sz w:val="24"/>
                <w:szCs w:val="24"/>
              </w:rPr>
              <w:t xml:space="preserve">2.  </w:t>
            </w:r>
            <w:r w:rsidRPr="007C53AB">
              <w:rPr>
                <w:rFonts w:ascii="Times New Roman" w:hAnsi="Times New Roman"/>
                <w:sz w:val="24"/>
                <w:szCs w:val="24"/>
              </w:rPr>
              <w:t>Технический рисунок</w:t>
            </w:r>
          </w:p>
        </w:tc>
        <w:tc>
          <w:tcPr>
            <w:tcW w:w="2694" w:type="dxa"/>
          </w:tcPr>
          <w:p w14:paraId="31E4C16C" w14:textId="77777777" w:rsidR="007C53AB" w:rsidRPr="007C53AB" w:rsidRDefault="007C53AB" w:rsidP="007C53AB">
            <w:pPr>
              <w:suppressAutoHyphens/>
              <w:jc w:val="center"/>
              <w:rPr>
                <w:rFonts w:ascii="Times New Roman" w:eastAsia="Times New Roman" w:hAnsi="Times New Roman" w:cs="Times New Roman"/>
                <w:bCs/>
                <w:sz w:val="24"/>
                <w:szCs w:val="24"/>
                <w:lang w:eastAsia="ru-RU"/>
              </w:rPr>
            </w:pPr>
            <w:r w:rsidRPr="007C53AB">
              <w:rPr>
                <w:rFonts w:ascii="Times New Roman" w:eastAsia="Times New Roman" w:hAnsi="Times New Roman" w:cs="Times New Roman"/>
                <w:bCs/>
                <w:sz w:val="24"/>
                <w:szCs w:val="24"/>
                <w:lang w:eastAsia="ru-RU"/>
              </w:rPr>
              <w:t>1</w:t>
            </w:r>
          </w:p>
        </w:tc>
        <w:tc>
          <w:tcPr>
            <w:tcW w:w="2409" w:type="dxa"/>
            <w:vMerge/>
          </w:tcPr>
          <w:p w14:paraId="2FDD1837" w14:textId="77777777" w:rsidR="007C53AB" w:rsidRPr="007C53AB" w:rsidRDefault="007C53AB" w:rsidP="007C53AB">
            <w:pPr>
              <w:suppressAutoHyphens/>
              <w:jc w:val="both"/>
              <w:rPr>
                <w:rFonts w:ascii="Times New Roman" w:eastAsia="Times New Roman" w:hAnsi="Times New Roman" w:cs="Times New Roman"/>
                <w:b/>
                <w:bCs/>
                <w:sz w:val="24"/>
                <w:szCs w:val="24"/>
                <w:lang w:eastAsia="ru-RU"/>
              </w:rPr>
            </w:pPr>
          </w:p>
        </w:tc>
      </w:tr>
      <w:tr w:rsidR="007C53AB" w:rsidRPr="007C53AB" w14:paraId="01411359" w14:textId="77777777" w:rsidTr="006158BE">
        <w:tc>
          <w:tcPr>
            <w:tcW w:w="2949" w:type="dxa"/>
            <w:vMerge/>
          </w:tcPr>
          <w:p w14:paraId="45DDF305" w14:textId="77777777" w:rsidR="007C53AB" w:rsidRPr="007C53AB" w:rsidRDefault="007C53AB" w:rsidP="007C53AB">
            <w:pPr>
              <w:suppressAutoHyphens/>
              <w:jc w:val="both"/>
              <w:rPr>
                <w:rFonts w:ascii="Times New Roman" w:eastAsia="Calibri" w:hAnsi="Times New Roman" w:cs="Times New Roman"/>
                <w:b/>
                <w:bCs/>
                <w:sz w:val="24"/>
                <w:szCs w:val="24"/>
              </w:rPr>
            </w:pPr>
          </w:p>
        </w:tc>
        <w:tc>
          <w:tcPr>
            <w:tcW w:w="6685" w:type="dxa"/>
            <w:gridSpan w:val="2"/>
            <w:vAlign w:val="bottom"/>
          </w:tcPr>
          <w:p w14:paraId="6EC0DC75" w14:textId="77777777" w:rsidR="007C53AB" w:rsidRPr="007C53AB" w:rsidRDefault="007C53AB" w:rsidP="007C53AB">
            <w:pPr>
              <w:rPr>
                <w:rFonts w:ascii="Times New Roman" w:eastAsia="Times New Roman" w:hAnsi="Times New Roman" w:cs="Times New Roman"/>
                <w:b/>
                <w:bCs/>
                <w:sz w:val="24"/>
                <w:szCs w:val="24"/>
                <w:lang w:eastAsia="ru-RU"/>
              </w:rPr>
            </w:pPr>
            <w:r w:rsidRPr="007C53AB">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77D665F1" w14:textId="77777777" w:rsidR="007C53AB" w:rsidRPr="007C53AB" w:rsidRDefault="007C53AB" w:rsidP="007C53AB">
            <w:pPr>
              <w:suppressAutoHyphens/>
              <w:jc w:val="center"/>
              <w:rPr>
                <w:rFonts w:ascii="Times New Roman" w:eastAsia="Times New Roman" w:hAnsi="Times New Roman" w:cs="Times New Roman"/>
                <w:b/>
                <w:bCs/>
                <w:sz w:val="24"/>
                <w:szCs w:val="24"/>
                <w:lang w:eastAsia="ru-RU"/>
              </w:rPr>
            </w:pPr>
            <w:r w:rsidRPr="007C53AB">
              <w:rPr>
                <w:rFonts w:ascii="Times New Roman" w:eastAsia="Times New Roman" w:hAnsi="Times New Roman" w:cs="Times New Roman"/>
                <w:b/>
                <w:bCs/>
                <w:sz w:val="24"/>
                <w:szCs w:val="24"/>
                <w:lang w:eastAsia="ru-RU"/>
              </w:rPr>
              <w:t>2</w:t>
            </w:r>
          </w:p>
        </w:tc>
        <w:tc>
          <w:tcPr>
            <w:tcW w:w="2409" w:type="dxa"/>
            <w:vMerge/>
          </w:tcPr>
          <w:p w14:paraId="7711CF0D" w14:textId="77777777" w:rsidR="007C53AB" w:rsidRPr="007C53AB" w:rsidRDefault="007C53AB" w:rsidP="007C53AB">
            <w:pPr>
              <w:suppressAutoHyphens/>
              <w:jc w:val="both"/>
              <w:rPr>
                <w:rFonts w:ascii="Times New Roman" w:eastAsia="Times New Roman" w:hAnsi="Times New Roman" w:cs="Times New Roman"/>
                <w:b/>
                <w:bCs/>
                <w:sz w:val="24"/>
                <w:szCs w:val="24"/>
                <w:lang w:eastAsia="ru-RU"/>
              </w:rPr>
            </w:pPr>
          </w:p>
        </w:tc>
      </w:tr>
      <w:tr w:rsidR="007C53AB" w:rsidRPr="007C53AB" w14:paraId="1E416D43" w14:textId="77777777" w:rsidTr="006158BE">
        <w:tc>
          <w:tcPr>
            <w:tcW w:w="2949" w:type="dxa"/>
            <w:vMerge/>
          </w:tcPr>
          <w:p w14:paraId="388FE6EB" w14:textId="77777777" w:rsidR="007C53AB" w:rsidRPr="007C53AB" w:rsidRDefault="007C53AB" w:rsidP="007C53AB">
            <w:pPr>
              <w:suppressAutoHyphens/>
              <w:jc w:val="both"/>
              <w:rPr>
                <w:rFonts w:ascii="Times New Roman" w:eastAsia="Calibri" w:hAnsi="Times New Roman" w:cs="Times New Roman"/>
                <w:b/>
                <w:bCs/>
                <w:sz w:val="24"/>
                <w:szCs w:val="24"/>
              </w:rPr>
            </w:pPr>
          </w:p>
        </w:tc>
        <w:tc>
          <w:tcPr>
            <w:tcW w:w="6685" w:type="dxa"/>
            <w:gridSpan w:val="2"/>
            <w:vAlign w:val="bottom"/>
          </w:tcPr>
          <w:p w14:paraId="039A97F2" w14:textId="77777777" w:rsidR="007C53AB" w:rsidRPr="007C53AB" w:rsidRDefault="007C53AB" w:rsidP="007C53AB">
            <w:pPr>
              <w:rPr>
                <w:rFonts w:ascii="Times New Roman" w:eastAsia="Times New Roman" w:hAnsi="Times New Roman" w:cs="Times New Roman"/>
                <w:b/>
                <w:bCs/>
                <w:sz w:val="24"/>
                <w:szCs w:val="24"/>
                <w:lang w:eastAsia="ru-RU"/>
              </w:rPr>
            </w:pPr>
            <w:r w:rsidRPr="007C53AB">
              <w:rPr>
                <w:rFonts w:ascii="Times New Roman" w:hAnsi="Times New Roman"/>
                <w:sz w:val="24"/>
                <w:szCs w:val="24"/>
              </w:rPr>
              <w:t xml:space="preserve">Графическая работа: выполнение эскиза и технического рисунка </w:t>
            </w:r>
            <w:r w:rsidRPr="007C53AB">
              <w:rPr>
                <w:rFonts w:ascii="Times New Roman" w:hAnsi="Times New Roman"/>
                <w:b/>
                <w:iCs/>
                <w:sz w:val="24"/>
                <w:szCs w:val="24"/>
              </w:rPr>
              <w:t xml:space="preserve"> </w:t>
            </w:r>
            <w:r w:rsidRPr="007C53AB">
              <w:rPr>
                <w:rFonts w:ascii="Times New Roman" w:hAnsi="Times New Roman"/>
                <w:iCs/>
                <w:sz w:val="24"/>
                <w:szCs w:val="24"/>
              </w:rPr>
              <w:t>(практическая подготовка)</w:t>
            </w:r>
          </w:p>
        </w:tc>
        <w:tc>
          <w:tcPr>
            <w:tcW w:w="2694" w:type="dxa"/>
          </w:tcPr>
          <w:p w14:paraId="5CC3E44C" w14:textId="77777777" w:rsidR="007C53AB" w:rsidRPr="007C53AB" w:rsidRDefault="007C53AB" w:rsidP="007C53AB">
            <w:pPr>
              <w:suppressAutoHyphens/>
              <w:jc w:val="center"/>
              <w:rPr>
                <w:rFonts w:ascii="Times New Roman" w:eastAsia="Times New Roman" w:hAnsi="Times New Roman" w:cs="Times New Roman"/>
                <w:bCs/>
                <w:sz w:val="24"/>
                <w:szCs w:val="24"/>
                <w:lang w:eastAsia="ru-RU"/>
              </w:rPr>
            </w:pPr>
            <w:r w:rsidRPr="007C53AB">
              <w:rPr>
                <w:rFonts w:ascii="Times New Roman" w:eastAsia="Times New Roman" w:hAnsi="Times New Roman" w:cs="Times New Roman"/>
                <w:bCs/>
                <w:sz w:val="24"/>
                <w:szCs w:val="24"/>
                <w:lang w:eastAsia="ru-RU"/>
              </w:rPr>
              <w:t>2</w:t>
            </w:r>
          </w:p>
        </w:tc>
        <w:tc>
          <w:tcPr>
            <w:tcW w:w="2409" w:type="dxa"/>
            <w:vMerge/>
          </w:tcPr>
          <w:p w14:paraId="621A1917" w14:textId="77777777" w:rsidR="007C53AB" w:rsidRPr="007C53AB" w:rsidRDefault="007C53AB" w:rsidP="007C53AB">
            <w:pPr>
              <w:suppressAutoHyphens/>
              <w:jc w:val="both"/>
              <w:rPr>
                <w:rFonts w:ascii="Times New Roman" w:eastAsia="Times New Roman" w:hAnsi="Times New Roman" w:cs="Times New Roman"/>
                <w:b/>
                <w:bCs/>
                <w:sz w:val="24"/>
                <w:szCs w:val="24"/>
                <w:lang w:eastAsia="ru-RU"/>
              </w:rPr>
            </w:pPr>
          </w:p>
        </w:tc>
      </w:tr>
      <w:tr w:rsidR="007C53AB" w:rsidRPr="007C53AB" w14:paraId="2D8FBC3B" w14:textId="77777777" w:rsidTr="006158BE">
        <w:tc>
          <w:tcPr>
            <w:tcW w:w="2949" w:type="dxa"/>
            <w:vMerge/>
          </w:tcPr>
          <w:p w14:paraId="4F095804" w14:textId="77777777" w:rsidR="007C53AB" w:rsidRPr="007C53AB" w:rsidRDefault="007C53AB" w:rsidP="007C53AB">
            <w:pPr>
              <w:suppressAutoHyphens/>
              <w:jc w:val="both"/>
              <w:rPr>
                <w:rFonts w:ascii="Times New Roman" w:eastAsia="Calibri" w:hAnsi="Times New Roman" w:cs="Times New Roman"/>
                <w:b/>
                <w:bCs/>
                <w:sz w:val="24"/>
                <w:szCs w:val="24"/>
              </w:rPr>
            </w:pPr>
          </w:p>
        </w:tc>
        <w:tc>
          <w:tcPr>
            <w:tcW w:w="6685" w:type="dxa"/>
            <w:gridSpan w:val="2"/>
            <w:vAlign w:val="bottom"/>
          </w:tcPr>
          <w:p w14:paraId="34825F88" w14:textId="77777777" w:rsidR="007C53AB" w:rsidRPr="007C53AB" w:rsidRDefault="007C53AB" w:rsidP="007C53AB">
            <w:pPr>
              <w:rPr>
                <w:rFonts w:ascii="Times New Roman" w:eastAsia="Times New Roman" w:hAnsi="Times New Roman" w:cs="Times New Roman"/>
                <w:b/>
                <w:bCs/>
                <w:sz w:val="24"/>
                <w:szCs w:val="24"/>
                <w:lang w:eastAsia="ru-RU"/>
              </w:rPr>
            </w:pPr>
            <w:r w:rsidRPr="007C53AB">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tcPr>
          <w:p w14:paraId="0897A23A" w14:textId="77777777" w:rsidR="007C53AB" w:rsidRPr="007C53AB" w:rsidRDefault="007C53AB" w:rsidP="007C53AB">
            <w:pPr>
              <w:suppressAutoHyphens/>
              <w:jc w:val="center"/>
              <w:rPr>
                <w:rFonts w:ascii="Times New Roman" w:eastAsia="Times New Roman" w:hAnsi="Times New Roman" w:cs="Times New Roman"/>
                <w:bCs/>
                <w:sz w:val="24"/>
                <w:szCs w:val="24"/>
                <w:lang w:eastAsia="ru-RU"/>
              </w:rPr>
            </w:pPr>
            <w:r w:rsidRPr="007C53AB">
              <w:rPr>
                <w:rFonts w:ascii="Times New Roman" w:eastAsia="Times New Roman" w:hAnsi="Times New Roman" w:cs="Times New Roman"/>
                <w:bCs/>
                <w:sz w:val="24"/>
                <w:szCs w:val="24"/>
                <w:lang w:eastAsia="ru-RU"/>
              </w:rPr>
              <w:t>-</w:t>
            </w:r>
          </w:p>
        </w:tc>
        <w:tc>
          <w:tcPr>
            <w:tcW w:w="2409" w:type="dxa"/>
            <w:vMerge/>
          </w:tcPr>
          <w:p w14:paraId="3C3738ED" w14:textId="77777777" w:rsidR="007C53AB" w:rsidRPr="007C53AB" w:rsidRDefault="007C53AB" w:rsidP="007C53AB">
            <w:pPr>
              <w:suppressAutoHyphens/>
              <w:jc w:val="both"/>
              <w:rPr>
                <w:rFonts w:ascii="Times New Roman" w:eastAsia="Times New Roman" w:hAnsi="Times New Roman" w:cs="Times New Roman"/>
                <w:b/>
                <w:bCs/>
                <w:sz w:val="24"/>
                <w:szCs w:val="24"/>
                <w:lang w:eastAsia="ru-RU"/>
              </w:rPr>
            </w:pPr>
          </w:p>
        </w:tc>
      </w:tr>
      <w:tr w:rsidR="007C53AB" w:rsidRPr="007C53AB" w14:paraId="5DF80239" w14:textId="77777777" w:rsidTr="006158BE">
        <w:tc>
          <w:tcPr>
            <w:tcW w:w="2949" w:type="dxa"/>
            <w:vMerge w:val="restart"/>
          </w:tcPr>
          <w:p w14:paraId="7E34FEFE" w14:textId="77777777" w:rsidR="007C53AB" w:rsidRPr="007C53AB" w:rsidRDefault="007C53AB" w:rsidP="007C53AB">
            <w:pPr>
              <w:suppressAutoHyphens/>
              <w:jc w:val="both"/>
              <w:rPr>
                <w:rFonts w:ascii="Times New Roman" w:eastAsia="Calibri" w:hAnsi="Times New Roman" w:cs="Times New Roman"/>
                <w:b/>
                <w:bCs/>
                <w:sz w:val="24"/>
                <w:szCs w:val="24"/>
              </w:rPr>
            </w:pPr>
            <w:r w:rsidRPr="007C53AB">
              <w:rPr>
                <w:rFonts w:ascii="Times New Roman" w:eastAsia="Calibri" w:hAnsi="Times New Roman" w:cs="Times New Roman"/>
                <w:b/>
                <w:bCs/>
                <w:sz w:val="24"/>
                <w:szCs w:val="24"/>
              </w:rPr>
              <w:t xml:space="preserve">Тема 1.6 </w:t>
            </w:r>
            <w:r w:rsidRPr="007C53AB">
              <w:rPr>
                <w:rFonts w:ascii="Times New Roman" w:hAnsi="Times New Roman"/>
                <w:b/>
                <w:bCs/>
                <w:color w:val="000000"/>
                <w:sz w:val="24"/>
                <w:szCs w:val="24"/>
              </w:rPr>
              <w:t xml:space="preserve">Правила выполнения </w:t>
            </w:r>
            <w:r w:rsidRPr="007C53AB">
              <w:rPr>
                <w:rFonts w:ascii="Times New Roman" w:hAnsi="Times New Roman"/>
                <w:bCs/>
                <w:color w:val="000000"/>
                <w:sz w:val="24"/>
                <w:szCs w:val="24"/>
              </w:rPr>
              <w:t>чертежей некоторых деталей и их соединений</w:t>
            </w:r>
          </w:p>
        </w:tc>
        <w:tc>
          <w:tcPr>
            <w:tcW w:w="6685" w:type="dxa"/>
            <w:gridSpan w:val="2"/>
          </w:tcPr>
          <w:p w14:paraId="52275520" w14:textId="77777777" w:rsidR="007C53AB" w:rsidRPr="007C53AB" w:rsidRDefault="007C53AB" w:rsidP="007C53AB">
            <w:pPr>
              <w:rPr>
                <w:rFonts w:ascii="Times New Roman" w:eastAsia="Times New Roman" w:hAnsi="Times New Roman" w:cs="Times New Roman"/>
                <w:b/>
                <w:bCs/>
                <w:sz w:val="24"/>
                <w:szCs w:val="24"/>
                <w:lang w:eastAsia="ru-RU"/>
              </w:rPr>
            </w:pPr>
            <w:r w:rsidRPr="007C53AB">
              <w:rPr>
                <w:rFonts w:ascii="Times New Roman" w:eastAsia="Times New Roman" w:hAnsi="Times New Roman" w:cs="Times New Roman"/>
                <w:b/>
                <w:bCs/>
                <w:sz w:val="24"/>
                <w:szCs w:val="24"/>
                <w:lang w:eastAsia="ru-RU"/>
              </w:rPr>
              <w:t>Содержание</w:t>
            </w:r>
          </w:p>
        </w:tc>
        <w:tc>
          <w:tcPr>
            <w:tcW w:w="2694" w:type="dxa"/>
          </w:tcPr>
          <w:p w14:paraId="49F99A65" w14:textId="77777777" w:rsidR="007C53AB" w:rsidRPr="007C53AB" w:rsidRDefault="007C53AB" w:rsidP="007C53AB">
            <w:pPr>
              <w:suppressAutoHyphens/>
              <w:jc w:val="center"/>
              <w:rPr>
                <w:rFonts w:ascii="Times New Roman" w:eastAsia="Times New Roman" w:hAnsi="Times New Roman" w:cs="Times New Roman"/>
                <w:b/>
                <w:bCs/>
                <w:sz w:val="24"/>
                <w:szCs w:val="24"/>
                <w:lang w:eastAsia="ru-RU"/>
              </w:rPr>
            </w:pPr>
            <w:r w:rsidRPr="007C53AB">
              <w:rPr>
                <w:rFonts w:ascii="Times New Roman" w:eastAsia="Times New Roman" w:hAnsi="Times New Roman" w:cs="Times New Roman"/>
                <w:b/>
                <w:bCs/>
                <w:sz w:val="24"/>
                <w:szCs w:val="24"/>
                <w:lang w:eastAsia="ru-RU"/>
              </w:rPr>
              <w:t>7</w:t>
            </w:r>
          </w:p>
        </w:tc>
        <w:tc>
          <w:tcPr>
            <w:tcW w:w="2409" w:type="dxa"/>
            <w:vMerge w:val="restart"/>
          </w:tcPr>
          <w:p w14:paraId="07A4F281" w14:textId="77777777" w:rsidR="007C53AB" w:rsidRPr="007C53AB" w:rsidRDefault="007C53AB" w:rsidP="007C53AB">
            <w:pPr>
              <w:suppressAutoHyphens/>
              <w:jc w:val="both"/>
              <w:rPr>
                <w:rFonts w:ascii="Times New Roman" w:eastAsia="Times New Roman" w:hAnsi="Times New Roman" w:cs="Times New Roman"/>
                <w:b/>
                <w:bCs/>
                <w:sz w:val="24"/>
                <w:szCs w:val="24"/>
                <w:lang w:eastAsia="ru-RU"/>
              </w:rPr>
            </w:pPr>
            <w:r w:rsidRPr="007C53AB">
              <w:rPr>
                <w:rFonts w:ascii="Times New Roman" w:eastAsia="Calibri" w:hAnsi="Times New Roman" w:cs="Times New Roman"/>
                <w:sz w:val="24"/>
                <w:szCs w:val="24"/>
              </w:rPr>
              <w:t>ОК 01, ОК 02, ОК 05, ОК 07, ОК09, ПК 1.1</w:t>
            </w:r>
          </w:p>
        </w:tc>
      </w:tr>
      <w:tr w:rsidR="007C53AB" w:rsidRPr="007C53AB" w14:paraId="34B09BCA" w14:textId="77777777" w:rsidTr="006158BE">
        <w:tc>
          <w:tcPr>
            <w:tcW w:w="2949" w:type="dxa"/>
            <w:vMerge/>
          </w:tcPr>
          <w:p w14:paraId="0E7A29DD" w14:textId="77777777" w:rsidR="007C53AB" w:rsidRPr="007C53AB" w:rsidRDefault="007C53AB" w:rsidP="007C53AB">
            <w:pPr>
              <w:suppressAutoHyphens/>
              <w:jc w:val="both"/>
              <w:rPr>
                <w:rFonts w:ascii="Times New Roman" w:eastAsia="Calibri" w:hAnsi="Times New Roman" w:cs="Times New Roman"/>
                <w:b/>
                <w:bCs/>
                <w:sz w:val="24"/>
                <w:szCs w:val="24"/>
              </w:rPr>
            </w:pPr>
          </w:p>
        </w:tc>
        <w:tc>
          <w:tcPr>
            <w:tcW w:w="6685" w:type="dxa"/>
            <w:gridSpan w:val="2"/>
          </w:tcPr>
          <w:p w14:paraId="7FA4BF00" w14:textId="77777777" w:rsidR="007C53AB" w:rsidRPr="007C53AB" w:rsidRDefault="007C53AB" w:rsidP="007C53AB">
            <w:pPr>
              <w:rPr>
                <w:rFonts w:ascii="Times New Roman" w:eastAsia="Times New Roman" w:hAnsi="Times New Roman" w:cs="Times New Roman"/>
                <w:b/>
                <w:bCs/>
                <w:sz w:val="24"/>
                <w:szCs w:val="24"/>
                <w:lang w:eastAsia="ru-RU"/>
              </w:rPr>
            </w:pPr>
            <w:r w:rsidRPr="007C53AB">
              <w:rPr>
                <w:rFonts w:ascii="Times New Roman" w:hAnsi="Times New Roman"/>
                <w:b/>
                <w:color w:val="000000"/>
                <w:sz w:val="24"/>
                <w:szCs w:val="24"/>
              </w:rPr>
              <w:t>1.</w:t>
            </w:r>
            <w:r w:rsidRPr="007C53AB">
              <w:rPr>
                <w:rFonts w:ascii="Times New Roman" w:hAnsi="Times New Roman"/>
                <w:color w:val="000000"/>
                <w:sz w:val="24"/>
                <w:szCs w:val="24"/>
                <w:shd w:val="clear" w:color="auto" w:fill="FFFFFF"/>
              </w:rPr>
              <w:t xml:space="preserve"> Резьбы: Классификация резьбы, назначение, основные параметры и элементы резьбы. Изображение на чертежах</w:t>
            </w:r>
          </w:p>
        </w:tc>
        <w:tc>
          <w:tcPr>
            <w:tcW w:w="2694" w:type="dxa"/>
          </w:tcPr>
          <w:p w14:paraId="6E405A49" w14:textId="77777777" w:rsidR="007C53AB" w:rsidRPr="007C53AB" w:rsidRDefault="007C53AB" w:rsidP="007C53AB">
            <w:pPr>
              <w:suppressAutoHyphens/>
              <w:jc w:val="center"/>
              <w:rPr>
                <w:rFonts w:ascii="Times New Roman" w:eastAsia="Times New Roman" w:hAnsi="Times New Roman" w:cs="Times New Roman"/>
                <w:bCs/>
                <w:sz w:val="24"/>
                <w:szCs w:val="24"/>
                <w:lang w:eastAsia="ru-RU"/>
              </w:rPr>
            </w:pPr>
            <w:r w:rsidRPr="007C53AB">
              <w:rPr>
                <w:rFonts w:ascii="Times New Roman" w:eastAsia="Times New Roman" w:hAnsi="Times New Roman" w:cs="Times New Roman"/>
                <w:bCs/>
                <w:sz w:val="24"/>
                <w:szCs w:val="24"/>
                <w:lang w:eastAsia="ru-RU"/>
              </w:rPr>
              <w:t>1</w:t>
            </w:r>
          </w:p>
        </w:tc>
        <w:tc>
          <w:tcPr>
            <w:tcW w:w="2409" w:type="dxa"/>
            <w:vMerge/>
          </w:tcPr>
          <w:p w14:paraId="35D482F4" w14:textId="77777777" w:rsidR="007C53AB" w:rsidRPr="007C53AB" w:rsidRDefault="007C53AB" w:rsidP="007C53AB">
            <w:pPr>
              <w:suppressAutoHyphens/>
              <w:jc w:val="both"/>
              <w:rPr>
                <w:rFonts w:ascii="Times New Roman" w:eastAsia="Times New Roman" w:hAnsi="Times New Roman" w:cs="Times New Roman"/>
                <w:b/>
                <w:bCs/>
                <w:sz w:val="24"/>
                <w:szCs w:val="24"/>
                <w:lang w:eastAsia="ru-RU"/>
              </w:rPr>
            </w:pPr>
          </w:p>
        </w:tc>
      </w:tr>
      <w:tr w:rsidR="007C53AB" w:rsidRPr="007C53AB" w14:paraId="0438A7A0" w14:textId="77777777" w:rsidTr="006158BE">
        <w:tc>
          <w:tcPr>
            <w:tcW w:w="2949" w:type="dxa"/>
            <w:vMerge/>
          </w:tcPr>
          <w:p w14:paraId="7655635B" w14:textId="77777777" w:rsidR="007C53AB" w:rsidRPr="007C53AB" w:rsidRDefault="007C53AB" w:rsidP="007C53AB">
            <w:pPr>
              <w:suppressAutoHyphens/>
              <w:jc w:val="both"/>
              <w:rPr>
                <w:rFonts w:ascii="Times New Roman" w:eastAsia="Calibri" w:hAnsi="Times New Roman" w:cs="Times New Roman"/>
                <w:b/>
                <w:bCs/>
                <w:sz w:val="24"/>
                <w:szCs w:val="24"/>
              </w:rPr>
            </w:pPr>
          </w:p>
        </w:tc>
        <w:tc>
          <w:tcPr>
            <w:tcW w:w="6685" w:type="dxa"/>
            <w:gridSpan w:val="2"/>
          </w:tcPr>
          <w:p w14:paraId="44D18522" w14:textId="77777777" w:rsidR="007C53AB" w:rsidRPr="007C53AB" w:rsidRDefault="007C53AB" w:rsidP="007C53AB">
            <w:pPr>
              <w:rPr>
                <w:rFonts w:ascii="Times New Roman" w:eastAsia="Times New Roman" w:hAnsi="Times New Roman" w:cs="Times New Roman"/>
                <w:b/>
                <w:bCs/>
                <w:sz w:val="24"/>
                <w:szCs w:val="24"/>
                <w:lang w:eastAsia="ru-RU"/>
              </w:rPr>
            </w:pPr>
            <w:r w:rsidRPr="007C53AB">
              <w:rPr>
                <w:rFonts w:ascii="Times New Roman" w:hAnsi="Times New Roman"/>
                <w:b/>
                <w:color w:val="000000"/>
                <w:sz w:val="24"/>
                <w:szCs w:val="24"/>
              </w:rPr>
              <w:t xml:space="preserve">2. </w:t>
            </w:r>
            <w:r w:rsidRPr="007C53AB">
              <w:rPr>
                <w:rFonts w:ascii="Times New Roman" w:hAnsi="Times New Roman"/>
                <w:color w:val="000000"/>
                <w:sz w:val="24"/>
                <w:szCs w:val="24"/>
              </w:rPr>
              <w:t>Крепежные изделия.</w:t>
            </w:r>
            <w:r w:rsidRPr="007C53AB">
              <w:rPr>
                <w:rFonts w:ascii="Times New Roman" w:hAnsi="Times New Roman"/>
                <w:b/>
                <w:color w:val="000000"/>
                <w:sz w:val="24"/>
                <w:szCs w:val="24"/>
              </w:rPr>
              <w:t xml:space="preserve"> </w:t>
            </w:r>
            <w:r w:rsidRPr="007C53AB">
              <w:rPr>
                <w:rFonts w:ascii="Times New Roman" w:hAnsi="Times New Roman"/>
                <w:color w:val="000000"/>
                <w:sz w:val="24"/>
                <w:szCs w:val="24"/>
              </w:rPr>
              <w:t xml:space="preserve">Резьбовые соединения. Шпоночные и шлицевые соединения. </w:t>
            </w:r>
          </w:p>
        </w:tc>
        <w:tc>
          <w:tcPr>
            <w:tcW w:w="2694" w:type="dxa"/>
          </w:tcPr>
          <w:p w14:paraId="34ED328F" w14:textId="77777777" w:rsidR="007C53AB" w:rsidRPr="007C53AB" w:rsidRDefault="007C53AB" w:rsidP="007C53AB">
            <w:pPr>
              <w:suppressAutoHyphens/>
              <w:jc w:val="center"/>
              <w:rPr>
                <w:rFonts w:ascii="Times New Roman" w:eastAsia="Times New Roman" w:hAnsi="Times New Roman" w:cs="Times New Roman"/>
                <w:bCs/>
                <w:sz w:val="24"/>
                <w:szCs w:val="24"/>
                <w:lang w:eastAsia="ru-RU"/>
              </w:rPr>
            </w:pPr>
            <w:r w:rsidRPr="007C53AB">
              <w:rPr>
                <w:rFonts w:ascii="Times New Roman" w:eastAsia="Times New Roman" w:hAnsi="Times New Roman" w:cs="Times New Roman"/>
                <w:bCs/>
                <w:sz w:val="24"/>
                <w:szCs w:val="24"/>
                <w:lang w:eastAsia="ru-RU"/>
              </w:rPr>
              <w:t>1</w:t>
            </w:r>
          </w:p>
        </w:tc>
        <w:tc>
          <w:tcPr>
            <w:tcW w:w="2409" w:type="dxa"/>
            <w:vMerge/>
          </w:tcPr>
          <w:p w14:paraId="0AB95D30" w14:textId="77777777" w:rsidR="007C53AB" w:rsidRPr="007C53AB" w:rsidRDefault="007C53AB" w:rsidP="007C53AB">
            <w:pPr>
              <w:suppressAutoHyphens/>
              <w:jc w:val="both"/>
              <w:rPr>
                <w:rFonts w:ascii="Times New Roman" w:eastAsia="Times New Roman" w:hAnsi="Times New Roman" w:cs="Times New Roman"/>
                <w:b/>
                <w:bCs/>
                <w:sz w:val="24"/>
                <w:szCs w:val="24"/>
                <w:lang w:eastAsia="ru-RU"/>
              </w:rPr>
            </w:pPr>
          </w:p>
        </w:tc>
      </w:tr>
      <w:tr w:rsidR="007C53AB" w:rsidRPr="007C53AB" w14:paraId="430ADA92" w14:textId="77777777" w:rsidTr="006158BE">
        <w:tc>
          <w:tcPr>
            <w:tcW w:w="2949" w:type="dxa"/>
            <w:vMerge/>
          </w:tcPr>
          <w:p w14:paraId="0C83468C" w14:textId="77777777" w:rsidR="007C53AB" w:rsidRPr="007C53AB" w:rsidRDefault="007C53AB" w:rsidP="007C53AB">
            <w:pPr>
              <w:suppressAutoHyphens/>
              <w:jc w:val="both"/>
              <w:rPr>
                <w:rFonts w:ascii="Times New Roman" w:eastAsia="Calibri" w:hAnsi="Times New Roman" w:cs="Times New Roman"/>
                <w:b/>
                <w:bCs/>
                <w:sz w:val="24"/>
                <w:szCs w:val="24"/>
              </w:rPr>
            </w:pPr>
          </w:p>
        </w:tc>
        <w:tc>
          <w:tcPr>
            <w:tcW w:w="6685" w:type="dxa"/>
            <w:gridSpan w:val="2"/>
          </w:tcPr>
          <w:p w14:paraId="23361CC9" w14:textId="77777777" w:rsidR="007C53AB" w:rsidRPr="007C53AB" w:rsidRDefault="007C53AB" w:rsidP="007C53AB">
            <w:pPr>
              <w:rPr>
                <w:rFonts w:ascii="Times New Roman" w:eastAsia="Times New Roman" w:hAnsi="Times New Roman" w:cs="Times New Roman"/>
                <w:b/>
                <w:bCs/>
                <w:sz w:val="24"/>
                <w:szCs w:val="24"/>
                <w:lang w:eastAsia="ru-RU"/>
              </w:rPr>
            </w:pPr>
            <w:r w:rsidRPr="007C53AB">
              <w:rPr>
                <w:rFonts w:ascii="Times New Roman" w:hAnsi="Times New Roman"/>
                <w:b/>
                <w:color w:val="000000"/>
                <w:sz w:val="24"/>
                <w:szCs w:val="24"/>
              </w:rPr>
              <w:t xml:space="preserve">3. </w:t>
            </w:r>
            <w:r w:rsidRPr="007C53AB">
              <w:rPr>
                <w:rFonts w:ascii="Times New Roman" w:hAnsi="Times New Roman"/>
                <w:color w:val="000000"/>
                <w:sz w:val="24"/>
                <w:szCs w:val="24"/>
              </w:rPr>
              <w:t>Неразъемные соединения. Соединения сварные. Соединения клепаные. Соединения пайкой, склеиванием</w:t>
            </w:r>
          </w:p>
        </w:tc>
        <w:tc>
          <w:tcPr>
            <w:tcW w:w="2694" w:type="dxa"/>
          </w:tcPr>
          <w:p w14:paraId="6DFB2023" w14:textId="77777777" w:rsidR="007C53AB" w:rsidRPr="007C53AB" w:rsidRDefault="007C53AB" w:rsidP="007C53AB">
            <w:pPr>
              <w:suppressAutoHyphens/>
              <w:jc w:val="center"/>
              <w:rPr>
                <w:rFonts w:ascii="Times New Roman" w:eastAsia="Times New Roman" w:hAnsi="Times New Roman" w:cs="Times New Roman"/>
                <w:bCs/>
                <w:sz w:val="24"/>
                <w:szCs w:val="24"/>
                <w:lang w:eastAsia="ru-RU"/>
              </w:rPr>
            </w:pPr>
            <w:r w:rsidRPr="007C53AB">
              <w:rPr>
                <w:rFonts w:ascii="Times New Roman" w:eastAsia="Times New Roman" w:hAnsi="Times New Roman" w:cs="Times New Roman"/>
                <w:bCs/>
                <w:sz w:val="24"/>
                <w:szCs w:val="24"/>
                <w:lang w:eastAsia="ru-RU"/>
              </w:rPr>
              <w:t>1</w:t>
            </w:r>
          </w:p>
        </w:tc>
        <w:tc>
          <w:tcPr>
            <w:tcW w:w="2409" w:type="dxa"/>
            <w:vMerge/>
          </w:tcPr>
          <w:p w14:paraId="560CC5BD" w14:textId="77777777" w:rsidR="007C53AB" w:rsidRPr="007C53AB" w:rsidRDefault="007C53AB" w:rsidP="007C53AB">
            <w:pPr>
              <w:suppressAutoHyphens/>
              <w:jc w:val="both"/>
              <w:rPr>
                <w:rFonts w:ascii="Times New Roman" w:eastAsia="Times New Roman" w:hAnsi="Times New Roman" w:cs="Times New Roman"/>
                <w:b/>
                <w:bCs/>
                <w:sz w:val="24"/>
                <w:szCs w:val="24"/>
                <w:lang w:eastAsia="ru-RU"/>
              </w:rPr>
            </w:pPr>
          </w:p>
        </w:tc>
      </w:tr>
      <w:tr w:rsidR="007C53AB" w:rsidRPr="007C53AB" w14:paraId="5974CC34" w14:textId="77777777" w:rsidTr="006158BE">
        <w:tc>
          <w:tcPr>
            <w:tcW w:w="2949" w:type="dxa"/>
            <w:vMerge/>
          </w:tcPr>
          <w:p w14:paraId="126FF6FF" w14:textId="77777777" w:rsidR="007C53AB" w:rsidRPr="007C53AB" w:rsidRDefault="007C53AB" w:rsidP="007C53AB">
            <w:pPr>
              <w:suppressAutoHyphens/>
              <w:jc w:val="both"/>
              <w:rPr>
                <w:rFonts w:ascii="Times New Roman" w:eastAsia="Calibri" w:hAnsi="Times New Roman" w:cs="Times New Roman"/>
                <w:b/>
                <w:bCs/>
                <w:sz w:val="24"/>
                <w:szCs w:val="24"/>
              </w:rPr>
            </w:pPr>
          </w:p>
        </w:tc>
        <w:tc>
          <w:tcPr>
            <w:tcW w:w="6685" w:type="dxa"/>
            <w:gridSpan w:val="2"/>
            <w:vAlign w:val="bottom"/>
          </w:tcPr>
          <w:p w14:paraId="6C6353F3" w14:textId="77777777" w:rsidR="007C53AB" w:rsidRPr="007C53AB" w:rsidRDefault="007C53AB" w:rsidP="007C53AB">
            <w:pPr>
              <w:rPr>
                <w:rFonts w:ascii="Times New Roman" w:eastAsia="Times New Roman" w:hAnsi="Times New Roman" w:cs="Times New Roman"/>
                <w:b/>
                <w:bCs/>
                <w:sz w:val="24"/>
                <w:szCs w:val="24"/>
                <w:lang w:eastAsia="ru-RU"/>
              </w:rPr>
            </w:pPr>
            <w:r w:rsidRPr="007C53AB">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39987DC6" w14:textId="77777777" w:rsidR="007C53AB" w:rsidRPr="007C53AB" w:rsidRDefault="007C53AB" w:rsidP="007C53AB">
            <w:pPr>
              <w:suppressAutoHyphens/>
              <w:jc w:val="center"/>
              <w:rPr>
                <w:rFonts w:ascii="Times New Roman" w:eastAsia="Times New Roman" w:hAnsi="Times New Roman" w:cs="Times New Roman"/>
                <w:b/>
                <w:bCs/>
                <w:sz w:val="24"/>
                <w:szCs w:val="24"/>
                <w:lang w:eastAsia="ru-RU"/>
              </w:rPr>
            </w:pPr>
            <w:r w:rsidRPr="007C53AB">
              <w:rPr>
                <w:rFonts w:ascii="Times New Roman" w:eastAsia="Times New Roman" w:hAnsi="Times New Roman" w:cs="Times New Roman"/>
                <w:b/>
                <w:bCs/>
                <w:sz w:val="24"/>
                <w:szCs w:val="24"/>
                <w:lang w:eastAsia="ru-RU"/>
              </w:rPr>
              <w:t>4</w:t>
            </w:r>
          </w:p>
        </w:tc>
        <w:tc>
          <w:tcPr>
            <w:tcW w:w="2409" w:type="dxa"/>
            <w:vMerge/>
          </w:tcPr>
          <w:p w14:paraId="2A1DEF5F" w14:textId="77777777" w:rsidR="007C53AB" w:rsidRPr="007C53AB" w:rsidRDefault="007C53AB" w:rsidP="007C53AB">
            <w:pPr>
              <w:suppressAutoHyphens/>
              <w:jc w:val="both"/>
              <w:rPr>
                <w:rFonts w:ascii="Times New Roman" w:eastAsia="Times New Roman" w:hAnsi="Times New Roman" w:cs="Times New Roman"/>
                <w:b/>
                <w:bCs/>
                <w:sz w:val="24"/>
                <w:szCs w:val="24"/>
                <w:lang w:eastAsia="ru-RU"/>
              </w:rPr>
            </w:pPr>
          </w:p>
        </w:tc>
      </w:tr>
      <w:tr w:rsidR="007C53AB" w:rsidRPr="007C53AB" w14:paraId="7BBE6ADE" w14:textId="77777777" w:rsidTr="006158BE">
        <w:tc>
          <w:tcPr>
            <w:tcW w:w="2949" w:type="dxa"/>
            <w:vMerge/>
          </w:tcPr>
          <w:p w14:paraId="70CAC5AC" w14:textId="77777777" w:rsidR="007C53AB" w:rsidRPr="007C53AB" w:rsidRDefault="007C53AB" w:rsidP="007C53AB">
            <w:pPr>
              <w:suppressAutoHyphens/>
              <w:jc w:val="both"/>
              <w:rPr>
                <w:rFonts w:ascii="Times New Roman" w:eastAsia="Calibri" w:hAnsi="Times New Roman" w:cs="Times New Roman"/>
                <w:b/>
                <w:bCs/>
                <w:sz w:val="24"/>
                <w:szCs w:val="24"/>
              </w:rPr>
            </w:pPr>
          </w:p>
        </w:tc>
        <w:tc>
          <w:tcPr>
            <w:tcW w:w="6685" w:type="dxa"/>
            <w:gridSpan w:val="2"/>
          </w:tcPr>
          <w:p w14:paraId="2E0E4F12" w14:textId="77777777" w:rsidR="007C53AB" w:rsidRPr="007C53AB" w:rsidRDefault="007C53AB" w:rsidP="007C53AB">
            <w:pPr>
              <w:rPr>
                <w:rFonts w:ascii="Times New Roman" w:eastAsia="Times New Roman" w:hAnsi="Times New Roman" w:cs="Times New Roman"/>
                <w:b/>
                <w:bCs/>
                <w:sz w:val="24"/>
                <w:szCs w:val="24"/>
                <w:lang w:eastAsia="ru-RU"/>
              </w:rPr>
            </w:pPr>
            <w:r w:rsidRPr="007C53AB">
              <w:rPr>
                <w:rFonts w:ascii="Times New Roman" w:hAnsi="Times New Roman"/>
                <w:sz w:val="24"/>
                <w:szCs w:val="24"/>
              </w:rPr>
              <w:t xml:space="preserve">Выполнение чертежей сварных дымовых и вентиляционных труб, безнапорных труб для воды </w:t>
            </w:r>
            <w:r w:rsidRPr="007C53AB">
              <w:rPr>
                <w:rFonts w:ascii="Times New Roman" w:hAnsi="Times New Roman"/>
                <w:b/>
                <w:iCs/>
                <w:sz w:val="24"/>
                <w:szCs w:val="24"/>
              </w:rPr>
              <w:t xml:space="preserve"> </w:t>
            </w:r>
            <w:r w:rsidRPr="007C53AB">
              <w:rPr>
                <w:rFonts w:ascii="Times New Roman" w:hAnsi="Times New Roman"/>
                <w:iCs/>
                <w:sz w:val="24"/>
                <w:szCs w:val="24"/>
              </w:rPr>
              <w:t>(практическая подготовка)</w:t>
            </w:r>
          </w:p>
        </w:tc>
        <w:tc>
          <w:tcPr>
            <w:tcW w:w="2694" w:type="dxa"/>
          </w:tcPr>
          <w:p w14:paraId="75FC3B7B" w14:textId="77777777" w:rsidR="007C53AB" w:rsidRPr="007C53AB" w:rsidRDefault="007C53AB" w:rsidP="007C53AB">
            <w:pPr>
              <w:suppressAutoHyphens/>
              <w:jc w:val="center"/>
              <w:rPr>
                <w:rFonts w:ascii="Times New Roman" w:eastAsia="Times New Roman" w:hAnsi="Times New Roman" w:cs="Times New Roman"/>
                <w:bCs/>
                <w:sz w:val="24"/>
                <w:szCs w:val="24"/>
                <w:lang w:eastAsia="ru-RU"/>
              </w:rPr>
            </w:pPr>
            <w:r w:rsidRPr="007C53AB">
              <w:rPr>
                <w:rFonts w:ascii="Times New Roman" w:eastAsia="Times New Roman" w:hAnsi="Times New Roman" w:cs="Times New Roman"/>
                <w:bCs/>
                <w:sz w:val="24"/>
                <w:szCs w:val="24"/>
                <w:lang w:eastAsia="ru-RU"/>
              </w:rPr>
              <w:t>2</w:t>
            </w:r>
          </w:p>
        </w:tc>
        <w:tc>
          <w:tcPr>
            <w:tcW w:w="2409" w:type="dxa"/>
            <w:vMerge/>
          </w:tcPr>
          <w:p w14:paraId="6882C4A2" w14:textId="77777777" w:rsidR="007C53AB" w:rsidRPr="007C53AB" w:rsidRDefault="007C53AB" w:rsidP="007C53AB">
            <w:pPr>
              <w:suppressAutoHyphens/>
              <w:jc w:val="both"/>
              <w:rPr>
                <w:rFonts w:ascii="Times New Roman" w:eastAsia="Times New Roman" w:hAnsi="Times New Roman" w:cs="Times New Roman"/>
                <w:b/>
                <w:bCs/>
                <w:sz w:val="24"/>
                <w:szCs w:val="24"/>
                <w:lang w:eastAsia="ru-RU"/>
              </w:rPr>
            </w:pPr>
          </w:p>
        </w:tc>
      </w:tr>
      <w:tr w:rsidR="007C53AB" w:rsidRPr="007C53AB" w14:paraId="70E65594" w14:textId="77777777" w:rsidTr="006158BE">
        <w:tc>
          <w:tcPr>
            <w:tcW w:w="2949" w:type="dxa"/>
            <w:vMerge/>
          </w:tcPr>
          <w:p w14:paraId="5316B5B1" w14:textId="77777777" w:rsidR="007C53AB" w:rsidRPr="007C53AB" w:rsidRDefault="007C53AB" w:rsidP="007C53AB">
            <w:pPr>
              <w:suppressAutoHyphens/>
              <w:jc w:val="both"/>
              <w:rPr>
                <w:rFonts w:ascii="Times New Roman" w:eastAsia="Calibri" w:hAnsi="Times New Roman" w:cs="Times New Roman"/>
                <w:b/>
                <w:bCs/>
                <w:sz w:val="24"/>
                <w:szCs w:val="24"/>
              </w:rPr>
            </w:pPr>
          </w:p>
        </w:tc>
        <w:tc>
          <w:tcPr>
            <w:tcW w:w="6685" w:type="dxa"/>
            <w:gridSpan w:val="2"/>
          </w:tcPr>
          <w:p w14:paraId="294528A2" w14:textId="77777777" w:rsidR="007C53AB" w:rsidRPr="007C53AB" w:rsidRDefault="007C53AB" w:rsidP="007C53AB">
            <w:pPr>
              <w:rPr>
                <w:rFonts w:ascii="Times New Roman" w:eastAsia="Times New Roman" w:hAnsi="Times New Roman" w:cs="Times New Roman"/>
                <w:b/>
                <w:bCs/>
                <w:sz w:val="24"/>
                <w:szCs w:val="24"/>
                <w:lang w:eastAsia="ru-RU"/>
              </w:rPr>
            </w:pPr>
            <w:r w:rsidRPr="007C53AB">
              <w:rPr>
                <w:rFonts w:ascii="Times New Roman" w:hAnsi="Times New Roman"/>
                <w:sz w:val="24"/>
                <w:szCs w:val="24"/>
              </w:rPr>
              <w:t xml:space="preserve">Выполнение чертежей сварных трубопроводов наружных и внутренних сетей водоснабжения и теплофикации </w:t>
            </w:r>
            <w:r w:rsidRPr="007C53AB">
              <w:rPr>
                <w:rFonts w:ascii="Times New Roman" w:hAnsi="Times New Roman"/>
                <w:b/>
                <w:iCs/>
                <w:sz w:val="24"/>
                <w:szCs w:val="24"/>
              </w:rPr>
              <w:t xml:space="preserve"> </w:t>
            </w:r>
            <w:r w:rsidRPr="007C53AB">
              <w:rPr>
                <w:rFonts w:ascii="Times New Roman" w:hAnsi="Times New Roman"/>
                <w:iCs/>
                <w:sz w:val="24"/>
                <w:szCs w:val="24"/>
              </w:rPr>
              <w:t>(практическая подготовка)</w:t>
            </w:r>
          </w:p>
        </w:tc>
        <w:tc>
          <w:tcPr>
            <w:tcW w:w="2694" w:type="dxa"/>
          </w:tcPr>
          <w:p w14:paraId="5D34A6D1" w14:textId="77777777" w:rsidR="007C53AB" w:rsidRPr="007C53AB" w:rsidRDefault="007C53AB" w:rsidP="007C53AB">
            <w:pPr>
              <w:suppressAutoHyphens/>
              <w:jc w:val="center"/>
              <w:rPr>
                <w:rFonts w:ascii="Times New Roman" w:eastAsia="Times New Roman" w:hAnsi="Times New Roman" w:cs="Times New Roman"/>
                <w:bCs/>
                <w:sz w:val="24"/>
                <w:szCs w:val="24"/>
                <w:lang w:eastAsia="ru-RU"/>
              </w:rPr>
            </w:pPr>
            <w:r w:rsidRPr="007C53AB">
              <w:rPr>
                <w:rFonts w:ascii="Times New Roman" w:eastAsia="Times New Roman" w:hAnsi="Times New Roman" w:cs="Times New Roman"/>
                <w:bCs/>
                <w:sz w:val="24"/>
                <w:szCs w:val="24"/>
                <w:lang w:eastAsia="ru-RU"/>
              </w:rPr>
              <w:t>2</w:t>
            </w:r>
          </w:p>
        </w:tc>
        <w:tc>
          <w:tcPr>
            <w:tcW w:w="2409" w:type="dxa"/>
            <w:vMerge/>
          </w:tcPr>
          <w:p w14:paraId="47F08335" w14:textId="77777777" w:rsidR="007C53AB" w:rsidRPr="007C53AB" w:rsidRDefault="007C53AB" w:rsidP="007C53AB">
            <w:pPr>
              <w:suppressAutoHyphens/>
              <w:jc w:val="both"/>
              <w:rPr>
                <w:rFonts w:ascii="Times New Roman" w:eastAsia="Times New Roman" w:hAnsi="Times New Roman" w:cs="Times New Roman"/>
                <w:b/>
                <w:bCs/>
                <w:sz w:val="24"/>
                <w:szCs w:val="24"/>
                <w:lang w:eastAsia="ru-RU"/>
              </w:rPr>
            </w:pPr>
          </w:p>
        </w:tc>
      </w:tr>
      <w:tr w:rsidR="007C53AB" w:rsidRPr="007C53AB" w14:paraId="1F95100E" w14:textId="77777777" w:rsidTr="006158BE">
        <w:tc>
          <w:tcPr>
            <w:tcW w:w="2949" w:type="dxa"/>
            <w:vMerge/>
          </w:tcPr>
          <w:p w14:paraId="4F6DF9FD" w14:textId="77777777" w:rsidR="007C53AB" w:rsidRPr="007C53AB" w:rsidRDefault="007C53AB" w:rsidP="007C53AB">
            <w:pPr>
              <w:suppressAutoHyphens/>
              <w:jc w:val="both"/>
              <w:rPr>
                <w:rFonts w:ascii="Times New Roman" w:eastAsia="Calibri" w:hAnsi="Times New Roman" w:cs="Times New Roman"/>
                <w:b/>
                <w:bCs/>
                <w:sz w:val="24"/>
                <w:szCs w:val="24"/>
              </w:rPr>
            </w:pPr>
          </w:p>
        </w:tc>
        <w:tc>
          <w:tcPr>
            <w:tcW w:w="6685" w:type="dxa"/>
            <w:gridSpan w:val="2"/>
            <w:vAlign w:val="bottom"/>
          </w:tcPr>
          <w:p w14:paraId="491C360D" w14:textId="77777777" w:rsidR="007C53AB" w:rsidRPr="007C53AB" w:rsidRDefault="007C53AB" w:rsidP="007C53AB">
            <w:pPr>
              <w:rPr>
                <w:rFonts w:ascii="Times New Roman" w:eastAsia="Times New Roman" w:hAnsi="Times New Roman" w:cs="Times New Roman"/>
                <w:b/>
                <w:bCs/>
                <w:sz w:val="24"/>
                <w:szCs w:val="24"/>
                <w:lang w:eastAsia="ru-RU"/>
              </w:rPr>
            </w:pPr>
            <w:r w:rsidRPr="007C53AB">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tcPr>
          <w:p w14:paraId="5A527414" w14:textId="77777777" w:rsidR="007C53AB" w:rsidRPr="007C53AB" w:rsidRDefault="007C53AB" w:rsidP="007C53AB">
            <w:pPr>
              <w:suppressAutoHyphens/>
              <w:jc w:val="center"/>
              <w:rPr>
                <w:rFonts w:ascii="Times New Roman" w:eastAsia="Times New Roman" w:hAnsi="Times New Roman" w:cs="Times New Roman"/>
                <w:b/>
                <w:bCs/>
                <w:sz w:val="24"/>
                <w:szCs w:val="24"/>
                <w:lang w:eastAsia="ru-RU"/>
              </w:rPr>
            </w:pPr>
            <w:r w:rsidRPr="007C53AB">
              <w:rPr>
                <w:rFonts w:ascii="Times New Roman" w:eastAsia="Times New Roman" w:hAnsi="Times New Roman" w:cs="Times New Roman"/>
                <w:b/>
                <w:bCs/>
                <w:sz w:val="24"/>
                <w:szCs w:val="24"/>
                <w:lang w:eastAsia="ru-RU"/>
              </w:rPr>
              <w:t>-</w:t>
            </w:r>
          </w:p>
        </w:tc>
        <w:tc>
          <w:tcPr>
            <w:tcW w:w="2409" w:type="dxa"/>
            <w:vMerge/>
          </w:tcPr>
          <w:p w14:paraId="283BF790" w14:textId="77777777" w:rsidR="007C53AB" w:rsidRPr="007C53AB" w:rsidRDefault="007C53AB" w:rsidP="007C53AB">
            <w:pPr>
              <w:suppressAutoHyphens/>
              <w:jc w:val="both"/>
              <w:rPr>
                <w:rFonts w:ascii="Times New Roman" w:eastAsia="Times New Roman" w:hAnsi="Times New Roman" w:cs="Times New Roman"/>
                <w:b/>
                <w:bCs/>
                <w:sz w:val="24"/>
                <w:szCs w:val="24"/>
                <w:lang w:eastAsia="ru-RU"/>
              </w:rPr>
            </w:pPr>
          </w:p>
        </w:tc>
      </w:tr>
      <w:tr w:rsidR="007C53AB" w:rsidRPr="007C53AB" w14:paraId="465C2474" w14:textId="77777777" w:rsidTr="006158BE">
        <w:tc>
          <w:tcPr>
            <w:tcW w:w="2949" w:type="dxa"/>
            <w:vMerge w:val="restart"/>
          </w:tcPr>
          <w:p w14:paraId="34959A2A" w14:textId="77777777" w:rsidR="007C53AB" w:rsidRPr="007C53AB" w:rsidRDefault="007C53AB" w:rsidP="007C53AB">
            <w:pPr>
              <w:suppressAutoHyphens/>
              <w:jc w:val="both"/>
              <w:rPr>
                <w:rFonts w:ascii="Times New Roman" w:eastAsia="Calibri" w:hAnsi="Times New Roman" w:cs="Times New Roman"/>
                <w:b/>
                <w:bCs/>
                <w:sz w:val="24"/>
                <w:szCs w:val="24"/>
              </w:rPr>
            </w:pPr>
            <w:r w:rsidRPr="007C53AB">
              <w:rPr>
                <w:rFonts w:ascii="Times New Roman" w:eastAsia="Calibri" w:hAnsi="Times New Roman" w:cs="Times New Roman"/>
                <w:b/>
                <w:bCs/>
                <w:sz w:val="24"/>
                <w:szCs w:val="24"/>
              </w:rPr>
              <w:t xml:space="preserve">Тема 1.7 </w:t>
            </w:r>
            <w:r w:rsidRPr="007C53AB">
              <w:rPr>
                <w:rFonts w:ascii="Times New Roman" w:hAnsi="Times New Roman"/>
                <w:sz w:val="24"/>
                <w:szCs w:val="24"/>
              </w:rPr>
              <w:t>Чертежи общего вида и сборочные чертежи</w:t>
            </w:r>
          </w:p>
        </w:tc>
        <w:tc>
          <w:tcPr>
            <w:tcW w:w="6685" w:type="dxa"/>
            <w:gridSpan w:val="2"/>
          </w:tcPr>
          <w:p w14:paraId="6A48161F" w14:textId="77777777" w:rsidR="007C53AB" w:rsidRPr="007C53AB" w:rsidRDefault="007C53AB" w:rsidP="007C53AB">
            <w:pPr>
              <w:rPr>
                <w:rFonts w:ascii="Times New Roman" w:eastAsia="Times New Roman" w:hAnsi="Times New Roman" w:cs="Times New Roman"/>
                <w:b/>
                <w:bCs/>
                <w:sz w:val="24"/>
                <w:szCs w:val="24"/>
                <w:lang w:eastAsia="ru-RU"/>
              </w:rPr>
            </w:pPr>
            <w:r w:rsidRPr="007C53AB">
              <w:rPr>
                <w:rFonts w:ascii="Times New Roman" w:eastAsia="Times New Roman" w:hAnsi="Times New Roman" w:cs="Times New Roman"/>
                <w:b/>
                <w:bCs/>
                <w:sz w:val="24"/>
                <w:szCs w:val="24"/>
                <w:lang w:eastAsia="ru-RU"/>
              </w:rPr>
              <w:t>Содержание</w:t>
            </w:r>
          </w:p>
        </w:tc>
        <w:tc>
          <w:tcPr>
            <w:tcW w:w="2694" w:type="dxa"/>
          </w:tcPr>
          <w:p w14:paraId="6A858D6F" w14:textId="77777777" w:rsidR="007C53AB" w:rsidRPr="007C53AB" w:rsidRDefault="007C53AB" w:rsidP="007C53AB">
            <w:pPr>
              <w:suppressAutoHyphens/>
              <w:jc w:val="center"/>
              <w:rPr>
                <w:rFonts w:ascii="Times New Roman" w:eastAsia="Times New Roman" w:hAnsi="Times New Roman" w:cs="Times New Roman"/>
                <w:b/>
                <w:bCs/>
                <w:sz w:val="24"/>
                <w:szCs w:val="24"/>
                <w:lang w:eastAsia="ru-RU"/>
              </w:rPr>
            </w:pPr>
            <w:r w:rsidRPr="007C53AB">
              <w:rPr>
                <w:rFonts w:ascii="Times New Roman" w:eastAsia="Times New Roman" w:hAnsi="Times New Roman" w:cs="Times New Roman"/>
                <w:b/>
                <w:bCs/>
                <w:sz w:val="24"/>
                <w:szCs w:val="24"/>
                <w:lang w:eastAsia="ru-RU"/>
              </w:rPr>
              <w:t>6</w:t>
            </w:r>
          </w:p>
        </w:tc>
        <w:tc>
          <w:tcPr>
            <w:tcW w:w="2409" w:type="dxa"/>
            <w:vMerge w:val="restart"/>
          </w:tcPr>
          <w:p w14:paraId="208FC3ED" w14:textId="77777777" w:rsidR="007C53AB" w:rsidRPr="007C53AB" w:rsidRDefault="007C53AB" w:rsidP="007C53AB">
            <w:pPr>
              <w:suppressAutoHyphens/>
              <w:jc w:val="both"/>
              <w:rPr>
                <w:rFonts w:ascii="Times New Roman" w:eastAsia="Times New Roman" w:hAnsi="Times New Roman" w:cs="Times New Roman"/>
                <w:b/>
                <w:bCs/>
                <w:sz w:val="24"/>
                <w:szCs w:val="24"/>
                <w:lang w:eastAsia="ru-RU"/>
              </w:rPr>
            </w:pPr>
            <w:r w:rsidRPr="007C53AB">
              <w:rPr>
                <w:rFonts w:ascii="Times New Roman" w:eastAsia="Calibri" w:hAnsi="Times New Roman" w:cs="Times New Roman"/>
                <w:sz w:val="24"/>
                <w:szCs w:val="24"/>
              </w:rPr>
              <w:t>ОК 01, ОК 02, ОК 05, ОК 07, ОК.09, ПК 1.1</w:t>
            </w:r>
          </w:p>
        </w:tc>
      </w:tr>
      <w:tr w:rsidR="007C53AB" w:rsidRPr="007C53AB" w14:paraId="6AD7B7C6" w14:textId="77777777" w:rsidTr="006158BE">
        <w:tc>
          <w:tcPr>
            <w:tcW w:w="2949" w:type="dxa"/>
            <w:vMerge/>
          </w:tcPr>
          <w:p w14:paraId="57EF494F" w14:textId="77777777" w:rsidR="007C53AB" w:rsidRPr="007C53AB" w:rsidRDefault="007C53AB" w:rsidP="007C53AB">
            <w:pPr>
              <w:suppressAutoHyphens/>
              <w:jc w:val="both"/>
              <w:rPr>
                <w:rFonts w:ascii="Times New Roman" w:eastAsia="Calibri" w:hAnsi="Times New Roman" w:cs="Times New Roman"/>
                <w:b/>
                <w:bCs/>
                <w:sz w:val="24"/>
                <w:szCs w:val="24"/>
              </w:rPr>
            </w:pPr>
          </w:p>
        </w:tc>
        <w:tc>
          <w:tcPr>
            <w:tcW w:w="6685" w:type="dxa"/>
            <w:gridSpan w:val="2"/>
          </w:tcPr>
          <w:p w14:paraId="11DC4D5E" w14:textId="77777777" w:rsidR="007C53AB" w:rsidRPr="007C53AB" w:rsidRDefault="007C53AB" w:rsidP="007C53AB">
            <w:pPr>
              <w:rPr>
                <w:rFonts w:ascii="Times New Roman" w:eastAsia="Times New Roman" w:hAnsi="Times New Roman" w:cs="Times New Roman"/>
                <w:b/>
                <w:bCs/>
                <w:sz w:val="24"/>
                <w:szCs w:val="24"/>
                <w:lang w:eastAsia="ru-RU"/>
              </w:rPr>
            </w:pPr>
            <w:r w:rsidRPr="007C53AB">
              <w:rPr>
                <w:rFonts w:ascii="Times New Roman" w:hAnsi="Times New Roman"/>
                <w:b/>
                <w:color w:val="000000"/>
                <w:sz w:val="24"/>
                <w:szCs w:val="24"/>
              </w:rPr>
              <w:t>1.</w:t>
            </w:r>
            <w:r w:rsidRPr="007C53AB">
              <w:rPr>
                <w:rFonts w:ascii="Times New Roman" w:hAnsi="Times New Roman"/>
                <w:color w:val="000000"/>
                <w:sz w:val="24"/>
                <w:szCs w:val="24"/>
              </w:rPr>
              <w:t xml:space="preserve"> </w:t>
            </w:r>
            <w:r w:rsidRPr="007C53AB">
              <w:rPr>
                <w:rFonts w:ascii="Times New Roman" w:hAnsi="Times New Roman"/>
                <w:color w:val="000000"/>
                <w:sz w:val="24"/>
                <w:szCs w:val="24"/>
                <w:shd w:val="clear" w:color="auto" w:fill="FFFFFF"/>
              </w:rPr>
              <w:t>Стадии разработки конструкторских документов</w:t>
            </w:r>
          </w:p>
        </w:tc>
        <w:tc>
          <w:tcPr>
            <w:tcW w:w="2694" w:type="dxa"/>
          </w:tcPr>
          <w:p w14:paraId="4B90D7AE" w14:textId="77777777" w:rsidR="007C53AB" w:rsidRPr="007C53AB" w:rsidRDefault="007C53AB" w:rsidP="007C53AB">
            <w:pPr>
              <w:suppressAutoHyphens/>
              <w:jc w:val="center"/>
              <w:rPr>
                <w:rFonts w:ascii="Times New Roman" w:eastAsia="Times New Roman" w:hAnsi="Times New Roman" w:cs="Times New Roman"/>
                <w:bCs/>
                <w:sz w:val="24"/>
                <w:szCs w:val="24"/>
                <w:lang w:eastAsia="ru-RU"/>
              </w:rPr>
            </w:pPr>
            <w:r w:rsidRPr="007C53AB">
              <w:rPr>
                <w:rFonts w:ascii="Times New Roman" w:eastAsia="Times New Roman" w:hAnsi="Times New Roman" w:cs="Times New Roman"/>
                <w:bCs/>
                <w:sz w:val="24"/>
                <w:szCs w:val="24"/>
                <w:lang w:eastAsia="ru-RU"/>
              </w:rPr>
              <w:t>1</w:t>
            </w:r>
          </w:p>
        </w:tc>
        <w:tc>
          <w:tcPr>
            <w:tcW w:w="2409" w:type="dxa"/>
            <w:vMerge/>
          </w:tcPr>
          <w:p w14:paraId="0EAF0176" w14:textId="77777777" w:rsidR="007C53AB" w:rsidRPr="007C53AB" w:rsidRDefault="007C53AB" w:rsidP="007C53AB">
            <w:pPr>
              <w:suppressAutoHyphens/>
              <w:jc w:val="both"/>
              <w:rPr>
                <w:rFonts w:ascii="Times New Roman" w:eastAsia="Times New Roman" w:hAnsi="Times New Roman" w:cs="Times New Roman"/>
                <w:b/>
                <w:bCs/>
                <w:sz w:val="24"/>
                <w:szCs w:val="24"/>
                <w:lang w:eastAsia="ru-RU"/>
              </w:rPr>
            </w:pPr>
          </w:p>
        </w:tc>
      </w:tr>
      <w:tr w:rsidR="007C53AB" w:rsidRPr="007C53AB" w14:paraId="7EA9EDE3" w14:textId="77777777" w:rsidTr="006158BE">
        <w:tc>
          <w:tcPr>
            <w:tcW w:w="2949" w:type="dxa"/>
            <w:vMerge/>
          </w:tcPr>
          <w:p w14:paraId="70B211B3" w14:textId="77777777" w:rsidR="007C53AB" w:rsidRPr="007C53AB" w:rsidRDefault="007C53AB" w:rsidP="007C53AB">
            <w:pPr>
              <w:suppressAutoHyphens/>
              <w:jc w:val="both"/>
              <w:rPr>
                <w:rFonts w:ascii="Times New Roman" w:eastAsia="Calibri" w:hAnsi="Times New Roman" w:cs="Times New Roman"/>
                <w:b/>
                <w:bCs/>
                <w:sz w:val="24"/>
                <w:szCs w:val="24"/>
              </w:rPr>
            </w:pPr>
          </w:p>
        </w:tc>
        <w:tc>
          <w:tcPr>
            <w:tcW w:w="6685" w:type="dxa"/>
            <w:gridSpan w:val="2"/>
          </w:tcPr>
          <w:p w14:paraId="7A5DFA15" w14:textId="77777777" w:rsidR="007C53AB" w:rsidRPr="007C53AB" w:rsidRDefault="007C53AB" w:rsidP="007C53AB">
            <w:pPr>
              <w:rPr>
                <w:rFonts w:ascii="Times New Roman" w:eastAsia="Times New Roman" w:hAnsi="Times New Roman" w:cs="Times New Roman"/>
                <w:b/>
                <w:bCs/>
                <w:sz w:val="24"/>
                <w:szCs w:val="24"/>
                <w:lang w:eastAsia="ru-RU"/>
              </w:rPr>
            </w:pPr>
            <w:r w:rsidRPr="007C53AB">
              <w:rPr>
                <w:rFonts w:ascii="Times New Roman" w:hAnsi="Times New Roman"/>
                <w:b/>
                <w:color w:val="000000"/>
                <w:sz w:val="24"/>
                <w:szCs w:val="24"/>
              </w:rPr>
              <w:t>2.</w:t>
            </w:r>
            <w:r w:rsidRPr="007C53AB">
              <w:rPr>
                <w:rFonts w:ascii="Times New Roman" w:hAnsi="Times New Roman"/>
                <w:color w:val="000000"/>
                <w:sz w:val="24"/>
                <w:szCs w:val="24"/>
              </w:rPr>
              <w:t xml:space="preserve"> </w:t>
            </w:r>
            <w:r w:rsidRPr="007C53AB">
              <w:rPr>
                <w:rFonts w:ascii="Times New Roman" w:hAnsi="Times New Roman"/>
                <w:color w:val="000000"/>
                <w:sz w:val="24"/>
                <w:szCs w:val="24"/>
                <w:shd w:val="clear" w:color="auto" w:fill="FFFFFF"/>
              </w:rPr>
              <w:t>Чертежи общего вида. Размеры, указываемые на чертеже. Конструктивно-технологические особенности изображения соединений деталей</w:t>
            </w:r>
          </w:p>
        </w:tc>
        <w:tc>
          <w:tcPr>
            <w:tcW w:w="2694" w:type="dxa"/>
          </w:tcPr>
          <w:p w14:paraId="024FF3CA" w14:textId="77777777" w:rsidR="007C53AB" w:rsidRPr="007C53AB" w:rsidRDefault="007C53AB" w:rsidP="007C53AB">
            <w:pPr>
              <w:suppressAutoHyphens/>
              <w:jc w:val="center"/>
              <w:rPr>
                <w:rFonts w:ascii="Times New Roman" w:eastAsia="Times New Roman" w:hAnsi="Times New Roman" w:cs="Times New Roman"/>
                <w:bCs/>
                <w:sz w:val="24"/>
                <w:szCs w:val="24"/>
                <w:lang w:eastAsia="ru-RU"/>
              </w:rPr>
            </w:pPr>
            <w:r w:rsidRPr="007C53AB">
              <w:rPr>
                <w:rFonts w:ascii="Times New Roman" w:eastAsia="Times New Roman" w:hAnsi="Times New Roman" w:cs="Times New Roman"/>
                <w:bCs/>
                <w:sz w:val="24"/>
                <w:szCs w:val="24"/>
                <w:lang w:eastAsia="ru-RU"/>
              </w:rPr>
              <w:t>1</w:t>
            </w:r>
          </w:p>
        </w:tc>
        <w:tc>
          <w:tcPr>
            <w:tcW w:w="2409" w:type="dxa"/>
            <w:vMerge/>
          </w:tcPr>
          <w:p w14:paraId="50483F1C" w14:textId="77777777" w:rsidR="007C53AB" w:rsidRPr="007C53AB" w:rsidRDefault="007C53AB" w:rsidP="007C53AB">
            <w:pPr>
              <w:suppressAutoHyphens/>
              <w:jc w:val="both"/>
              <w:rPr>
                <w:rFonts w:ascii="Times New Roman" w:eastAsia="Times New Roman" w:hAnsi="Times New Roman" w:cs="Times New Roman"/>
                <w:b/>
                <w:bCs/>
                <w:sz w:val="24"/>
                <w:szCs w:val="24"/>
                <w:lang w:eastAsia="ru-RU"/>
              </w:rPr>
            </w:pPr>
          </w:p>
        </w:tc>
      </w:tr>
      <w:tr w:rsidR="007C53AB" w:rsidRPr="007C53AB" w14:paraId="5EBB69DF" w14:textId="77777777" w:rsidTr="006158BE">
        <w:tc>
          <w:tcPr>
            <w:tcW w:w="2949" w:type="dxa"/>
            <w:vMerge/>
          </w:tcPr>
          <w:p w14:paraId="581810B4" w14:textId="77777777" w:rsidR="007C53AB" w:rsidRPr="007C53AB" w:rsidRDefault="007C53AB" w:rsidP="007C53AB">
            <w:pPr>
              <w:suppressAutoHyphens/>
              <w:jc w:val="both"/>
              <w:rPr>
                <w:rFonts w:ascii="Times New Roman" w:eastAsia="Calibri" w:hAnsi="Times New Roman" w:cs="Times New Roman"/>
                <w:b/>
                <w:bCs/>
                <w:sz w:val="24"/>
                <w:szCs w:val="24"/>
              </w:rPr>
            </w:pPr>
          </w:p>
        </w:tc>
        <w:tc>
          <w:tcPr>
            <w:tcW w:w="6685" w:type="dxa"/>
            <w:gridSpan w:val="2"/>
          </w:tcPr>
          <w:p w14:paraId="2E45B151" w14:textId="77777777" w:rsidR="007C53AB" w:rsidRPr="007C53AB" w:rsidRDefault="007C53AB" w:rsidP="007C53AB">
            <w:pPr>
              <w:rPr>
                <w:rFonts w:ascii="Times New Roman" w:eastAsia="Times New Roman" w:hAnsi="Times New Roman" w:cs="Times New Roman"/>
                <w:b/>
                <w:bCs/>
                <w:sz w:val="24"/>
                <w:szCs w:val="24"/>
                <w:lang w:eastAsia="ru-RU"/>
              </w:rPr>
            </w:pPr>
            <w:r w:rsidRPr="007C53AB">
              <w:rPr>
                <w:rFonts w:ascii="Times New Roman" w:hAnsi="Times New Roman"/>
                <w:b/>
                <w:color w:val="000000"/>
                <w:sz w:val="24"/>
                <w:szCs w:val="24"/>
              </w:rPr>
              <w:t>3.</w:t>
            </w:r>
            <w:r w:rsidRPr="007C53AB">
              <w:rPr>
                <w:rFonts w:ascii="Times New Roman" w:hAnsi="Times New Roman"/>
                <w:color w:val="000000"/>
                <w:sz w:val="24"/>
                <w:szCs w:val="24"/>
              </w:rPr>
              <w:t xml:space="preserve"> </w:t>
            </w:r>
            <w:proofErr w:type="spellStart"/>
            <w:r w:rsidRPr="007C53AB">
              <w:rPr>
                <w:rFonts w:ascii="Times New Roman" w:hAnsi="Times New Roman"/>
                <w:color w:val="000000"/>
                <w:sz w:val="24"/>
                <w:szCs w:val="24"/>
                <w:shd w:val="clear" w:color="auto" w:fill="FFFFFF"/>
              </w:rPr>
              <w:t>Деталирование</w:t>
            </w:r>
            <w:proofErr w:type="spellEnd"/>
            <w:r w:rsidRPr="007C53AB">
              <w:rPr>
                <w:rFonts w:ascii="Times New Roman" w:hAnsi="Times New Roman"/>
                <w:color w:val="000000"/>
                <w:sz w:val="24"/>
                <w:szCs w:val="24"/>
                <w:shd w:val="clear" w:color="auto" w:fill="FFFFFF"/>
              </w:rPr>
              <w:t>. Сборочный чертеж</w:t>
            </w:r>
          </w:p>
        </w:tc>
        <w:tc>
          <w:tcPr>
            <w:tcW w:w="2694" w:type="dxa"/>
          </w:tcPr>
          <w:p w14:paraId="42B047CB" w14:textId="77777777" w:rsidR="007C53AB" w:rsidRPr="007C53AB" w:rsidRDefault="007C53AB" w:rsidP="007C53AB">
            <w:pPr>
              <w:suppressAutoHyphens/>
              <w:jc w:val="center"/>
              <w:rPr>
                <w:rFonts w:ascii="Times New Roman" w:eastAsia="Times New Roman" w:hAnsi="Times New Roman" w:cs="Times New Roman"/>
                <w:bCs/>
                <w:sz w:val="24"/>
                <w:szCs w:val="24"/>
                <w:lang w:eastAsia="ru-RU"/>
              </w:rPr>
            </w:pPr>
            <w:r w:rsidRPr="007C53AB">
              <w:rPr>
                <w:rFonts w:ascii="Times New Roman" w:eastAsia="Times New Roman" w:hAnsi="Times New Roman" w:cs="Times New Roman"/>
                <w:bCs/>
                <w:sz w:val="24"/>
                <w:szCs w:val="24"/>
                <w:lang w:eastAsia="ru-RU"/>
              </w:rPr>
              <w:t>1</w:t>
            </w:r>
          </w:p>
        </w:tc>
        <w:tc>
          <w:tcPr>
            <w:tcW w:w="2409" w:type="dxa"/>
            <w:vMerge/>
          </w:tcPr>
          <w:p w14:paraId="7FBF08A4" w14:textId="77777777" w:rsidR="007C53AB" w:rsidRPr="007C53AB" w:rsidRDefault="007C53AB" w:rsidP="007C53AB">
            <w:pPr>
              <w:suppressAutoHyphens/>
              <w:jc w:val="both"/>
              <w:rPr>
                <w:rFonts w:ascii="Times New Roman" w:eastAsia="Times New Roman" w:hAnsi="Times New Roman" w:cs="Times New Roman"/>
                <w:b/>
                <w:bCs/>
                <w:sz w:val="24"/>
                <w:szCs w:val="24"/>
                <w:lang w:eastAsia="ru-RU"/>
              </w:rPr>
            </w:pPr>
          </w:p>
        </w:tc>
      </w:tr>
      <w:tr w:rsidR="007C53AB" w:rsidRPr="007C53AB" w14:paraId="124ED678" w14:textId="77777777" w:rsidTr="006158BE">
        <w:tc>
          <w:tcPr>
            <w:tcW w:w="2949" w:type="dxa"/>
            <w:vMerge/>
          </w:tcPr>
          <w:p w14:paraId="56D9783C" w14:textId="77777777" w:rsidR="007C53AB" w:rsidRPr="007C53AB" w:rsidRDefault="007C53AB" w:rsidP="007C53AB">
            <w:pPr>
              <w:suppressAutoHyphens/>
              <w:jc w:val="both"/>
              <w:rPr>
                <w:rFonts w:ascii="Times New Roman" w:eastAsia="Calibri" w:hAnsi="Times New Roman" w:cs="Times New Roman"/>
                <w:b/>
                <w:bCs/>
                <w:sz w:val="24"/>
                <w:szCs w:val="24"/>
              </w:rPr>
            </w:pPr>
          </w:p>
        </w:tc>
        <w:tc>
          <w:tcPr>
            <w:tcW w:w="6685" w:type="dxa"/>
            <w:gridSpan w:val="2"/>
          </w:tcPr>
          <w:p w14:paraId="6FE68909" w14:textId="77777777" w:rsidR="007C53AB" w:rsidRPr="007C53AB" w:rsidRDefault="007C53AB" w:rsidP="007C53AB">
            <w:pPr>
              <w:rPr>
                <w:rFonts w:ascii="Times New Roman" w:hAnsi="Times New Roman"/>
                <w:b/>
                <w:color w:val="000000"/>
                <w:sz w:val="24"/>
                <w:szCs w:val="24"/>
              </w:rPr>
            </w:pPr>
            <w:r w:rsidRPr="007C53AB">
              <w:rPr>
                <w:rFonts w:ascii="Times New Roman" w:hAnsi="Times New Roman"/>
                <w:b/>
                <w:color w:val="000000"/>
                <w:sz w:val="24"/>
                <w:szCs w:val="24"/>
              </w:rPr>
              <w:t>4</w:t>
            </w:r>
            <w:r w:rsidRPr="007C53AB">
              <w:rPr>
                <w:rFonts w:ascii="Times New Roman" w:hAnsi="Times New Roman"/>
                <w:color w:val="000000"/>
                <w:sz w:val="24"/>
                <w:szCs w:val="24"/>
                <w:shd w:val="clear" w:color="auto" w:fill="FFFFFF"/>
              </w:rPr>
              <w:t xml:space="preserve"> Спецификация.</w:t>
            </w:r>
          </w:p>
        </w:tc>
        <w:tc>
          <w:tcPr>
            <w:tcW w:w="2694" w:type="dxa"/>
          </w:tcPr>
          <w:p w14:paraId="7A24060B" w14:textId="77777777" w:rsidR="007C53AB" w:rsidRPr="007C53AB" w:rsidRDefault="007C53AB" w:rsidP="007C53AB">
            <w:pPr>
              <w:suppressAutoHyphens/>
              <w:jc w:val="center"/>
              <w:rPr>
                <w:rFonts w:ascii="Times New Roman" w:eastAsia="Times New Roman" w:hAnsi="Times New Roman" w:cs="Times New Roman"/>
                <w:bCs/>
                <w:sz w:val="24"/>
                <w:szCs w:val="24"/>
                <w:lang w:eastAsia="ru-RU"/>
              </w:rPr>
            </w:pPr>
            <w:r w:rsidRPr="007C53AB">
              <w:rPr>
                <w:rFonts w:ascii="Times New Roman" w:eastAsia="Times New Roman" w:hAnsi="Times New Roman" w:cs="Times New Roman"/>
                <w:bCs/>
                <w:sz w:val="24"/>
                <w:szCs w:val="24"/>
                <w:lang w:eastAsia="ru-RU"/>
              </w:rPr>
              <w:t>1</w:t>
            </w:r>
          </w:p>
        </w:tc>
        <w:tc>
          <w:tcPr>
            <w:tcW w:w="2409" w:type="dxa"/>
            <w:vMerge/>
          </w:tcPr>
          <w:p w14:paraId="5308C3DD" w14:textId="77777777" w:rsidR="007C53AB" w:rsidRPr="007C53AB" w:rsidRDefault="007C53AB" w:rsidP="007C53AB">
            <w:pPr>
              <w:suppressAutoHyphens/>
              <w:jc w:val="both"/>
              <w:rPr>
                <w:rFonts w:ascii="Times New Roman" w:eastAsia="Times New Roman" w:hAnsi="Times New Roman" w:cs="Times New Roman"/>
                <w:b/>
                <w:bCs/>
                <w:sz w:val="24"/>
                <w:szCs w:val="24"/>
                <w:lang w:eastAsia="ru-RU"/>
              </w:rPr>
            </w:pPr>
          </w:p>
        </w:tc>
      </w:tr>
      <w:tr w:rsidR="007C53AB" w:rsidRPr="007C53AB" w14:paraId="3D993C5A" w14:textId="77777777" w:rsidTr="006158BE">
        <w:tc>
          <w:tcPr>
            <w:tcW w:w="2949" w:type="dxa"/>
            <w:vMerge/>
          </w:tcPr>
          <w:p w14:paraId="7586839F" w14:textId="77777777" w:rsidR="007C53AB" w:rsidRPr="007C53AB" w:rsidRDefault="007C53AB" w:rsidP="007C53AB">
            <w:pPr>
              <w:suppressAutoHyphens/>
              <w:jc w:val="both"/>
              <w:rPr>
                <w:rFonts w:ascii="Times New Roman" w:eastAsia="Calibri" w:hAnsi="Times New Roman" w:cs="Times New Roman"/>
                <w:b/>
                <w:bCs/>
                <w:sz w:val="24"/>
                <w:szCs w:val="24"/>
              </w:rPr>
            </w:pPr>
          </w:p>
        </w:tc>
        <w:tc>
          <w:tcPr>
            <w:tcW w:w="6685" w:type="dxa"/>
            <w:gridSpan w:val="2"/>
            <w:vAlign w:val="bottom"/>
          </w:tcPr>
          <w:p w14:paraId="44745649" w14:textId="77777777" w:rsidR="007C53AB" w:rsidRPr="007C53AB" w:rsidRDefault="007C53AB" w:rsidP="007C53AB">
            <w:pPr>
              <w:rPr>
                <w:rFonts w:ascii="Times New Roman" w:eastAsia="Times New Roman" w:hAnsi="Times New Roman" w:cs="Times New Roman"/>
                <w:b/>
                <w:bCs/>
                <w:sz w:val="24"/>
                <w:szCs w:val="24"/>
                <w:lang w:eastAsia="ru-RU"/>
              </w:rPr>
            </w:pPr>
            <w:r w:rsidRPr="007C53AB">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3E1EFB2C" w14:textId="77777777" w:rsidR="007C53AB" w:rsidRPr="007C53AB" w:rsidRDefault="007C53AB" w:rsidP="007C53AB">
            <w:pPr>
              <w:suppressAutoHyphens/>
              <w:jc w:val="center"/>
              <w:rPr>
                <w:rFonts w:ascii="Times New Roman" w:eastAsia="Times New Roman" w:hAnsi="Times New Roman" w:cs="Times New Roman"/>
                <w:b/>
                <w:bCs/>
                <w:sz w:val="24"/>
                <w:szCs w:val="24"/>
                <w:lang w:eastAsia="ru-RU"/>
              </w:rPr>
            </w:pPr>
            <w:r w:rsidRPr="007C53AB">
              <w:rPr>
                <w:rFonts w:ascii="Times New Roman" w:eastAsia="Times New Roman" w:hAnsi="Times New Roman" w:cs="Times New Roman"/>
                <w:b/>
                <w:bCs/>
                <w:sz w:val="24"/>
                <w:szCs w:val="24"/>
                <w:lang w:eastAsia="ru-RU"/>
              </w:rPr>
              <w:t>-</w:t>
            </w:r>
          </w:p>
        </w:tc>
        <w:tc>
          <w:tcPr>
            <w:tcW w:w="2409" w:type="dxa"/>
            <w:vMerge/>
          </w:tcPr>
          <w:p w14:paraId="459699DB" w14:textId="77777777" w:rsidR="007C53AB" w:rsidRPr="007C53AB" w:rsidRDefault="007C53AB" w:rsidP="007C53AB">
            <w:pPr>
              <w:suppressAutoHyphens/>
              <w:jc w:val="both"/>
              <w:rPr>
                <w:rFonts w:ascii="Times New Roman" w:eastAsia="Times New Roman" w:hAnsi="Times New Roman" w:cs="Times New Roman"/>
                <w:b/>
                <w:bCs/>
                <w:sz w:val="24"/>
                <w:szCs w:val="24"/>
                <w:lang w:eastAsia="ru-RU"/>
              </w:rPr>
            </w:pPr>
          </w:p>
        </w:tc>
      </w:tr>
      <w:tr w:rsidR="007C53AB" w:rsidRPr="007C53AB" w14:paraId="7ABD89CF" w14:textId="77777777" w:rsidTr="006158BE">
        <w:tc>
          <w:tcPr>
            <w:tcW w:w="2949" w:type="dxa"/>
            <w:vMerge/>
          </w:tcPr>
          <w:p w14:paraId="3AAD21B6" w14:textId="77777777" w:rsidR="007C53AB" w:rsidRPr="007C53AB" w:rsidRDefault="007C53AB" w:rsidP="007C53AB">
            <w:pPr>
              <w:suppressAutoHyphens/>
              <w:jc w:val="both"/>
              <w:rPr>
                <w:rFonts w:ascii="Times New Roman" w:eastAsia="Calibri" w:hAnsi="Times New Roman" w:cs="Times New Roman"/>
                <w:b/>
                <w:bCs/>
                <w:sz w:val="24"/>
                <w:szCs w:val="24"/>
              </w:rPr>
            </w:pPr>
          </w:p>
        </w:tc>
        <w:tc>
          <w:tcPr>
            <w:tcW w:w="6685" w:type="dxa"/>
            <w:gridSpan w:val="2"/>
            <w:vAlign w:val="bottom"/>
          </w:tcPr>
          <w:p w14:paraId="1EF314DE" w14:textId="77777777" w:rsidR="007C53AB" w:rsidRPr="007C53AB" w:rsidRDefault="007C53AB" w:rsidP="007C53AB">
            <w:pPr>
              <w:rPr>
                <w:rFonts w:ascii="Times New Roman" w:eastAsia="Times New Roman" w:hAnsi="Times New Roman" w:cs="Times New Roman"/>
                <w:b/>
                <w:bCs/>
                <w:sz w:val="24"/>
                <w:szCs w:val="24"/>
                <w:lang w:eastAsia="ru-RU"/>
              </w:rPr>
            </w:pPr>
            <w:r w:rsidRPr="007C53AB">
              <w:rPr>
                <w:rFonts w:ascii="Times New Roman" w:eastAsia="Times New Roman" w:hAnsi="Times New Roman" w:cs="Times New Roman"/>
                <w:b/>
                <w:bCs/>
                <w:sz w:val="24"/>
                <w:szCs w:val="24"/>
                <w:lang w:eastAsia="ru-RU"/>
              </w:rPr>
              <w:t>В том числе самостоятельная работа обучающихся</w:t>
            </w:r>
          </w:p>
          <w:p w14:paraId="6E7442A4" w14:textId="77777777" w:rsidR="007C53AB" w:rsidRPr="007C53AB" w:rsidRDefault="007C53AB" w:rsidP="007C53AB">
            <w:pPr>
              <w:rPr>
                <w:rFonts w:ascii="Times New Roman" w:eastAsia="Times New Roman" w:hAnsi="Times New Roman" w:cs="Times New Roman"/>
                <w:b/>
                <w:bCs/>
                <w:sz w:val="24"/>
                <w:szCs w:val="24"/>
                <w:lang w:eastAsia="ru-RU"/>
              </w:rPr>
            </w:pPr>
            <w:r w:rsidRPr="007C53AB">
              <w:rPr>
                <w:rFonts w:ascii="Times New Roman" w:eastAsia="Calibri" w:hAnsi="Times New Roman" w:cs="Times New Roman"/>
                <w:sz w:val="24"/>
                <w:szCs w:val="24"/>
              </w:rPr>
              <w:t xml:space="preserve">Правила выполнения чертежей с использованием пакета САПР. Обзор панелей инструментов. Функции клавиатуры. Командная строка и строка состояния.  </w:t>
            </w:r>
          </w:p>
        </w:tc>
        <w:tc>
          <w:tcPr>
            <w:tcW w:w="2694" w:type="dxa"/>
          </w:tcPr>
          <w:p w14:paraId="7D2D7E0B" w14:textId="77777777" w:rsidR="007C53AB" w:rsidRPr="007C53AB" w:rsidRDefault="007C53AB" w:rsidP="007C53AB">
            <w:pPr>
              <w:suppressAutoHyphens/>
              <w:jc w:val="center"/>
              <w:rPr>
                <w:rFonts w:ascii="Times New Roman" w:eastAsia="Times New Roman" w:hAnsi="Times New Roman" w:cs="Times New Roman"/>
                <w:b/>
                <w:bCs/>
                <w:sz w:val="24"/>
                <w:szCs w:val="24"/>
                <w:lang w:eastAsia="ru-RU"/>
              </w:rPr>
            </w:pPr>
            <w:r w:rsidRPr="007C53AB">
              <w:rPr>
                <w:rFonts w:ascii="Times New Roman" w:eastAsia="Times New Roman" w:hAnsi="Times New Roman" w:cs="Times New Roman"/>
                <w:b/>
                <w:bCs/>
                <w:sz w:val="24"/>
                <w:szCs w:val="24"/>
                <w:lang w:eastAsia="ru-RU"/>
              </w:rPr>
              <w:t>2</w:t>
            </w:r>
          </w:p>
        </w:tc>
        <w:tc>
          <w:tcPr>
            <w:tcW w:w="2409" w:type="dxa"/>
            <w:vMerge/>
          </w:tcPr>
          <w:p w14:paraId="55495E8F" w14:textId="77777777" w:rsidR="007C53AB" w:rsidRPr="007C53AB" w:rsidRDefault="007C53AB" w:rsidP="007C53AB">
            <w:pPr>
              <w:suppressAutoHyphens/>
              <w:jc w:val="both"/>
              <w:rPr>
                <w:rFonts w:ascii="Times New Roman" w:eastAsia="Times New Roman" w:hAnsi="Times New Roman" w:cs="Times New Roman"/>
                <w:b/>
                <w:bCs/>
                <w:sz w:val="24"/>
                <w:szCs w:val="24"/>
                <w:lang w:eastAsia="ru-RU"/>
              </w:rPr>
            </w:pPr>
          </w:p>
        </w:tc>
      </w:tr>
      <w:tr w:rsidR="007C53AB" w:rsidRPr="007C53AB" w14:paraId="4961DA9E" w14:textId="77777777" w:rsidTr="006158BE">
        <w:tc>
          <w:tcPr>
            <w:tcW w:w="9634" w:type="dxa"/>
            <w:gridSpan w:val="3"/>
          </w:tcPr>
          <w:p w14:paraId="545CBFB0" w14:textId="77777777" w:rsidR="007C53AB" w:rsidRPr="007C53AB" w:rsidRDefault="007C53AB" w:rsidP="007C53AB">
            <w:pPr>
              <w:rPr>
                <w:rFonts w:ascii="Times New Roman" w:eastAsia="Times New Roman" w:hAnsi="Times New Roman" w:cs="Times New Roman"/>
                <w:b/>
                <w:bCs/>
                <w:i/>
                <w:sz w:val="24"/>
                <w:szCs w:val="24"/>
                <w:lang w:eastAsia="ru-RU"/>
              </w:rPr>
            </w:pPr>
            <w:r w:rsidRPr="00430629">
              <w:rPr>
                <w:rFonts w:ascii="Times New Roman" w:eastAsia="Times New Roman" w:hAnsi="Times New Roman" w:cs="Times New Roman"/>
                <w:b/>
                <w:bCs/>
                <w:sz w:val="24"/>
                <w:szCs w:val="24"/>
                <w:lang w:eastAsia="ru-RU"/>
              </w:rPr>
              <w:t>Промежуточная аттестация</w:t>
            </w:r>
            <w:r w:rsidRPr="007C53AB">
              <w:rPr>
                <w:rFonts w:ascii="Times New Roman" w:eastAsia="Times New Roman" w:hAnsi="Times New Roman" w:cs="Times New Roman"/>
                <w:b/>
                <w:bCs/>
                <w:i/>
                <w:sz w:val="24"/>
                <w:szCs w:val="24"/>
                <w:lang w:eastAsia="ru-RU"/>
              </w:rPr>
              <w:t xml:space="preserve">   </w:t>
            </w:r>
            <w:proofErr w:type="spellStart"/>
            <w:r w:rsidRPr="007C53AB">
              <w:rPr>
                <w:rFonts w:ascii="Times New Roman" w:eastAsia="Times New Roman" w:hAnsi="Times New Roman" w:cs="Times New Roman"/>
                <w:b/>
                <w:bCs/>
                <w:sz w:val="24"/>
                <w:szCs w:val="24"/>
                <w:lang w:eastAsia="ru-RU"/>
              </w:rPr>
              <w:t>Диф</w:t>
            </w:r>
            <w:proofErr w:type="spellEnd"/>
            <w:r w:rsidRPr="007C53AB">
              <w:rPr>
                <w:rFonts w:ascii="Times New Roman" w:eastAsia="Times New Roman" w:hAnsi="Times New Roman" w:cs="Times New Roman"/>
                <w:b/>
                <w:bCs/>
                <w:sz w:val="24"/>
                <w:szCs w:val="24"/>
                <w:lang w:eastAsia="ru-RU"/>
              </w:rPr>
              <w:t>. зачет</w:t>
            </w:r>
          </w:p>
        </w:tc>
        <w:tc>
          <w:tcPr>
            <w:tcW w:w="2694" w:type="dxa"/>
          </w:tcPr>
          <w:p w14:paraId="05329596" w14:textId="77777777" w:rsidR="007C53AB" w:rsidRPr="007C53AB" w:rsidRDefault="007C53AB" w:rsidP="007C53AB">
            <w:pPr>
              <w:jc w:val="center"/>
              <w:rPr>
                <w:rFonts w:ascii="Times New Roman" w:eastAsia="Times New Roman" w:hAnsi="Times New Roman" w:cs="Times New Roman"/>
                <w:b/>
                <w:bCs/>
                <w:sz w:val="24"/>
                <w:szCs w:val="24"/>
                <w:lang w:eastAsia="ru-RU"/>
              </w:rPr>
            </w:pPr>
            <w:r w:rsidRPr="007C53AB">
              <w:rPr>
                <w:rFonts w:ascii="Times New Roman" w:eastAsia="Times New Roman" w:hAnsi="Times New Roman" w:cs="Times New Roman"/>
                <w:b/>
                <w:bCs/>
                <w:sz w:val="24"/>
                <w:szCs w:val="24"/>
                <w:lang w:eastAsia="ru-RU"/>
              </w:rPr>
              <w:t>2</w:t>
            </w:r>
          </w:p>
        </w:tc>
        <w:tc>
          <w:tcPr>
            <w:tcW w:w="2409" w:type="dxa"/>
          </w:tcPr>
          <w:p w14:paraId="00A15C62" w14:textId="77777777" w:rsidR="007C53AB" w:rsidRPr="007C53AB" w:rsidRDefault="007C53AB" w:rsidP="007C53AB">
            <w:pPr>
              <w:rPr>
                <w:rFonts w:ascii="Times New Roman" w:eastAsia="Times New Roman" w:hAnsi="Times New Roman" w:cs="Times New Roman"/>
                <w:b/>
                <w:bCs/>
                <w:i/>
                <w:sz w:val="24"/>
                <w:szCs w:val="24"/>
                <w:lang w:eastAsia="ru-RU"/>
              </w:rPr>
            </w:pPr>
          </w:p>
        </w:tc>
      </w:tr>
      <w:tr w:rsidR="007C53AB" w:rsidRPr="007C53AB" w14:paraId="14D64220" w14:textId="77777777" w:rsidTr="006158BE">
        <w:tc>
          <w:tcPr>
            <w:tcW w:w="9634" w:type="dxa"/>
            <w:gridSpan w:val="3"/>
          </w:tcPr>
          <w:p w14:paraId="4A0CB006" w14:textId="77777777" w:rsidR="007C53AB" w:rsidRPr="007C53AB" w:rsidRDefault="007C53AB" w:rsidP="007C53AB">
            <w:pPr>
              <w:rPr>
                <w:rFonts w:ascii="Times New Roman" w:eastAsia="Times New Roman" w:hAnsi="Times New Roman" w:cs="Times New Roman"/>
                <w:b/>
                <w:bCs/>
                <w:sz w:val="24"/>
                <w:szCs w:val="24"/>
                <w:lang w:eastAsia="ru-RU"/>
              </w:rPr>
            </w:pPr>
            <w:r w:rsidRPr="007C53AB">
              <w:rPr>
                <w:rFonts w:ascii="Times New Roman" w:eastAsia="Times New Roman" w:hAnsi="Times New Roman" w:cs="Times New Roman"/>
                <w:b/>
                <w:bCs/>
                <w:sz w:val="24"/>
                <w:szCs w:val="24"/>
                <w:lang w:eastAsia="ru-RU"/>
              </w:rPr>
              <w:t xml:space="preserve">Всего </w:t>
            </w:r>
          </w:p>
        </w:tc>
        <w:tc>
          <w:tcPr>
            <w:tcW w:w="2694" w:type="dxa"/>
          </w:tcPr>
          <w:p w14:paraId="63C9A634" w14:textId="77777777" w:rsidR="007C53AB" w:rsidRPr="007C53AB" w:rsidRDefault="007C53AB" w:rsidP="007C53AB">
            <w:pPr>
              <w:jc w:val="center"/>
              <w:rPr>
                <w:rFonts w:ascii="Times New Roman" w:eastAsia="Times New Roman" w:hAnsi="Times New Roman" w:cs="Times New Roman"/>
                <w:b/>
                <w:bCs/>
                <w:sz w:val="24"/>
                <w:szCs w:val="24"/>
                <w:lang w:eastAsia="ru-RU"/>
              </w:rPr>
            </w:pPr>
            <w:r w:rsidRPr="007C53AB">
              <w:rPr>
                <w:rFonts w:ascii="Times New Roman" w:eastAsia="Times New Roman" w:hAnsi="Times New Roman" w:cs="Times New Roman"/>
                <w:b/>
                <w:bCs/>
                <w:sz w:val="24"/>
                <w:szCs w:val="24"/>
                <w:lang w:eastAsia="ru-RU"/>
              </w:rPr>
              <w:t>40</w:t>
            </w:r>
          </w:p>
        </w:tc>
        <w:tc>
          <w:tcPr>
            <w:tcW w:w="2409" w:type="dxa"/>
          </w:tcPr>
          <w:p w14:paraId="49F9F26E" w14:textId="77777777" w:rsidR="007C53AB" w:rsidRPr="007C53AB" w:rsidRDefault="007C53AB" w:rsidP="007C53AB">
            <w:pPr>
              <w:rPr>
                <w:rFonts w:ascii="Times New Roman" w:eastAsia="Times New Roman" w:hAnsi="Times New Roman" w:cs="Times New Roman"/>
                <w:b/>
                <w:bCs/>
                <w:sz w:val="24"/>
                <w:szCs w:val="24"/>
                <w:lang w:eastAsia="ru-RU"/>
              </w:rPr>
            </w:pPr>
          </w:p>
        </w:tc>
      </w:tr>
    </w:tbl>
    <w:p w14:paraId="7AB38922" w14:textId="77777777" w:rsidR="007C53AB" w:rsidRPr="007C53AB" w:rsidRDefault="007C53AB" w:rsidP="007C53AB">
      <w:pPr>
        <w:spacing w:after="120"/>
        <w:ind w:firstLine="709"/>
        <w:jc w:val="both"/>
        <w:outlineLvl w:val="1"/>
        <w:rPr>
          <w:rFonts w:ascii="Times New Roman" w:eastAsia="Segoe UI" w:hAnsi="Times New Roman" w:cs="Times New Roman"/>
          <w:b/>
          <w:bCs/>
          <w:color w:val="5A5A5A" w:themeColor="text1" w:themeTint="A5"/>
          <w:spacing w:val="15"/>
          <w:sz w:val="24"/>
          <w:szCs w:val="24"/>
          <w:lang w:eastAsia="ru-RU"/>
        </w:rPr>
      </w:pPr>
    </w:p>
    <w:p w14:paraId="54A0D071" w14:textId="77777777" w:rsidR="007C53AB" w:rsidRPr="007C53AB" w:rsidRDefault="007C53AB" w:rsidP="007C53AB">
      <w:pPr>
        <w:rPr>
          <w:rFonts w:ascii="Times New Roman" w:hAnsi="Times New Roman" w:cs="Times New Roman"/>
          <w:sz w:val="24"/>
          <w:szCs w:val="24"/>
        </w:rPr>
        <w:sectPr w:rsidR="007C53AB" w:rsidRPr="007C53AB" w:rsidSect="006158BE">
          <w:pgSz w:w="16838" w:h="11906" w:orient="landscape"/>
          <w:pgMar w:top="1276" w:right="1134" w:bottom="567" w:left="1134" w:header="709" w:footer="709" w:gutter="0"/>
          <w:cols w:space="708"/>
          <w:docGrid w:linePitch="360"/>
        </w:sectPr>
      </w:pPr>
    </w:p>
    <w:p w14:paraId="386958E4" w14:textId="77777777" w:rsidR="007C53AB" w:rsidRPr="007C53AB" w:rsidRDefault="007C53AB" w:rsidP="007C53AB">
      <w:pPr>
        <w:keepNext/>
        <w:spacing w:after="120"/>
        <w:jc w:val="center"/>
        <w:outlineLvl w:val="0"/>
        <w:rPr>
          <w:rFonts w:ascii="Times New Roman" w:eastAsia="Segoe UI" w:hAnsi="Times New Roman" w:cs="Times New Roman"/>
          <w:b/>
          <w:bCs/>
          <w:caps/>
          <w:kern w:val="32"/>
          <w:sz w:val="24"/>
          <w:szCs w:val="24"/>
          <w:lang w:eastAsia="x-none"/>
        </w:rPr>
      </w:pPr>
      <w:r w:rsidRPr="007C53AB">
        <w:rPr>
          <w:rFonts w:ascii="Times New Roman" w:eastAsia="Segoe UI" w:hAnsi="Times New Roman" w:cs="Times New Roman"/>
          <w:b/>
          <w:bCs/>
          <w:caps/>
          <w:kern w:val="32"/>
          <w:sz w:val="24"/>
          <w:szCs w:val="24"/>
          <w:lang w:val="x-none" w:eastAsia="x-none"/>
        </w:rPr>
        <w:lastRenderedPageBreak/>
        <w:t xml:space="preserve">3. Условия реализации </w:t>
      </w:r>
      <w:r w:rsidRPr="007C53AB">
        <w:rPr>
          <w:rFonts w:ascii="Times New Roman" w:eastAsia="Segoe UI" w:hAnsi="Times New Roman" w:cs="Times New Roman"/>
          <w:b/>
          <w:bCs/>
          <w:caps/>
          <w:kern w:val="32"/>
          <w:sz w:val="24"/>
          <w:szCs w:val="24"/>
          <w:lang w:eastAsia="x-none"/>
        </w:rPr>
        <w:t>ДИСЦИПЛИНЫ</w:t>
      </w:r>
    </w:p>
    <w:p w14:paraId="3C83F480" w14:textId="77777777" w:rsidR="007C53AB" w:rsidRPr="007C53AB" w:rsidRDefault="007C53AB" w:rsidP="00B04090">
      <w:pPr>
        <w:spacing w:after="120" w:line="276" w:lineRule="auto"/>
        <w:ind w:firstLine="709"/>
        <w:outlineLvl w:val="1"/>
        <w:rPr>
          <w:rFonts w:ascii="Times New Roman" w:eastAsia="Segoe UI" w:hAnsi="Times New Roman" w:cs="Times New Roman"/>
          <w:b/>
          <w:bCs/>
          <w:color w:val="5A5A5A" w:themeColor="text1" w:themeTint="A5"/>
          <w:spacing w:val="15"/>
          <w:sz w:val="24"/>
          <w:szCs w:val="24"/>
          <w:lang w:eastAsia="ru-RU"/>
        </w:rPr>
      </w:pPr>
      <w:r w:rsidRPr="007C53AB">
        <w:rPr>
          <w:rFonts w:ascii="Times New Roman" w:eastAsia="Segoe UI" w:hAnsi="Times New Roman" w:cs="Times New Roman"/>
          <w:b/>
          <w:bCs/>
          <w:color w:val="5A5A5A" w:themeColor="text1" w:themeTint="A5"/>
          <w:spacing w:val="15"/>
          <w:sz w:val="24"/>
          <w:szCs w:val="24"/>
          <w:lang w:eastAsia="ru-RU"/>
        </w:rPr>
        <w:t>3.1. Материально-техническое обеспечение</w:t>
      </w:r>
    </w:p>
    <w:p w14:paraId="2D47ABE4" w14:textId="77777777" w:rsidR="007C53AB" w:rsidRPr="007C53AB" w:rsidRDefault="007C53AB" w:rsidP="00B04090">
      <w:pPr>
        <w:suppressAutoHyphens/>
        <w:spacing w:line="276" w:lineRule="auto"/>
        <w:ind w:firstLine="709"/>
        <w:jc w:val="both"/>
        <w:rPr>
          <w:rFonts w:ascii="Times New Roman" w:hAnsi="Times New Roman" w:cs="Times New Roman"/>
          <w:bCs/>
          <w:sz w:val="24"/>
          <w:szCs w:val="24"/>
        </w:rPr>
      </w:pPr>
      <w:r w:rsidRPr="007C53AB">
        <w:rPr>
          <w:rFonts w:ascii="Times New Roman" w:hAnsi="Times New Roman" w:cs="Times New Roman"/>
          <w:bCs/>
          <w:sz w:val="24"/>
          <w:szCs w:val="24"/>
        </w:rPr>
        <w:t>Кабинет «ОП 01 Основы инженерная графика»</w:t>
      </w:r>
      <w:r w:rsidRPr="007C53AB">
        <w:rPr>
          <w:rFonts w:ascii="Times New Roman" w:hAnsi="Times New Roman" w:cs="Times New Roman"/>
          <w:bCs/>
          <w:i/>
          <w:sz w:val="24"/>
          <w:szCs w:val="24"/>
        </w:rPr>
        <w:t xml:space="preserve">, </w:t>
      </w:r>
      <w:r w:rsidRPr="007C53AB">
        <w:rPr>
          <w:rFonts w:ascii="Times New Roman" w:hAnsi="Times New Roman" w:cs="Times New Roman"/>
          <w:bCs/>
          <w:sz w:val="24"/>
          <w:szCs w:val="24"/>
        </w:rPr>
        <w:t xml:space="preserve">оснащенный </w:t>
      </w:r>
      <w:r w:rsidRPr="007C53AB">
        <w:rPr>
          <w:rFonts w:ascii="Times New Roman" w:hAnsi="Times New Roman" w:cs="Times New Roman"/>
          <w:bCs/>
          <w:iCs/>
          <w:sz w:val="24"/>
          <w:szCs w:val="24"/>
        </w:rPr>
        <w:t>в соответствии с приложением 3 ОПОП-П</w:t>
      </w:r>
      <w:r w:rsidRPr="007C53AB">
        <w:rPr>
          <w:rFonts w:ascii="Times New Roman" w:hAnsi="Times New Roman" w:cs="Times New Roman"/>
          <w:bCs/>
          <w:sz w:val="24"/>
          <w:szCs w:val="24"/>
        </w:rPr>
        <w:t xml:space="preserve">. </w:t>
      </w:r>
    </w:p>
    <w:p w14:paraId="319A180E" w14:textId="77777777" w:rsidR="007C53AB" w:rsidRPr="007C53AB" w:rsidRDefault="007C53AB" w:rsidP="00B04090">
      <w:pPr>
        <w:suppressAutoHyphens/>
        <w:spacing w:line="276" w:lineRule="auto"/>
        <w:ind w:firstLine="709"/>
        <w:jc w:val="both"/>
        <w:rPr>
          <w:rFonts w:ascii="Times New Roman" w:hAnsi="Times New Roman"/>
          <w:sz w:val="24"/>
          <w:szCs w:val="24"/>
        </w:rPr>
      </w:pPr>
      <w:r w:rsidRPr="007C53AB">
        <w:rPr>
          <w:rFonts w:ascii="Times New Roman" w:hAnsi="Times New Roman"/>
          <w:sz w:val="24"/>
          <w:szCs w:val="24"/>
        </w:rPr>
        <w:t xml:space="preserve">- посадочные места по количеству обучающихся; </w:t>
      </w:r>
    </w:p>
    <w:p w14:paraId="7F999CD6" w14:textId="77777777" w:rsidR="007C53AB" w:rsidRPr="007C53AB" w:rsidRDefault="007C53AB" w:rsidP="00B04090">
      <w:pPr>
        <w:suppressAutoHyphens/>
        <w:spacing w:line="276" w:lineRule="auto"/>
        <w:ind w:firstLine="709"/>
        <w:jc w:val="both"/>
        <w:rPr>
          <w:rFonts w:ascii="Times New Roman" w:hAnsi="Times New Roman"/>
          <w:sz w:val="24"/>
          <w:szCs w:val="24"/>
        </w:rPr>
      </w:pPr>
      <w:r w:rsidRPr="007C53AB">
        <w:rPr>
          <w:rFonts w:ascii="Times New Roman" w:hAnsi="Times New Roman"/>
          <w:sz w:val="24"/>
          <w:szCs w:val="24"/>
        </w:rPr>
        <w:t xml:space="preserve">- рабочее место преподавателя; </w:t>
      </w:r>
    </w:p>
    <w:p w14:paraId="4322B015" w14:textId="77777777" w:rsidR="007C53AB" w:rsidRPr="007C53AB" w:rsidRDefault="007C53AB" w:rsidP="00B04090">
      <w:pPr>
        <w:suppressAutoHyphens/>
        <w:spacing w:line="276" w:lineRule="auto"/>
        <w:ind w:firstLine="709"/>
        <w:jc w:val="both"/>
        <w:rPr>
          <w:rFonts w:ascii="Times New Roman" w:hAnsi="Times New Roman"/>
          <w:sz w:val="24"/>
          <w:szCs w:val="24"/>
        </w:rPr>
      </w:pPr>
      <w:r w:rsidRPr="007C53AB">
        <w:rPr>
          <w:rFonts w:ascii="Times New Roman" w:hAnsi="Times New Roman"/>
          <w:sz w:val="24"/>
          <w:szCs w:val="24"/>
        </w:rPr>
        <w:t>-комплект учебно-методической документации;</w:t>
      </w:r>
    </w:p>
    <w:p w14:paraId="24C9F6AA" w14:textId="3E944592" w:rsidR="007C53AB" w:rsidRDefault="007C53AB" w:rsidP="00B04090">
      <w:pPr>
        <w:spacing w:line="276" w:lineRule="auto"/>
        <w:ind w:left="709"/>
        <w:rPr>
          <w:rFonts w:ascii="Times New Roman" w:hAnsi="Times New Roman" w:cs="Times New Roman"/>
          <w:sz w:val="24"/>
          <w:szCs w:val="24"/>
          <w:lang w:eastAsia="ru-RU"/>
        </w:rPr>
      </w:pPr>
      <w:r w:rsidRPr="00555050">
        <w:rPr>
          <w:rFonts w:ascii="Times New Roman" w:hAnsi="Times New Roman" w:cs="Times New Roman"/>
          <w:sz w:val="24"/>
          <w:szCs w:val="24"/>
          <w:lang w:eastAsia="ru-RU"/>
        </w:rPr>
        <w:t>- наглядные пособия: макеты геометрических фигур, плакаты;                                                                        -технические средства обучения: компьютер</w:t>
      </w:r>
      <w:r w:rsidR="00555050">
        <w:rPr>
          <w:rFonts w:ascii="Times New Roman" w:hAnsi="Times New Roman" w:cs="Times New Roman"/>
          <w:sz w:val="24"/>
          <w:szCs w:val="24"/>
          <w:lang w:eastAsia="ru-RU"/>
        </w:rPr>
        <w:t>.</w:t>
      </w:r>
    </w:p>
    <w:p w14:paraId="593DC5A8" w14:textId="77777777" w:rsidR="00555050" w:rsidRPr="00555050" w:rsidRDefault="00555050" w:rsidP="00B04090">
      <w:pPr>
        <w:spacing w:line="276" w:lineRule="auto"/>
        <w:ind w:left="709"/>
        <w:rPr>
          <w:rFonts w:ascii="Times New Roman" w:hAnsi="Times New Roman" w:cs="Times New Roman"/>
          <w:sz w:val="24"/>
          <w:szCs w:val="24"/>
          <w:lang w:eastAsia="ru-RU"/>
        </w:rPr>
      </w:pPr>
    </w:p>
    <w:p w14:paraId="730893D9" w14:textId="77777777" w:rsidR="007C53AB" w:rsidRPr="00555050" w:rsidRDefault="007C53AB" w:rsidP="00B04090">
      <w:pPr>
        <w:spacing w:after="120" w:line="276" w:lineRule="auto"/>
        <w:ind w:firstLine="709"/>
        <w:outlineLvl w:val="1"/>
        <w:rPr>
          <w:rFonts w:ascii="Times New Roman" w:eastAsia="Times New Roman" w:hAnsi="Times New Roman" w:cs="Times New Roman"/>
          <w:b/>
          <w:bCs/>
          <w:color w:val="5A5A5A" w:themeColor="text1" w:themeTint="A5"/>
          <w:spacing w:val="15"/>
          <w:sz w:val="24"/>
          <w:szCs w:val="24"/>
          <w:lang w:eastAsia="ru-RU"/>
        </w:rPr>
      </w:pPr>
      <w:r w:rsidRPr="00555050">
        <w:rPr>
          <w:rFonts w:ascii="Times New Roman" w:eastAsia="Segoe UI" w:hAnsi="Times New Roman" w:cs="Times New Roman"/>
          <w:b/>
          <w:bCs/>
          <w:color w:val="5A5A5A" w:themeColor="text1" w:themeTint="A5"/>
          <w:spacing w:val="15"/>
          <w:sz w:val="24"/>
          <w:szCs w:val="24"/>
          <w:lang w:eastAsia="ru-RU"/>
        </w:rPr>
        <w:t>3.2. Учебно-методическое обеспечение</w:t>
      </w:r>
    </w:p>
    <w:p w14:paraId="2B1CDF99" w14:textId="77777777" w:rsidR="007C53AB" w:rsidRPr="007C53AB" w:rsidRDefault="007C53AB" w:rsidP="00B04090">
      <w:pPr>
        <w:suppressAutoHyphens/>
        <w:spacing w:line="276" w:lineRule="auto"/>
        <w:ind w:firstLine="709"/>
        <w:jc w:val="both"/>
        <w:rPr>
          <w:rFonts w:ascii="Times New Roman" w:hAnsi="Times New Roman"/>
          <w:b/>
          <w:sz w:val="24"/>
          <w:szCs w:val="24"/>
        </w:rPr>
      </w:pPr>
      <w:r w:rsidRPr="007C53AB">
        <w:rPr>
          <w:rFonts w:ascii="Times New Roman" w:hAnsi="Times New Roman"/>
          <w:b/>
          <w:sz w:val="24"/>
          <w:szCs w:val="24"/>
        </w:rPr>
        <w:t>3.2.1. Основные печатные издания</w:t>
      </w:r>
    </w:p>
    <w:p w14:paraId="0DBABC7D" w14:textId="77777777" w:rsidR="007C53AB" w:rsidRPr="007C53AB" w:rsidRDefault="007C53AB" w:rsidP="00B04090">
      <w:pPr>
        <w:spacing w:line="276" w:lineRule="auto"/>
        <w:ind w:firstLine="709"/>
        <w:contextualSpacing/>
        <w:jc w:val="both"/>
        <w:rPr>
          <w:rFonts w:ascii="Times New Roman" w:hAnsi="Times New Roman"/>
          <w:sz w:val="24"/>
          <w:szCs w:val="24"/>
        </w:rPr>
      </w:pPr>
      <w:r w:rsidRPr="007C53AB">
        <w:rPr>
          <w:rFonts w:ascii="Times New Roman" w:hAnsi="Times New Roman"/>
          <w:b/>
          <w:sz w:val="24"/>
          <w:szCs w:val="24"/>
        </w:rPr>
        <w:t xml:space="preserve">1. </w:t>
      </w:r>
      <w:proofErr w:type="spellStart"/>
      <w:r w:rsidRPr="007C53AB">
        <w:rPr>
          <w:rFonts w:ascii="Times New Roman" w:hAnsi="Times New Roman"/>
          <w:sz w:val="24"/>
          <w:szCs w:val="24"/>
        </w:rPr>
        <w:t>Фазулин</w:t>
      </w:r>
      <w:proofErr w:type="spellEnd"/>
      <w:r w:rsidRPr="007C53AB">
        <w:rPr>
          <w:rFonts w:ascii="Times New Roman" w:hAnsi="Times New Roman"/>
          <w:sz w:val="24"/>
          <w:szCs w:val="24"/>
        </w:rPr>
        <w:t xml:space="preserve"> Э.М.  Основы инженерной графики: учебник для студ. учреждений сред. проф. образования / Э.М. </w:t>
      </w:r>
      <w:proofErr w:type="spellStart"/>
      <w:r w:rsidRPr="007C53AB">
        <w:rPr>
          <w:rFonts w:ascii="Times New Roman" w:hAnsi="Times New Roman"/>
          <w:sz w:val="24"/>
          <w:szCs w:val="24"/>
        </w:rPr>
        <w:t>Фазулин</w:t>
      </w:r>
      <w:proofErr w:type="spellEnd"/>
      <w:r w:rsidRPr="007C53AB">
        <w:rPr>
          <w:rFonts w:ascii="Times New Roman" w:hAnsi="Times New Roman"/>
          <w:sz w:val="24"/>
          <w:szCs w:val="24"/>
        </w:rPr>
        <w:t>, О. А. </w:t>
      </w:r>
      <w:proofErr w:type="spellStart"/>
      <w:r w:rsidRPr="007C53AB">
        <w:rPr>
          <w:rFonts w:ascii="Times New Roman" w:hAnsi="Times New Roman"/>
          <w:sz w:val="24"/>
          <w:szCs w:val="24"/>
        </w:rPr>
        <w:t>Яковук</w:t>
      </w:r>
      <w:proofErr w:type="spellEnd"/>
      <w:r w:rsidRPr="007C53AB">
        <w:rPr>
          <w:rFonts w:ascii="Times New Roman" w:hAnsi="Times New Roman"/>
          <w:sz w:val="24"/>
          <w:szCs w:val="24"/>
        </w:rPr>
        <w:t>. — М.: Издательский центр «Академия», 2021. — 240 с. — (Профессиональное образование). — ISBN 978-5-0054-0362-9. — Текст : непосредственный.</w:t>
      </w:r>
    </w:p>
    <w:p w14:paraId="4FDDBAF6" w14:textId="77777777" w:rsidR="007C53AB" w:rsidRPr="007C53AB" w:rsidRDefault="007C53AB" w:rsidP="00B04090">
      <w:pPr>
        <w:spacing w:line="276" w:lineRule="auto"/>
        <w:ind w:firstLine="709"/>
        <w:contextualSpacing/>
        <w:jc w:val="both"/>
        <w:rPr>
          <w:rFonts w:ascii="Times New Roman" w:hAnsi="Times New Roman"/>
          <w:b/>
          <w:sz w:val="24"/>
          <w:szCs w:val="24"/>
        </w:rPr>
      </w:pPr>
    </w:p>
    <w:p w14:paraId="085A4803" w14:textId="77777777" w:rsidR="007C53AB" w:rsidRPr="007C53AB" w:rsidRDefault="007C53AB" w:rsidP="00B04090">
      <w:pPr>
        <w:spacing w:line="276" w:lineRule="auto"/>
        <w:ind w:firstLine="709"/>
        <w:contextualSpacing/>
        <w:rPr>
          <w:rFonts w:ascii="Times New Roman" w:hAnsi="Times New Roman"/>
          <w:b/>
          <w:sz w:val="24"/>
          <w:szCs w:val="24"/>
        </w:rPr>
      </w:pPr>
      <w:r w:rsidRPr="007C53AB">
        <w:rPr>
          <w:rFonts w:ascii="Times New Roman" w:hAnsi="Times New Roman"/>
          <w:b/>
          <w:sz w:val="24"/>
          <w:szCs w:val="24"/>
        </w:rPr>
        <w:t xml:space="preserve">3.2.2. Основные электронные издания </w:t>
      </w:r>
    </w:p>
    <w:p w14:paraId="0A894A00" w14:textId="77777777" w:rsidR="007C53AB" w:rsidRPr="007C53AB" w:rsidRDefault="007C53AB" w:rsidP="00B04090">
      <w:pPr>
        <w:spacing w:line="276" w:lineRule="auto"/>
        <w:ind w:firstLine="709"/>
        <w:contextualSpacing/>
        <w:jc w:val="both"/>
        <w:rPr>
          <w:rFonts w:ascii="Times New Roman" w:hAnsi="Times New Roman"/>
          <w:b/>
          <w:bCs/>
          <w:i/>
          <w:sz w:val="24"/>
          <w:szCs w:val="24"/>
        </w:rPr>
      </w:pPr>
      <w:r w:rsidRPr="007C53AB">
        <w:rPr>
          <w:rFonts w:ascii="Times New Roman" w:hAnsi="Times New Roman"/>
          <w:b/>
          <w:sz w:val="24"/>
          <w:szCs w:val="24"/>
        </w:rPr>
        <w:t xml:space="preserve">1. </w:t>
      </w:r>
      <w:proofErr w:type="spellStart"/>
      <w:r w:rsidRPr="007C53AB">
        <w:rPr>
          <w:rFonts w:ascii="Times New Roman" w:hAnsi="Times New Roman"/>
          <w:iCs/>
          <w:color w:val="000000"/>
          <w:sz w:val="24"/>
          <w:szCs w:val="24"/>
          <w:shd w:val="clear" w:color="auto" w:fill="FFFFFF"/>
        </w:rPr>
        <w:t>Вышнепольский</w:t>
      </w:r>
      <w:proofErr w:type="spellEnd"/>
      <w:r w:rsidRPr="007C53AB">
        <w:rPr>
          <w:rFonts w:ascii="Times New Roman" w:hAnsi="Times New Roman"/>
          <w:iCs/>
          <w:color w:val="000000"/>
          <w:sz w:val="24"/>
          <w:szCs w:val="24"/>
          <w:shd w:val="clear" w:color="auto" w:fill="FFFFFF"/>
        </w:rPr>
        <w:t>, И. С.</w:t>
      </w:r>
      <w:r w:rsidRPr="007C53AB">
        <w:rPr>
          <w:rFonts w:ascii="Times New Roman" w:hAnsi="Times New Roman"/>
          <w:i/>
          <w:iCs/>
          <w:color w:val="000000"/>
          <w:sz w:val="24"/>
          <w:szCs w:val="24"/>
          <w:shd w:val="clear" w:color="auto" w:fill="FFFFFF"/>
        </w:rPr>
        <w:t> </w:t>
      </w:r>
      <w:r w:rsidRPr="007C53AB">
        <w:rPr>
          <w:rFonts w:ascii="Times New Roman" w:hAnsi="Times New Roman"/>
          <w:color w:val="000000"/>
          <w:sz w:val="24"/>
          <w:szCs w:val="24"/>
          <w:shd w:val="clear" w:color="auto" w:fill="FFFFFF"/>
        </w:rPr>
        <w:t> Техническое черчение : учебник для среднего профессионального образования / И. С. </w:t>
      </w:r>
      <w:proofErr w:type="spellStart"/>
      <w:r w:rsidRPr="007C53AB">
        <w:rPr>
          <w:rFonts w:ascii="Times New Roman" w:hAnsi="Times New Roman"/>
          <w:color w:val="000000"/>
          <w:sz w:val="24"/>
          <w:szCs w:val="24"/>
          <w:shd w:val="clear" w:color="auto" w:fill="FFFFFF"/>
        </w:rPr>
        <w:t>Вышнепольский</w:t>
      </w:r>
      <w:proofErr w:type="spellEnd"/>
      <w:r w:rsidRPr="007C53AB">
        <w:rPr>
          <w:rFonts w:ascii="Times New Roman" w:hAnsi="Times New Roman"/>
          <w:color w:val="000000"/>
          <w:sz w:val="24"/>
          <w:szCs w:val="24"/>
          <w:shd w:val="clear" w:color="auto" w:fill="FFFFFF"/>
        </w:rPr>
        <w:t xml:space="preserve">. — 10-е изд., </w:t>
      </w:r>
      <w:proofErr w:type="spellStart"/>
      <w:r w:rsidRPr="007C53AB">
        <w:rPr>
          <w:rFonts w:ascii="Times New Roman" w:hAnsi="Times New Roman"/>
          <w:color w:val="000000"/>
          <w:sz w:val="24"/>
          <w:szCs w:val="24"/>
          <w:shd w:val="clear" w:color="auto" w:fill="FFFFFF"/>
        </w:rPr>
        <w:t>перераб</w:t>
      </w:r>
      <w:proofErr w:type="spellEnd"/>
      <w:r w:rsidRPr="007C53AB">
        <w:rPr>
          <w:rFonts w:ascii="Times New Roman" w:hAnsi="Times New Roman"/>
          <w:color w:val="000000"/>
          <w:sz w:val="24"/>
          <w:szCs w:val="24"/>
          <w:shd w:val="clear" w:color="auto" w:fill="FFFFFF"/>
        </w:rPr>
        <w:t xml:space="preserve">. и доп. — Москва : Издательство </w:t>
      </w:r>
      <w:proofErr w:type="spellStart"/>
      <w:r w:rsidRPr="007C53AB">
        <w:rPr>
          <w:rFonts w:ascii="Times New Roman" w:hAnsi="Times New Roman"/>
          <w:color w:val="000000"/>
          <w:sz w:val="24"/>
          <w:szCs w:val="24"/>
          <w:shd w:val="clear" w:color="auto" w:fill="FFFFFF"/>
        </w:rPr>
        <w:t>Юрайт</w:t>
      </w:r>
      <w:proofErr w:type="spellEnd"/>
      <w:r w:rsidRPr="007C53AB">
        <w:rPr>
          <w:rFonts w:ascii="Times New Roman" w:hAnsi="Times New Roman"/>
          <w:color w:val="000000"/>
          <w:sz w:val="24"/>
          <w:szCs w:val="24"/>
          <w:shd w:val="clear" w:color="auto" w:fill="FFFFFF"/>
        </w:rPr>
        <w:t xml:space="preserve">, 2023. — 319 с. — (Профессиональное образование). — ISBN 978-5-9916-5337-4. — Текст : электронный // Образовательная платформа </w:t>
      </w:r>
      <w:proofErr w:type="spellStart"/>
      <w:r w:rsidRPr="007C53AB">
        <w:rPr>
          <w:rFonts w:ascii="Times New Roman" w:hAnsi="Times New Roman"/>
          <w:color w:val="000000"/>
          <w:sz w:val="24"/>
          <w:szCs w:val="24"/>
          <w:shd w:val="clear" w:color="auto" w:fill="FFFFFF"/>
        </w:rPr>
        <w:t>Юрайт</w:t>
      </w:r>
      <w:proofErr w:type="spellEnd"/>
      <w:r w:rsidRPr="007C53AB">
        <w:rPr>
          <w:rFonts w:ascii="Times New Roman" w:hAnsi="Times New Roman"/>
          <w:color w:val="000000"/>
          <w:sz w:val="24"/>
          <w:szCs w:val="24"/>
          <w:shd w:val="clear" w:color="auto" w:fill="FFFFFF"/>
        </w:rPr>
        <w:t xml:space="preserve"> [сайт]. — URL: </w:t>
      </w:r>
      <w:hyperlink r:id="rId38" w:tgtFrame="_blank" w:history="1">
        <w:r w:rsidRPr="007C53AB">
          <w:rPr>
            <w:color w:val="486C97"/>
            <w:u w:val="single"/>
            <w:shd w:val="clear" w:color="auto" w:fill="FFFFFF"/>
          </w:rPr>
          <w:t>https://www.urait.ru/bcode/511791</w:t>
        </w:r>
      </w:hyperlink>
    </w:p>
    <w:p w14:paraId="4FE88A3C" w14:textId="77777777" w:rsidR="007C53AB" w:rsidRPr="007C53AB" w:rsidRDefault="007C53AB" w:rsidP="007C53AB">
      <w:pPr>
        <w:rPr>
          <w:rFonts w:ascii="Times New Roman" w:hAnsi="Times New Roman" w:cs="Times New Roman"/>
          <w:noProof/>
          <w:color w:val="FF0000"/>
          <w:sz w:val="24"/>
          <w:szCs w:val="24"/>
        </w:rPr>
      </w:pPr>
      <w:r w:rsidRPr="007C53AB">
        <w:rPr>
          <w:rFonts w:ascii="Times New Roman" w:hAnsi="Times New Roman" w:cs="Times New Roman"/>
          <w:noProof/>
          <w:color w:val="FF0000"/>
          <w:sz w:val="24"/>
          <w:szCs w:val="24"/>
        </w:rPr>
        <w:br w:type="page"/>
      </w:r>
    </w:p>
    <w:p w14:paraId="270C0E65" w14:textId="77777777" w:rsidR="007C53AB" w:rsidRPr="007C53AB" w:rsidRDefault="007C53AB" w:rsidP="007C53AB">
      <w:pPr>
        <w:keepNext/>
        <w:spacing w:after="120"/>
        <w:jc w:val="center"/>
        <w:outlineLvl w:val="0"/>
        <w:rPr>
          <w:rFonts w:ascii="Times New Roman" w:eastAsia="Segoe UI" w:hAnsi="Times New Roman" w:cs="Times New Roman"/>
          <w:caps/>
          <w:kern w:val="32"/>
          <w:sz w:val="24"/>
          <w:szCs w:val="24"/>
          <w:lang w:eastAsia="x-none"/>
        </w:rPr>
      </w:pPr>
      <w:r w:rsidRPr="007C53AB">
        <w:rPr>
          <w:rFonts w:ascii="Times New Roman" w:eastAsia="Segoe UI" w:hAnsi="Times New Roman" w:cs="Times New Roman"/>
          <w:b/>
          <w:bCs/>
          <w:caps/>
          <w:kern w:val="32"/>
          <w:sz w:val="24"/>
          <w:szCs w:val="24"/>
          <w:lang w:val="x-none" w:eastAsia="x-none"/>
        </w:rPr>
        <w:lastRenderedPageBreak/>
        <w:t xml:space="preserve">4. Контроль и оценка результатов </w:t>
      </w:r>
      <w:r w:rsidRPr="007C53AB">
        <w:rPr>
          <w:rFonts w:ascii="Times New Roman" w:eastAsia="Segoe UI" w:hAnsi="Times New Roman" w:cs="Times New Roman"/>
          <w:b/>
          <w:bCs/>
          <w:caps/>
          <w:kern w:val="32"/>
          <w:sz w:val="24"/>
          <w:szCs w:val="24"/>
          <w:lang w:val="x-none" w:eastAsia="x-none"/>
        </w:rPr>
        <w:br/>
        <w:t xml:space="preserve">освоения </w:t>
      </w:r>
      <w:r w:rsidRPr="007C53AB">
        <w:rPr>
          <w:rFonts w:ascii="Times New Roman" w:eastAsia="Segoe UI" w:hAnsi="Times New Roman" w:cs="Times New Roman"/>
          <w:b/>
          <w:bCs/>
          <w:caps/>
          <w:kern w:val="32"/>
          <w:sz w:val="24"/>
          <w:szCs w:val="24"/>
          <w:lang w:eastAsia="x-none"/>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3"/>
        <w:gridCol w:w="3543"/>
        <w:gridCol w:w="3112"/>
      </w:tblGrid>
      <w:tr w:rsidR="007C53AB" w:rsidRPr="007C53AB" w14:paraId="4C74BAFC" w14:textId="77777777" w:rsidTr="006158BE">
        <w:trPr>
          <w:trHeight w:val="519"/>
        </w:trPr>
        <w:tc>
          <w:tcPr>
            <w:tcW w:w="1544" w:type="pct"/>
            <w:vAlign w:val="center"/>
          </w:tcPr>
          <w:p w14:paraId="1490F011" w14:textId="77777777" w:rsidR="007C53AB" w:rsidRPr="007C53AB" w:rsidRDefault="007C53AB" w:rsidP="007C53AB">
            <w:pPr>
              <w:suppressAutoHyphens/>
              <w:spacing w:line="276" w:lineRule="auto"/>
              <w:contextualSpacing/>
              <w:jc w:val="center"/>
              <w:rPr>
                <w:rFonts w:ascii="Times New Roman" w:hAnsi="Times New Roman" w:cs="Times New Roman"/>
                <w:b/>
                <w:iCs/>
                <w:sz w:val="24"/>
                <w:szCs w:val="24"/>
              </w:rPr>
            </w:pPr>
            <w:r w:rsidRPr="007C53AB">
              <w:rPr>
                <w:rFonts w:ascii="Times New Roman" w:hAnsi="Times New Roman" w:cs="Times New Roman"/>
                <w:b/>
                <w:iCs/>
                <w:sz w:val="24"/>
                <w:szCs w:val="24"/>
              </w:rPr>
              <w:t>Результаты обучения</w:t>
            </w:r>
          </w:p>
        </w:tc>
        <w:tc>
          <w:tcPr>
            <w:tcW w:w="1840" w:type="pct"/>
            <w:vAlign w:val="center"/>
          </w:tcPr>
          <w:p w14:paraId="17567892" w14:textId="77777777" w:rsidR="007C53AB" w:rsidRPr="007C53AB" w:rsidRDefault="007C53AB" w:rsidP="007C53AB">
            <w:pPr>
              <w:suppressAutoHyphens/>
              <w:spacing w:line="276" w:lineRule="auto"/>
              <w:contextualSpacing/>
              <w:jc w:val="center"/>
              <w:rPr>
                <w:rFonts w:ascii="Times New Roman" w:hAnsi="Times New Roman" w:cs="Times New Roman"/>
                <w:b/>
                <w:sz w:val="24"/>
                <w:szCs w:val="24"/>
              </w:rPr>
            </w:pPr>
            <w:r w:rsidRPr="007C53AB">
              <w:rPr>
                <w:rFonts w:ascii="Times New Roman" w:hAnsi="Times New Roman" w:cs="Times New Roman"/>
                <w:b/>
                <w:iCs/>
                <w:sz w:val="24"/>
                <w:szCs w:val="24"/>
              </w:rPr>
              <w:t>Показатели освоенности компетенций</w:t>
            </w:r>
          </w:p>
        </w:tc>
        <w:tc>
          <w:tcPr>
            <w:tcW w:w="1616" w:type="pct"/>
            <w:vAlign w:val="center"/>
          </w:tcPr>
          <w:p w14:paraId="6B5C3BF3" w14:textId="77777777" w:rsidR="007C53AB" w:rsidRPr="007C53AB" w:rsidRDefault="007C53AB" w:rsidP="007C53AB">
            <w:pPr>
              <w:suppressAutoHyphens/>
              <w:spacing w:line="276" w:lineRule="auto"/>
              <w:contextualSpacing/>
              <w:jc w:val="center"/>
              <w:rPr>
                <w:rFonts w:ascii="Times New Roman" w:hAnsi="Times New Roman" w:cs="Times New Roman"/>
                <w:b/>
                <w:sz w:val="24"/>
                <w:szCs w:val="24"/>
              </w:rPr>
            </w:pPr>
            <w:r w:rsidRPr="007C53AB">
              <w:rPr>
                <w:rFonts w:ascii="Times New Roman" w:hAnsi="Times New Roman" w:cs="Times New Roman"/>
                <w:b/>
                <w:sz w:val="24"/>
                <w:szCs w:val="24"/>
              </w:rPr>
              <w:t>Методы оценки</w:t>
            </w:r>
          </w:p>
        </w:tc>
      </w:tr>
      <w:tr w:rsidR="007C53AB" w:rsidRPr="007C53AB" w14:paraId="3F08354E" w14:textId="77777777" w:rsidTr="006158BE">
        <w:trPr>
          <w:trHeight w:val="2270"/>
        </w:trPr>
        <w:tc>
          <w:tcPr>
            <w:tcW w:w="1544" w:type="pct"/>
          </w:tcPr>
          <w:p w14:paraId="353629FE" w14:textId="77777777" w:rsidR="007C53AB" w:rsidRPr="007C53AB" w:rsidRDefault="007C53AB" w:rsidP="007C53AB">
            <w:pPr>
              <w:rPr>
                <w:rFonts w:ascii="Times New Roman" w:hAnsi="Times New Roman"/>
                <w:b/>
                <w:bCs/>
                <w:i/>
                <w:sz w:val="24"/>
                <w:szCs w:val="24"/>
              </w:rPr>
            </w:pPr>
            <w:r w:rsidRPr="007C53AB">
              <w:rPr>
                <w:rFonts w:ascii="Times New Roman" w:hAnsi="Times New Roman"/>
                <w:b/>
                <w:bCs/>
                <w:i/>
                <w:sz w:val="24"/>
                <w:szCs w:val="24"/>
              </w:rPr>
              <w:t>Знает:</w:t>
            </w:r>
          </w:p>
          <w:p w14:paraId="79F5C3F2" w14:textId="77777777" w:rsidR="007C53AB" w:rsidRPr="007C53AB" w:rsidRDefault="007C53AB" w:rsidP="007C53AB">
            <w:pPr>
              <w:jc w:val="both"/>
              <w:rPr>
                <w:rFonts w:ascii="Times New Roman" w:hAnsi="Times New Roman"/>
                <w:bCs/>
                <w:sz w:val="24"/>
                <w:szCs w:val="24"/>
              </w:rPr>
            </w:pPr>
            <w:r w:rsidRPr="007C53AB">
              <w:rPr>
                <w:rFonts w:ascii="Times New Roman" w:hAnsi="Times New Roman"/>
                <w:bCs/>
                <w:sz w:val="24"/>
                <w:szCs w:val="24"/>
              </w:rPr>
              <w:t xml:space="preserve">основные типы, конструктивные элементы, размеры сварных соединений и обозначение их на чертежах; </w:t>
            </w:r>
          </w:p>
          <w:p w14:paraId="646B107A" w14:textId="77777777" w:rsidR="007C53AB" w:rsidRPr="007C53AB" w:rsidRDefault="007C53AB" w:rsidP="007C53AB">
            <w:pPr>
              <w:jc w:val="both"/>
              <w:rPr>
                <w:rFonts w:ascii="Times New Roman" w:hAnsi="Times New Roman"/>
                <w:bCs/>
                <w:sz w:val="24"/>
                <w:szCs w:val="24"/>
              </w:rPr>
            </w:pPr>
            <w:r w:rsidRPr="007C53AB">
              <w:rPr>
                <w:rFonts w:ascii="Times New Roman" w:hAnsi="Times New Roman"/>
                <w:bCs/>
                <w:sz w:val="24"/>
                <w:szCs w:val="24"/>
              </w:rPr>
              <w:t xml:space="preserve">основные группы и марки свариваемых материалов; </w:t>
            </w:r>
          </w:p>
          <w:p w14:paraId="7A63F202" w14:textId="77777777" w:rsidR="007C53AB" w:rsidRPr="007C53AB" w:rsidRDefault="007C53AB" w:rsidP="007C53AB">
            <w:pPr>
              <w:jc w:val="both"/>
              <w:rPr>
                <w:rFonts w:ascii="Times New Roman" w:hAnsi="Times New Roman"/>
                <w:bCs/>
                <w:sz w:val="24"/>
                <w:szCs w:val="24"/>
              </w:rPr>
            </w:pPr>
            <w:r w:rsidRPr="007C53AB">
              <w:rPr>
                <w:rFonts w:ascii="Times New Roman" w:hAnsi="Times New Roman"/>
                <w:bCs/>
                <w:sz w:val="24"/>
                <w:szCs w:val="24"/>
              </w:rPr>
              <w:t xml:space="preserve">основные правила чтения конструкторской документации; </w:t>
            </w:r>
          </w:p>
          <w:p w14:paraId="674820D3" w14:textId="77777777" w:rsidR="007C53AB" w:rsidRPr="007C53AB" w:rsidRDefault="007C53AB" w:rsidP="007C53AB">
            <w:pPr>
              <w:jc w:val="both"/>
              <w:rPr>
                <w:rFonts w:ascii="Times New Roman" w:hAnsi="Times New Roman"/>
                <w:bCs/>
                <w:sz w:val="24"/>
                <w:szCs w:val="24"/>
              </w:rPr>
            </w:pPr>
            <w:r w:rsidRPr="007C53AB">
              <w:rPr>
                <w:rFonts w:ascii="Times New Roman" w:hAnsi="Times New Roman"/>
                <w:bCs/>
                <w:sz w:val="24"/>
                <w:szCs w:val="24"/>
              </w:rPr>
              <w:t xml:space="preserve">общие сведения о сборочных чертежах; </w:t>
            </w:r>
          </w:p>
          <w:p w14:paraId="55202048" w14:textId="77777777" w:rsidR="007C53AB" w:rsidRPr="007C53AB" w:rsidRDefault="007C53AB" w:rsidP="007C53AB">
            <w:pPr>
              <w:jc w:val="both"/>
              <w:rPr>
                <w:rFonts w:ascii="Times New Roman" w:hAnsi="Times New Roman"/>
                <w:bCs/>
                <w:sz w:val="24"/>
                <w:szCs w:val="24"/>
              </w:rPr>
            </w:pPr>
            <w:r w:rsidRPr="007C53AB">
              <w:rPr>
                <w:rFonts w:ascii="Times New Roman" w:hAnsi="Times New Roman"/>
                <w:bCs/>
                <w:sz w:val="24"/>
                <w:szCs w:val="24"/>
              </w:rPr>
              <w:t xml:space="preserve">основы машиностроительного черчения; </w:t>
            </w:r>
          </w:p>
          <w:p w14:paraId="4C835DFF" w14:textId="77777777" w:rsidR="007C53AB" w:rsidRPr="007C53AB" w:rsidRDefault="007C53AB" w:rsidP="007C53AB">
            <w:pPr>
              <w:suppressAutoHyphens/>
              <w:contextualSpacing/>
              <w:rPr>
                <w:rFonts w:ascii="Times New Roman" w:hAnsi="Times New Roman"/>
                <w:bCs/>
                <w:sz w:val="24"/>
                <w:szCs w:val="24"/>
              </w:rPr>
            </w:pPr>
            <w:r w:rsidRPr="007C53AB">
              <w:rPr>
                <w:rFonts w:ascii="Times New Roman" w:hAnsi="Times New Roman"/>
                <w:bCs/>
                <w:sz w:val="24"/>
                <w:szCs w:val="24"/>
              </w:rPr>
              <w:t>требование единой системы конструкторской документации (ЕСКД).</w:t>
            </w:r>
          </w:p>
          <w:p w14:paraId="66B9D26E" w14:textId="77777777" w:rsidR="007C53AB" w:rsidRPr="007C53AB" w:rsidRDefault="007C53AB" w:rsidP="007C53AB">
            <w:pPr>
              <w:suppressAutoHyphens/>
              <w:contextualSpacing/>
              <w:rPr>
                <w:rFonts w:ascii="Times New Roman" w:hAnsi="Times New Roman"/>
                <w:bCs/>
                <w:sz w:val="24"/>
                <w:szCs w:val="24"/>
              </w:rPr>
            </w:pPr>
          </w:p>
          <w:p w14:paraId="01CABB27" w14:textId="77777777" w:rsidR="007C53AB" w:rsidRPr="007C53AB" w:rsidRDefault="007C53AB" w:rsidP="007C53AB">
            <w:pPr>
              <w:suppressAutoHyphens/>
              <w:contextualSpacing/>
              <w:rPr>
                <w:rFonts w:ascii="Times New Roman" w:hAnsi="Times New Roman"/>
                <w:bCs/>
                <w:sz w:val="24"/>
                <w:szCs w:val="24"/>
              </w:rPr>
            </w:pPr>
          </w:p>
          <w:p w14:paraId="597A7DF0" w14:textId="77777777" w:rsidR="007C53AB" w:rsidRPr="007C53AB" w:rsidRDefault="007C53AB" w:rsidP="007C53AB">
            <w:pPr>
              <w:suppressAutoHyphens/>
              <w:contextualSpacing/>
              <w:rPr>
                <w:rFonts w:ascii="Times New Roman" w:hAnsi="Times New Roman"/>
                <w:bCs/>
                <w:sz w:val="24"/>
                <w:szCs w:val="24"/>
              </w:rPr>
            </w:pPr>
          </w:p>
          <w:p w14:paraId="4B3E57ED" w14:textId="77777777" w:rsidR="007C53AB" w:rsidRPr="007C53AB" w:rsidRDefault="007C53AB" w:rsidP="007C53AB">
            <w:pPr>
              <w:suppressAutoHyphens/>
              <w:contextualSpacing/>
              <w:rPr>
                <w:rFonts w:ascii="Times New Roman" w:hAnsi="Times New Roman"/>
                <w:bCs/>
                <w:sz w:val="24"/>
                <w:szCs w:val="24"/>
              </w:rPr>
            </w:pPr>
          </w:p>
          <w:p w14:paraId="31BFF39E" w14:textId="77777777" w:rsidR="007C53AB" w:rsidRPr="007C53AB" w:rsidRDefault="007C53AB" w:rsidP="007C53AB">
            <w:pPr>
              <w:suppressAutoHyphens/>
              <w:contextualSpacing/>
              <w:rPr>
                <w:rFonts w:ascii="Times New Roman" w:hAnsi="Times New Roman"/>
                <w:b/>
                <w:bCs/>
                <w:i/>
                <w:sz w:val="24"/>
                <w:szCs w:val="24"/>
              </w:rPr>
            </w:pPr>
            <w:r w:rsidRPr="007C53AB">
              <w:rPr>
                <w:rFonts w:ascii="Times New Roman" w:hAnsi="Times New Roman"/>
                <w:b/>
                <w:bCs/>
                <w:i/>
                <w:sz w:val="24"/>
                <w:szCs w:val="24"/>
              </w:rPr>
              <w:t>Умеет:</w:t>
            </w:r>
          </w:p>
          <w:p w14:paraId="2BF1CA0B" w14:textId="77777777" w:rsidR="007C53AB" w:rsidRPr="007C53AB" w:rsidRDefault="007C53AB" w:rsidP="007C53AB">
            <w:pPr>
              <w:jc w:val="both"/>
              <w:rPr>
                <w:rFonts w:ascii="Times New Roman" w:hAnsi="Times New Roman"/>
                <w:bCs/>
                <w:sz w:val="24"/>
                <w:szCs w:val="24"/>
              </w:rPr>
            </w:pPr>
            <w:r w:rsidRPr="007C53AB">
              <w:rPr>
                <w:rFonts w:ascii="Times New Roman" w:hAnsi="Times New Roman"/>
                <w:bCs/>
                <w:sz w:val="24"/>
                <w:szCs w:val="24"/>
              </w:rPr>
              <w:t>пользоваться конструкторской, производственно-технологической и нормативной документацией для выполнения профессиональной деятельности;</w:t>
            </w:r>
          </w:p>
          <w:p w14:paraId="75E0D312" w14:textId="77777777" w:rsidR="007C53AB" w:rsidRPr="007C53AB" w:rsidRDefault="007C53AB" w:rsidP="007C53AB">
            <w:pPr>
              <w:suppressAutoHyphens/>
              <w:contextualSpacing/>
              <w:rPr>
                <w:rFonts w:ascii="Times New Roman" w:hAnsi="Times New Roman"/>
                <w:bCs/>
                <w:sz w:val="24"/>
                <w:szCs w:val="24"/>
              </w:rPr>
            </w:pPr>
            <w:r w:rsidRPr="007C53AB">
              <w:rPr>
                <w:rFonts w:ascii="Times New Roman" w:hAnsi="Times New Roman"/>
                <w:bCs/>
                <w:sz w:val="24"/>
                <w:szCs w:val="24"/>
              </w:rPr>
              <w:t>читать чертежи средней сложности и сложных конструкций, изделий, узлов и деталей</w:t>
            </w:r>
          </w:p>
        </w:tc>
        <w:tc>
          <w:tcPr>
            <w:tcW w:w="1840" w:type="pct"/>
          </w:tcPr>
          <w:p w14:paraId="4D0E59E4" w14:textId="77777777" w:rsidR="007C53AB" w:rsidRPr="007C53AB" w:rsidRDefault="007C53AB" w:rsidP="007C53AB">
            <w:pPr>
              <w:rPr>
                <w:rFonts w:ascii="Times New Roman" w:hAnsi="Times New Roman"/>
                <w:bCs/>
                <w:sz w:val="24"/>
                <w:szCs w:val="24"/>
              </w:rPr>
            </w:pPr>
            <w:r w:rsidRPr="007C53AB">
              <w:rPr>
                <w:rFonts w:ascii="Times New Roman" w:hAnsi="Times New Roman"/>
                <w:bCs/>
                <w:sz w:val="24"/>
                <w:szCs w:val="24"/>
              </w:rPr>
              <w:t>Успешность освоения знаний соответствует выполнению следующих требований:</w:t>
            </w:r>
          </w:p>
          <w:p w14:paraId="3A9B5F83" w14:textId="77777777" w:rsidR="007C53AB" w:rsidRPr="007C53AB" w:rsidRDefault="007C53AB" w:rsidP="007C53AB">
            <w:pPr>
              <w:jc w:val="both"/>
              <w:rPr>
                <w:rFonts w:ascii="Times New Roman" w:hAnsi="Times New Roman"/>
                <w:bCs/>
                <w:sz w:val="24"/>
                <w:szCs w:val="24"/>
              </w:rPr>
            </w:pPr>
            <w:r w:rsidRPr="007C53AB">
              <w:rPr>
                <w:rFonts w:ascii="Times New Roman" w:hAnsi="Times New Roman"/>
                <w:bCs/>
                <w:sz w:val="24"/>
                <w:szCs w:val="24"/>
              </w:rPr>
              <w:t xml:space="preserve">- </w:t>
            </w:r>
            <w:r w:rsidRPr="007C53AB">
              <w:rPr>
                <w:rFonts w:ascii="Times New Roman" w:hAnsi="Times New Roman" w:cs="Times New Roman"/>
                <w:sz w:val="24"/>
                <w:szCs w:val="24"/>
              </w:rPr>
              <w:t>обучающийся</w:t>
            </w:r>
            <w:r w:rsidRPr="007C53AB">
              <w:rPr>
                <w:sz w:val="24"/>
                <w:szCs w:val="24"/>
              </w:rPr>
              <w:t xml:space="preserve"> </w:t>
            </w:r>
            <w:r w:rsidRPr="007C53AB">
              <w:rPr>
                <w:rFonts w:ascii="Times New Roman" w:hAnsi="Times New Roman" w:cs="Times New Roman"/>
                <w:sz w:val="24"/>
                <w:szCs w:val="24"/>
              </w:rPr>
              <w:t>свободно  производит</w:t>
            </w:r>
            <w:r w:rsidRPr="007C53AB">
              <w:rPr>
                <w:sz w:val="24"/>
                <w:szCs w:val="24"/>
              </w:rPr>
              <w:t xml:space="preserve"> п</w:t>
            </w:r>
            <w:r w:rsidRPr="007C53AB">
              <w:rPr>
                <w:rFonts w:ascii="Times New Roman" w:hAnsi="Times New Roman"/>
                <w:bCs/>
                <w:sz w:val="24"/>
                <w:szCs w:val="24"/>
              </w:rPr>
              <w:t xml:space="preserve">остроение и разработку чертежей в соответствии с законами, методами и приемами проекционного черчения; </w:t>
            </w:r>
          </w:p>
          <w:p w14:paraId="75ABFCB4" w14:textId="77777777" w:rsidR="007C53AB" w:rsidRPr="007C53AB" w:rsidRDefault="007C53AB" w:rsidP="007C53AB">
            <w:pPr>
              <w:jc w:val="both"/>
              <w:rPr>
                <w:rFonts w:ascii="Times New Roman" w:hAnsi="Times New Roman"/>
                <w:bCs/>
                <w:sz w:val="24"/>
                <w:szCs w:val="24"/>
              </w:rPr>
            </w:pPr>
            <w:r w:rsidRPr="007C53AB">
              <w:rPr>
                <w:rFonts w:ascii="Times New Roman" w:hAnsi="Times New Roman"/>
                <w:bCs/>
                <w:sz w:val="24"/>
                <w:szCs w:val="24"/>
              </w:rPr>
              <w:t xml:space="preserve">построение и разработку чертежей в соответствии с ЕСКД; применяет на практике правила оформления и чтения конструкторской и документации; </w:t>
            </w:r>
            <w:proofErr w:type="spellStart"/>
            <w:r w:rsidRPr="007C53AB">
              <w:rPr>
                <w:rFonts w:ascii="Times New Roman" w:hAnsi="Times New Roman"/>
                <w:bCs/>
                <w:sz w:val="24"/>
                <w:szCs w:val="24"/>
              </w:rPr>
              <w:t>выполненет</w:t>
            </w:r>
            <w:proofErr w:type="spellEnd"/>
            <w:r w:rsidRPr="007C53AB">
              <w:rPr>
                <w:rFonts w:ascii="Times New Roman" w:hAnsi="Times New Roman"/>
                <w:bCs/>
                <w:sz w:val="24"/>
                <w:szCs w:val="24"/>
              </w:rPr>
              <w:t xml:space="preserve">  чертежи, технические рисунки, эскизы и схемы, геометрические построений в соответствии с  правилами вычерчивания технических деталей при подготовке различных заданий</w:t>
            </w:r>
          </w:p>
          <w:p w14:paraId="620A769B" w14:textId="77777777" w:rsidR="007C53AB" w:rsidRPr="007C53AB" w:rsidRDefault="007C53AB" w:rsidP="007C53AB">
            <w:pPr>
              <w:suppressAutoHyphens/>
              <w:contextualSpacing/>
              <w:rPr>
                <w:rFonts w:ascii="Times New Roman" w:hAnsi="Times New Roman"/>
                <w:bCs/>
                <w:sz w:val="24"/>
                <w:szCs w:val="24"/>
              </w:rPr>
            </w:pPr>
          </w:p>
          <w:p w14:paraId="467503D5" w14:textId="77777777" w:rsidR="007C53AB" w:rsidRPr="007C53AB" w:rsidRDefault="007C53AB" w:rsidP="007C53AB">
            <w:pPr>
              <w:suppressAutoHyphens/>
              <w:contextualSpacing/>
              <w:rPr>
                <w:rFonts w:ascii="Times New Roman" w:hAnsi="Times New Roman"/>
                <w:bCs/>
                <w:sz w:val="24"/>
                <w:szCs w:val="24"/>
              </w:rPr>
            </w:pPr>
          </w:p>
          <w:p w14:paraId="1220CEF5" w14:textId="77777777" w:rsidR="007C53AB" w:rsidRPr="007C53AB" w:rsidRDefault="007C53AB" w:rsidP="007C53AB">
            <w:pPr>
              <w:rPr>
                <w:rFonts w:ascii="Times New Roman" w:hAnsi="Times New Roman"/>
                <w:bCs/>
                <w:sz w:val="24"/>
                <w:szCs w:val="24"/>
              </w:rPr>
            </w:pPr>
            <w:r w:rsidRPr="007C53AB">
              <w:rPr>
                <w:rFonts w:ascii="Times New Roman" w:hAnsi="Times New Roman"/>
                <w:bCs/>
                <w:sz w:val="24"/>
                <w:szCs w:val="24"/>
              </w:rPr>
              <w:t>Успешность освоения умений и навыков соответствует выполнению следующих требований:</w:t>
            </w:r>
          </w:p>
          <w:p w14:paraId="2C13068E" w14:textId="778E6945" w:rsidR="007C53AB" w:rsidRPr="00B04090" w:rsidRDefault="007C53AB" w:rsidP="00B04090">
            <w:pPr>
              <w:jc w:val="both"/>
              <w:rPr>
                <w:rFonts w:ascii="Times New Roman" w:hAnsi="Times New Roman"/>
                <w:bCs/>
                <w:sz w:val="24"/>
                <w:szCs w:val="24"/>
              </w:rPr>
            </w:pPr>
            <w:r w:rsidRPr="007C53AB">
              <w:rPr>
                <w:rFonts w:ascii="Times New Roman" w:hAnsi="Times New Roman"/>
                <w:bCs/>
                <w:sz w:val="24"/>
                <w:szCs w:val="24"/>
              </w:rPr>
              <w:t>- обучающийся точно и быстро читает чертежи, технологические схемы, спецификации и технологическую документацию по профилю специальности; выполняет эскизы, технические рисунки и чертежи деталей, их элементов, узлов, согласно указанным в задании требованиям и в соответствии стандартам.</w:t>
            </w:r>
          </w:p>
        </w:tc>
        <w:tc>
          <w:tcPr>
            <w:tcW w:w="1616" w:type="pct"/>
          </w:tcPr>
          <w:p w14:paraId="70EF4C94" w14:textId="77777777" w:rsidR="007C53AB" w:rsidRPr="007C53AB" w:rsidRDefault="007C53AB" w:rsidP="007C5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 w:val="24"/>
                <w:szCs w:val="24"/>
              </w:rPr>
            </w:pPr>
            <w:r w:rsidRPr="007C53AB">
              <w:rPr>
                <w:rFonts w:ascii="Times New Roman" w:hAnsi="Times New Roman" w:cs="Times New Roman"/>
                <w:b/>
                <w:sz w:val="24"/>
                <w:szCs w:val="24"/>
              </w:rPr>
              <w:t xml:space="preserve">Текущий контроль: </w:t>
            </w:r>
          </w:p>
          <w:p w14:paraId="2759B630" w14:textId="77777777" w:rsidR="007C53AB" w:rsidRPr="007C53AB" w:rsidRDefault="007C53AB" w:rsidP="007C53AB">
            <w:pPr>
              <w:rPr>
                <w:rFonts w:ascii="Times New Roman" w:hAnsi="Times New Roman"/>
                <w:bCs/>
              </w:rPr>
            </w:pPr>
            <w:r w:rsidRPr="007C53AB">
              <w:rPr>
                <w:rFonts w:ascii="Times New Roman" w:hAnsi="Times New Roman"/>
                <w:bCs/>
              </w:rPr>
              <w:t>Устные и письменные опросы, оценка результатов выполнения практической работы.</w:t>
            </w:r>
          </w:p>
          <w:p w14:paraId="37AF22FC" w14:textId="77777777" w:rsidR="007C53AB" w:rsidRPr="007C53AB" w:rsidRDefault="007C53AB" w:rsidP="007C53AB">
            <w:pPr>
              <w:rPr>
                <w:rFonts w:ascii="Times New Roman" w:hAnsi="Times New Roman"/>
                <w:bCs/>
              </w:rPr>
            </w:pPr>
          </w:p>
          <w:p w14:paraId="54DDE554" w14:textId="77777777" w:rsidR="007C53AB" w:rsidRPr="007C53AB" w:rsidRDefault="007C53AB" w:rsidP="007C53AB">
            <w:pPr>
              <w:rPr>
                <w:rFonts w:ascii="Times New Roman" w:hAnsi="Times New Roman"/>
                <w:bCs/>
              </w:rPr>
            </w:pPr>
          </w:p>
          <w:p w14:paraId="5FB3A1CD" w14:textId="77777777" w:rsidR="007C53AB" w:rsidRPr="007C53AB" w:rsidRDefault="007C53AB" w:rsidP="007C53AB">
            <w:pPr>
              <w:rPr>
                <w:rFonts w:ascii="Times New Roman" w:hAnsi="Times New Roman"/>
                <w:bCs/>
              </w:rPr>
            </w:pPr>
          </w:p>
          <w:p w14:paraId="095330F5" w14:textId="77777777" w:rsidR="007C53AB" w:rsidRPr="007C53AB" w:rsidRDefault="007C53AB" w:rsidP="007C53AB">
            <w:pPr>
              <w:rPr>
                <w:rFonts w:ascii="Times New Roman" w:hAnsi="Times New Roman"/>
                <w:bCs/>
              </w:rPr>
            </w:pPr>
          </w:p>
          <w:p w14:paraId="5789E7AA" w14:textId="77777777" w:rsidR="007C53AB" w:rsidRPr="007C53AB" w:rsidRDefault="007C53AB" w:rsidP="007C53AB">
            <w:pPr>
              <w:rPr>
                <w:rFonts w:ascii="Times New Roman" w:hAnsi="Times New Roman"/>
                <w:bCs/>
              </w:rPr>
            </w:pPr>
          </w:p>
          <w:p w14:paraId="60895B98" w14:textId="77777777" w:rsidR="007C53AB" w:rsidRPr="007C53AB" w:rsidRDefault="007C53AB" w:rsidP="007C53AB">
            <w:pPr>
              <w:rPr>
                <w:rFonts w:ascii="Times New Roman" w:hAnsi="Times New Roman"/>
                <w:bCs/>
              </w:rPr>
            </w:pPr>
          </w:p>
          <w:p w14:paraId="108BB335" w14:textId="77777777" w:rsidR="007C53AB" w:rsidRPr="007C53AB" w:rsidRDefault="007C53AB" w:rsidP="007C53AB">
            <w:pPr>
              <w:rPr>
                <w:rFonts w:ascii="Times New Roman" w:hAnsi="Times New Roman"/>
                <w:bCs/>
              </w:rPr>
            </w:pPr>
          </w:p>
          <w:p w14:paraId="5A66BBB0" w14:textId="77777777" w:rsidR="007C53AB" w:rsidRPr="007C53AB" w:rsidRDefault="007C53AB" w:rsidP="007C53AB">
            <w:pPr>
              <w:rPr>
                <w:rFonts w:ascii="Times New Roman" w:hAnsi="Times New Roman"/>
                <w:bCs/>
              </w:rPr>
            </w:pPr>
          </w:p>
          <w:p w14:paraId="323B3B0F" w14:textId="77777777" w:rsidR="007C53AB" w:rsidRPr="007C53AB" w:rsidRDefault="007C53AB" w:rsidP="007C53AB">
            <w:pPr>
              <w:rPr>
                <w:rFonts w:ascii="Times New Roman" w:hAnsi="Times New Roman"/>
                <w:bCs/>
              </w:rPr>
            </w:pPr>
          </w:p>
          <w:p w14:paraId="25558C69" w14:textId="77777777" w:rsidR="007C53AB" w:rsidRPr="007C53AB" w:rsidRDefault="007C53AB" w:rsidP="007C53AB">
            <w:pPr>
              <w:rPr>
                <w:rFonts w:ascii="Times New Roman" w:hAnsi="Times New Roman"/>
                <w:bCs/>
              </w:rPr>
            </w:pPr>
          </w:p>
          <w:p w14:paraId="5DF86971" w14:textId="77777777" w:rsidR="007C53AB" w:rsidRPr="007C53AB" w:rsidRDefault="007C53AB" w:rsidP="007C53AB">
            <w:pPr>
              <w:rPr>
                <w:rFonts w:ascii="Times New Roman" w:hAnsi="Times New Roman"/>
                <w:bCs/>
              </w:rPr>
            </w:pPr>
          </w:p>
          <w:p w14:paraId="1DF1F0F7" w14:textId="77777777" w:rsidR="007C53AB" w:rsidRPr="007C53AB" w:rsidRDefault="007C53AB" w:rsidP="007C53AB">
            <w:pPr>
              <w:rPr>
                <w:rFonts w:ascii="Times New Roman" w:hAnsi="Times New Roman"/>
                <w:bCs/>
              </w:rPr>
            </w:pPr>
          </w:p>
          <w:p w14:paraId="65B5F032" w14:textId="77777777" w:rsidR="007C53AB" w:rsidRPr="007C53AB" w:rsidRDefault="007C53AB" w:rsidP="007C53AB">
            <w:pPr>
              <w:rPr>
                <w:rFonts w:ascii="Times New Roman" w:hAnsi="Times New Roman"/>
                <w:bCs/>
              </w:rPr>
            </w:pPr>
          </w:p>
          <w:p w14:paraId="0FCC9E69" w14:textId="77777777" w:rsidR="007C53AB" w:rsidRPr="007C53AB" w:rsidRDefault="007C53AB" w:rsidP="007C53AB">
            <w:pPr>
              <w:rPr>
                <w:rFonts w:ascii="Times New Roman" w:hAnsi="Times New Roman"/>
                <w:bCs/>
              </w:rPr>
            </w:pPr>
          </w:p>
          <w:p w14:paraId="37E5D95E" w14:textId="77777777" w:rsidR="007C53AB" w:rsidRPr="007C53AB" w:rsidRDefault="007C53AB" w:rsidP="007C53AB">
            <w:pPr>
              <w:rPr>
                <w:rFonts w:ascii="Times New Roman" w:hAnsi="Times New Roman"/>
                <w:bCs/>
              </w:rPr>
            </w:pPr>
          </w:p>
          <w:p w14:paraId="07D0BFF9" w14:textId="77777777" w:rsidR="007C53AB" w:rsidRPr="007C53AB" w:rsidRDefault="007C53AB" w:rsidP="007C53AB">
            <w:pPr>
              <w:rPr>
                <w:rFonts w:ascii="Times New Roman" w:hAnsi="Times New Roman"/>
                <w:bCs/>
              </w:rPr>
            </w:pPr>
          </w:p>
          <w:p w14:paraId="6E61583F" w14:textId="77777777" w:rsidR="007C53AB" w:rsidRPr="007C53AB" w:rsidRDefault="007C53AB" w:rsidP="007C53AB">
            <w:pPr>
              <w:rPr>
                <w:rFonts w:ascii="Times New Roman" w:hAnsi="Times New Roman"/>
                <w:bCs/>
              </w:rPr>
            </w:pPr>
          </w:p>
          <w:p w14:paraId="278349D9" w14:textId="77777777" w:rsidR="007C53AB" w:rsidRPr="007C53AB" w:rsidRDefault="007C53AB" w:rsidP="007C53AB">
            <w:pPr>
              <w:rPr>
                <w:rFonts w:ascii="Times New Roman" w:hAnsi="Times New Roman"/>
                <w:bCs/>
              </w:rPr>
            </w:pPr>
          </w:p>
          <w:p w14:paraId="72B4BF1A" w14:textId="77777777" w:rsidR="007C53AB" w:rsidRPr="007C53AB" w:rsidRDefault="007C53AB" w:rsidP="007C53AB">
            <w:pPr>
              <w:rPr>
                <w:rFonts w:ascii="Times New Roman" w:hAnsi="Times New Roman"/>
                <w:bCs/>
              </w:rPr>
            </w:pPr>
          </w:p>
          <w:p w14:paraId="1B144E45" w14:textId="77777777" w:rsidR="007C53AB" w:rsidRPr="007C53AB" w:rsidRDefault="007C53AB" w:rsidP="007C53AB">
            <w:pPr>
              <w:rPr>
                <w:rFonts w:ascii="Times New Roman" w:hAnsi="Times New Roman"/>
                <w:bCs/>
              </w:rPr>
            </w:pPr>
          </w:p>
          <w:p w14:paraId="750B706D" w14:textId="77777777" w:rsidR="007C53AB" w:rsidRPr="007C53AB" w:rsidRDefault="007C53AB" w:rsidP="007C53AB">
            <w:pPr>
              <w:rPr>
                <w:rFonts w:ascii="Times New Roman" w:hAnsi="Times New Roman"/>
                <w:bCs/>
              </w:rPr>
            </w:pPr>
          </w:p>
          <w:p w14:paraId="52E4EAC0" w14:textId="77777777" w:rsidR="007C53AB" w:rsidRPr="007C53AB" w:rsidRDefault="007C53AB" w:rsidP="007C5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
                <w:sz w:val="24"/>
                <w:szCs w:val="24"/>
              </w:rPr>
            </w:pPr>
            <w:r w:rsidRPr="007C53AB">
              <w:rPr>
                <w:rFonts w:ascii="Times New Roman" w:hAnsi="Times New Roman" w:cs="Times New Roman"/>
                <w:b/>
                <w:sz w:val="24"/>
                <w:szCs w:val="24"/>
              </w:rPr>
              <w:t xml:space="preserve">Текущий контроль: </w:t>
            </w:r>
          </w:p>
          <w:p w14:paraId="330EA9FB" w14:textId="77777777" w:rsidR="007C53AB" w:rsidRPr="007C53AB" w:rsidRDefault="007C53AB" w:rsidP="007C53AB">
            <w:pPr>
              <w:rPr>
                <w:rFonts w:ascii="Times New Roman" w:hAnsi="Times New Roman"/>
                <w:bCs/>
              </w:rPr>
            </w:pPr>
            <w:r w:rsidRPr="007C53AB">
              <w:rPr>
                <w:rFonts w:ascii="Times New Roman" w:hAnsi="Times New Roman"/>
                <w:bCs/>
              </w:rPr>
              <w:t>Экспертное наблюдение за ходом выполнения практической работы</w:t>
            </w:r>
          </w:p>
          <w:p w14:paraId="549BE10B" w14:textId="77777777" w:rsidR="007C53AB" w:rsidRPr="007C53AB" w:rsidRDefault="007C53AB" w:rsidP="007C5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i/>
                <w:sz w:val="24"/>
                <w:szCs w:val="24"/>
              </w:rPr>
            </w:pPr>
            <w:r w:rsidRPr="007C53AB">
              <w:rPr>
                <w:rFonts w:ascii="Times New Roman" w:hAnsi="Times New Roman" w:cs="Times New Roman"/>
                <w:b/>
                <w:sz w:val="24"/>
                <w:szCs w:val="24"/>
              </w:rPr>
              <w:t>Промежуточная аттестация</w:t>
            </w:r>
          </w:p>
          <w:p w14:paraId="7B153B2F" w14:textId="77777777" w:rsidR="007C53AB" w:rsidRPr="007C53AB" w:rsidRDefault="007C53AB" w:rsidP="007C53AB">
            <w:pPr>
              <w:rPr>
                <w:rFonts w:ascii="Times New Roman" w:hAnsi="Times New Roman"/>
                <w:bCs/>
              </w:rPr>
            </w:pPr>
            <w:proofErr w:type="spellStart"/>
            <w:r w:rsidRPr="007C53AB">
              <w:rPr>
                <w:rFonts w:ascii="Times New Roman" w:hAnsi="Times New Roman"/>
                <w:bCs/>
              </w:rPr>
              <w:t>Диф.зачет</w:t>
            </w:r>
            <w:proofErr w:type="spellEnd"/>
            <w:r w:rsidRPr="007C53AB">
              <w:rPr>
                <w:rFonts w:ascii="Times New Roman" w:hAnsi="Times New Roman"/>
                <w:bCs/>
              </w:rPr>
              <w:t>.</w:t>
            </w:r>
          </w:p>
          <w:p w14:paraId="788C7242" w14:textId="77777777" w:rsidR="007C53AB" w:rsidRPr="007C53AB" w:rsidRDefault="007C53AB" w:rsidP="007C5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i/>
                <w:sz w:val="24"/>
                <w:szCs w:val="24"/>
              </w:rPr>
            </w:pPr>
          </w:p>
        </w:tc>
      </w:tr>
    </w:tbl>
    <w:p w14:paraId="38F1B765" w14:textId="77777777" w:rsidR="007C53AB" w:rsidRPr="007C53AB" w:rsidRDefault="007C53AB" w:rsidP="007C53AB">
      <w:pPr>
        <w:rPr>
          <w:rFonts w:ascii="Times New Roman" w:hAnsi="Times New Roman" w:cs="Times New Roman"/>
          <w:b/>
          <w:bCs/>
          <w:sz w:val="18"/>
          <w:szCs w:val="18"/>
        </w:rPr>
      </w:pPr>
    </w:p>
    <w:p w14:paraId="73B9D845" w14:textId="24D817FC" w:rsidR="007C53AB" w:rsidRDefault="007C53AB">
      <w:pPr>
        <w:rPr>
          <w:rFonts w:ascii="Times New Roman" w:hAnsi="Times New Roman" w:cs="Times New Roman"/>
          <w:b/>
          <w:bCs/>
          <w:sz w:val="24"/>
          <w:szCs w:val="24"/>
        </w:rPr>
      </w:pPr>
      <w:r>
        <w:rPr>
          <w:rFonts w:ascii="Times New Roman" w:hAnsi="Times New Roman" w:cs="Times New Roman"/>
          <w:b/>
          <w:bCs/>
          <w:sz w:val="24"/>
          <w:szCs w:val="24"/>
        </w:rPr>
        <w:br w:type="page"/>
      </w:r>
    </w:p>
    <w:p w14:paraId="4FE26342" w14:textId="77777777" w:rsidR="00220FF3" w:rsidRDefault="00220FF3" w:rsidP="00220FF3">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2.8</w:t>
      </w:r>
    </w:p>
    <w:p w14:paraId="3B06BE8F" w14:textId="77777777" w:rsidR="00220FF3" w:rsidRDefault="00220FF3" w:rsidP="00220FF3">
      <w:pPr>
        <w:jc w:val="right"/>
        <w:rPr>
          <w:rFonts w:ascii="Times New Roman" w:hAnsi="Times New Roman" w:cs="Times New Roman"/>
          <w:b/>
          <w:bCs/>
          <w:sz w:val="24"/>
          <w:szCs w:val="24"/>
        </w:rPr>
      </w:pPr>
      <w:r>
        <w:rPr>
          <w:rFonts w:ascii="Times New Roman" w:hAnsi="Times New Roman" w:cs="Times New Roman"/>
          <w:b/>
          <w:bCs/>
          <w:sz w:val="24"/>
          <w:szCs w:val="24"/>
        </w:rPr>
        <w:t>к ОПОП-П по профессии</w:t>
      </w:r>
    </w:p>
    <w:p w14:paraId="0CC936CA" w14:textId="77777777" w:rsidR="00220FF3" w:rsidRDefault="00220FF3" w:rsidP="00220FF3">
      <w:pPr>
        <w:jc w:val="right"/>
        <w:rPr>
          <w:rFonts w:ascii="Times New Roman" w:hAnsi="Times New Roman"/>
          <w:b/>
          <w:sz w:val="24"/>
        </w:rPr>
      </w:pPr>
      <w:r w:rsidRPr="00934AEA">
        <w:rPr>
          <w:rFonts w:ascii="Times New Roman" w:hAnsi="Times New Roman"/>
          <w:b/>
          <w:sz w:val="24"/>
        </w:rPr>
        <w:t xml:space="preserve">15.01.05 Сварщик ручной и частично </w:t>
      </w:r>
    </w:p>
    <w:p w14:paraId="1E4797C3" w14:textId="77777777" w:rsidR="00220FF3" w:rsidRPr="00934AEA" w:rsidRDefault="00220FF3" w:rsidP="00220FF3">
      <w:pPr>
        <w:jc w:val="right"/>
        <w:rPr>
          <w:rFonts w:ascii="Times New Roman" w:hAnsi="Times New Roman"/>
          <w:sz w:val="24"/>
        </w:rPr>
      </w:pPr>
      <w:r w:rsidRPr="00934AEA">
        <w:rPr>
          <w:rFonts w:ascii="Times New Roman" w:hAnsi="Times New Roman"/>
          <w:b/>
          <w:sz w:val="24"/>
        </w:rPr>
        <w:t xml:space="preserve">механизированной сварки (наплавки) </w:t>
      </w:r>
    </w:p>
    <w:p w14:paraId="3B95C60B" w14:textId="77777777" w:rsidR="00220FF3" w:rsidRPr="00934AEA" w:rsidRDefault="00220FF3" w:rsidP="00220FF3">
      <w:pPr>
        <w:jc w:val="center"/>
        <w:rPr>
          <w:rFonts w:ascii="Times New Roman" w:hAnsi="Times New Roman"/>
          <w:i/>
        </w:rPr>
      </w:pPr>
    </w:p>
    <w:p w14:paraId="7BDB624B" w14:textId="77777777" w:rsidR="00220FF3" w:rsidRDefault="00220FF3" w:rsidP="00220FF3">
      <w:pPr>
        <w:jc w:val="both"/>
        <w:rPr>
          <w:rFonts w:ascii="Times New Roman" w:hAnsi="Times New Roman" w:cs="Times New Roman"/>
          <w:b/>
          <w:bCs/>
          <w:color w:val="0070C0"/>
          <w:sz w:val="24"/>
          <w:szCs w:val="24"/>
        </w:rPr>
      </w:pPr>
    </w:p>
    <w:p w14:paraId="2A56D055" w14:textId="77777777" w:rsidR="00220FF3" w:rsidRPr="006F5AFB" w:rsidRDefault="00220FF3" w:rsidP="00220FF3">
      <w:pPr>
        <w:jc w:val="right"/>
        <w:rPr>
          <w:rFonts w:ascii="Times New Roman" w:hAnsi="Times New Roman" w:cs="Times New Roman"/>
          <w:b/>
          <w:bCs/>
          <w:sz w:val="24"/>
          <w:szCs w:val="24"/>
        </w:rPr>
      </w:pPr>
    </w:p>
    <w:p w14:paraId="5F8314BC" w14:textId="77777777" w:rsidR="00220FF3" w:rsidRPr="006F5AFB" w:rsidRDefault="00220FF3" w:rsidP="00220FF3">
      <w:pPr>
        <w:jc w:val="right"/>
        <w:rPr>
          <w:rFonts w:ascii="Times New Roman" w:hAnsi="Times New Roman" w:cs="Times New Roman"/>
          <w:b/>
          <w:bCs/>
          <w:sz w:val="24"/>
          <w:szCs w:val="24"/>
        </w:rPr>
      </w:pPr>
    </w:p>
    <w:p w14:paraId="42BF518E" w14:textId="77777777" w:rsidR="00220FF3" w:rsidRPr="006F5AFB" w:rsidRDefault="00220FF3" w:rsidP="00220FF3">
      <w:pPr>
        <w:jc w:val="right"/>
        <w:rPr>
          <w:rFonts w:ascii="Times New Roman" w:hAnsi="Times New Roman" w:cs="Times New Roman"/>
          <w:b/>
          <w:bCs/>
          <w:sz w:val="24"/>
          <w:szCs w:val="24"/>
        </w:rPr>
      </w:pPr>
    </w:p>
    <w:p w14:paraId="40A88595" w14:textId="77777777" w:rsidR="00220FF3" w:rsidRPr="006F5AFB" w:rsidRDefault="00220FF3" w:rsidP="00220FF3">
      <w:pPr>
        <w:jc w:val="right"/>
        <w:rPr>
          <w:rFonts w:ascii="Times New Roman" w:hAnsi="Times New Roman" w:cs="Times New Roman"/>
          <w:b/>
          <w:bCs/>
          <w:sz w:val="24"/>
          <w:szCs w:val="24"/>
        </w:rPr>
      </w:pPr>
    </w:p>
    <w:p w14:paraId="1C198C88" w14:textId="77777777" w:rsidR="00220FF3" w:rsidRPr="006F5AFB" w:rsidRDefault="00220FF3" w:rsidP="00220FF3">
      <w:pPr>
        <w:jc w:val="right"/>
        <w:rPr>
          <w:rFonts w:ascii="Times New Roman" w:hAnsi="Times New Roman" w:cs="Times New Roman"/>
          <w:b/>
          <w:bCs/>
          <w:sz w:val="24"/>
          <w:szCs w:val="24"/>
        </w:rPr>
      </w:pPr>
    </w:p>
    <w:p w14:paraId="1B310A5C" w14:textId="77777777" w:rsidR="00220FF3" w:rsidRPr="006F5AFB" w:rsidRDefault="00220FF3" w:rsidP="00220FF3">
      <w:pPr>
        <w:jc w:val="right"/>
        <w:rPr>
          <w:rFonts w:ascii="Times New Roman" w:hAnsi="Times New Roman" w:cs="Times New Roman"/>
          <w:b/>
          <w:bCs/>
          <w:sz w:val="24"/>
          <w:szCs w:val="24"/>
        </w:rPr>
      </w:pPr>
    </w:p>
    <w:p w14:paraId="436733CD" w14:textId="77777777" w:rsidR="00220FF3" w:rsidRPr="006F5AFB" w:rsidRDefault="00220FF3" w:rsidP="00220FF3">
      <w:pPr>
        <w:jc w:val="right"/>
        <w:rPr>
          <w:rFonts w:ascii="Times New Roman" w:hAnsi="Times New Roman" w:cs="Times New Roman"/>
          <w:b/>
          <w:bCs/>
          <w:sz w:val="24"/>
          <w:szCs w:val="24"/>
        </w:rPr>
      </w:pPr>
    </w:p>
    <w:p w14:paraId="693B2B24" w14:textId="77777777" w:rsidR="00220FF3" w:rsidRPr="006F5AFB" w:rsidRDefault="00220FF3" w:rsidP="00220FF3">
      <w:pPr>
        <w:jc w:val="right"/>
        <w:rPr>
          <w:rFonts w:ascii="Times New Roman" w:hAnsi="Times New Roman" w:cs="Times New Roman"/>
          <w:b/>
          <w:bCs/>
          <w:sz w:val="24"/>
          <w:szCs w:val="24"/>
        </w:rPr>
      </w:pPr>
    </w:p>
    <w:p w14:paraId="1DF304F5" w14:textId="77777777" w:rsidR="00220FF3" w:rsidRPr="006F5AFB" w:rsidRDefault="00220FF3" w:rsidP="00220FF3">
      <w:pPr>
        <w:jc w:val="right"/>
        <w:rPr>
          <w:rFonts w:ascii="Times New Roman" w:hAnsi="Times New Roman" w:cs="Times New Roman"/>
          <w:b/>
          <w:bCs/>
          <w:sz w:val="24"/>
          <w:szCs w:val="24"/>
        </w:rPr>
      </w:pPr>
    </w:p>
    <w:p w14:paraId="0F11EEAB" w14:textId="77777777" w:rsidR="00220FF3" w:rsidRPr="006F5AFB" w:rsidRDefault="00220FF3" w:rsidP="00220FF3">
      <w:pPr>
        <w:jc w:val="right"/>
        <w:rPr>
          <w:rFonts w:ascii="Times New Roman" w:hAnsi="Times New Roman" w:cs="Times New Roman"/>
          <w:b/>
          <w:bCs/>
          <w:sz w:val="24"/>
          <w:szCs w:val="24"/>
        </w:rPr>
      </w:pPr>
    </w:p>
    <w:p w14:paraId="3DFDCA6C" w14:textId="7E408352" w:rsidR="00220FF3" w:rsidRPr="006F5AFB" w:rsidRDefault="00220FF3" w:rsidP="00220FF3">
      <w:pPr>
        <w:jc w:val="center"/>
        <w:rPr>
          <w:rFonts w:ascii="Times New Roman" w:hAnsi="Times New Roman" w:cs="Times New Roman"/>
          <w:b/>
          <w:bCs/>
          <w:sz w:val="24"/>
          <w:szCs w:val="24"/>
        </w:rPr>
      </w:pPr>
      <w:r w:rsidRPr="006F5AFB">
        <w:rPr>
          <w:rFonts w:ascii="Times New Roman" w:hAnsi="Times New Roman" w:cs="Times New Roman"/>
          <w:b/>
          <w:bCs/>
          <w:sz w:val="24"/>
          <w:szCs w:val="24"/>
        </w:rPr>
        <w:t>Рабочая программа дисциплины</w:t>
      </w:r>
    </w:p>
    <w:p w14:paraId="0BFADBC0" w14:textId="77777777" w:rsidR="006158BE" w:rsidRPr="008F578C" w:rsidRDefault="006158BE" w:rsidP="00220FF3">
      <w:pPr>
        <w:jc w:val="center"/>
        <w:rPr>
          <w:rFonts w:ascii="Times New Roman" w:hAnsi="Times New Roman" w:cs="Times New Roman"/>
          <w:b/>
          <w:bCs/>
          <w:sz w:val="24"/>
          <w:szCs w:val="24"/>
        </w:rPr>
      </w:pPr>
    </w:p>
    <w:p w14:paraId="4C4B62D5" w14:textId="77777777" w:rsidR="00220FF3" w:rsidRPr="00934AEA" w:rsidRDefault="00220FF3" w:rsidP="00220FF3">
      <w:pPr>
        <w:pStyle w:val="1d"/>
        <w:jc w:val="center"/>
        <w:rPr>
          <w:rFonts w:eastAsia="Segoe UI"/>
          <w:b/>
          <w:lang w:val="ru-RU"/>
        </w:rPr>
      </w:pPr>
      <w:r w:rsidRPr="00934AEA">
        <w:rPr>
          <w:rFonts w:eastAsia="Segoe UI"/>
          <w:b/>
          <w:lang w:val="ru-RU"/>
        </w:rPr>
        <w:t>«ОП. 02 Основы электротехники»</w:t>
      </w:r>
    </w:p>
    <w:p w14:paraId="031B57CE" w14:textId="77777777" w:rsidR="00220FF3" w:rsidRDefault="00220FF3" w:rsidP="00220FF3">
      <w:pPr>
        <w:pStyle w:val="1"/>
      </w:pPr>
    </w:p>
    <w:p w14:paraId="4B0425D2" w14:textId="77777777" w:rsidR="00220FF3" w:rsidRDefault="00220FF3" w:rsidP="00220FF3">
      <w:pPr>
        <w:pStyle w:val="1"/>
      </w:pPr>
    </w:p>
    <w:p w14:paraId="792BB4AB" w14:textId="77777777" w:rsidR="00220FF3" w:rsidRDefault="00220FF3" w:rsidP="00220FF3">
      <w:pPr>
        <w:pStyle w:val="1"/>
      </w:pPr>
    </w:p>
    <w:p w14:paraId="1CBEEAA0" w14:textId="77777777" w:rsidR="00220FF3" w:rsidRDefault="00220FF3" w:rsidP="00220FF3">
      <w:pPr>
        <w:pStyle w:val="1"/>
      </w:pPr>
    </w:p>
    <w:p w14:paraId="633BC22E" w14:textId="77777777" w:rsidR="00220FF3" w:rsidRDefault="00220FF3" w:rsidP="00220FF3">
      <w:pPr>
        <w:pStyle w:val="1"/>
      </w:pPr>
    </w:p>
    <w:p w14:paraId="0695588C" w14:textId="77777777" w:rsidR="00220FF3" w:rsidRDefault="00220FF3" w:rsidP="00220FF3">
      <w:pPr>
        <w:pStyle w:val="1"/>
      </w:pPr>
    </w:p>
    <w:p w14:paraId="2A72B3AD" w14:textId="77777777" w:rsidR="00220FF3" w:rsidRDefault="00220FF3" w:rsidP="00220FF3">
      <w:pPr>
        <w:pStyle w:val="1"/>
      </w:pPr>
    </w:p>
    <w:p w14:paraId="0D63ABE6" w14:textId="77777777" w:rsidR="00220FF3" w:rsidRDefault="00220FF3" w:rsidP="00220FF3">
      <w:pPr>
        <w:pStyle w:val="1"/>
      </w:pPr>
    </w:p>
    <w:p w14:paraId="43C644EF" w14:textId="77777777" w:rsidR="00220FF3" w:rsidRDefault="00220FF3" w:rsidP="00220FF3">
      <w:pPr>
        <w:pStyle w:val="1"/>
      </w:pPr>
    </w:p>
    <w:p w14:paraId="284F6F60" w14:textId="77777777" w:rsidR="00220FF3" w:rsidRDefault="00220FF3" w:rsidP="00220FF3">
      <w:pPr>
        <w:pStyle w:val="1"/>
      </w:pPr>
    </w:p>
    <w:p w14:paraId="0A707498" w14:textId="77777777" w:rsidR="00220FF3" w:rsidRDefault="00220FF3" w:rsidP="00220FF3">
      <w:pPr>
        <w:pStyle w:val="1"/>
      </w:pPr>
    </w:p>
    <w:p w14:paraId="17359FF9" w14:textId="77777777" w:rsidR="00220FF3" w:rsidRDefault="00220FF3" w:rsidP="00220FF3">
      <w:pPr>
        <w:pStyle w:val="1"/>
      </w:pPr>
    </w:p>
    <w:p w14:paraId="0AFBB8AD" w14:textId="5190CB37" w:rsidR="00220FF3" w:rsidRDefault="00220FF3" w:rsidP="006158BE">
      <w:pPr>
        <w:pStyle w:val="1d"/>
        <w:rPr>
          <w:b/>
          <w:bCs/>
          <w:lang w:val="ru-RU"/>
        </w:rPr>
      </w:pPr>
    </w:p>
    <w:p w14:paraId="3AD0D10D" w14:textId="7B899259" w:rsidR="006158BE" w:rsidRDefault="006158BE" w:rsidP="006158BE">
      <w:pPr>
        <w:pStyle w:val="afc"/>
        <w:rPr>
          <w:lang w:eastAsia="nl-NL"/>
        </w:rPr>
      </w:pPr>
    </w:p>
    <w:p w14:paraId="67C06567" w14:textId="3A3EB0FE" w:rsidR="006158BE" w:rsidRDefault="006158BE" w:rsidP="006158BE">
      <w:pPr>
        <w:pStyle w:val="afc"/>
        <w:rPr>
          <w:lang w:eastAsia="nl-NL"/>
        </w:rPr>
      </w:pPr>
    </w:p>
    <w:p w14:paraId="1218CF2D" w14:textId="51680040" w:rsidR="006158BE" w:rsidRPr="006158BE" w:rsidRDefault="006158BE" w:rsidP="006158BE">
      <w:pPr>
        <w:pStyle w:val="afc"/>
        <w:jc w:val="center"/>
        <w:rPr>
          <w:b/>
          <w:lang w:eastAsia="nl-NL"/>
        </w:rPr>
      </w:pPr>
      <w:r w:rsidRPr="006158BE">
        <w:rPr>
          <w:b/>
          <w:lang w:eastAsia="nl-NL"/>
        </w:rPr>
        <w:t>2024г.</w:t>
      </w:r>
    </w:p>
    <w:p w14:paraId="75E88908" w14:textId="77777777" w:rsidR="00220FF3" w:rsidRDefault="00220FF3" w:rsidP="00220FF3">
      <w:pPr>
        <w:rPr>
          <w:rFonts w:ascii="Times New Roman Полужирный" w:eastAsia="Segoe UI" w:hAnsi="Times New Roman Полужирный" w:cs="Times New Roman"/>
          <w:b/>
          <w:bCs/>
          <w:caps/>
          <w:kern w:val="32"/>
          <w:sz w:val="24"/>
          <w:szCs w:val="24"/>
          <w:lang w:val="x-none" w:eastAsia="x-none"/>
        </w:rPr>
      </w:pPr>
      <w:r>
        <w:br w:type="page"/>
      </w:r>
    </w:p>
    <w:p w14:paraId="74DDDCFB" w14:textId="77777777" w:rsidR="00220FF3" w:rsidRPr="00DF068E" w:rsidRDefault="00220FF3" w:rsidP="00220FF3">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7E738ABB" w14:textId="77777777" w:rsidR="00220FF3" w:rsidRPr="00C34FE7" w:rsidRDefault="00220FF3" w:rsidP="00220FF3">
      <w:pPr>
        <w:pStyle w:val="14"/>
        <w:rPr>
          <w:rFonts w:asciiTheme="minorHAnsi" w:eastAsiaTheme="minorEastAsia" w:hAnsiTheme="minorHAnsi" w:cstheme="minorBidi"/>
          <w:b w:val="0"/>
          <w:bCs w:val="0"/>
          <w:lang w:eastAsia="ru-RU"/>
        </w:rPr>
      </w:pPr>
      <w:r w:rsidRPr="00C34FE7">
        <w:rPr>
          <w:b w:val="0"/>
          <w:bCs w:val="0"/>
        </w:rPr>
        <w:fldChar w:fldCharType="begin"/>
      </w:r>
      <w:r w:rsidRPr="00C34FE7">
        <w:rPr>
          <w:b w:val="0"/>
          <w:bCs w:val="0"/>
        </w:rPr>
        <w:instrText xml:space="preserve"> TOC \h \z \t "Раздел 1;1;Раздел 1.1;2" </w:instrText>
      </w:r>
      <w:r w:rsidRPr="00C34FE7">
        <w:rPr>
          <w:b w:val="0"/>
          <w:bCs w:val="0"/>
        </w:rPr>
        <w:fldChar w:fldCharType="separate"/>
      </w:r>
      <w:hyperlink w:anchor="_Toc156825287" w:history="1">
        <w:r w:rsidRPr="00C34FE7">
          <w:rPr>
            <w:rStyle w:val="af0"/>
          </w:rPr>
          <w:t>СОДЕРЖАНИЕ ПРОГРАММЫ</w:t>
        </w:r>
        <w:r w:rsidRPr="00C34FE7">
          <w:rPr>
            <w:webHidden/>
          </w:rPr>
          <w:tab/>
        </w:r>
      </w:hyperlink>
      <w:r>
        <w:t>2</w:t>
      </w:r>
    </w:p>
    <w:p w14:paraId="319E2A63" w14:textId="77777777" w:rsidR="00220FF3" w:rsidRPr="00C34FE7" w:rsidRDefault="006158BE" w:rsidP="00220FF3">
      <w:pPr>
        <w:pStyle w:val="14"/>
        <w:rPr>
          <w:rFonts w:asciiTheme="minorHAnsi" w:eastAsiaTheme="minorEastAsia" w:hAnsiTheme="minorHAnsi" w:cstheme="minorBidi"/>
          <w:b w:val="0"/>
          <w:bCs w:val="0"/>
          <w:lang w:eastAsia="ru-RU"/>
        </w:rPr>
      </w:pPr>
      <w:hyperlink w:anchor="_Toc156825288" w:history="1">
        <w:r w:rsidR="00220FF3" w:rsidRPr="00C34FE7">
          <w:rPr>
            <w:rStyle w:val="af0"/>
          </w:rPr>
          <w:t>1. Общая характеристика</w:t>
        </w:r>
        <w:r w:rsidR="00220FF3" w:rsidRPr="00C34FE7">
          <w:rPr>
            <w:webHidden/>
          </w:rPr>
          <w:tab/>
        </w:r>
      </w:hyperlink>
      <w:r w:rsidR="00220FF3">
        <w:t>3</w:t>
      </w:r>
    </w:p>
    <w:p w14:paraId="1BCCD496" w14:textId="77777777" w:rsidR="00220FF3" w:rsidRPr="00C34FE7" w:rsidRDefault="006158BE" w:rsidP="00220FF3">
      <w:pPr>
        <w:pStyle w:val="21"/>
        <w:rPr>
          <w:rFonts w:asciiTheme="minorHAnsi" w:eastAsiaTheme="minorEastAsia" w:hAnsiTheme="minorHAnsi" w:cstheme="minorBidi"/>
          <w:i w:val="0"/>
          <w:iCs w:val="0"/>
          <w:sz w:val="22"/>
          <w:szCs w:val="22"/>
        </w:rPr>
      </w:pPr>
      <w:hyperlink w:anchor="_Toc156825289" w:history="1">
        <w:r w:rsidR="00220FF3" w:rsidRPr="00C34FE7">
          <w:rPr>
            <w:rStyle w:val="af0"/>
            <w:i w:val="0"/>
            <w:iCs w:val="0"/>
          </w:rPr>
          <w:t>1.1. Цель и место дисциплины в структуре образовательной программы</w:t>
        </w:r>
        <w:r w:rsidR="00220FF3" w:rsidRPr="00C34FE7">
          <w:rPr>
            <w:i w:val="0"/>
            <w:iCs w:val="0"/>
            <w:webHidden/>
          </w:rPr>
          <w:tab/>
        </w:r>
      </w:hyperlink>
      <w:r w:rsidR="00220FF3">
        <w:rPr>
          <w:i w:val="0"/>
          <w:iCs w:val="0"/>
        </w:rPr>
        <w:t>3</w:t>
      </w:r>
    </w:p>
    <w:p w14:paraId="1C042FF3" w14:textId="77777777" w:rsidR="00220FF3" w:rsidRDefault="006158BE" w:rsidP="00220FF3">
      <w:pPr>
        <w:pStyle w:val="21"/>
        <w:spacing w:line="276" w:lineRule="auto"/>
        <w:rPr>
          <w:i w:val="0"/>
          <w:iCs w:val="0"/>
        </w:rPr>
      </w:pPr>
      <w:hyperlink w:anchor="_Toc156825290" w:history="1">
        <w:r w:rsidR="00220FF3" w:rsidRPr="00C34FE7">
          <w:rPr>
            <w:rStyle w:val="af0"/>
            <w:i w:val="0"/>
            <w:iCs w:val="0"/>
          </w:rPr>
          <w:t>1.2. Планируемые результаты освоения дисциплины</w:t>
        </w:r>
        <w:r w:rsidR="00220FF3" w:rsidRPr="00C34FE7">
          <w:rPr>
            <w:i w:val="0"/>
            <w:iCs w:val="0"/>
            <w:webHidden/>
          </w:rPr>
          <w:tab/>
        </w:r>
      </w:hyperlink>
      <w:r w:rsidR="00220FF3">
        <w:rPr>
          <w:i w:val="0"/>
          <w:iCs w:val="0"/>
        </w:rPr>
        <w:t>3</w:t>
      </w:r>
    </w:p>
    <w:p w14:paraId="67B02C41" w14:textId="77777777" w:rsidR="00220FF3" w:rsidRPr="00244859" w:rsidRDefault="00220FF3" w:rsidP="00220FF3">
      <w:pPr>
        <w:tabs>
          <w:tab w:val="left" w:pos="3000"/>
        </w:tabs>
        <w:spacing w:before="120" w:after="120" w:line="276" w:lineRule="auto"/>
        <w:rPr>
          <w:rFonts w:ascii="Times New Roman" w:hAnsi="Times New Roman" w:cs="Times New Roman"/>
          <w:sz w:val="24"/>
          <w:szCs w:val="24"/>
        </w:rPr>
      </w:pPr>
      <w:r>
        <w:rPr>
          <w:rFonts w:ascii="Times New Roman" w:hAnsi="Times New Roman" w:cs="Times New Roman"/>
          <w:lang w:eastAsia="ru-RU"/>
        </w:rPr>
        <w:t xml:space="preserve">     </w:t>
      </w:r>
      <w:r w:rsidRPr="00244859">
        <w:rPr>
          <w:rFonts w:ascii="Times New Roman" w:hAnsi="Times New Roman" w:cs="Times New Roman"/>
          <w:sz w:val="24"/>
          <w:szCs w:val="24"/>
          <w:lang w:eastAsia="ru-RU"/>
        </w:rPr>
        <w:t>1.3</w:t>
      </w:r>
      <w:r w:rsidRPr="00244859">
        <w:rPr>
          <w:rFonts w:ascii="Times New Roman" w:hAnsi="Times New Roman" w:cs="Times New Roman"/>
          <w:lang w:eastAsia="ru-RU"/>
        </w:rPr>
        <w:t xml:space="preserve">. </w:t>
      </w:r>
      <w:r w:rsidRPr="00244859">
        <w:rPr>
          <w:rFonts w:ascii="Times New Roman" w:hAnsi="Times New Roman" w:cs="Times New Roman"/>
          <w:sz w:val="24"/>
          <w:szCs w:val="24"/>
          <w:lang w:eastAsia="ru-RU"/>
        </w:rPr>
        <w:t xml:space="preserve">Обоснование вариативной части  </w:t>
      </w:r>
      <w:r w:rsidRPr="00244859">
        <w:rPr>
          <w:rFonts w:ascii="Times New Roman" w:hAnsi="Times New Roman" w:cs="Times New Roman"/>
          <w:sz w:val="24"/>
          <w:szCs w:val="24"/>
        </w:rPr>
        <w:t>ОПОП-П</w:t>
      </w:r>
      <w:r>
        <w:rPr>
          <w:rFonts w:ascii="Times New Roman" w:hAnsi="Times New Roman" w:cs="Times New Roman"/>
          <w:sz w:val="24"/>
          <w:szCs w:val="24"/>
        </w:rPr>
        <w:t xml:space="preserve">……………………………………………….6  </w:t>
      </w:r>
    </w:p>
    <w:p w14:paraId="6C9EB58B" w14:textId="77777777" w:rsidR="00220FF3" w:rsidRPr="00C34FE7" w:rsidRDefault="006158BE" w:rsidP="00220FF3">
      <w:pPr>
        <w:pStyle w:val="14"/>
        <w:rPr>
          <w:rFonts w:asciiTheme="minorHAnsi" w:eastAsiaTheme="minorEastAsia" w:hAnsiTheme="minorHAnsi" w:cstheme="minorBidi"/>
          <w:b w:val="0"/>
          <w:bCs w:val="0"/>
          <w:lang w:eastAsia="ru-RU"/>
        </w:rPr>
      </w:pPr>
      <w:hyperlink w:anchor="_Toc156825291" w:history="1">
        <w:r w:rsidR="00220FF3" w:rsidRPr="00C34FE7">
          <w:rPr>
            <w:rStyle w:val="af0"/>
          </w:rPr>
          <w:t>2. Структура и содержание ДИСЦИПЛИНЫ</w:t>
        </w:r>
        <w:r w:rsidR="00220FF3" w:rsidRPr="00C34FE7">
          <w:rPr>
            <w:webHidden/>
          </w:rPr>
          <w:tab/>
        </w:r>
      </w:hyperlink>
      <w:r w:rsidR="00220FF3">
        <w:t>7</w:t>
      </w:r>
    </w:p>
    <w:p w14:paraId="1FA77FF9" w14:textId="77777777" w:rsidR="00220FF3" w:rsidRPr="00C34FE7" w:rsidRDefault="006158BE" w:rsidP="00220FF3">
      <w:pPr>
        <w:pStyle w:val="21"/>
        <w:rPr>
          <w:rFonts w:asciiTheme="minorHAnsi" w:eastAsiaTheme="minorEastAsia" w:hAnsiTheme="minorHAnsi" w:cstheme="minorBidi"/>
          <w:i w:val="0"/>
          <w:iCs w:val="0"/>
          <w:sz w:val="22"/>
          <w:szCs w:val="22"/>
        </w:rPr>
      </w:pPr>
      <w:hyperlink w:anchor="_Toc156825292" w:history="1">
        <w:r w:rsidR="00220FF3" w:rsidRPr="00C34FE7">
          <w:rPr>
            <w:rStyle w:val="af0"/>
            <w:i w:val="0"/>
            <w:iCs w:val="0"/>
          </w:rPr>
          <w:t>2.1. Трудоемкость освоения дисциплины</w:t>
        </w:r>
        <w:r w:rsidR="00220FF3" w:rsidRPr="00C34FE7">
          <w:rPr>
            <w:i w:val="0"/>
            <w:iCs w:val="0"/>
            <w:webHidden/>
          </w:rPr>
          <w:tab/>
        </w:r>
      </w:hyperlink>
      <w:r w:rsidR="00220FF3">
        <w:rPr>
          <w:i w:val="0"/>
          <w:iCs w:val="0"/>
        </w:rPr>
        <w:t>7</w:t>
      </w:r>
    </w:p>
    <w:p w14:paraId="77E52B47" w14:textId="77777777" w:rsidR="00220FF3" w:rsidRPr="00C34FE7" w:rsidRDefault="006158BE" w:rsidP="00220FF3">
      <w:pPr>
        <w:pStyle w:val="21"/>
        <w:rPr>
          <w:rFonts w:asciiTheme="minorHAnsi" w:eastAsiaTheme="minorEastAsia" w:hAnsiTheme="minorHAnsi" w:cstheme="minorBidi"/>
          <w:i w:val="0"/>
          <w:iCs w:val="0"/>
          <w:sz w:val="22"/>
          <w:szCs w:val="22"/>
        </w:rPr>
      </w:pPr>
      <w:hyperlink w:anchor="_Toc156825293" w:history="1">
        <w:r w:rsidR="00220FF3" w:rsidRPr="00C34FE7">
          <w:rPr>
            <w:rStyle w:val="af0"/>
            <w:i w:val="0"/>
            <w:iCs w:val="0"/>
          </w:rPr>
          <w:t>2.2. Содержание дисциплины</w:t>
        </w:r>
        <w:r w:rsidR="00220FF3" w:rsidRPr="00C34FE7">
          <w:rPr>
            <w:i w:val="0"/>
            <w:iCs w:val="0"/>
            <w:webHidden/>
          </w:rPr>
          <w:tab/>
        </w:r>
      </w:hyperlink>
      <w:r w:rsidR="00220FF3">
        <w:rPr>
          <w:i w:val="0"/>
          <w:iCs w:val="0"/>
        </w:rPr>
        <w:t>8</w:t>
      </w:r>
    </w:p>
    <w:p w14:paraId="2DBA28FF" w14:textId="77777777" w:rsidR="00220FF3" w:rsidRPr="00C34FE7" w:rsidRDefault="006158BE" w:rsidP="00220FF3">
      <w:pPr>
        <w:pStyle w:val="14"/>
        <w:rPr>
          <w:rFonts w:asciiTheme="minorHAnsi" w:eastAsiaTheme="minorEastAsia" w:hAnsiTheme="minorHAnsi" w:cstheme="minorBidi"/>
          <w:b w:val="0"/>
          <w:bCs w:val="0"/>
          <w:lang w:eastAsia="ru-RU"/>
        </w:rPr>
      </w:pPr>
      <w:hyperlink w:anchor="_Toc156825296" w:history="1">
        <w:r w:rsidR="00220FF3" w:rsidRPr="00C34FE7">
          <w:rPr>
            <w:rStyle w:val="af0"/>
          </w:rPr>
          <w:t>3. Условия реализации ДИСЦИПЛИНЫ</w:t>
        </w:r>
        <w:r w:rsidR="00220FF3" w:rsidRPr="00C34FE7">
          <w:rPr>
            <w:webHidden/>
          </w:rPr>
          <w:tab/>
        </w:r>
      </w:hyperlink>
      <w:r w:rsidR="00220FF3">
        <w:t>13</w:t>
      </w:r>
    </w:p>
    <w:p w14:paraId="59C38F2F" w14:textId="77777777" w:rsidR="00220FF3" w:rsidRPr="00C34FE7" w:rsidRDefault="006158BE" w:rsidP="00220FF3">
      <w:pPr>
        <w:pStyle w:val="21"/>
        <w:rPr>
          <w:rFonts w:asciiTheme="minorHAnsi" w:eastAsiaTheme="minorEastAsia" w:hAnsiTheme="minorHAnsi" w:cstheme="minorBidi"/>
          <w:i w:val="0"/>
          <w:iCs w:val="0"/>
          <w:sz w:val="22"/>
          <w:szCs w:val="22"/>
        </w:rPr>
      </w:pPr>
      <w:hyperlink w:anchor="_Toc156825297" w:history="1">
        <w:r w:rsidR="00220FF3" w:rsidRPr="00C34FE7">
          <w:rPr>
            <w:rStyle w:val="af0"/>
            <w:i w:val="0"/>
            <w:iCs w:val="0"/>
          </w:rPr>
          <w:t>3.1. Материально-техническое обеспечение</w:t>
        </w:r>
        <w:r w:rsidR="00220FF3" w:rsidRPr="00C34FE7">
          <w:rPr>
            <w:i w:val="0"/>
            <w:iCs w:val="0"/>
            <w:webHidden/>
          </w:rPr>
          <w:tab/>
        </w:r>
      </w:hyperlink>
      <w:r w:rsidR="00220FF3">
        <w:rPr>
          <w:i w:val="0"/>
          <w:iCs w:val="0"/>
        </w:rPr>
        <w:t>13</w:t>
      </w:r>
    </w:p>
    <w:p w14:paraId="3E58E207" w14:textId="77777777" w:rsidR="00220FF3" w:rsidRPr="00C34FE7" w:rsidRDefault="006158BE" w:rsidP="00220FF3">
      <w:pPr>
        <w:pStyle w:val="21"/>
        <w:rPr>
          <w:rFonts w:asciiTheme="minorHAnsi" w:eastAsiaTheme="minorEastAsia" w:hAnsiTheme="minorHAnsi" w:cstheme="minorBidi"/>
          <w:i w:val="0"/>
          <w:iCs w:val="0"/>
          <w:sz w:val="22"/>
          <w:szCs w:val="22"/>
        </w:rPr>
      </w:pPr>
      <w:hyperlink w:anchor="_Toc156825298" w:history="1">
        <w:r w:rsidR="00220FF3" w:rsidRPr="00C34FE7">
          <w:rPr>
            <w:rStyle w:val="af0"/>
            <w:i w:val="0"/>
            <w:iCs w:val="0"/>
          </w:rPr>
          <w:t>3.2. Учебно-методическое обеспечение</w:t>
        </w:r>
        <w:r w:rsidR="00220FF3" w:rsidRPr="00C34FE7">
          <w:rPr>
            <w:i w:val="0"/>
            <w:iCs w:val="0"/>
            <w:webHidden/>
          </w:rPr>
          <w:tab/>
        </w:r>
      </w:hyperlink>
      <w:r w:rsidR="00220FF3">
        <w:rPr>
          <w:i w:val="0"/>
          <w:iCs w:val="0"/>
        </w:rPr>
        <w:t>13</w:t>
      </w:r>
    </w:p>
    <w:p w14:paraId="72E40C38" w14:textId="77777777" w:rsidR="00220FF3" w:rsidRPr="00C34FE7" w:rsidRDefault="006158BE" w:rsidP="00220FF3">
      <w:pPr>
        <w:pStyle w:val="14"/>
        <w:rPr>
          <w:rFonts w:asciiTheme="minorHAnsi" w:eastAsiaTheme="minorEastAsia" w:hAnsiTheme="minorHAnsi" w:cstheme="minorBidi"/>
          <w:b w:val="0"/>
          <w:bCs w:val="0"/>
          <w:lang w:eastAsia="ru-RU"/>
        </w:rPr>
      </w:pPr>
      <w:hyperlink w:anchor="_Toc156825299" w:history="1">
        <w:r w:rsidR="00220FF3" w:rsidRPr="00C34FE7">
          <w:rPr>
            <w:rStyle w:val="af0"/>
          </w:rPr>
          <w:t>4. Контроль и оценка результатов  освоения ДИСЦИПЛИНЫ</w:t>
        </w:r>
        <w:r w:rsidR="00220FF3" w:rsidRPr="00C34FE7">
          <w:rPr>
            <w:webHidden/>
          </w:rPr>
          <w:tab/>
        </w:r>
      </w:hyperlink>
      <w:r w:rsidR="00220FF3">
        <w:t>14</w:t>
      </w:r>
    </w:p>
    <w:p w14:paraId="31B5ACD7" w14:textId="77777777" w:rsidR="00220FF3" w:rsidRPr="00C34FE7" w:rsidRDefault="00220FF3" w:rsidP="00220FF3">
      <w:pPr>
        <w:pStyle w:val="1f"/>
        <w:jc w:val="left"/>
        <w:rPr>
          <w:rFonts w:ascii="Times New Roman" w:hAnsi="Times New Roman"/>
          <w:b w:val="0"/>
          <w:bCs w:val="0"/>
          <w:lang w:val="ru-RU"/>
        </w:rPr>
      </w:pPr>
      <w:r w:rsidRPr="00C34FE7">
        <w:rPr>
          <w:rFonts w:ascii="Times New Roman" w:hAnsi="Times New Roman"/>
          <w:b w:val="0"/>
          <w:bCs w:val="0"/>
          <w:lang w:val="ru-RU"/>
        </w:rPr>
        <w:fldChar w:fldCharType="end"/>
      </w:r>
    </w:p>
    <w:p w14:paraId="21B48E8C" w14:textId="77777777" w:rsidR="00220FF3" w:rsidRPr="00DF068E" w:rsidRDefault="00220FF3" w:rsidP="00220FF3">
      <w:pPr>
        <w:pStyle w:val="1f"/>
        <w:jc w:val="left"/>
        <w:rPr>
          <w:rFonts w:ascii="Times New Roman" w:hAnsi="Times New Roman"/>
          <w:lang w:val="ru-RU"/>
        </w:rPr>
        <w:sectPr w:rsidR="00220FF3" w:rsidRPr="00DF068E" w:rsidSect="00502F97">
          <w:headerReference w:type="even" r:id="rId39"/>
          <w:headerReference w:type="default" r:id="rId40"/>
          <w:pgSz w:w="11906" w:h="16838"/>
          <w:pgMar w:top="1134" w:right="567" w:bottom="1134" w:left="1701" w:header="709" w:footer="709" w:gutter="0"/>
          <w:cols w:space="708"/>
          <w:docGrid w:linePitch="360"/>
        </w:sectPr>
      </w:pPr>
    </w:p>
    <w:p w14:paraId="26CD4D8E" w14:textId="77777777" w:rsidR="00220FF3" w:rsidRPr="00900FFA" w:rsidRDefault="00220FF3" w:rsidP="00220FF3">
      <w:pPr>
        <w:pStyle w:val="1f"/>
        <w:numPr>
          <w:ilvl w:val="0"/>
          <w:numId w:val="36"/>
        </w:numPr>
        <w:rPr>
          <w:rStyle w:val="afb"/>
          <w:i w:val="0"/>
          <w:iCs/>
        </w:rPr>
      </w:pPr>
      <w:r w:rsidRPr="00A07404">
        <w:rPr>
          <w:rStyle w:val="afb"/>
          <w:i w:val="0"/>
          <w:iCs/>
        </w:rPr>
        <w:lastRenderedPageBreak/>
        <w:t xml:space="preserve">Общая характеристика </w:t>
      </w:r>
      <w:r w:rsidRPr="00900FFA">
        <w:rPr>
          <w:rStyle w:val="afb"/>
          <w:i w:val="0"/>
          <w:iCs/>
        </w:rPr>
        <w:t>РАБОЧЕЙ ПРОГРАММЫ УЧЕБНОЙ ДИСЦИПЛИНЫ</w:t>
      </w:r>
    </w:p>
    <w:p w14:paraId="2D24F902" w14:textId="77777777" w:rsidR="00220FF3" w:rsidRPr="00934AEA" w:rsidRDefault="00220FF3" w:rsidP="00220FF3">
      <w:pPr>
        <w:pStyle w:val="1d"/>
        <w:ind w:left="720"/>
        <w:jc w:val="center"/>
        <w:rPr>
          <w:rFonts w:eastAsia="Segoe UI"/>
          <w:b/>
          <w:lang w:val="ru-RU"/>
        </w:rPr>
      </w:pPr>
      <w:r w:rsidRPr="00934AEA">
        <w:rPr>
          <w:rFonts w:eastAsia="Segoe UI"/>
          <w:b/>
          <w:lang w:val="ru-RU"/>
        </w:rPr>
        <w:t>«ОП. 02 Основы электротехники»</w:t>
      </w:r>
    </w:p>
    <w:p w14:paraId="7E7192F2" w14:textId="77777777" w:rsidR="00220FF3" w:rsidRDefault="00220FF3" w:rsidP="00220FF3">
      <w:pPr>
        <w:pStyle w:val="114"/>
        <w:rPr>
          <w:rFonts w:ascii="Times New Roman" w:hAnsi="Times New Roman"/>
        </w:rPr>
      </w:pPr>
    </w:p>
    <w:p w14:paraId="661F4A38" w14:textId="77777777" w:rsidR="00220FF3" w:rsidRPr="00EA6E1D" w:rsidRDefault="00220FF3" w:rsidP="00220FF3">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596F2D5E" w14:textId="77777777" w:rsidR="00220FF3" w:rsidRPr="00934AEA" w:rsidRDefault="00220FF3" w:rsidP="00220FF3">
      <w:pPr>
        <w:suppressAutoHyphens/>
        <w:spacing w:line="276" w:lineRule="auto"/>
        <w:ind w:firstLine="709"/>
        <w:jc w:val="both"/>
        <w:rPr>
          <w:rFonts w:ascii="Times New Roman" w:eastAsia="Times New Roman" w:hAnsi="Times New Roman" w:cs="Times New Roman"/>
          <w:sz w:val="24"/>
          <w:szCs w:val="24"/>
          <w:lang w:eastAsia="ru-RU"/>
        </w:rPr>
      </w:pPr>
      <w:r w:rsidRPr="00934AEA">
        <w:rPr>
          <w:rFonts w:ascii="Times New Roman" w:eastAsia="Times New Roman" w:hAnsi="Times New Roman" w:cs="Times New Roman"/>
          <w:sz w:val="24"/>
          <w:szCs w:val="24"/>
          <w:lang w:eastAsia="ru-RU"/>
        </w:rPr>
        <w:t xml:space="preserve">Цель дисциплины </w:t>
      </w:r>
      <w:r w:rsidRPr="00934AEA">
        <w:rPr>
          <w:rFonts w:ascii="Times New Roman" w:hAnsi="Times New Roman" w:cs="Times New Roman"/>
          <w:sz w:val="24"/>
          <w:szCs w:val="24"/>
        </w:rPr>
        <w:t>«</w:t>
      </w:r>
      <w:r>
        <w:rPr>
          <w:rFonts w:ascii="Times New Roman" w:hAnsi="Times New Roman" w:cs="Times New Roman"/>
          <w:sz w:val="24"/>
          <w:szCs w:val="24"/>
        </w:rPr>
        <w:t xml:space="preserve">ОП.02 </w:t>
      </w:r>
      <w:r w:rsidRPr="00934AEA">
        <w:rPr>
          <w:rFonts w:ascii="Times New Roman" w:eastAsia="Segoe UI" w:hAnsi="Times New Roman" w:cs="Times New Roman"/>
          <w:sz w:val="24"/>
          <w:szCs w:val="24"/>
        </w:rPr>
        <w:t>Основы электротехники</w:t>
      </w:r>
      <w:r w:rsidRPr="00934AEA">
        <w:rPr>
          <w:rFonts w:ascii="Times New Roman" w:hAnsi="Times New Roman" w:cs="Times New Roman"/>
          <w:sz w:val="24"/>
          <w:szCs w:val="24"/>
        </w:rPr>
        <w:t>»</w:t>
      </w:r>
      <w:r w:rsidRPr="00934AEA">
        <w:rPr>
          <w:rFonts w:ascii="Times New Roman" w:eastAsia="Times New Roman" w:hAnsi="Times New Roman" w:cs="Times New Roman"/>
          <w:sz w:val="24"/>
          <w:szCs w:val="24"/>
          <w:lang w:eastAsia="ru-RU"/>
        </w:rPr>
        <w:t xml:space="preserve"> </w:t>
      </w:r>
      <w:r w:rsidRPr="00934AEA">
        <w:rPr>
          <w:rFonts w:ascii="Times New Roman" w:hAnsi="Times New Roman" w:cs="Times New Roman"/>
          <w:sz w:val="24"/>
          <w:szCs w:val="24"/>
        </w:rPr>
        <w:t>состоит в познании и усвоении закономерностей одной из основных форм материи – электромагнитного поля, его проявлений в различных технических устройствах, а также изучение методов анализа и расчета электрических цепей,</w:t>
      </w:r>
    </w:p>
    <w:p w14:paraId="192C65FD" w14:textId="77777777" w:rsidR="00220FF3" w:rsidRDefault="00220FF3" w:rsidP="00220FF3">
      <w:pPr>
        <w:suppressAutoHyphens/>
        <w:spacing w:line="276" w:lineRule="auto"/>
        <w:ind w:firstLine="709"/>
        <w:jc w:val="both"/>
        <w:rPr>
          <w:rFonts w:ascii="Times New Roman" w:hAnsi="Times New Roman" w:cs="Times New Roman"/>
          <w:sz w:val="24"/>
          <w:szCs w:val="24"/>
        </w:rPr>
      </w:pPr>
      <w:r w:rsidRPr="00934AEA">
        <w:rPr>
          <w:rFonts w:ascii="Times New Roman" w:hAnsi="Times New Roman" w:cs="Times New Roman"/>
          <w:sz w:val="24"/>
          <w:szCs w:val="24"/>
        </w:rPr>
        <w:t>Дисциплина «</w:t>
      </w:r>
      <w:r>
        <w:rPr>
          <w:rFonts w:ascii="Times New Roman" w:hAnsi="Times New Roman" w:cs="Times New Roman"/>
          <w:sz w:val="24"/>
          <w:szCs w:val="24"/>
        </w:rPr>
        <w:t xml:space="preserve">ОП.02 </w:t>
      </w:r>
      <w:r w:rsidRPr="00934AEA">
        <w:rPr>
          <w:rFonts w:ascii="Times New Roman" w:eastAsia="Segoe UI" w:hAnsi="Times New Roman" w:cs="Times New Roman"/>
          <w:sz w:val="24"/>
          <w:szCs w:val="24"/>
        </w:rPr>
        <w:t>Основы электротехники</w:t>
      </w:r>
      <w:r w:rsidRPr="00934AEA">
        <w:rPr>
          <w:rFonts w:ascii="Times New Roman" w:hAnsi="Times New Roman" w:cs="Times New Roman"/>
          <w:sz w:val="24"/>
          <w:szCs w:val="24"/>
        </w:rPr>
        <w:t>» включена в обязательную часть общепрофессионального  цикла образовательной программы</w:t>
      </w:r>
      <w:r>
        <w:rPr>
          <w:rFonts w:ascii="Times New Roman" w:hAnsi="Times New Roman" w:cs="Times New Roman"/>
          <w:sz w:val="24"/>
          <w:szCs w:val="24"/>
        </w:rPr>
        <w:t>.</w:t>
      </w:r>
    </w:p>
    <w:p w14:paraId="57515188" w14:textId="77777777" w:rsidR="00220FF3" w:rsidRPr="00934AEA" w:rsidRDefault="00220FF3" w:rsidP="00220FF3">
      <w:pPr>
        <w:suppressAutoHyphens/>
        <w:spacing w:line="276" w:lineRule="auto"/>
        <w:ind w:firstLine="709"/>
        <w:jc w:val="both"/>
        <w:rPr>
          <w:rFonts w:ascii="Times New Roman" w:hAnsi="Times New Roman" w:cs="Times New Roman"/>
          <w:sz w:val="24"/>
          <w:szCs w:val="24"/>
        </w:rPr>
      </w:pPr>
    </w:p>
    <w:p w14:paraId="65B1B834" w14:textId="77777777" w:rsidR="00220FF3" w:rsidRPr="00EA6E1D" w:rsidRDefault="00220FF3" w:rsidP="00220FF3">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6DF48F02" w14:textId="77777777" w:rsidR="00220FF3" w:rsidRDefault="00220FF3" w:rsidP="00220FF3">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ОПОП-П)</w:t>
      </w:r>
      <w:r w:rsidRPr="00FA680C">
        <w:rPr>
          <w:rFonts w:ascii="Times New Roman" w:eastAsia="Times New Roman" w:hAnsi="Times New Roman" w:cs="Times New Roman"/>
          <w:sz w:val="24"/>
          <w:szCs w:val="24"/>
          <w:lang w:eastAsia="ru-RU"/>
        </w:rPr>
        <w:t>.</w:t>
      </w:r>
    </w:p>
    <w:p w14:paraId="5A1F440C" w14:textId="77777777" w:rsidR="00220FF3" w:rsidRDefault="00220FF3" w:rsidP="00220FF3">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2794"/>
        <w:gridCol w:w="2794"/>
        <w:gridCol w:w="2794"/>
      </w:tblGrid>
      <w:tr w:rsidR="00220FF3" w:rsidRPr="00900FFA" w14:paraId="4457D505" w14:textId="77777777" w:rsidTr="006158BE">
        <w:tc>
          <w:tcPr>
            <w:tcW w:w="1246" w:type="dxa"/>
            <w:tcBorders>
              <w:top w:val="single" w:sz="4" w:space="0" w:color="auto"/>
              <w:left w:val="single" w:sz="4" w:space="0" w:color="auto"/>
              <w:right w:val="single" w:sz="4" w:space="0" w:color="auto"/>
            </w:tcBorders>
          </w:tcPr>
          <w:p w14:paraId="7C82782B" w14:textId="77777777" w:rsidR="00220FF3" w:rsidRPr="00900FFA" w:rsidRDefault="00220FF3" w:rsidP="006158BE">
            <w:pPr>
              <w:rPr>
                <w:rStyle w:val="afb"/>
                <w:b/>
                <w:i w:val="0"/>
                <w:sz w:val="24"/>
                <w:szCs w:val="24"/>
              </w:rPr>
            </w:pPr>
            <w:r w:rsidRPr="00900FFA">
              <w:rPr>
                <w:rStyle w:val="afb"/>
                <w:b/>
                <w:i w:val="0"/>
                <w:sz w:val="24"/>
                <w:szCs w:val="24"/>
              </w:rPr>
              <w:t xml:space="preserve">Код ОК, </w:t>
            </w:r>
          </w:p>
          <w:p w14:paraId="3448F478" w14:textId="77777777" w:rsidR="00220FF3" w:rsidRPr="00900FFA" w:rsidRDefault="00220FF3" w:rsidP="006158BE">
            <w:pPr>
              <w:rPr>
                <w:rStyle w:val="afb"/>
                <w:b/>
                <w:sz w:val="24"/>
                <w:szCs w:val="24"/>
              </w:rPr>
            </w:pPr>
          </w:p>
        </w:tc>
        <w:tc>
          <w:tcPr>
            <w:tcW w:w="2794" w:type="dxa"/>
            <w:tcBorders>
              <w:top w:val="single" w:sz="4" w:space="0" w:color="auto"/>
              <w:left w:val="single" w:sz="4" w:space="0" w:color="auto"/>
              <w:right w:val="single" w:sz="4" w:space="0" w:color="auto"/>
            </w:tcBorders>
          </w:tcPr>
          <w:p w14:paraId="6DD77A54" w14:textId="77777777" w:rsidR="00220FF3" w:rsidRPr="00900FFA" w:rsidRDefault="00220FF3" w:rsidP="006158BE">
            <w:pPr>
              <w:jc w:val="center"/>
              <w:rPr>
                <w:rFonts w:ascii="Times New Roman" w:hAnsi="Times New Roman" w:cs="Times New Roman"/>
                <w:b/>
                <w:sz w:val="24"/>
                <w:szCs w:val="24"/>
              </w:rPr>
            </w:pPr>
            <w:r w:rsidRPr="00900FFA">
              <w:rPr>
                <w:rFonts w:ascii="Times New Roman" w:hAnsi="Times New Roman" w:cs="Times New Roman"/>
                <w:b/>
                <w:sz w:val="24"/>
                <w:szCs w:val="24"/>
              </w:rPr>
              <w:t>Уметь</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7E7CE771" w14:textId="77777777" w:rsidR="00220FF3" w:rsidRPr="00900FFA" w:rsidRDefault="00220FF3" w:rsidP="006158BE">
            <w:pPr>
              <w:jc w:val="center"/>
              <w:rPr>
                <w:rFonts w:ascii="Times New Roman" w:hAnsi="Times New Roman" w:cs="Times New Roman"/>
                <w:b/>
                <w:i/>
                <w:sz w:val="24"/>
                <w:szCs w:val="24"/>
              </w:rPr>
            </w:pPr>
            <w:r w:rsidRPr="00900FFA">
              <w:rPr>
                <w:rFonts w:ascii="Times New Roman" w:hAnsi="Times New Roman" w:cs="Times New Roman"/>
                <w:b/>
                <w:sz w:val="24"/>
                <w:szCs w:val="24"/>
              </w:rPr>
              <w:t>Знать</w:t>
            </w:r>
          </w:p>
        </w:tc>
        <w:tc>
          <w:tcPr>
            <w:tcW w:w="2794" w:type="dxa"/>
            <w:tcBorders>
              <w:top w:val="single" w:sz="4" w:space="0" w:color="auto"/>
              <w:left w:val="single" w:sz="4" w:space="0" w:color="auto"/>
              <w:bottom w:val="single" w:sz="4" w:space="0" w:color="auto"/>
              <w:right w:val="single" w:sz="4" w:space="0" w:color="auto"/>
            </w:tcBorders>
          </w:tcPr>
          <w:p w14:paraId="18C7CEDE" w14:textId="77777777" w:rsidR="00220FF3" w:rsidRPr="00900FFA" w:rsidRDefault="00220FF3" w:rsidP="006158BE">
            <w:pPr>
              <w:jc w:val="center"/>
              <w:rPr>
                <w:rFonts w:ascii="Times New Roman" w:hAnsi="Times New Roman" w:cs="Times New Roman"/>
                <w:b/>
                <w:i/>
                <w:sz w:val="24"/>
                <w:szCs w:val="24"/>
              </w:rPr>
            </w:pPr>
            <w:r w:rsidRPr="00934AEA">
              <w:rPr>
                <w:rFonts w:ascii="Times New Roman" w:hAnsi="Times New Roman" w:cs="Times New Roman"/>
                <w:b/>
                <w:sz w:val="24"/>
                <w:szCs w:val="24"/>
              </w:rPr>
              <w:t xml:space="preserve">Владеть навыками </w:t>
            </w:r>
          </w:p>
        </w:tc>
      </w:tr>
      <w:tr w:rsidR="00220FF3" w:rsidRPr="00900FFA" w14:paraId="7D749C84" w14:textId="77777777" w:rsidTr="006158BE">
        <w:tc>
          <w:tcPr>
            <w:tcW w:w="1246" w:type="dxa"/>
            <w:tcBorders>
              <w:top w:val="single" w:sz="4" w:space="0" w:color="auto"/>
              <w:left w:val="single" w:sz="4" w:space="0" w:color="auto"/>
              <w:right w:val="single" w:sz="4" w:space="0" w:color="auto"/>
            </w:tcBorders>
          </w:tcPr>
          <w:p w14:paraId="7893E765" w14:textId="77777777" w:rsidR="00220FF3" w:rsidRPr="00900FFA" w:rsidRDefault="00220FF3" w:rsidP="006158BE">
            <w:pPr>
              <w:rPr>
                <w:rFonts w:ascii="Times New Roman" w:hAnsi="Times New Roman" w:cs="Times New Roman"/>
                <w:bCs/>
                <w:sz w:val="24"/>
                <w:szCs w:val="24"/>
              </w:rPr>
            </w:pPr>
            <w:r>
              <w:rPr>
                <w:rFonts w:ascii="Times New Roman" w:hAnsi="Times New Roman" w:cs="Times New Roman"/>
                <w:bCs/>
                <w:sz w:val="24"/>
                <w:szCs w:val="24"/>
              </w:rPr>
              <w:t>ОК.01</w:t>
            </w:r>
          </w:p>
        </w:tc>
        <w:tc>
          <w:tcPr>
            <w:tcW w:w="2794" w:type="dxa"/>
            <w:tcBorders>
              <w:top w:val="single" w:sz="4" w:space="0" w:color="auto"/>
              <w:left w:val="single" w:sz="4" w:space="0" w:color="auto"/>
              <w:right w:val="single" w:sz="4" w:space="0" w:color="auto"/>
            </w:tcBorders>
          </w:tcPr>
          <w:p w14:paraId="5D2111F0" w14:textId="77777777" w:rsidR="00220FF3" w:rsidRDefault="00220FF3" w:rsidP="006158BE">
            <w:pPr>
              <w:rPr>
                <w:rFonts w:ascii="Times New Roman" w:hAnsi="Times New Roman"/>
              </w:rPr>
            </w:pPr>
            <w:r>
              <w:rPr>
                <w:rFonts w:ascii="Times New Roman" w:hAnsi="Times New Roman"/>
              </w:rPr>
              <w:t>распознавать задачу и/или проблему в профессиональном и/или социальном контексте, анализировать и выделять её составные части</w:t>
            </w:r>
          </w:p>
          <w:p w14:paraId="58BA14F4" w14:textId="77777777" w:rsidR="00220FF3" w:rsidRDefault="00220FF3" w:rsidP="006158BE">
            <w:pPr>
              <w:rPr>
                <w:rFonts w:ascii="Times New Roman" w:hAnsi="Times New Roman"/>
              </w:rPr>
            </w:pPr>
            <w:r>
              <w:rPr>
                <w:rFonts w:ascii="Times New Roman" w:hAnsi="Times New Roman"/>
              </w:rPr>
              <w:t>определять этапы решения задачи, составлять план действия, реализовывать составленный план, определять необходимые ресурсы</w:t>
            </w:r>
          </w:p>
          <w:p w14:paraId="75C2BCA3" w14:textId="77777777" w:rsidR="00220FF3" w:rsidRDefault="00220FF3" w:rsidP="006158BE">
            <w:pPr>
              <w:rPr>
                <w:rFonts w:ascii="Times New Roman" w:hAnsi="Times New Roman"/>
              </w:rPr>
            </w:pPr>
            <w:r>
              <w:rPr>
                <w:rFonts w:ascii="Times New Roman" w:hAnsi="Times New Roman"/>
              </w:rPr>
              <w:t>выявлять и эффективно искать информацию, необходимую для решения задачи и/или проблемы</w:t>
            </w:r>
          </w:p>
          <w:p w14:paraId="4ACBBDEA" w14:textId="77777777" w:rsidR="00220FF3" w:rsidRDefault="00220FF3" w:rsidP="006158BE">
            <w:pPr>
              <w:rPr>
                <w:rFonts w:ascii="Times New Roman" w:hAnsi="Times New Roman"/>
              </w:rPr>
            </w:pPr>
            <w:r>
              <w:rPr>
                <w:rFonts w:ascii="Times New Roman" w:hAnsi="Times New Roman"/>
              </w:rPr>
              <w:t>владеть актуальными методами работы в профессиональной и смежных сферах</w:t>
            </w:r>
          </w:p>
          <w:p w14:paraId="054187DD" w14:textId="77777777" w:rsidR="00220FF3" w:rsidRPr="00E026A1" w:rsidRDefault="00220FF3" w:rsidP="006158BE">
            <w:pPr>
              <w:rPr>
                <w:rFonts w:ascii="Times New Roman" w:hAnsi="Times New Roman"/>
              </w:rPr>
            </w:pPr>
            <w:r>
              <w:rPr>
                <w:rFonts w:ascii="Times New Roman" w:hAnsi="Times New Roman"/>
              </w:rPr>
              <w:t>оценивать результат и последствия своих действий (самостоятельно или с помощью наставника)</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3E05D232" w14:textId="77777777" w:rsidR="00220FF3" w:rsidRDefault="00220FF3" w:rsidP="006158BE">
            <w:pPr>
              <w:rPr>
                <w:rFonts w:ascii="Times New Roman" w:hAnsi="Times New Roman"/>
              </w:rPr>
            </w:pPr>
            <w:r>
              <w:rPr>
                <w:rFonts w:ascii="Times New Roman" w:hAnsi="Times New Roman"/>
              </w:rPr>
              <w:t xml:space="preserve">актуальный профессиональный и социальный контекст, в котором приходится работать и жить </w:t>
            </w:r>
          </w:p>
          <w:p w14:paraId="005DA8C0" w14:textId="77777777" w:rsidR="00220FF3" w:rsidRDefault="00220FF3" w:rsidP="006158BE">
            <w:pPr>
              <w:rPr>
                <w:rFonts w:ascii="Times New Roman" w:hAnsi="Times New Roman"/>
              </w:rPr>
            </w:pPr>
            <w:r>
              <w:rPr>
                <w:rFonts w:ascii="Times New Roman" w:hAnsi="Times New Roman"/>
              </w:rPr>
              <w:t>структура плана для решения задач, алгоритмы выполнения работ в профессиональной и смежных областях</w:t>
            </w:r>
          </w:p>
          <w:p w14:paraId="241F8666" w14:textId="77777777" w:rsidR="00220FF3" w:rsidRDefault="00220FF3" w:rsidP="006158BE">
            <w:pPr>
              <w:rPr>
                <w:rFonts w:ascii="Times New Roman" w:hAnsi="Times New Roman"/>
              </w:rPr>
            </w:pPr>
            <w:r>
              <w:rPr>
                <w:rFonts w:ascii="Times New Roman" w:hAnsi="Times New Roman"/>
              </w:rPr>
              <w:t>основные источники информации и ресурсы для решения задач и/или проблем в профессиональном и/или социальном контексте</w:t>
            </w:r>
          </w:p>
          <w:p w14:paraId="6873B6D1" w14:textId="77777777" w:rsidR="00220FF3" w:rsidRDefault="00220FF3" w:rsidP="006158BE">
            <w:pPr>
              <w:rPr>
                <w:rFonts w:ascii="Times New Roman" w:hAnsi="Times New Roman"/>
              </w:rPr>
            </w:pPr>
            <w:r>
              <w:rPr>
                <w:rFonts w:ascii="Times New Roman" w:hAnsi="Times New Roman"/>
              </w:rPr>
              <w:t>методы работы в профессиональной и смежных сферах</w:t>
            </w:r>
          </w:p>
          <w:p w14:paraId="3A396E41" w14:textId="77777777" w:rsidR="00220FF3" w:rsidRPr="00900FFA" w:rsidRDefault="00220FF3" w:rsidP="006158BE">
            <w:pPr>
              <w:rPr>
                <w:rFonts w:ascii="Times New Roman" w:hAnsi="Times New Roman" w:cs="Times New Roman"/>
                <w:bCs/>
                <w:i/>
                <w:sz w:val="24"/>
                <w:szCs w:val="24"/>
              </w:rPr>
            </w:pPr>
            <w:r>
              <w:rPr>
                <w:rFonts w:ascii="Times New Roman" w:hAnsi="Times New Roman"/>
              </w:rPr>
              <w:t>порядок оценки результатов решения задач профессиональной деятельности</w:t>
            </w:r>
          </w:p>
        </w:tc>
        <w:tc>
          <w:tcPr>
            <w:tcW w:w="2794" w:type="dxa"/>
            <w:tcBorders>
              <w:top w:val="single" w:sz="4" w:space="0" w:color="auto"/>
              <w:left w:val="single" w:sz="4" w:space="0" w:color="auto"/>
              <w:bottom w:val="single" w:sz="4" w:space="0" w:color="auto"/>
              <w:right w:val="single" w:sz="4" w:space="0" w:color="auto"/>
            </w:tcBorders>
          </w:tcPr>
          <w:p w14:paraId="484796E5" w14:textId="77777777" w:rsidR="00220FF3" w:rsidRPr="00900FFA" w:rsidRDefault="00220FF3" w:rsidP="006158BE">
            <w:pPr>
              <w:jc w:val="center"/>
              <w:rPr>
                <w:rFonts w:ascii="Times New Roman" w:hAnsi="Times New Roman" w:cs="Times New Roman"/>
                <w:bCs/>
                <w:i/>
                <w:sz w:val="24"/>
                <w:szCs w:val="24"/>
              </w:rPr>
            </w:pPr>
            <w:r w:rsidRPr="00900FFA">
              <w:rPr>
                <w:rFonts w:ascii="Times New Roman" w:hAnsi="Times New Roman" w:cs="Times New Roman"/>
                <w:bCs/>
                <w:i/>
                <w:sz w:val="24"/>
                <w:szCs w:val="24"/>
              </w:rPr>
              <w:t>-</w:t>
            </w:r>
          </w:p>
        </w:tc>
      </w:tr>
      <w:tr w:rsidR="00220FF3" w:rsidRPr="00900FFA" w14:paraId="6C603529" w14:textId="77777777" w:rsidTr="006158BE">
        <w:trPr>
          <w:trHeight w:val="200"/>
        </w:trPr>
        <w:tc>
          <w:tcPr>
            <w:tcW w:w="1246" w:type="dxa"/>
            <w:tcBorders>
              <w:top w:val="single" w:sz="4" w:space="0" w:color="auto"/>
              <w:left w:val="single" w:sz="4" w:space="0" w:color="auto"/>
              <w:right w:val="single" w:sz="4" w:space="0" w:color="auto"/>
            </w:tcBorders>
          </w:tcPr>
          <w:p w14:paraId="7DA55F2C" w14:textId="77777777" w:rsidR="00220FF3" w:rsidRPr="00900FFA" w:rsidRDefault="00220FF3" w:rsidP="006158BE">
            <w:pPr>
              <w:rPr>
                <w:rFonts w:ascii="Times New Roman" w:hAnsi="Times New Roman" w:cs="Times New Roman"/>
                <w:bCs/>
                <w:sz w:val="24"/>
                <w:szCs w:val="24"/>
              </w:rPr>
            </w:pPr>
            <w:r>
              <w:rPr>
                <w:rFonts w:ascii="Times New Roman" w:hAnsi="Times New Roman" w:cs="Times New Roman"/>
                <w:bCs/>
                <w:sz w:val="24"/>
                <w:szCs w:val="24"/>
              </w:rPr>
              <w:t>ОК.02</w:t>
            </w:r>
          </w:p>
        </w:tc>
        <w:tc>
          <w:tcPr>
            <w:tcW w:w="2794" w:type="dxa"/>
            <w:tcBorders>
              <w:top w:val="single" w:sz="4" w:space="0" w:color="auto"/>
              <w:left w:val="single" w:sz="4" w:space="0" w:color="auto"/>
              <w:right w:val="single" w:sz="4" w:space="0" w:color="auto"/>
            </w:tcBorders>
          </w:tcPr>
          <w:p w14:paraId="4C41187D" w14:textId="77777777" w:rsidR="00220FF3" w:rsidRDefault="00220FF3" w:rsidP="006158BE">
            <w:pPr>
              <w:rPr>
                <w:rFonts w:ascii="Times New Roman" w:hAnsi="Times New Roman"/>
              </w:rPr>
            </w:pPr>
            <w:r>
              <w:rPr>
                <w:rFonts w:ascii="Times New Roman" w:hAnsi="Times New Roman"/>
              </w:rPr>
              <w:t>определять задачи для поиска информации, планировать процесс поиска, выбирать необходимые источники информации</w:t>
            </w:r>
          </w:p>
          <w:p w14:paraId="785556D6" w14:textId="77777777" w:rsidR="00220FF3" w:rsidRDefault="00220FF3" w:rsidP="006158BE">
            <w:pPr>
              <w:rPr>
                <w:rFonts w:ascii="Times New Roman" w:hAnsi="Times New Roman"/>
                <w:b/>
              </w:rPr>
            </w:pPr>
            <w:r>
              <w:rPr>
                <w:rFonts w:ascii="Times New Roman" w:hAnsi="Times New Roman"/>
              </w:rPr>
              <w:lastRenderedPageBreak/>
              <w:t>выделять наиболее значимое в перечне информации, структурировать получаемую информацию, оформлять результаты поиска</w:t>
            </w:r>
          </w:p>
          <w:p w14:paraId="7CF1515D" w14:textId="77777777" w:rsidR="00220FF3" w:rsidRDefault="00220FF3" w:rsidP="006158BE">
            <w:pPr>
              <w:rPr>
                <w:rFonts w:ascii="Times New Roman" w:hAnsi="Times New Roman"/>
                <w:b/>
              </w:rPr>
            </w:pPr>
            <w:r>
              <w:rPr>
                <w:rFonts w:ascii="Times New Roman" w:hAnsi="Times New Roman"/>
              </w:rPr>
              <w:t>оценивать практическую значимость результатов поиска</w:t>
            </w:r>
          </w:p>
          <w:p w14:paraId="50CB6647" w14:textId="77777777" w:rsidR="00220FF3" w:rsidRDefault="00220FF3" w:rsidP="006158BE">
            <w:pPr>
              <w:rPr>
                <w:rFonts w:ascii="Times New Roman" w:hAnsi="Times New Roman"/>
                <w:b/>
              </w:rPr>
            </w:pPr>
            <w:r>
              <w:rPr>
                <w:rFonts w:ascii="Times New Roman" w:hAnsi="Times New Roman"/>
              </w:rPr>
              <w:t>применять средства информационных технологий для решения профессиональных задач</w:t>
            </w:r>
          </w:p>
          <w:p w14:paraId="261F979F" w14:textId="77777777" w:rsidR="00220FF3" w:rsidRDefault="00220FF3" w:rsidP="006158BE">
            <w:pPr>
              <w:rPr>
                <w:rFonts w:ascii="Times New Roman" w:hAnsi="Times New Roman"/>
                <w:b/>
              </w:rPr>
            </w:pPr>
            <w:r>
              <w:rPr>
                <w:rFonts w:ascii="Times New Roman" w:hAnsi="Times New Roman"/>
              </w:rPr>
              <w:t>использовать современное программное обеспечение в профессиональной деятельности</w:t>
            </w:r>
          </w:p>
          <w:p w14:paraId="250882D5" w14:textId="77777777" w:rsidR="00220FF3" w:rsidRPr="00E026A1" w:rsidRDefault="00220FF3" w:rsidP="006158BE">
            <w:pPr>
              <w:rPr>
                <w:rFonts w:ascii="Times New Roman" w:hAnsi="Times New Roman"/>
                <w:b/>
              </w:rPr>
            </w:pPr>
            <w:r>
              <w:rPr>
                <w:rFonts w:ascii="Times New Roman" w:hAnsi="Times New Roman"/>
              </w:rPr>
              <w:t>использовать различные цифровые средства для решения профессиональных задач</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528FF793" w14:textId="77777777" w:rsidR="00220FF3" w:rsidRDefault="00220FF3" w:rsidP="006158BE">
            <w:pPr>
              <w:rPr>
                <w:rFonts w:ascii="Times New Roman" w:hAnsi="Times New Roman"/>
                <w:b/>
              </w:rPr>
            </w:pPr>
            <w:r>
              <w:rPr>
                <w:rFonts w:ascii="Times New Roman" w:hAnsi="Times New Roman"/>
              </w:rPr>
              <w:lastRenderedPageBreak/>
              <w:t>номенклатура информационных источников, применяемых в профессиональной деятельности</w:t>
            </w:r>
          </w:p>
          <w:p w14:paraId="7819A634" w14:textId="77777777" w:rsidR="00220FF3" w:rsidRDefault="00220FF3" w:rsidP="006158BE">
            <w:pPr>
              <w:rPr>
                <w:rFonts w:ascii="Times New Roman" w:hAnsi="Times New Roman"/>
                <w:b/>
              </w:rPr>
            </w:pPr>
            <w:r>
              <w:rPr>
                <w:rFonts w:ascii="Times New Roman" w:hAnsi="Times New Roman"/>
              </w:rPr>
              <w:lastRenderedPageBreak/>
              <w:t>приемы структурирования информации</w:t>
            </w:r>
          </w:p>
          <w:p w14:paraId="0B0A1700" w14:textId="77777777" w:rsidR="00220FF3" w:rsidRDefault="00220FF3" w:rsidP="006158BE">
            <w:pPr>
              <w:rPr>
                <w:rFonts w:ascii="Times New Roman" w:hAnsi="Times New Roman"/>
                <w:b/>
              </w:rPr>
            </w:pPr>
            <w:r>
              <w:rPr>
                <w:rFonts w:ascii="Times New Roman" w:hAnsi="Times New Roman"/>
              </w:rPr>
              <w:t>формат оформления результатов поиска информации</w:t>
            </w:r>
          </w:p>
          <w:p w14:paraId="1D210317" w14:textId="77777777" w:rsidR="00220FF3" w:rsidRDefault="00220FF3" w:rsidP="006158BE">
            <w:pPr>
              <w:rPr>
                <w:rFonts w:ascii="Times New Roman" w:hAnsi="Times New Roman"/>
                <w:b/>
              </w:rPr>
            </w:pPr>
            <w:r>
              <w:rPr>
                <w:rFonts w:ascii="Times New Roman" w:hAnsi="Times New Roman"/>
              </w:rPr>
              <w:t xml:space="preserve">современные средства и устройства информатизации, порядок их применения и </w:t>
            </w:r>
          </w:p>
          <w:p w14:paraId="168043A7" w14:textId="77777777" w:rsidR="00220FF3" w:rsidRPr="00900FFA" w:rsidRDefault="00220FF3" w:rsidP="006158BE">
            <w:pPr>
              <w:rPr>
                <w:rFonts w:ascii="Times New Roman" w:hAnsi="Times New Roman" w:cs="Times New Roman"/>
                <w:bCs/>
                <w:i/>
                <w:sz w:val="24"/>
                <w:szCs w:val="24"/>
              </w:rPr>
            </w:pPr>
            <w:r>
              <w:rPr>
                <w:rFonts w:ascii="Times New Roman" w:hAnsi="Times New Roman"/>
              </w:rPr>
              <w:t>программное обеспечение в профессиональной деятельности, в том числе цифровые средства</w:t>
            </w:r>
          </w:p>
        </w:tc>
        <w:tc>
          <w:tcPr>
            <w:tcW w:w="2794" w:type="dxa"/>
            <w:tcBorders>
              <w:top w:val="single" w:sz="4" w:space="0" w:color="auto"/>
              <w:left w:val="single" w:sz="4" w:space="0" w:color="auto"/>
              <w:bottom w:val="single" w:sz="4" w:space="0" w:color="auto"/>
              <w:right w:val="single" w:sz="4" w:space="0" w:color="auto"/>
            </w:tcBorders>
          </w:tcPr>
          <w:p w14:paraId="51B01D48" w14:textId="307E08B3" w:rsidR="00220FF3" w:rsidRPr="00900FFA" w:rsidRDefault="006158BE" w:rsidP="006158BE">
            <w:pPr>
              <w:jc w:val="center"/>
              <w:rPr>
                <w:rFonts w:ascii="Times New Roman" w:hAnsi="Times New Roman" w:cs="Times New Roman"/>
                <w:bCs/>
                <w:i/>
                <w:sz w:val="24"/>
                <w:szCs w:val="24"/>
              </w:rPr>
            </w:pPr>
            <w:r>
              <w:rPr>
                <w:rFonts w:ascii="Times New Roman" w:hAnsi="Times New Roman" w:cs="Times New Roman"/>
                <w:bCs/>
                <w:i/>
                <w:sz w:val="24"/>
                <w:szCs w:val="24"/>
              </w:rPr>
              <w:lastRenderedPageBreak/>
              <w:t>-</w:t>
            </w:r>
          </w:p>
        </w:tc>
      </w:tr>
      <w:tr w:rsidR="00220FF3" w:rsidRPr="00900FFA" w14:paraId="41E66416" w14:textId="77777777" w:rsidTr="006158BE">
        <w:tc>
          <w:tcPr>
            <w:tcW w:w="1246" w:type="dxa"/>
            <w:vMerge w:val="restart"/>
            <w:tcBorders>
              <w:top w:val="single" w:sz="4" w:space="0" w:color="auto"/>
              <w:left w:val="single" w:sz="4" w:space="0" w:color="auto"/>
              <w:right w:val="single" w:sz="4" w:space="0" w:color="auto"/>
            </w:tcBorders>
          </w:tcPr>
          <w:p w14:paraId="41E45636" w14:textId="77777777" w:rsidR="00220FF3" w:rsidRPr="00900FFA" w:rsidRDefault="00220FF3" w:rsidP="006158BE">
            <w:pPr>
              <w:rPr>
                <w:rFonts w:ascii="Times New Roman" w:hAnsi="Times New Roman" w:cs="Times New Roman"/>
                <w:bCs/>
                <w:sz w:val="24"/>
                <w:szCs w:val="24"/>
              </w:rPr>
            </w:pPr>
            <w:r>
              <w:rPr>
                <w:rFonts w:ascii="Times New Roman" w:hAnsi="Times New Roman" w:cs="Times New Roman"/>
                <w:bCs/>
                <w:sz w:val="24"/>
                <w:szCs w:val="24"/>
              </w:rPr>
              <w:lastRenderedPageBreak/>
              <w:t>ОК.03</w:t>
            </w:r>
          </w:p>
        </w:tc>
        <w:tc>
          <w:tcPr>
            <w:tcW w:w="2794" w:type="dxa"/>
            <w:vMerge w:val="restart"/>
            <w:tcBorders>
              <w:top w:val="single" w:sz="4" w:space="0" w:color="auto"/>
              <w:left w:val="single" w:sz="4" w:space="0" w:color="auto"/>
              <w:right w:val="single" w:sz="4" w:space="0" w:color="auto"/>
            </w:tcBorders>
          </w:tcPr>
          <w:p w14:paraId="6FCC3A3E" w14:textId="77777777" w:rsidR="00220FF3" w:rsidRDefault="00220FF3" w:rsidP="006158BE">
            <w:pPr>
              <w:rPr>
                <w:rFonts w:ascii="Times New Roman" w:hAnsi="Times New Roman"/>
                <w:b/>
              </w:rPr>
            </w:pPr>
            <w:r>
              <w:rPr>
                <w:rFonts w:ascii="Times New Roman" w:hAnsi="Times New Roman"/>
              </w:rPr>
              <w:t>определять актуальность нормативно-правовой документации в профессиональной деятельности</w:t>
            </w:r>
          </w:p>
          <w:p w14:paraId="08E35A8E" w14:textId="77777777" w:rsidR="00220FF3" w:rsidRDefault="00220FF3" w:rsidP="006158BE">
            <w:pPr>
              <w:rPr>
                <w:rFonts w:ascii="Times New Roman" w:hAnsi="Times New Roman"/>
                <w:b/>
              </w:rPr>
            </w:pPr>
            <w:r>
              <w:rPr>
                <w:rFonts w:ascii="Times New Roman" w:hAnsi="Times New Roman"/>
              </w:rPr>
              <w:t>применять современную научную профессиональную терминологию</w:t>
            </w:r>
          </w:p>
          <w:p w14:paraId="1515C125" w14:textId="77777777" w:rsidR="00220FF3" w:rsidRDefault="00220FF3" w:rsidP="006158BE">
            <w:pPr>
              <w:rPr>
                <w:rFonts w:ascii="Times New Roman" w:hAnsi="Times New Roman"/>
                <w:b/>
              </w:rPr>
            </w:pPr>
            <w:r>
              <w:rPr>
                <w:rFonts w:ascii="Times New Roman" w:hAnsi="Times New Roman"/>
              </w:rPr>
              <w:t>определять и выстраивать траектории профессионального развития и самообразования</w:t>
            </w:r>
          </w:p>
          <w:p w14:paraId="7E9F6DD2" w14:textId="77777777" w:rsidR="00220FF3" w:rsidRDefault="00220FF3" w:rsidP="006158BE">
            <w:pPr>
              <w:rPr>
                <w:rFonts w:ascii="Times New Roman" w:hAnsi="Times New Roman"/>
                <w:b/>
              </w:rPr>
            </w:pPr>
            <w:r>
              <w:rPr>
                <w:rFonts w:ascii="Times New Roman" w:hAnsi="Times New Roman"/>
              </w:rPr>
              <w:t>выявлять достоинства и недостатки коммерческой идеи</w:t>
            </w:r>
          </w:p>
          <w:p w14:paraId="45451922" w14:textId="77777777" w:rsidR="00220FF3" w:rsidRDefault="00220FF3" w:rsidP="006158BE">
            <w:pPr>
              <w:rPr>
                <w:rFonts w:ascii="Times New Roman" w:hAnsi="Times New Roman"/>
                <w:b/>
              </w:rPr>
            </w:pPr>
            <w:r>
              <w:rPr>
                <w:rFonts w:ascii="Times New Roman" w:hAnsi="Times New Roman"/>
              </w:rPr>
              <w:t>определять инвестиционную привлекательность коммерческих идей в рамках профессиональной деятельности, выявлять источники финансирования</w:t>
            </w:r>
          </w:p>
          <w:p w14:paraId="06E21355" w14:textId="77777777" w:rsidR="00220FF3" w:rsidRDefault="00220FF3" w:rsidP="006158BE">
            <w:pPr>
              <w:rPr>
                <w:rFonts w:ascii="Times New Roman" w:hAnsi="Times New Roman"/>
                <w:b/>
              </w:rPr>
            </w:pPr>
            <w:r>
              <w:rPr>
                <w:rFonts w:ascii="Times New Roman" w:hAnsi="Times New Roman"/>
              </w:rPr>
              <w:t>презентовать идеи открытия собственного дела в профессиональной деятельности</w:t>
            </w:r>
          </w:p>
          <w:p w14:paraId="2A0C5F86" w14:textId="77777777" w:rsidR="00220FF3" w:rsidRPr="00900FFA" w:rsidRDefault="00220FF3" w:rsidP="006158BE">
            <w:pPr>
              <w:rPr>
                <w:rFonts w:ascii="Times New Roman" w:hAnsi="Times New Roman" w:cs="Times New Roman"/>
                <w:bCs/>
                <w:sz w:val="24"/>
                <w:szCs w:val="24"/>
              </w:rPr>
            </w:pPr>
            <w:r>
              <w:rPr>
                <w:rFonts w:ascii="Times New Roman" w:hAnsi="Times New Roman"/>
              </w:rPr>
              <w:t>определять источники достоверной правовой информации</w:t>
            </w:r>
          </w:p>
          <w:p w14:paraId="37B961A2" w14:textId="77777777" w:rsidR="00220FF3" w:rsidRDefault="00220FF3" w:rsidP="006158BE">
            <w:pPr>
              <w:rPr>
                <w:rFonts w:ascii="Times New Roman" w:hAnsi="Times New Roman"/>
              </w:rPr>
            </w:pPr>
            <w:r>
              <w:rPr>
                <w:rFonts w:ascii="Times New Roman" w:hAnsi="Times New Roman"/>
              </w:rPr>
              <w:t>составлять различные правовые документы</w:t>
            </w:r>
          </w:p>
          <w:p w14:paraId="5DE36867" w14:textId="77777777" w:rsidR="00220FF3" w:rsidRDefault="00220FF3" w:rsidP="006158BE">
            <w:pPr>
              <w:rPr>
                <w:rFonts w:ascii="Times New Roman" w:hAnsi="Times New Roman"/>
              </w:rPr>
            </w:pPr>
            <w:r>
              <w:rPr>
                <w:rFonts w:ascii="Times New Roman" w:hAnsi="Times New Roman"/>
              </w:rPr>
              <w:lastRenderedPageBreak/>
              <w:t>находить интересные проектные идеи, грамотно их формулировать и документировать</w:t>
            </w:r>
          </w:p>
          <w:p w14:paraId="78292E7A" w14:textId="77777777" w:rsidR="00220FF3" w:rsidRPr="00E026A1" w:rsidRDefault="00220FF3" w:rsidP="006158BE">
            <w:pPr>
              <w:rPr>
                <w:rFonts w:ascii="Times New Roman" w:hAnsi="Times New Roman"/>
              </w:rPr>
            </w:pPr>
            <w:r>
              <w:rPr>
                <w:rFonts w:ascii="Times New Roman" w:hAnsi="Times New Roman"/>
              </w:rPr>
              <w:t>оценивать жизнеспособность проектной идеи, составлять план проекта</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5EE8F036" w14:textId="77777777" w:rsidR="00220FF3" w:rsidRDefault="00220FF3" w:rsidP="006158BE">
            <w:pPr>
              <w:rPr>
                <w:rFonts w:ascii="Times New Roman" w:hAnsi="Times New Roman"/>
              </w:rPr>
            </w:pPr>
            <w:r>
              <w:rPr>
                <w:rFonts w:ascii="Times New Roman" w:hAnsi="Times New Roman"/>
              </w:rPr>
              <w:lastRenderedPageBreak/>
              <w:t>содержание актуальной нормативно-правовой документации</w:t>
            </w:r>
          </w:p>
          <w:p w14:paraId="2954250E" w14:textId="77777777" w:rsidR="00220FF3" w:rsidRDefault="00220FF3" w:rsidP="006158BE">
            <w:pPr>
              <w:rPr>
                <w:rFonts w:ascii="Times New Roman" w:hAnsi="Times New Roman"/>
              </w:rPr>
            </w:pPr>
            <w:r>
              <w:rPr>
                <w:rFonts w:ascii="Times New Roman" w:hAnsi="Times New Roman"/>
              </w:rPr>
              <w:t>современная научная и профессиональная терминология</w:t>
            </w:r>
          </w:p>
          <w:p w14:paraId="1C1E50F8" w14:textId="77777777" w:rsidR="00220FF3" w:rsidRDefault="00220FF3" w:rsidP="006158BE">
            <w:pPr>
              <w:rPr>
                <w:rFonts w:ascii="Times New Roman" w:hAnsi="Times New Roman"/>
              </w:rPr>
            </w:pPr>
            <w:r>
              <w:rPr>
                <w:rFonts w:ascii="Times New Roman" w:hAnsi="Times New Roman"/>
              </w:rPr>
              <w:t>возможные траектории профессионального развития и самообразования</w:t>
            </w:r>
          </w:p>
          <w:p w14:paraId="52150D7D" w14:textId="77777777" w:rsidR="00220FF3" w:rsidRDefault="00220FF3" w:rsidP="006158BE">
            <w:pPr>
              <w:rPr>
                <w:rFonts w:ascii="Times New Roman" w:hAnsi="Times New Roman"/>
              </w:rPr>
            </w:pPr>
            <w:r>
              <w:rPr>
                <w:rFonts w:ascii="Times New Roman" w:hAnsi="Times New Roman"/>
              </w:rPr>
              <w:t>основы предпринимательской деятельности, правовой и финансовой грамотности</w:t>
            </w:r>
          </w:p>
          <w:p w14:paraId="0CB3549F" w14:textId="77777777" w:rsidR="00220FF3" w:rsidRDefault="00220FF3" w:rsidP="006158BE">
            <w:pPr>
              <w:rPr>
                <w:rFonts w:ascii="Times New Roman" w:hAnsi="Times New Roman"/>
              </w:rPr>
            </w:pPr>
            <w:r>
              <w:rPr>
                <w:rFonts w:ascii="Times New Roman" w:hAnsi="Times New Roman"/>
              </w:rPr>
              <w:t>правила разработки презентации</w:t>
            </w:r>
          </w:p>
          <w:p w14:paraId="56C213EE" w14:textId="77777777" w:rsidR="00220FF3" w:rsidRPr="00900FFA" w:rsidRDefault="00220FF3" w:rsidP="006158BE">
            <w:pPr>
              <w:rPr>
                <w:rFonts w:ascii="Times New Roman" w:hAnsi="Times New Roman" w:cs="Times New Roman"/>
                <w:bCs/>
                <w:i/>
                <w:sz w:val="24"/>
                <w:szCs w:val="24"/>
              </w:rPr>
            </w:pPr>
            <w:r>
              <w:rPr>
                <w:rFonts w:ascii="Times New Roman" w:hAnsi="Times New Roman"/>
              </w:rPr>
              <w:t>основные этапы разработки и реализации проекта</w:t>
            </w:r>
          </w:p>
        </w:tc>
        <w:tc>
          <w:tcPr>
            <w:tcW w:w="2794" w:type="dxa"/>
            <w:vMerge w:val="restart"/>
            <w:tcBorders>
              <w:top w:val="single" w:sz="4" w:space="0" w:color="auto"/>
              <w:left w:val="single" w:sz="4" w:space="0" w:color="auto"/>
              <w:right w:val="single" w:sz="4" w:space="0" w:color="auto"/>
            </w:tcBorders>
          </w:tcPr>
          <w:p w14:paraId="6E8365D4" w14:textId="5BF466B4" w:rsidR="00220FF3" w:rsidRPr="00900FFA" w:rsidRDefault="006158BE" w:rsidP="006158BE">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220FF3" w:rsidRPr="00900FFA" w14:paraId="468E1EDC" w14:textId="77777777" w:rsidTr="006158BE">
        <w:tc>
          <w:tcPr>
            <w:tcW w:w="1246" w:type="dxa"/>
            <w:vMerge/>
            <w:tcBorders>
              <w:left w:val="single" w:sz="4" w:space="0" w:color="auto"/>
              <w:right w:val="single" w:sz="4" w:space="0" w:color="auto"/>
            </w:tcBorders>
          </w:tcPr>
          <w:p w14:paraId="3E9A7363" w14:textId="77777777" w:rsidR="00220FF3" w:rsidRPr="00900FFA" w:rsidRDefault="00220FF3" w:rsidP="006158BE">
            <w:pPr>
              <w:rPr>
                <w:rFonts w:ascii="Times New Roman" w:hAnsi="Times New Roman" w:cs="Times New Roman"/>
                <w:bCs/>
                <w:sz w:val="24"/>
                <w:szCs w:val="24"/>
              </w:rPr>
            </w:pPr>
          </w:p>
        </w:tc>
        <w:tc>
          <w:tcPr>
            <w:tcW w:w="2794" w:type="dxa"/>
            <w:vMerge/>
            <w:tcBorders>
              <w:left w:val="single" w:sz="4" w:space="0" w:color="auto"/>
              <w:right w:val="single" w:sz="4" w:space="0" w:color="auto"/>
            </w:tcBorders>
          </w:tcPr>
          <w:p w14:paraId="46497D2C" w14:textId="77777777" w:rsidR="00220FF3" w:rsidRPr="00900FFA" w:rsidRDefault="00220FF3" w:rsidP="006158BE">
            <w:pPr>
              <w:rPr>
                <w:rFonts w:ascii="Times New Roman" w:hAnsi="Times New Roman" w:cs="Times New Roman"/>
                <w:bCs/>
                <w:sz w:val="24"/>
                <w:szCs w:val="24"/>
              </w:rPr>
            </w:pP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0C53E385" w14:textId="77777777" w:rsidR="00220FF3" w:rsidRPr="00900FFA" w:rsidRDefault="00220FF3" w:rsidP="006158BE">
            <w:pPr>
              <w:rPr>
                <w:rFonts w:ascii="Times New Roman" w:hAnsi="Times New Roman" w:cs="Times New Roman"/>
                <w:bCs/>
                <w:i/>
                <w:sz w:val="24"/>
                <w:szCs w:val="24"/>
              </w:rPr>
            </w:pPr>
          </w:p>
        </w:tc>
        <w:tc>
          <w:tcPr>
            <w:tcW w:w="2794" w:type="dxa"/>
            <w:vMerge/>
            <w:tcBorders>
              <w:left w:val="single" w:sz="4" w:space="0" w:color="auto"/>
              <w:bottom w:val="single" w:sz="4" w:space="0" w:color="auto"/>
              <w:right w:val="single" w:sz="4" w:space="0" w:color="auto"/>
            </w:tcBorders>
          </w:tcPr>
          <w:p w14:paraId="094C1353" w14:textId="77777777" w:rsidR="00220FF3" w:rsidRPr="00900FFA" w:rsidRDefault="00220FF3" w:rsidP="006158BE">
            <w:pPr>
              <w:jc w:val="center"/>
              <w:rPr>
                <w:rFonts w:ascii="Times New Roman" w:hAnsi="Times New Roman" w:cs="Times New Roman"/>
                <w:bCs/>
                <w:i/>
                <w:sz w:val="24"/>
                <w:szCs w:val="24"/>
              </w:rPr>
            </w:pPr>
          </w:p>
        </w:tc>
      </w:tr>
      <w:tr w:rsidR="00220FF3" w:rsidRPr="00900FFA" w14:paraId="31C6274C" w14:textId="77777777" w:rsidTr="006158BE">
        <w:tc>
          <w:tcPr>
            <w:tcW w:w="1246" w:type="dxa"/>
            <w:tcBorders>
              <w:top w:val="single" w:sz="4" w:space="0" w:color="auto"/>
              <w:left w:val="single" w:sz="4" w:space="0" w:color="auto"/>
              <w:right w:val="single" w:sz="4" w:space="0" w:color="auto"/>
            </w:tcBorders>
          </w:tcPr>
          <w:p w14:paraId="5542B13E" w14:textId="77777777" w:rsidR="00220FF3" w:rsidRPr="00900FFA" w:rsidRDefault="00220FF3" w:rsidP="006158BE">
            <w:pPr>
              <w:rPr>
                <w:rFonts w:ascii="Times New Roman" w:hAnsi="Times New Roman" w:cs="Times New Roman"/>
                <w:bCs/>
                <w:sz w:val="24"/>
                <w:szCs w:val="24"/>
              </w:rPr>
            </w:pPr>
            <w:r w:rsidRPr="00275BE7">
              <w:rPr>
                <w:rFonts w:ascii="Times New Roman" w:hAnsi="Times New Roman" w:cs="Times New Roman"/>
                <w:bCs/>
                <w:sz w:val="24"/>
                <w:szCs w:val="24"/>
              </w:rPr>
              <w:lastRenderedPageBreak/>
              <w:t>ОК.0</w:t>
            </w:r>
            <w:r>
              <w:rPr>
                <w:rFonts w:ascii="Times New Roman" w:hAnsi="Times New Roman" w:cs="Times New Roman"/>
                <w:bCs/>
                <w:sz w:val="24"/>
                <w:szCs w:val="24"/>
              </w:rPr>
              <w:t>4</w:t>
            </w:r>
          </w:p>
        </w:tc>
        <w:tc>
          <w:tcPr>
            <w:tcW w:w="2794" w:type="dxa"/>
            <w:tcBorders>
              <w:top w:val="single" w:sz="4" w:space="0" w:color="auto"/>
              <w:left w:val="single" w:sz="4" w:space="0" w:color="auto"/>
              <w:right w:val="single" w:sz="4" w:space="0" w:color="auto"/>
            </w:tcBorders>
          </w:tcPr>
          <w:p w14:paraId="7A9670C3" w14:textId="77777777" w:rsidR="00220FF3" w:rsidRDefault="00220FF3" w:rsidP="006158BE">
            <w:pPr>
              <w:rPr>
                <w:rFonts w:ascii="Times New Roman" w:hAnsi="Times New Roman"/>
                <w:b/>
              </w:rPr>
            </w:pPr>
            <w:r>
              <w:rPr>
                <w:rFonts w:ascii="Times New Roman" w:hAnsi="Times New Roman"/>
                <w:spacing w:val="-4"/>
              </w:rPr>
              <w:t>организовывать работу коллектива и команды</w:t>
            </w:r>
          </w:p>
          <w:p w14:paraId="7870CF7D" w14:textId="77777777" w:rsidR="00220FF3" w:rsidRPr="00E026A1" w:rsidRDefault="00220FF3" w:rsidP="006158BE">
            <w:pPr>
              <w:rPr>
                <w:rFonts w:ascii="Times New Roman" w:hAnsi="Times New Roman"/>
                <w:b/>
              </w:rPr>
            </w:pPr>
            <w:r>
              <w:rPr>
                <w:rFonts w:ascii="Times New Roman" w:hAnsi="Times New Roman"/>
                <w:spacing w:val="-4"/>
              </w:rPr>
              <w:t>взаимодействовать с коллегами, руководством, клиентами в ходе профессиональной деятельности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1AD4E8EC" w14:textId="77777777" w:rsidR="00220FF3" w:rsidRDefault="00220FF3" w:rsidP="006158BE">
            <w:pPr>
              <w:rPr>
                <w:rFonts w:ascii="Times New Roman" w:hAnsi="Times New Roman"/>
                <w:b/>
              </w:rPr>
            </w:pPr>
            <w:r>
              <w:rPr>
                <w:rFonts w:ascii="Times New Roman" w:hAnsi="Times New Roman"/>
              </w:rPr>
              <w:t>психологические основы деятельности коллектива</w:t>
            </w:r>
          </w:p>
          <w:p w14:paraId="74F8589C" w14:textId="77777777" w:rsidR="00220FF3" w:rsidRPr="00900FFA" w:rsidRDefault="00220FF3" w:rsidP="006158BE">
            <w:pPr>
              <w:rPr>
                <w:rFonts w:ascii="Times New Roman" w:hAnsi="Times New Roman" w:cs="Times New Roman"/>
                <w:bCs/>
                <w:i/>
                <w:sz w:val="24"/>
                <w:szCs w:val="24"/>
              </w:rPr>
            </w:pPr>
            <w:r>
              <w:rPr>
                <w:rFonts w:ascii="Times New Roman" w:hAnsi="Times New Roman"/>
              </w:rPr>
              <w:t>психологические особенности личности</w:t>
            </w:r>
          </w:p>
        </w:tc>
        <w:tc>
          <w:tcPr>
            <w:tcW w:w="2794" w:type="dxa"/>
            <w:tcBorders>
              <w:top w:val="single" w:sz="4" w:space="0" w:color="auto"/>
              <w:left w:val="single" w:sz="4" w:space="0" w:color="auto"/>
              <w:bottom w:val="single" w:sz="4" w:space="0" w:color="auto"/>
              <w:right w:val="single" w:sz="4" w:space="0" w:color="auto"/>
            </w:tcBorders>
          </w:tcPr>
          <w:p w14:paraId="766C3F52" w14:textId="2BA430F5" w:rsidR="00220FF3" w:rsidRPr="00900FFA" w:rsidRDefault="006158BE" w:rsidP="006158BE">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220FF3" w:rsidRPr="00900FFA" w14:paraId="55B33E58" w14:textId="77777777" w:rsidTr="006158BE">
        <w:tc>
          <w:tcPr>
            <w:tcW w:w="1246" w:type="dxa"/>
            <w:tcBorders>
              <w:top w:val="single" w:sz="4" w:space="0" w:color="auto"/>
              <w:left w:val="single" w:sz="4" w:space="0" w:color="auto"/>
              <w:right w:val="single" w:sz="4" w:space="0" w:color="auto"/>
            </w:tcBorders>
          </w:tcPr>
          <w:p w14:paraId="19DE67DA" w14:textId="77777777" w:rsidR="00220FF3" w:rsidRPr="00900FFA" w:rsidRDefault="00220FF3" w:rsidP="006158BE">
            <w:pPr>
              <w:rPr>
                <w:rFonts w:ascii="Times New Roman" w:hAnsi="Times New Roman" w:cs="Times New Roman"/>
                <w:bCs/>
                <w:sz w:val="24"/>
                <w:szCs w:val="24"/>
              </w:rPr>
            </w:pPr>
            <w:r w:rsidRPr="00275BE7">
              <w:rPr>
                <w:rFonts w:ascii="Times New Roman" w:hAnsi="Times New Roman" w:cs="Times New Roman"/>
                <w:bCs/>
                <w:sz w:val="24"/>
                <w:szCs w:val="24"/>
              </w:rPr>
              <w:t>ОК.0</w:t>
            </w:r>
            <w:r>
              <w:rPr>
                <w:rFonts w:ascii="Times New Roman" w:hAnsi="Times New Roman" w:cs="Times New Roman"/>
                <w:bCs/>
                <w:sz w:val="24"/>
                <w:szCs w:val="24"/>
              </w:rPr>
              <w:t>5</w:t>
            </w:r>
          </w:p>
        </w:tc>
        <w:tc>
          <w:tcPr>
            <w:tcW w:w="2794" w:type="dxa"/>
            <w:tcBorders>
              <w:top w:val="single" w:sz="4" w:space="0" w:color="auto"/>
              <w:left w:val="single" w:sz="4" w:space="0" w:color="auto"/>
              <w:right w:val="single" w:sz="4" w:space="0" w:color="auto"/>
            </w:tcBorders>
          </w:tcPr>
          <w:p w14:paraId="0442D67D" w14:textId="77777777" w:rsidR="00220FF3" w:rsidRDefault="00220FF3" w:rsidP="006158BE">
            <w:pPr>
              <w:rPr>
                <w:rFonts w:ascii="Times New Roman" w:hAnsi="Times New Roman"/>
                <w:b/>
              </w:rPr>
            </w:pPr>
            <w:r>
              <w:rPr>
                <w:rFonts w:ascii="Times New Roman" w:hAnsi="Times New Roman"/>
              </w:rPr>
              <w:t>грамотно излагать свои мысли и оформлять документы по профессиональной тематике на государственном языке</w:t>
            </w:r>
          </w:p>
          <w:p w14:paraId="132B270B" w14:textId="77777777" w:rsidR="00220FF3" w:rsidRPr="00900FFA" w:rsidRDefault="00220FF3" w:rsidP="006158BE">
            <w:pPr>
              <w:rPr>
                <w:rFonts w:ascii="Times New Roman" w:hAnsi="Times New Roman" w:cs="Times New Roman"/>
                <w:bCs/>
                <w:sz w:val="24"/>
                <w:szCs w:val="24"/>
              </w:rPr>
            </w:pPr>
            <w:r>
              <w:rPr>
                <w:rFonts w:ascii="Times New Roman" w:hAnsi="Times New Roman"/>
              </w:rPr>
              <w:t>проявлять толерантность в рабочем коллективе</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79859C39" w14:textId="77777777" w:rsidR="00220FF3" w:rsidRDefault="00220FF3" w:rsidP="006158BE">
            <w:pPr>
              <w:rPr>
                <w:rFonts w:ascii="Times New Roman" w:hAnsi="Times New Roman"/>
              </w:rPr>
            </w:pPr>
            <w:r>
              <w:rPr>
                <w:rFonts w:ascii="Times New Roman" w:hAnsi="Times New Roman"/>
              </w:rPr>
              <w:t xml:space="preserve">правила оформления документов </w:t>
            </w:r>
          </w:p>
          <w:p w14:paraId="15C71EA3" w14:textId="77777777" w:rsidR="00220FF3" w:rsidRDefault="00220FF3" w:rsidP="006158BE">
            <w:pPr>
              <w:rPr>
                <w:rFonts w:ascii="Times New Roman" w:hAnsi="Times New Roman"/>
              </w:rPr>
            </w:pPr>
            <w:r>
              <w:rPr>
                <w:rFonts w:ascii="Times New Roman" w:hAnsi="Times New Roman"/>
              </w:rPr>
              <w:t>правила построения устных сообщений</w:t>
            </w:r>
          </w:p>
          <w:p w14:paraId="12EF044C" w14:textId="77777777" w:rsidR="00220FF3" w:rsidRPr="00900FFA" w:rsidRDefault="00220FF3" w:rsidP="006158BE">
            <w:pPr>
              <w:rPr>
                <w:rFonts w:ascii="Times New Roman" w:hAnsi="Times New Roman" w:cs="Times New Roman"/>
                <w:bCs/>
                <w:i/>
                <w:sz w:val="24"/>
                <w:szCs w:val="24"/>
              </w:rPr>
            </w:pPr>
            <w:r>
              <w:rPr>
                <w:rFonts w:ascii="Times New Roman" w:hAnsi="Times New Roman"/>
              </w:rPr>
              <w:t>особенности социального и культурного контекста</w:t>
            </w:r>
          </w:p>
        </w:tc>
        <w:tc>
          <w:tcPr>
            <w:tcW w:w="2794" w:type="dxa"/>
            <w:tcBorders>
              <w:top w:val="single" w:sz="4" w:space="0" w:color="auto"/>
              <w:left w:val="single" w:sz="4" w:space="0" w:color="auto"/>
              <w:bottom w:val="single" w:sz="4" w:space="0" w:color="auto"/>
              <w:right w:val="single" w:sz="4" w:space="0" w:color="auto"/>
            </w:tcBorders>
          </w:tcPr>
          <w:p w14:paraId="76848A1C" w14:textId="794020B4" w:rsidR="00220FF3" w:rsidRPr="00900FFA" w:rsidRDefault="006158BE" w:rsidP="006158BE">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220FF3" w:rsidRPr="00900FFA" w14:paraId="21CFE341" w14:textId="77777777" w:rsidTr="006158BE">
        <w:tc>
          <w:tcPr>
            <w:tcW w:w="1246" w:type="dxa"/>
            <w:tcBorders>
              <w:top w:val="single" w:sz="4" w:space="0" w:color="auto"/>
              <w:left w:val="single" w:sz="4" w:space="0" w:color="auto"/>
              <w:right w:val="single" w:sz="4" w:space="0" w:color="auto"/>
            </w:tcBorders>
          </w:tcPr>
          <w:p w14:paraId="586B9EA4" w14:textId="77777777" w:rsidR="00220FF3" w:rsidRPr="00900FFA" w:rsidRDefault="00220FF3" w:rsidP="006158BE">
            <w:pPr>
              <w:rPr>
                <w:rFonts w:ascii="Times New Roman" w:hAnsi="Times New Roman" w:cs="Times New Roman"/>
                <w:bCs/>
                <w:sz w:val="24"/>
                <w:szCs w:val="24"/>
              </w:rPr>
            </w:pPr>
            <w:r w:rsidRPr="00275BE7">
              <w:rPr>
                <w:rFonts w:ascii="Times New Roman" w:hAnsi="Times New Roman" w:cs="Times New Roman"/>
                <w:bCs/>
                <w:sz w:val="24"/>
                <w:szCs w:val="24"/>
              </w:rPr>
              <w:t>ОК.0</w:t>
            </w:r>
            <w:r>
              <w:rPr>
                <w:rFonts w:ascii="Times New Roman" w:hAnsi="Times New Roman" w:cs="Times New Roman"/>
                <w:bCs/>
                <w:sz w:val="24"/>
                <w:szCs w:val="24"/>
              </w:rPr>
              <w:t>6</w:t>
            </w:r>
          </w:p>
        </w:tc>
        <w:tc>
          <w:tcPr>
            <w:tcW w:w="2794" w:type="dxa"/>
            <w:tcBorders>
              <w:top w:val="single" w:sz="4" w:space="0" w:color="auto"/>
              <w:left w:val="single" w:sz="4" w:space="0" w:color="auto"/>
              <w:right w:val="single" w:sz="4" w:space="0" w:color="auto"/>
            </w:tcBorders>
          </w:tcPr>
          <w:p w14:paraId="33B1F044" w14:textId="77777777" w:rsidR="00220FF3" w:rsidRDefault="00220FF3" w:rsidP="006158BE">
            <w:pPr>
              <w:rPr>
                <w:rFonts w:ascii="Times New Roman" w:hAnsi="Times New Roman"/>
              </w:rPr>
            </w:pPr>
            <w:r>
              <w:rPr>
                <w:rFonts w:ascii="Times New Roman" w:hAnsi="Times New Roman"/>
              </w:rPr>
              <w:t>проявлять гражданско-патриотическую позицию</w:t>
            </w:r>
          </w:p>
          <w:p w14:paraId="4C5B2FC1" w14:textId="77777777" w:rsidR="00220FF3" w:rsidRDefault="00220FF3" w:rsidP="006158BE">
            <w:pPr>
              <w:rPr>
                <w:rFonts w:ascii="Times New Roman" w:hAnsi="Times New Roman"/>
              </w:rPr>
            </w:pPr>
            <w:r>
              <w:rPr>
                <w:rFonts w:ascii="Times New Roman" w:hAnsi="Times New Roman"/>
              </w:rPr>
              <w:t>демонстрировать осознанное поведение</w:t>
            </w:r>
          </w:p>
          <w:p w14:paraId="6143CACA" w14:textId="77777777" w:rsidR="00220FF3" w:rsidRDefault="00220FF3" w:rsidP="006158BE">
            <w:pPr>
              <w:rPr>
                <w:rFonts w:ascii="Times New Roman" w:hAnsi="Times New Roman"/>
              </w:rPr>
            </w:pPr>
            <w:r>
              <w:rPr>
                <w:rFonts w:ascii="Times New Roman" w:hAnsi="Times New Roman"/>
              </w:rPr>
              <w:t xml:space="preserve">описывать значимость своей </w:t>
            </w:r>
            <w:r w:rsidRPr="00E4387B">
              <w:rPr>
                <w:rFonts w:ascii="Times New Roman" w:hAnsi="Times New Roman"/>
              </w:rPr>
              <w:t>профессии</w:t>
            </w:r>
          </w:p>
          <w:p w14:paraId="00C792C2" w14:textId="77777777" w:rsidR="00220FF3" w:rsidRDefault="00220FF3" w:rsidP="006158BE">
            <w:pPr>
              <w:rPr>
                <w:rFonts w:ascii="Times New Roman" w:hAnsi="Times New Roman"/>
              </w:rPr>
            </w:pPr>
            <w:r>
              <w:rPr>
                <w:rFonts w:ascii="Times New Roman" w:hAnsi="Times New Roman"/>
              </w:rPr>
              <w:t>применять стандарты антикоррупционного поведения</w:t>
            </w:r>
          </w:p>
          <w:p w14:paraId="0355DB1F" w14:textId="77777777" w:rsidR="00220FF3" w:rsidRPr="00900FFA" w:rsidRDefault="00220FF3" w:rsidP="006158BE">
            <w:pPr>
              <w:rPr>
                <w:rFonts w:ascii="Times New Roman" w:hAnsi="Times New Roman" w:cs="Times New Roman"/>
                <w:bCs/>
                <w:sz w:val="24"/>
                <w:szCs w:val="24"/>
              </w:rPr>
            </w:pP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0FC3E20C" w14:textId="77777777" w:rsidR="00220FF3" w:rsidRDefault="00220FF3" w:rsidP="006158BE">
            <w:pPr>
              <w:rPr>
                <w:rFonts w:ascii="Times New Roman" w:hAnsi="Times New Roman"/>
              </w:rPr>
            </w:pPr>
            <w:r>
              <w:rPr>
                <w:rFonts w:ascii="Times New Roman" w:hAnsi="Times New Roman"/>
              </w:rPr>
              <w:t>сущность гражданско-патриотической позиции</w:t>
            </w:r>
          </w:p>
          <w:p w14:paraId="68C3A4A8" w14:textId="77777777" w:rsidR="00220FF3" w:rsidRDefault="00220FF3" w:rsidP="006158BE">
            <w:pPr>
              <w:rPr>
                <w:rFonts w:ascii="Times New Roman" w:hAnsi="Times New Roman"/>
              </w:rPr>
            </w:pPr>
            <w:r>
              <w:rPr>
                <w:rFonts w:ascii="Times New Roman" w:hAnsi="Times New Roman"/>
              </w:rPr>
              <w:t>традиционных общечеловеческих ценностей, в том числе с учетом гармонизации межнациональных и межрелигиозных отношений</w:t>
            </w:r>
          </w:p>
          <w:p w14:paraId="3490A7BD" w14:textId="77777777" w:rsidR="00220FF3" w:rsidRDefault="00220FF3" w:rsidP="006158BE">
            <w:pPr>
              <w:rPr>
                <w:rFonts w:ascii="Times New Roman" w:hAnsi="Times New Roman"/>
              </w:rPr>
            </w:pPr>
            <w:r>
              <w:rPr>
                <w:rFonts w:ascii="Times New Roman" w:hAnsi="Times New Roman"/>
              </w:rPr>
              <w:t xml:space="preserve">значимость профессиональной деятельности по </w:t>
            </w:r>
            <w:r w:rsidRPr="00E4387B">
              <w:rPr>
                <w:rFonts w:ascii="Times New Roman" w:hAnsi="Times New Roman"/>
              </w:rPr>
              <w:t>профессии</w:t>
            </w:r>
          </w:p>
          <w:p w14:paraId="2C7FE07E" w14:textId="77777777" w:rsidR="00220FF3" w:rsidRPr="00900FFA" w:rsidRDefault="00220FF3" w:rsidP="006158BE">
            <w:pPr>
              <w:rPr>
                <w:rFonts w:ascii="Times New Roman" w:hAnsi="Times New Roman" w:cs="Times New Roman"/>
                <w:bCs/>
                <w:i/>
                <w:sz w:val="24"/>
                <w:szCs w:val="24"/>
              </w:rPr>
            </w:pPr>
            <w:r>
              <w:rPr>
                <w:rFonts w:ascii="Times New Roman" w:hAnsi="Times New Roman"/>
              </w:rPr>
              <w:t>стандарты антикоррупционного поведения и последствия его нарушения</w:t>
            </w:r>
          </w:p>
        </w:tc>
        <w:tc>
          <w:tcPr>
            <w:tcW w:w="2794" w:type="dxa"/>
            <w:tcBorders>
              <w:top w:val="single" w:sz="4" w:space="0" w:color="auto"/>
              <w:left w:val="single" w:sz="4" w:space="0" w:color="auto"/>
              <w:bottom w:val="single" w:sz="4" w:space="0" w:color="auto"/>
              <w:right w:val="single" w:sz="4" w:space="0" w:color="auto"/>
            </w:tcBorders>
          </w:tcPr>
          <w:p w14:paraId="40D40BA7" w14:textId="1069A48B" w:rsidR="00220FF3" w:rsidRPr="00900FFA" w:rsidRDefault="006158BE" w:rsidP="006158BE">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220FF3" w:rsidRPr="00900FFA" w14:paraId="0DFD03B4" w14:textId="77777777" w:rsidTr="006158BE">
        <w:tc>
          <w:tcPr>
            <w:tcW w:w="1246" w:type="dxa"/>
            <w:tcBorders>
              <w:top w:val="single" w:sz="4" w:space="0" w:color="auto"/>
              <w:left w:val="single" w:sz="4" w:space="0" w:color="auto"/>
              <w:right w:val="single" w:sz="4" w:space="0" w:color="auto"/>
            </w:tcBorders>
          </w:tcPr>
          <w:p w14:paraId="3F4E096F" w14:textId="77777777" w:rsidR="00220FF3" w:rsidRPr="00900FFA" w:rsidRDefault="00220FF3" w:rsidP="006158BE">
            <w:pPr>
              <w:rPr>
                <w:rFonts w:ascii="Times New Roman" w:hAnsi="Times New Roman" w:cs="Times New Roman"/>
                <w:bCs/>
                <w:sz w:val="24"/>
                <w:szCs w:val="24"/>
              </w:rPr>
            </w:pPr>
            <w:r w:rsidRPr="00275BE7">
              <w:rPr>
                <w:rFonts w:ascii="Times New Roman" w:hAnsi="Times New Roman" w:cs="Times New Roman"/>
                <w:bCs/>
                <w:sz w:val="24"/>
                <w:szCs w:val="24"/>
              </w:rPr>
              <w:t>ОК.0</w:t>
            </w:r>
            <w:r>
              <w:rPr>
                <w:rFonts w:ascii="Times New Roman" w:hAnsi="Times New Roman" w:cs="Times New Roman"/>
                <w:bCs/>
                <w:sz w:val="24"/>
                <w:szCs w:val="24"/>
              </w:rPr>
              <w:t>7</w:t>
            </w:r>
          </w:p>
        </w:tc>
        <w:tc>
          <w:tcPr>
            <w:tcW w:w="2794" w:type="dxa"/>
            <w:tcBorders>
              <w:top w:val="single" w:sz="4" w:space="0" w:color="auto"/>
              <w:left w:val="single" w:sz="4" w:space="0" w:color="auto"/>
              <w:right w:val="single" w:sz="4" w:space="0" w:color="auto"/>
            </w:tcBorders>
          </w:tcPr>
          <w:p w14:paraId="2FCCB27B" w14:textId="77777777" w:rsidR="00220FF3" w:rsidRDefault="00220FF3" w:rsidP="006158BE">
            <w:pPr>
              <w:rPr>
                <w:rFonts w:ascii="Times New Roman" w:hAnsi="Times New Roman"/>
              </w:rPr>
            </w:pPr>
            <w:r>
              <w:rPr>
                <w:rFonts w:ascii="Times New Roman" w:hAnsi="Times New Roman"/>
              </w:rPr>
              <w:t>соблюдать нормы экологической безопасности</w:t>
            </w:r>
          </w:p>
          <w:p w14:paraId="5AE7D347" w14:textId="77777777" w:rsidR="00220FF3" w:rsidRDefault="00220FF3" w:rsidP="006158BE">
            <w:pPr>
              <w:rPr>
                <w:rFonts w:ascii="Times New Roman" w:hAnsi="Times New Roman"/>
              </w:rPr>
            </w:pPr>
            <w:r>
              <w:rPr>
                <w:rFonts w:ascii="Times New Roman" w:hAnsi="Times New Roman"/>
              </w:rPr>
              <w:t xml:space="preserve">определять направления ресурсосбережения в рамках профессиональной деятельности по </w:t>
            </w:r>
            <w:r w:rsidRPr="00E4387B">
              <w:rPr>
                <w:rFonts w:ascii="Times New Roman" w:hAnsi="Times New Roman"/>
              </w:rPr>
              <w:t>профессии</w:t>
            </w:r>
          </w:p>
          <w:p w14:paraId="0AA12649" w14:textId="77777777" w:rsidR="00220FF3" w:rsidRDefault="00220FF3" w:rsidP="006158BE">
            <w:pPr>
              <w:rPr>
                <w:rFonts w:ascii="Times New Roman" w:hAnsi="Times New Roman"/>
              </w:rPr>
            </w:pPr>
            <w:r>
              <w:rPr>
                <w:rFonts w:ascii="Times New Roman" w:hAnsi="Times New Roman"/>
              </w:rPr>
              <w:t>организовывать профессиональную деятельность с соблюдением принципов бережливого производства</w:t>
            </w:r>
          </w:p>
          <w:p w14:paraId="634669AD" w14:textId="77777777" w:rsidR="00220FF3" w:rsidRDefault="00220FF3" w:rsidP="006158BE">
            <w:pPr>
              <w:rPr>
                <w:rFonts w:ascii="Times New Roman" w:hAnsi="Times New Roman"/>
              </w:rPr>
            </w:pPr>
            <w:r>
              <w:rPr>
                <w:rFonts w:ascii="Times New Roman" w:hAnsi="Times New Roman"/>
              </w:rPr>
              <w:t xml:space="preserve">организовывать профессиональную деятельность с учетом </w:t>
            </w:r>
            <w:r>
              <w:rPr>
                <w:rFonts w:ascii="Times New Roman" w:hAnsi="Times New Roman"/>
              </w:rPr>
              <w:lastRenderedPageBreak/>
              <w:t>знаний об изменении климатических условий региона</w:t>
            </w:r>
          </w:p>
          <w:p w14:paraId="1F5103AB" w14:textId="77777777" w:rsidR="00220FF3" w:rsidRPr="00E026A1" w:rsidRDefault="00220FF3" w:rsidP="006158BE">
            <w:pPr>
              <w:rPr>
                <w:rFonts w:ascii="Times New Roman" w:hAnsi="Times New Roman"/>
              </w:rPr>
            </w:pPr>
            <w:r>
              <w:rPr>
                <w:rFonts w:ascii="Times New Roman" w:hAnsi="Times New Roman"/>
              </w:rPr>
              <w:t>эффективно действовать в чрезвычайных ситуациях</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0206673B" w14:textId="77777777" w:rsidR="00220FF3" w:rsidRDefault="00220FF3" w:rsidP="006158BE">
            <w:pPr>
              <w:rPr>
                <w:rFonts w:ascii="Times New Roman" w:hAnsi="Times New Roman"/>
                <w:b/>
              </w:rPr>
            </w:pPr>
            <w:r>
              <w:rPr>
                <w:rFonts w:ascii="Times New Roman" w:hAnsi="Times New Roman"/>
              </w:rPr>
              <w:lastRenderedPageBreak/>
              <w:t xml:space="preserve">правила экологической безопасности при ведении профессиональной деятельности </w:t>
            </w:r>
          </w:p>
          <w:p w14:paraId="4AB2E713" w14:textId="77777777" w:rsidR="00220FF3" w:rsidRDefault="00220FF3" w:rsidP="006158BE">
            <w:pPr>
              <w:rPr>
                <w:rFonts w:ascii="Times New Roman" w:hAnsi="Times New Roman"/>
                <w:b/>
              </w:rPr>
            </w:pPr>
            <w:r>
              <w:rPr>
                <w:rFonts w:ascii="Times New Roman" w:hAnsi="Times New Roman"/>
              </w:rPr>
              <w:t>основные ресурсы, задействованные в профессиональной деятельности</w:t>
            </w:r>
          </w:p>
          <w:p w14:paraId="4C5796ED" w14:textId="77777777" w:rsidR="00220FF3" w:rsidRDefault="00220FF3" w:rsidP="006158BE">
            <w:pPr>
              <w:rPr>
                <w:rFonts w:ascii="Times New Roman" w:hAnsi="Times New Roman"/>
                <w:b/>
              </w:rPr>
            </w:pPr>
            <w:r>
              <w:rPr>
                <w:rFonts w:ascii="Times New Roman" w:hAnsi="Times New Roman"/>
              </w:rPr>
              <w:t>пути обеспечения ресурсосбережения</w:t>
            </w:r>
          </w:p>
          <w:p w14:paraId="5745D677" w14:textId="77777777" w:rsidR="00220FF3" w:rsidRDefault="00220FF3" w:rsidP="006158BE">
            <w:pPr>
              <w:rPr>
                <w:rFonts w:ascii="Times New Roman" w:hAnsi="Times New Roman"/>
                <w:b/>
              </w:rPr>
            </w:pPr>
            <w:r>
              <w:rPr>
                <w:rFonts w:ascii="Times New Roman" w:hAnsi="Times New Roman"/>
              </w:rPr>
              <w:t>принципы бережливого производства</w:t>
            </w:r>
          </w:p>
          <w:p w14:paraId="2D41814D" w14:textId="77777777" w:rsidR="00220FF3" w:rsidRDefault="00220FF3" w:rsidP="006158BE">
            <w:pPr>
              <w:rPr>
                <w:rFonts w:ascii="Times New Roman" w:hAnsi="Times New Roman"/>
                <w:b/>
              </w:rPr>
            </w:pPr>
            <w:r>
              <w:rPr>
                <w:rFonts w:ascii="Times New Roman" w:hAnsi="Times New Roman"/>
              </w:rPr>
              <w:t>основные направления изменения климатических условий региона</w:t>
            </w:r>
          </w:p>
          <w:p w14:paraId="450A3A4B" w14:textId="77777777" w:rsidR="00220FF3" w:rsidRPr="00900FFA" w:rsidRDefault="00220FF3" w:rsidP="006158BE">
            <w:pPr>
              <w:rPr>
                <w:rFonts w:ascii="Times New Roman" w:hAnsi="Times New Roman" w:cs="Times New Roman"/>
                <w:bCs/>
                <w:i/>
                <w:sz w:val="24"/>
                <w:szCs w:val="24"/>
              </w:rPr>
            </w:pPr>
            <w:r>
              <w:rPr>
                <w:rFonts w:ascii="Times New Roman" w:hAnsi="Times New Roman"/>
              </w:rPr>
              <w:lastRenderedPageBreak/>
              <w:t>правила поведения в чрезвычайных ситуациях</w:t>
            </w:r>
          </w:p>
        </w:tc>
        <w:tc>
          <w:tcPr>
            <w:tcW w:w="2794" w:type="dxa"/>
            <w:tcBorders>
              <w:top w:val="single" w:sz="4" w:space="0" w:color="auto"/>
              <w:left w:val="single" w:sz="4" w:space="0" w:color="auto"/>
              <w:bottom w:val="single" w:sz="4" w:space="0" w:color="auto"/>
              <w:right w:val="single" w:sz="4" w:space="0" w:color="auto"/>
            </w:tcBorders>
          </w:tcPr>
          <w:p w14:paraId="346B287D" w14:textId="5F063FEF" w:rsidR="00220FF3" w:rsidRPr="00900FFA" w:rsidRDefault="006158BE" w:rsidP="006158BE">
            <w:pPr>
              <w:jc w:val="center"/>
              <w:rPr>
                <w:rFonts w:ascii="Times New Roman" w:hAnsi="Times New Roman" w:cs="Times New Roman"/>
                <w:bCs/>
                <w:i/>
                <w:sz w:val="24"/>
                <w:szCs w:val="24"/>
              </w:rPr>
            </w:pPr>
            <w:r>
              <w:rPr>
                <w:rFonts w:ascii="Times New Roman" w:hAnsi="Times New Roman" w:cs="Times New Roman"/>
                <w:bCs/>
                <w:i/>
                <w:sz w:val="24"/>
                <w:szCs w:val="24"/>
              </w:rPr>
              <w:lastRenderedPageBreak/>
              <w:t>-</w:t>
            </w:r>
          </w:p>
        </w:tc>
      </w:tr>
      <w:tr w:rsidR="00220FF3" w:rsidRPr="00900FFA" w14:paraId="769E5D00" w14:textId="77777777" w:rsidTr="006158BE">
        <w:tc>
          <w:tcPr>
            <w:tcW w:w="1246" w:type="dxa"/>
            <w:tcBorders>
              <w:top w:val="single" w:sz="4" w:space="0" w:color="auto"/>
              <w:left w:val="single" w:sz="4" w:space="0" w:color="auto"/>
              <w:right w:val="single" w:sz="4" w:space="0" w:color="auto"/>
            </w:tcBorders>
          </w:tcPr>
          <w:p w14:paraId="3E83BE06" w14:textId="77777777" w:rsidR="00220FF3" w:rsidRPr="00900FFA" w:rsidRDefault="00220FF3" w:rsidP="006158BE">
            <w:pPr>
              <w:rPr>
                <w:rFonts w:ascii="Times New Roman" w:hAnsi="Times New Roman" w:cs="Times New Roman"/>
                <w:bCs/>
                <w:sz w:val="24"/>
                <w:szCs w:val="24"/>
              </w:rPr>
            </w:pPr>
            <w:r w:rsidRPr="00275BE7">
              <w:rPr>
                <w:rFonts w:ascii="Times New Roman" w:hAnsi="Times New Roman" w:cs="Times New Roman"/>
                <w:bCs/>
                <w:sz w:val="24"/>
                <w:szCs w:val="24"/>
              </w:rPr>
              <w:lastRenderedPageBreak/>
              <w:t>ОК.0</w:t>
            </w:r>
            <w:r>
              <w:rPr>
                <w:rFonts w:ascii="Times New Roman" w:hAnsi="Times New Roman" w:cs="Times New Roman"/>
                <w:bCs/>
                <w:sz w:val="24"/>
                <w:szCs w:val="24"/>
              </w:rPr>
              <w:t>9</w:t>
            </w:r>
          </w:p>
        </w:tc>
        <w:tc>
          <w:tcPr>
            <w:tcW w:w="2794" w:type="dxa"/>
            <w:tcBorders>
              <w:top w:val="single" w:sz="4" w:space="0" w:color="auto"/>
              <w:left w:val="single" w:sz="4" w:space="0" w:color="auto"/>
              <w:right w:val="single" w:sz="4" w:space="0" w:color="auto"/>
            </w:tcBorders>
          </w:tcPr>
          <w:p w14:paraId="5F1DB768" w14:textId="77777777" w:rsidR="00220FF3" w:rsidRDefault="00220FF3" w:rsidP="006158BE">
            <w:pPr>
              <w:rPr>
                <w:rFonts w:ascii="Times New Roman" w:hAnsi="Times New Roman"/>
                <w:b/>
              </w:rPr>
            </w:pPr>
            <w:r>
              <w:rPr>
                <w:rFonts w:ascii="Times New Roman" w:hAnsi="Times New Roman"/>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1211F8B6" w14:textId="77777777" w:rsidR="00220FF3" w:rsidRDefault="00220FF3" w:rsidP="006158BE">
            <w:pPr>
              <w:rPr>
                <w:rFonts w:ascii="Times New Roman" w:hAnsi="Times New Roman"/>
                <w:b/>
              </w:rPr>
            </w:pPr>
            <w:r>
              <w:rPr>
                <w:rFonts w:ascii="Times New Roman" w:hAnsi="Times New Roman"/>
              </w:rPr>
              <w:t>участвовать в диалогах на знакомые общие и профессиональные темы</w:t>
            </w:r>
          </w:p>
          <w:p w14:paraId="567F0F1F" w14:textId="77777777" w:rsidR="00220FF3" w:rsidRDefault="00220FF3" w:rsidP="006158BE">
            <w:pPr>
              <w:rPr>
                <w:rFonts w:ascii="Times New Roman" w:hAnsi="Times New Roman"/>
                <w:b/>
              </w:rPr>
            </w:pPr>
            <w:r>
              <w:rPr>
                <w:rFonts w:ascii="Times New Roman" w:hAnsi="Times New Roman"/>
              </w:rPr>
              <w:t>строить простые высказывания о себе и о своей профессиональной деятельности</w:t>
            </w:r>
          </w:p>
          <w:p w14:paraId="6373EA28" w14:textId="77777777" w:rsidR="00220FF3" w:rsidRPr="00900FFA" w:rsidRDefault="00220FF3" w:rsidP="006158BE">
            <w:pPr>
              <w:rPr>
                <w:rFonts w:ascii="Times New Roman" w:hAnsi="Times New Roman" w:cs="Times New Roman"/>
                <w:bCs/>
                <w:sz w:val="24"/>
                <w:szCs w:val="24"/>
              </w:rPr>
            </w:pPr>
            <w:r>
              <w:rPr>
                <w:rFonts w:ascii="Times New Roman" w:hAnsi="Times New Roman"/>
              </w:rPr>
              <w:t>кратко обосновывать и объяснять свои действия (текущие и планируемые)</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70EAEED3" w14:textId="77777777" w:rsidR="00220FF3" w:rsidRDefault="00220FF3" w:rsidP="006158BE">
            <w:pPr>
              <w:rPr>
                <w:rFonts w:ascii="Times New Roman" w:hAnsi="Times New Roman"/>
                <w:b/>
              </w:rPr>
            </w:pPr>
            <w:r>
              <w:rPr>
                <w:rFonts w:ascii="Times New Roman" w:hAnsi="Times New Roman"/>
              </w:rPr>
              <w:t>правила построения простых и сложных предложений на профессиональные темы</w:t>
            </w:r>
          </w:p>
          <w:p w14:paraId="7FD8FCE0" w14:textId="77777777" w:rsidR="00220FF3" w:rsidRDefault="00220FF3" w:rsidP="006158BE">
            <w:pPr>
              <w:rPr>
                <w:rFonts w:ascii="Times New Roman" w:hAnsi="Times New Roman"/>
                <w:b/>
              </w:rPr>
            </w:pPr>
            <w:r>
              <w:rPr>
                <w:rFonts w:ascii="Times New Roman" w:hAnsi="Times New Roman"/>
              </w:rPr>
              <w:t>основные общеупотребительные глаголы (бытовая и профессиональная лексика)</w:t>
            </w:r>
          </w:p>
          <w:p w14:paraId="426A10B1" w14:textId="77777777" w:rsidR="00220FF3" w:rsidRDefault="00220FF3" w:rsidP="006158BE">
            <w:pPr>
              <w:rPr>
                <w:rFonts w:ascii="Times New Roman" w:hAnsi="Times New Roman"/>
                <w:b/>
              </w:rPr>
            </w:pPr>
            <w:r>
              <w:rPr>
                <w:rFonts w:ascii="Times New Roman" w:hAnsi="Times New Roman"/>
              </w:rPr>
              <w:t>лексический минимум, относящийся к описанию предметов, средств и процессов профессиональной деятельности</w:t>
            </w:r>
          </w:p>
          <w:p w14:paraId="7A0F1EC1" w14:textId="77777777" w:rsidR="00220FF3" w:rsidRDefault="00220FF3" w:rsidP="006158BE">
            <w:pPr>
              <w:rPr>
                <w:rFonts w:ascii="Times New Roman" w:hAnsi="Times New Roman"/>
                <w:b/>
              </w:rPr>
            </w:pPr>
            <w:r>
              <w:rPr>
                <w:rFonts w:ascii="Times New Roman" w:hAnsi="Times New Roman"/>
              </w:rPr>
              <w:t>особенности произношения</w:t>
            </w:r>
          </w:p>
          <w:p w14:paraId="311BC4C1" w14:textId="77777777" w:rsidR="00220FF3" w:rsidRPr="00900FFA" w:rsidRDefault="00220FF3" w:rsidP="006158BE">
            <w:pPr>
              <w:rPr>
                <w:rFonts w:ascii="Times New Roman" w:hAnsi="Times New Roman" w:cs="Times New Roman"/>
                <w:bCs/>
                <w:i/>
                <w:sz w:val="24"/>
                <w:szCs w:val="24"/>
              </w:rPr>
            </w:pPr>
            <w:r>
              <w:rPr>
                <w:rFonts w:ascii="Times New Roman" w:hAnsi="Times New Roman"/>
              </w:rPr>
              <w:t>правила чтения текстов профессиональной направленности</w:t>
            </w:r>
          </w:p>
        </w:tc>
        <w:tc>
          <w:tcPr>
            <w:tcW w:w="2794" w:type="dxa"/>
            <w:tcBorders>
              <w:top w:val="single" w:sz="4" w:space="0" w:color="auto"/>
              <w:left w:val="single" w:sz="4" w:space="0" w:color="auto"/>
              <w:bottom w:val="single" w:sz="4" w:space="0" w:color="auto"/>
              <w:right w:val="single" w:sz="4" w:space="0" w:color="auto"/>
            </w:tcBorders>
          </w:tcPr>
          <w:p w14:paraId="1157F6A9" w14:textId="74A1F84F" w:rsidR="00220FF3" w:rsidRPr="00900FFA" w:rsidRDefault="006158BE" w:rsidP="006158BE">
            <w:pPr>
              <w:jc w:val="center"/>
              <w:rPr>
                <w:rFonts w:ascii="Times New Roman" w:hAnsi="Times New Roman" w:cs="Times New Roman"/>
                <w:bCs/>
                <w:i/>
                <w:sz w:val="24"/>
                <w:szCs w:val="24"/>
              </w:rPr>
            </w:pPr>
            <w:r>
              <w:rPr>
                <w:rFonts w:ascii="Times New Roman" w:hAnsi="Times New Roman" w:cs="Times New Roman"/>
                <w:bCs/>
                <w:i/>
                <w:sz w:val="24"/>
                <w:szCs w:val="24"/>
              </w:rPr>
              <w:t>-</w:t>
            </w:r>
          </w:p>
        </w:tc>
      </w:tr>
    </w:tbl>
    <w:p w14:paraId="3462BE44" w14:textId="77777777" w:rsidR="00220FF3" w:rsidRDefault="00220FF3" w:rsidP="00220FF3">
      <w:pPr>
        <w:spacing w:after="120"/>
        <w:ind w:firstLine="709"/>
        <w:rPr>
          <w:rFonts w:ascii="Times New Roman" w:hAnsi="Times New Roman" w:cs="Times New Roman"/>
          <w:bCs/>
          <w:sz w:val="24"/>
          <w:szCs w:val="24"/>
        </w:rPr>
      </w:pPr>
    </w:p>
    <w:p w14:paraId="4B29F485" w14:textId="77777777" w:rsidR="00220FF3" w:rsidRPr="00E06F12" w:rsidRDefault="00220FF3" w:rsidP="00220FF3">
      <w:pPr>
        <w:spacing w:after="120"/>
        <w:ind w:left="360"/>
        <w:rPr>
          <w:rFonts w:ascii="Times New Roman" w:hAnsi="Times New Roman" w:cs="Times New Roman"/>
          <w:b/>
          <w:sz w:val="24"/>
          <w:szCs w:val="24"/>
        </w:rPr>
      </w:pPr>
    </w:p>
    <w:p w14:paraId="2396668A" w14:textId="77777777" w:rsidR="00220FF3" w:rsidRDefault="00220FF3" w:rsidP="00220FF3">
      <w:pPr>
        <w:spacing w:after="120"/>
        <w:rPr>
          <w:rFonts w:ascii="Times New Roman" w:hAnsi="Times New Roman" w:cs="Times New Roman"/>
          <w:b/>
          <w:sz w:val="24"/>
          <w:szCs w:val="24"/>
        </w:rPr>
      </w:pPr>
      <w:r>
        <w:rPr>
          <w:rFonts w:ascii="Times New Roman" w:hAnsi="Times New Roman" w:cs="Times New Roman"/>
          <w:b/>
          <w:sz w:val="24"/>
          <w:szCs w:val="24"/>
        </w:rPr>
        <w:tab/>
        <w:t xml:space="preserve">1.3 </w:t>
      </w:r>
      <w:r w:rsidRPr="00B9365F">
        <w:rPr>
          <w:rFonts w:ascii="Times New Roman" w:hAnsi="Times New Roman" w:cs="Times New Roman"/>
          <w:b/>
          <w:sz w:val="24"/>
          <w:szCs w:val="24"/>
        </w:rPr>
        <w:t>Обоснование часов вариативной части ОПОП-П</w:t>
      </w:r>
    </w:p>
    <w:p w14:paraId="5BE875E7" w14:textId="77777777" w:rsidR="00220FF3" w:rsidRPr="00B9365F" w:rsidRDefault="00220FF3" w:rsidP="00220FF3">
      <w:pPr>
        <w:pStyle w:val="a4"/>
        <w:spacing w:after="120"/>
        <w:rPr>
          <w:rFonts w:ascii="Times New Roman" w:hAnsi="Times New Roman" w:cs="Times New Roman"/>
          <w:b/>
          <w:sz w:val="24"/>
          <w:szCs w:val="24"/>
        </w:rPr>
      </w:pPr>
    </w:p>
    <w:tbl>
      <w:tblPr>
        <w:tblStyle w:val="a3"/>
        <w:tblW w:w="9639" w:type="dxa"/>
        <w:tblInd w:w="-5" w:type="dxa"/>
        <w:tblLook w:val="04A0" w:firstRow="1" w:lastRow="0" w:firstColumn="1" w:lastColumn="0" w:noHBand="0" w:noVBand="1"/>
      </w:tblPr>
      <w:tblGrid>
        <w:gridCol w:w="733"/>
        <w:gridCol w:w="2660"/>
        <w:gridCol w:w="2791"/>
        <w:gridCol w:w="1200"/>
        <w:gridCol w:w="2255"/>
      </w:tblGrid>
      <w:tr w:rsidR="00220FF3" w14:paraId="325C0BA9" w14:textId="77777777" w:rsidTr="006158BE">
        <w:tc>
          <w:tcPr>
            <w:tcW w:w="770" w:type="dxa"/>
          </w:tcPr>
          <w:p w14:paraId="7FFFFA7A" w14:textId="77777777" w:rsidR="00220FF3" w:rsidRPr="002B4A0C" w:rsidRDefault="00220FF3" w:rsidP="006158BE">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п/п</w:t>
            </w:r>
          </w:p>
        </w:tc>
        <w:tc>
          <w:tcPr>
            <w:tcW w:w="3217" w:type="dxa"/>
          </w:tcPr>
          <w:p w14:paraId="1A39192D" w14:textId="77777777" w:rsidR="00220FF3" w:rsidRPr="002B4A0C" w:rsidRDefault="00220FF3" w:rsidP="006158BE">
            <w:pPr>
              <w:pStyle w:val="a4"/>
              <w:spacing w:after="120"/>
              <w:ind w:left="0"/>
              <w:rPr>
                <w:rFonts w:ascii="Times New Roman" w:hAnsi="Times New Roman" w:cs="Times New Roman"/>
                <w:b/>
                <w:sz w:val="24"/>
                <w:szCs w:val="24"/>
              </w:rPr>
            </w:pPr>
            <w:r>
              <w:rPr>
                <w:rFonts w:ascii="Times New Roman" w:hAnsi="Times New Roman" w:cs="Times New Roman"/>
                <w:b/>
                <w:sz w:val="24"/>
                <w:szCs w:val="24"/>
              </w:rPr>
              <w:t>Дополнительные знания, умения</w:t>
            </w:r>
            <w:r w:rsidRPr="002B4A0C">
              <w:rPr>
                <w:rFonts w:ascii="Times New Roman" w:hAnsi="Times New Roman" w:cs="Times New Roman"/>
                <w:b/>
                <w:sz w:val="24"/>
                <w:szCs w:val="24"/>
              </w:rPr>
              <w:t xml:space="preserve"> </w:t>
            </w:r>
          </w:p>
        </w:tc>
        <w:tc>
          <w:tcPr>
            <w:tcW w:w="1774" w:type="dxa"/>
          </w:tcPr>
          <w:p w14:paraId="1B879AC2" w14:textId="77777777" w:rsidR="00220FF3" w:rsidRPr="002B4A0C" w:rsidRDefault="00220FF3" w:rsidP="006158BE">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наименование темы</w:t>
            </w:r>
          </w:p>
        </w:tc>
        <w:tc>
          <w:tcPr>
            <w:tcW w:w="1488" w:type="dxa"/>
          </w:tcPr>
          <w:p w14:paraId="3C48BBED" w14:textId="77777777" w:rsidR="00220FF3" w:rsidRPr="002B4A0C" w:rsidRDefault="00220FF3" w:rsidP="006158BE">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Объем часов</w:t>
            </w:r>
          </w:p>
        </w:tc>
        <w:tc>
          <w:tcPr>
            <w:tcW w:w="2390" w:type="dxa"/>
          </w:tcPr>
          <w:p w14:paraId="4D5E3675" w14:textId="77777777" w:rsidR="00220FF3" w:rsidRPr="002B4A0C" w:rsidRDefault="00220FF3" w:rsidP="006158BE">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Обоснование включения в рабочую программу</w:t>
            </w:r>
          </w:p>
        </w:tc>
      </w:tr>
      <w:tr w:rsidR="00220FF3" w14:paraId="69D65C03" w14:textId="77777777" w:rsidTr="006158BE">
        <w:tc>
          <w:tcPr>
            <w:tcW w:w="770" w:type="dxa"/>
          </w:tcPr>
          <w:p w14:paraId="10380E1E" w14:textId="77777777" w:rsidR="00220FF3" w:rsidRDefault="00220FF3" w:rsidP="006158BE">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1</w:t>
            </w:r>
          </w:p>
        </w:tc>
        <w:tc>
          <w:tcPr>
            <w:tcW w:w="3217" w:type="dxa"/>
          </w:tcPr>
          <w:p w14:paraId="51823F75" w14:textId="77777777" w:rsidR="00220FF3" w:rsidRPr="00014FAD" w:rsidRDefault="00220FF3" w:rsidP="006158BE">
            <w:pPr>
              <w:pStyle w:val="a4"/>
              <w:spacing w:after="120"/>
              <w:ind w:left="0"/>
              <w:rPr>
                <w:rFonts w:ascii="Times New Roman" w:hAnsi="Times New Roman" w:cs="Times New Roman"/>
              </w:rPr>
            </w:pPr>
            <w:r w:rsidRPr="00014FAD">
              <w:rPr>
                <w:rFonts w:ascii="Times New Roman" w:hAnsi="Times New Roman" w:cs="Times New Roman"/>
              </w:rPr>
              <w:t>Знать методы расчета цепей постоянного, тока.</w:t>
            </w:r>
          </w:p>
          <w:p w14:paraId="0CC94BF1" w14:textId="77777777" w:rsidR="00220FF3" w:rsidRPr="00014FAD" w:rsidRDefault="00220FF3" w:rsidP="006158BE">
            <w:pPr>
              <w:pStyle w:val="a4"/>
              <w:spacing w:after="120"/>
              <w:ind w:left="0"/>
              <w:rPr>
                <w:rFonts w:ascii="Times New Roman" w:hAnsi="Times New Roman" w:cs="Times New Roman"/>
                <w:bCs/>
                <w:sz w:val="24"/>
                <w:szCs w:val="24"/>
              </w:rPr>
            </w:pPr>
            <w:r w:rsidRPr="00014FAD">
              <w:rPr>
                <w:rFonts w:ascii="Times New Roman" w:hAnsi="Times New Roman" w:cs="Times New Roman"/>
              </w:rPr>
              <w:t>Уметь выполнять расчеты электрических цепей</w:t>
            </w:r>
          </w:p>
        </w:tc>
        <w:tc>
          <w:tcPr>
            <w:tcW w:w="1774" w:type="dxa"/>
          </w:tcPr>
          <w:p w14:paraId="21730743" w14:textId="77777777" w:rsidR="00220FF3" w:rsidRPr="00014FAD" w:rsidRDefault="00220FF3" w:rsidP="006158BE">
            <w:pPr>
              <w:pStyle w:val="a4"/>
              <w:spacing w:after="120"/>
              <w:ind w:left="0"/>
              <w:rPr>
                <w:rFonts w:ascii="Times New Roman" w:hAnsi="Times New Roman" w:cs="Times New Roman"/>
                <w:bCs/>
              </w:rPr>
            </w:pPr>
            <w:r w:rsidRPr="00014FAD">
              <w:rPr>
                <w:rFonts w:ascii="Times New Roman" w:hAnsi="Times New Roman"/>
              </w:rPr>
              <w:t>Тема 1.2. Электрические цепи постоянного тока</w:t>
            </w:r>
          </w:p>
        </w:tc>
        <w:tc>
          <w:tcPr>
            <w:tcW w:w="1488" w:type="dxa"/>
          </w:tcPr>
          <w:p w14:paraId="54EA5D58" w14:textId="77777777" w:rsidR="00220FF3" w:rsidRDefault="00220FF3" w:rsidP="006158BE">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3</w:t>
            </w:r>
          </w:p>
        </w:tc>
        <w:tc>
          <w:tcPr>
            <w:tcW w:w="2390" w:type="dxa"/>
          </w:tcPr>
          <w:p w14:paraId="3E0BE82A" w14:textId="77777777" w:rsidR="00220FF3" w:rsidRPr="00014FAD" w:rsidRDefault="00220FF3" w:rsidP="006158BE">
            <w:pPr>
              <w:pStyle w:val="a4"/>
              <w:spacing w:after="120"/>
              <w:ind w:left="0"/>
              <w:rPr>
                <w:rFonts w:ascii="Times New Roman" w:hAnsi="Times New Roman" w:cs="Times New Roman"/>
                <w:bCs/>
                <w:sz w:val="24"/>
                <w:szCs w:val="24"/>
              </w:rPr>
            </w:pPr>
            <w:r w:rsidRPr="00014FAD">
              <w:rPr>
                <w:rFonts w:ascii="Times New Roman" w:hAnsi="Times New Roman" w:cs="Times New Roman"/>
              </w:rPr>
              <w:t>Для приобретения навыков по расчету цепей постоянного тока</w:t>
            </w:r>
          </w:p>
        </w:tc>
      </w:tr>
      <w:tr w:rsidR="00220FF3" w14:paraId="7B98FC70" w14:textId="77777777" w:rsidTr="006158BE">
        <w:tc>
          <w:tcPr>
            <w:tcW w:w="770" w:type="dxa"/>
          </w:tcPr>
          <w:p w14:paraId="5F94C73D" w14:textId="77777777" w:rsidR="00220FF3" w:rsidRDefault="00220FF3" w:rsidP="006158BE">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2</w:t>
            </w:r>
          </w:p>
        </w:tc>
        <w:tc>
          <w:tcPr>
            <w:tcW w:w="3217" w:type="dxa"/>
          </w:tcPr>
          <w:p w14:paraId="69AC5B6E" w14:textId="77777777" w:rsidR="00220FF3" w:rsidRPr="00014FAD" w:rsidRDefault="00220FF3" w:rsidP="006158BE">
            <w:pPr>
              <w:pStyle w:val="a4"/>
              <w:spacing w:after="120"/>
              <w:ind w:left="0"/>
              <w:rPr>
                <w:rFonts w:ascii="Times New Roman" w:hAnsi="Times New Roman" w:cs="Times New Roman"/>
              </w:rPr>
            </w:pPr>
            <w:r w:rsidRPr="00014FAD">
              <w:rPr>
                <w:rFonts w:ascii="Times New Roman" w:hAnsi="Times New Roman" w:cs="Times New Roman"/>
              </w:rPr>
              <w:t>Знать методы расчета цепей переменного однофазного и трехфазного токов.</w:t>
            </w:r>
          </w:p>
          <w:p w14:paraId="6EA89EF9" w14:textId="10F108B4" w:rsidR="00220FF3" w:rsidRPr="006158BE" w:rsidRDefault="00220FF3" w:rsidP="006158BE">
            <w:pPr>
              <w:pStyle w:val="a4"/>
              <w:spacing w:after="120"/>
              <w:ind w:left="0"/>
              <w:rPr>
                <w:rFonts w:ascii="Times New Roman" w:hAnsi="Times New Roman" w:cs="Times New Roman"/>
                <w:b/>
                <w:sz w:val="24"/>
                <w:szCs w:val="24"/>
              </w:rPr>
            </w:pPr>
            <w:r w:rsidRPr="00014FAD">
              <w:rPr>
                <w:rFonts w:ascii="Times New Roman" w:hAnsi="Times New Roman" w:cs="Times New Roman"/>
              </w:rPr>
              <w:t xml:space="preserve">Уметь выполнять расчеты электрических цепей </w:t>
            </w:r>
          </w:p>
        </w:tc>
        <w:tc>
          <w:tcPr>
            <w:tcW w:w="1774" w:type="dxa"/>
          </w:tcPr>
          <w:p w14:paraId="55E7BA7B" w14:textId="77777777" w:rsidR="00220FF3" w:rsidRPr="00014FAD" w:rsidRDefault="00220FF3" w:rsidP="006158BE">
            <w:pPr>
              <w:widowControl w:val="0"/>
              <w:spacing w:before="9"/>
              <w:ind w:right="-20"/>
              <w:rPr>
                <w:rFonts w:ascii="Times New Roman" w:hAnsi="Times New Roman"/>
                <w:bCs/>
              </w:rPr>
            </w:pPr>
            <w:r w:rsidRPr="00014FAD">
              <w:rPr>
                <w:rFonts w:ascii="Times New Roman" w:hAnsi="Times New Roman"/>
              </w:rPr>
              <w:t xml:space="preserve">Тема 1.5. </w:t>
            </w:r>
          </w:p>
          <w:p w14:paraId="35E9DC9F" w14:textId="77777777" w:rsidR="00220FF3" w:rsidRPr="00014FAD" w:rsidRDefault="00220FF3" w:rsidP="006158BE">
            <w:pPr>
              <w:pStyle w:val="a4"/>
              <w:spacing w:after="120"/>
              <w:ind w:left="0"/>
              <w:rPr>
                <w:rFonts w:ascii="Times New Roman" w:hAnsi="Times New Roman" w:cs="Times New Roman"/>
                <w:bCs/>
                <w:sz w:val="24"/>
                <w:szCs w:val="24"/>
              </w:rPr>
            </w:pPr>
            <w:r w:rsidRPr="00014FAD">
              <w:rPr>
                <w:rFonts w:ascii="Times New Roman" w:hAnsi="Times New Roman"/>
                <w:color w:val="000000"/>
              </w:rPr>
              <w:t>Элек</w:t>
            </w:r>
            <w:r w:rsidRPr="00014FAD">
              <w:rPr>
                <w:rFonts w:ascii="Times New Roman" w:hAnsi="Times New Roman"/>
                <w:color w:val="000000"/>
                <w:spacing w:val="1"/>
              </w:rPr>
              <w:t>т</w:t>
            </w:r>
            <w:r w:rsidRPr="00014FAD">
              <w:rPr>
                <w:rFonts w:ascii="Times New Roman" w:hAnsi="Times New Roman"/>
                <w:color w:val="000000"/>
              </w:rPr>
              <w:t>р</w:t>
            </w:r>
            <w:r w:rsidRPr="00014FAD">
              <w:rPr>
                <w:rFonts w:ascii="Times New Roman" w:hAnsi="Times New Roman"/>
                <w:color w:val="000000"/>
                <w:spacing w:val="1"/>
              </w:rPr>
              <w:t>и</w:t>
            </w:r>
            <w:r w:rsidRPr="00014FAD">
              <w:rPr>
                <w:rFonts w:ascii="Times New Roman" w:hAnsi="Times New Roman"/>
                <w:color w:val="000000"/>
              </w:rPr>
              <w:t>ч</w:t>
            </w:r>
            <w:r w:rsidRPr="00014FAD">
              <w:rPr>
                <w:rFonts w:ascii="Times New Roman" w:hAnsi="Times New Roman"/>
                <w:color w:val="000000"/>
                <w:spacing w:val="-1"/>
              </w:rPr>
              <w:t>е</w:t>
            </w:r>
            <w:r w:rsidRPr="00014FAD">
              <w:rPr>
                <w:rFonts w:ascii="Times New Roman" w:hAnsi="Times New Roman"/>
                <w:color w:val="000000"/>
              </w:rPr>
              <w:t>ские цепи переменного тока</w:t>
            </w:r>
          </w:p>
        </w:tc>
        <w:tc>
          <w:tcPr>
            <w:tcW w:w="1488" w:type="dxa"/>
          </w:tcPr>
          <w:p w14:paraId="67C194BA" w14:textId="77777777" w:rsidR="00220FF3" w:rsidRDefault="00220FF3" w:rsidP="006158BE">
            <w:pPr>
              <w:pStyle w:val="a4"/>
              <w:spacing w:after="120"/>
              <w:ind w:left="0"/>
              <w:rPr>
                <w:rFonts w:ascii="Times New Roman" w:hAnsi="Times New Roman" w:cs="Times New Roman"/>
                <w:bCs/>
                <w:sz w:val="24"/>
                <w:szCs w:val="24"/>
              </w:rPr>
            </w:pPr>
          </w:p>
          <w:p w14:paraId="0873A307" w14:textId="77777777" w:rsidR="00220FF3" w:rsidRDefault="00220FF3" w:rsidP="006158BE"/>
          <w:p w14:paraId="5741F5E5" w14:textId="77777777" w:rsidR="00220FF3" w:rsidRPr="00A36DC2" w:rsidRDefault="00220FF3" w:rsidP="006158BE">
            <w:r>
              <w:t>3</w:t>
            </w:r>
          </w:p>
        </w:tc>
        <w:tc>
          <w:tcPr>
            <w:tcW w:w="2390" w:type="dxa"/>
          </w:tcPr>
          <w:p w14:paraId="18832E6E" w14:textId="77777777" w:rsidR="00220FF3" w:rsidRPr="00014FAD" w:rsidRDefault="00220FF3" w:rsidP="006158BE">
            <w:pPr>
              <w:pStyle w:val="a4"/>
              <w:spacing w:after="120"/>
              <w:ind w:left="0"/>
              <w:rPr>
                <w:rFonts w:ascii="Times New Roman" w:hAnsi="Times New Roman" w:cs="Times New Roman"/>
                <w:bCs/>
                <w:sz w:val="24"/>
                <w:szCs w:val="24"/>
              </w:rPr>
            </w:pPr>
            <w:r w:rsidRPr="00014FAD">
              <w:rPr>
                <w:rFonts w:ascii="Times New Roman" w:hAnsi="Times New Roman" w:cs="Times New Roman"/>
              </w:rPr>
              <w:t>Для приобретения навыков по расчету цепей переменного однофазного и трехфазного токов.</w:t>
            </w:r>
          </w:p>
        </w:tc>
      </w:tr>
      <w:tr w:rsidR="00220FF3" w14:paraId="08759ED1" w14:textId="77777777" w:rsidTr="006158BE">
        <w:tc>
          <w:tcPr>
            <w:tcW w:w="770" w:type="dxa"/>
          </w:tcPr>
          <w:p w14:paraId="371943A8" w14:textId="77777777" w:rsidR="00220FF3" w:rsidRDefault="00220FF3" w:rsidP="006158BE">
            <w:pPr>
              <w:pStyle w:val="a4"/>
              <w:spacing w:after="120"/>
              <w:ind w:left="0"/>
              <w:rPr>
                <w:rFonts w:ascii="Times New Roman" w:hAnsi="Times New Roman" w:cs="Times New Roman"/>
                <w:bCs/>
                <w:sz w:val="24"/>
                <w:szCs w:val="24"/>
              </w:rPr>
            </w:pPr>
          </w:p>
          <w:p w14:paraId="5F455E51" w14:textId="77777777" w:rsidR="00220FF3" w:rsidRPr="009F111E" w:rsidRDefault="00220FF3" w:rsidP="006158BE">
            <w:r>
              <w:t>3</w:t>
            </w:r>
          </w:p>
        </w:tc>
        <w:tc>
          <w:tcPr>
            <w:tcW w:w="3217" w:type="dxa"/>
          </w:tcPr>
          <w:p w14:paraId="034044E9" w14:textId="77777777" w:rsidR="00220FF3" w:rsidRPr="00014FAD" w:rsidRDefault="00220FF3" w:rsidP="006158BE">
            <w:pPr>
              <w:pStyle w:val="a4"/>
              <w:spacing w:after="120"/>
              <w:ind w:left="0"/>
              <w:rPr>
                <w:rFonts w:ascii="Times New Roman" w:hAnsi="Times New Roman" w:cs="Times New Roman"/>
                <w:b/>
                <w:sz w:val="24"/>
                <w:szCs w:val="24"/>
              </w:rPr>
            </w:pPr>
            <w:r w:rsidRPr="00014FAD">
              <w:rPr>
                <w:rFonts w:ascii="Times New Roman" w:hAnsi="Times New Roman" w:cs="Times New Roman"/>
              </w:rPr>
              <w:t>Уметь пользоваться приборами и снимать их показания.</w:t>
            </w:r>
          </w:p>
        </w:tc>
        <w:tc>
          <w:tcPr>
            <w:tcW w:w="1774" w:type="dxa"/>
          </w:tcPr>
          <w:p w14:paraId="53A05F4F" w14:textId="77777777" w:rsidR="00220FF3" w:rsidRPr="00014FAD" w:rsidRDefault="00220FF3" w:rsidP="006158BE">
            <w:pPr>
              <w:widowControl w:val="0"/>
              <w:ind w:right="413"/>
              <w:rPr>
                <w:rFonts w:ascii="Times New Roman" w:hAnsi="Times New Roman"/>
                <w:bCs/>
                <w:color w:val="000000"/>
              </w:rPr>
            </w:pPr>
            <w:r w:rsidRPr="00014FAD">
              <w:rPr>
                <w:rFonts w:ascii="Times New Roman" w:hAnsi="Times New Roman"/>
              </w:rPr>
              <w:t xml:space="preserve">Тема 2.1. </w:t>
            </w:r>
            <w:r w:rsidRPr="00014FAD">
              <w:rPr>
                <w:rFonts w:ascii="Times New Roman" w:hAnsi="Times New Roman"/>
                <w:bCs/>
                <w:color w:val="000000"/>
              </w:rPr>
              <w:t>Элек</w:t>
            </w:r>
            <w:r w:rsidRPr="00014FAD">
              <w:rPr>
                <w:rFonts w:ascii="Times New Roman" w:hAnsi="Times New Roman"/>
                <w:bCs/>
                <w:color w:val="000000"/>
                <w:spacing w:val="2"/>
              </w:rPr>
              <w:t>т</w:t>
            </w:r>
            <w:r w:rsidRPr="00014FAD">
              <w:rPr>
                <w:rFonts w:ascii="Times New Roman" w:hAnsi="Times New Roman"/>
                <w:bCs/>
                <w:color w:val="000000"/>
              </w:rPr>
              <w:t>риче</w:t>
            </w:r>
            <w:r w:rsidRPr="00014FAD">
              <w:rPr>
                <w:rFonts w:ascii="Times New Roman" w:hAnsi="Times New Roman"/>
                <w:bCs/>
                <w:color w:val="000000"/>
                <w:spacing w:val="-1"/>
              </w:rPr>
              <w:t>с</w:t>
            </w:r>
            <w:r w:rsidRPr="00014FAD">
              <w:rPr>
                <w:rFonts w:ascii="Times New Roman" w:hAnsi="Times New Roman"/>
                <w:bCs/>
                <w:color w:val="000000"/>
              </w:rPr>
              <w:t>кие измерения и</w:t>
            </w:r>
          </w:p>
          <w:p w14:paraId="4A752A2D" w14:textId="77777777" w:rsidR="00220FF3" w:rsidRPr="00014FAD" w:rsidRDefault="00220FF3" w:rsidP="006158BE">
            <w:pPr>
              <w:widowControl w:val="0"/>
              <w:ind w:right="413"/>
              <w:rPr>
                <w:rFonts w:ascii="Times New Roman" w:hAnsi="Times New Roman"/>
                <w:bCs/>
                <w:color w:val="000000"/>
              </w:rPr>
            </w:pPr>
            <w:r w:rsidRPr="00014FAD">
              <w:rPr>
                <w:rFonts w:ascii="Times New Roman" w:hAnsi="Times New Roman"/>
                <w:bCs/>
                <w:color w:val="000000"/>
              </w:rPr>
              <w:t>электроизмерительные</w:t>
            </w:r>
          </w:p>
          <w:p w14:paraId="0BDFCDFA" w14:textId="77777777" w:rsidR="00220FF3" w:rsidRPr="00014FAD" w:rsidRDefault="00220FF3" w:rsidP="006158BE">
            <w:pPr>
              <w:pStyle w:val="a4"/>
              <w:spacing w:after="120"/>
              <w:ind w:left="0"/>
              <w:rPr>
                <w:rFonts w:ascii="Times New Roman" w:hAnsi="Times New Roman" w:cs="Times New Roman"/>
                <w:bCs/>
              </w:rPr>
            </w:pPr>
            <w:r w:rsidRPr="00014FAD">
              <w:rPr>
                <w:rFonts w:ascii="Times New Roman" w:hAnsi="Times New Roman"/>
                <w:bCs/>
                <w:color w:val="000000"/>
              </w:rPr>
              <w:t>приборы</w:t>
            </w:r>
          </w:p>
        </w:tc>
        <w:tc>
          <w:tcPr>
            <w:tcW w:w="1488" w:type="dxa"/>
          </w:tcPr>
          <w:p w14:paraId="23EDAA31" w14:textId="77777777" w:rsidR="00220FF3" w:rsidRDefault="00220FF3" w:rsidP="006158BE">
            <w:pPr>
              <w:pStyle w:val="a4"/>
              <w:spacing w:after="120"/>
              <w:ind w:left="0"/>
              <w:rPr>
                <w:rFonts w:ascii="Times New Roman" w:hAnsi="Times New Roman" w:cs="Times New Roman"/>
                <w:bCs/>
                <w:sz w:val="24"/>
                <w:szCs w:val="24"/>
              </w:rPr>
            </w:pPr>
          </w:p>
          <w:p w14:paraId="6FA6E061" w14:textId="77777777" w:rsidR="00220FF3" w:rsidRPr="00A36DC2" w:rsidRDefault="00220FF3" w:rsidP="006158BE">
            <w:r>
              <w:t>3</w:t>
            </w:r>
          </w:p>
        </w:tc>
        <w:tc>
          <w:tcPr>
            <w:tcW w:w="2390" w:type="dxa"/>
          </w:tcPr>
          <w:p w14:paraId="6FFAED7C" w14:textId="77777777" w:rsidR="00220FF3" w:rsidRPr="00014FAD" w:rsidRDefault="00220FF3" w:rsidP="006158BE">
            <w:pPr>
              <w:pStyle w:val="a4"/>
              <w:spacing w:after="120"/>
              <w:ind w:left="0"/>
              <w:rPr>
                <w:rFonts w:ascii="Times New Roman" w:hAnsi="Times New Roman" w:cs="Times New Roman"/>
                <w:bCs/>
                <w:sz w:val="24"/>
                <w:szCs w:val="24"/>
              </w:rPr>
            </w:pPr>
            <w:r w:rsidRPr="00014FAD">
              <w:rPr>
                <w:rFonts w:ascii="Times New Roman" w:hAnsi="Times New Roman" w:cs="Times New Roman"/>
                <w:color w:val="181818"/>
                <w:shd w:val="clear" w:color="auto" w:fill="FFFFFF"/>
              </w:rPr>
              <w:t xml:space="preserve">углубление и расширение теоретических знаний, формирование умений использовать измерительные приборы </w:t>
            </w:r>
          </w:p>
        </w:tc>
      </w:tr>
      <w:tr w:rsidR="00220FF3" w14:paraId="5C9515FE" w14:textId="77777777" w:rsidTr="006158BE">
        <w:tc>
          <w:tcPr>
            <w:tcW w:w="770" w:type="dxa"/>
          </w:tcPr>
          <w:p w14:paraId="235A79A4" w14:textId="77777777" w:rsidR="00220FF3" w:rsidRDefault="00220FF3" w:rsidP="006158BE">
            <w:pPr>
              <w:pStyle w:val="a4"/>
              <w:spacing w:after="120"/>
              <w:ind w:left="0"/>
              <w:rPr>
                <w:rFonts w:ascii="Times New Roman" w:hAnsi="Times New Roman" w:cs="Times New Roman"/>
                <w:bCs/>
                <w:sz w:val="24"/>
                <w:szCs w:val="24"/>
              </w:rPr>
            </w:pPr>
          </w:p>
          <w:p w14:paraId="60F94784" w14:textId="77777777" w:rsidR="00220FF3" w:rsidRPr="009F111E" w:rsidRDefault="00220FF3" w:rsidP="006158BE">
            <w:r>
              <w:t>4</w:t>
            </w:r>
          </w:p>
        </w:tc>
        <w:tc>
          <w:tcPr>
            <w:tcW w:w="3217" w:type="dxa"/>
          </w:tcPr>
          <w:p w14:paraId="563982F8" w14:textId="77777777" w:rsidR="00220FF3" w:rsidRDefault="00220FF3" w:rsidP="006158BE">
            <w:pPr>
              <w:suppressAutoHyphens/>
              <w:contextualSpacing/>
              <w:rPr>
                <w:rFonts w:ascii="Times New Roman" w:hAnsi="Times New Roman"/>
                <w:sz w:val="24"/>
                <w:szCs w:val="24"/>
              </w:rPr>
            </w:pPr>
            <w:r>
              <w:rPr>
                <w:rFonts w:ascii="Times New Roman" w:hAnsi="Times New Roman"/>
                <w:sz w:val="24"/>
                <w:szCs w:val="24"/>
              </w:rPr>
              <w:t>Знать двигатели постоянного и переменного тока, их устройство и принцип действия;</w:t>
            </w:r>
          </w:p>
          <w:p w14:paraId="77625322" w14:textId="77777777" w:rsidR="00220FF3" w:rsidRDefault="00220FF3" w:rsidP="006158BE">
            <w:pPr>
              <w:pStyle w:val="a4"/>
              <w:spacing w:after="120"/>
              <w:ind w:left="0"/>
              <w:rPr>
                <w:rFonts w:ascii="Times New Roman" w:hAnsi="Times New Roman"/>
                <w:b/>
                <w:sz w:val="24"/>
                <w:szCs w:val="24"/>
              </w:rPr>
            </w:pPr>
            <w:r>
              <w:rPr>
                <w:rFonts w:ascii="Times New Roman" w:hAnsi="Times New Roman"/>
                <w:sz w:val="24"/>
                <w:szCs w:val="24"/>
              </w:rPr>
              <w:t>аппаратуру защиты и управления электродвигателей</w:t>
            </w:r>
          </w:p>
        </w:tc>
        <w:tc>
          <w:tcPr>
            <w:tcW w:w="1774" w:type="dxa"/>
          </w:tcPr>
          <w:p w14:paraId="121C46E6" w14:textId="77777777" w:rsidR="00220FF3" w:rsidRPr="00014FAD" w:rsidRDefault="00220FF3" w:rsidP="006158BE">
            <w:pPr>
              <w:widowControl w:val="0"/>
              <w:spacing w:before="9"/>
              <w:ind w:right="-20"/>
              <w:rPr>
                <w:rFonts w:ascii="Times New Roman" w:hAnsi="Times New Roman"/>
                <w:bCs/>
              </w:rPr>
            </w:pPr>
            <w:r w:rsidRPr="00014FAD">
              <w:rPr>
                <w:rFonts w:ascii="Times New Roman" w:hAnsi="Times New Roman"/>
              </w:rPr>
              <w:t xml:space="preserve">Тема 2.3. </w:t>
            </w:r>
            <w:r w:rsidRPr="00014FAD">
              <w:rPr>
                <w:rFonts w:ascii="Times New Roman" w:hAnsi="Times New Roman"/>
                <w:color w:val="000000"/>
                <w:shd w:val="clear" w:color="auto" w:fill="FFFFFF"/>
              </w:rPr>
              <w:t>Электрические машины</w:t>
            </w:r>
          </w:p>
          <w:p w14:paraId="61D8AFA8" w14:textId="77777777" w:rsidR="00220FF3" w:rsidRPr="00014FAD" w:rsidRDefault="00220FF3" w:rsidP="006158BE">
            <w:pPr>
              <w:pStyle w:val="a4"/>
              <w:spacing w:after="120"/>
              <w:ind w:left="0"/>
              <w:rPr>
                <w:rFonts w:ascii="Times New Roman" w:hAnsi="Times New Roman" w:cs="Times New Roman"/>
                <w:bCs/>
              </w:rPr>
            </w:pPr>
          </w:p>
        </w:tc>
        <w:tc>
          <w:tcPr>
            <w:tcW w:w="1488" w:type="dxa"/>
          </w:tcPr>
          <w:p w14:paraId="50D7B285" w14:textId="77777777" w:rsidR="00220FF3" w:rsidRDefault="00220FF3" w:rsidP="006158BE">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3</w:t>
            </w:r>
          </w:p>
        </w:tc>
        <w:tc>
          <w:tcPr>
            <w:tcW w:w="2390" w:type="dxa"/>
          </w:tcPr>
          <w:p w14:paraId="7DE88722" w14:textId="77777777" w:rsidR="00220FF3" w:rsidRPr="00014FAD" w:rsidRDefault="00220FF3" w:rsidP="006158BE">
            <w:pPr>
              <w:pStyle w:val="a4"/>
              <w:spacing w:after="120"/>
              <w:ind w:left="0"/>
              <w:rPr>
                <w:rFonts w:ascii="Times New Roman" w:hAnsi="Times New Roman" w:cs="Times New Roman"/>
                <w:bCs/>
                <w:sz w:val="24"/>
                <w:szCs w:val="24"/>
              </w:rPr>
            </w:pPr>
            <w:r w:rsidRPr="00014FAD">
              <w:rPr>
                <w:rFonts w:ascii="Times New Roman" w:hAnsi="Times New Roman" w:cs="Times New Roman"/>
                <w:color w:val="181818"/>
                <w:shd w:val="clear" w:color="auto" w:fill="FFFFFF"/>
              </w:rPr>
              <w:t>углубление и расширение теоретических знаний, формирование умений использовать аппараты защиты и управления</w:t>
            </w:r>
          </w:p>
        </w:tc>
      </w:tr>
      <w:tr w:rsidR="00220FF3" w14:paraId="6485777B" w14:textId="77777777" w:rsidTr="006158BE">
        <w:tc>
          <w:tcPr>
            <w:tcW w:w="770" w:type="dxa"/>
          </w:tcPr>
          <w:p w14:paraId="5E7987D0" w14:textId="77777777" w:rsidR="00220FF3" w:rsidRDefault="00220FF3" w:rsidP="006158BE">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5</w:t>
            </w:r>
          </w:p>
        </w:tc>
        <w:tc>
          <w:tcPr>
            <w:tcW w:w="3217" w:type="dxa"/>
          </w:tcPr>
          <w:p w14:paraId="775C2EE5" w14:textId="77777777" w:rsidR="00220FF3" w:rsidRPr="00014FAD" w:rsidRDefault="00220FF3" w:rsidP="006158BE">
            <w:pPr>
              <w:widowControl w:val="0"/>
              <w:spacing w:before="9"/>
              <w:ind w:right="-20"/>
              <w:rPr>
                <w:rFonts w:ascii="Times New Roman" w:hAnsi="Times New Roman"/>
              </w:rPr>
            </w:pPr>
            <w:r w:rsidRPr="00014FAD">
              <w:rPr>
                <w:rFonts w:ascii="Times New Roman" w:hAnsi="Times New Roman"/>
              </w:rPr>
              <w:t>Знать устройство и принцип действия полупроводниковых диодов и транзисторов</w:t>
            </w:r>
          </w:p>
        </w:tc>
        <w:tc>
          <w:tcPr>
            <w:tcW w:w="1774" w:type="dxa"/>
          </w:tcPr>
          <w:p w14:paraId="267FFC75" w14:textId="77777777" w:rsidR="00220FF3" w:rsidRPr="00014FAD" w:rsidRDefault="00220FF3" w:rsidP="006158BE">
            <w:pPr>
              <w:widowControl w:val="0"/>
              <w:spacing w:before="9"/>
              <w:ind w:right="-20"/>
              <w:rPr>
                <w:rFonts w:ascii="Times New Roman" w:hAnsi="Times New Roman"/>
                <w:bCs/>
              </w:rPr>
            </w:pPr>
            <w:r w:rsidRPr="00014FAD">
              <w:rPr>
                <w:rFonts w:ascii="Times New Roman" w:hAnsi="Times New Roman"/>
              </w:rPr>
              <w:t xml:space="preserve">Тема 2.4. </w:t>
            </w:r>
          </w:p>
          <w:p w14:paraId="1704D253" w14:textId="77777777" w:rsidR="00220FF3" w:rsidRPr="00014FAD" w:rsidRDefault="00220FF3" w:rsidP="006158BE">
            <w:pPr>
              <w:pStyle w:val="a4"/>
              <w:spacing w:after="120"/>
              <w:ind w:left="0"/>
              <w:rPr>
                <w:rFonts w:ascii="Times New Roman" w:hAnsi="Times New Roman" w:cs="Times New Roman"/>
                <w:bCs/>
              </w:rPr>
            </w:pPr>
            <w:r w:rsidRPr="00014FAD">
              <w:rPr>
                <w:rFonts w:ascii="Times New Roman" w:hAnsi="Times New Roman"/>
                <w:color w:val="000000"/>
                <w:shd w:val="clear" w:color="auto" w:fill="FFFFFF"/>
              </w:rPr>
              <w:t>Электронные приборы</w:t>
            </w:r>
          </w:p>
        </w:tc>
        <w:tc>
          <w:tcPr>
            <w:tcW w:w="1488" w:type="dxa"/>
          </w:tcPr>
          <w:p w14:paraId="2F056803" w14:textId="77777777" w:rsidR="00220FF3" w:rsidRDefault="00220FF3" w:rsidP="006158BE">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3</w:t>
            </w:r>
          </w:p>
        </w:tc>
        <w:tc>
          <w:tcPr>
            <w:tcW w:w="2390" w:type="dxa"/>
          </w:tcPr>
          <w:p w14:paraId="7D73F4DB" w14:textId="77777777" w:rsidR="00220FF3" w:rsidRPr="00014FAD" w:rsidRDefault="00220FF3" w:rsidP="006158BE">
            <w:pPr>
              <w:pStyle w:val="a4"/>
              <w:spacing w:after="120"/>
              <w:ind w:left="0"/>
              <w:rPr>
                <w:rFonts w:ascii="Times New Roman" w:hAnsi="Times New Roman" w:cs="Times New Roman"/>
                <w:bCs/>
                <w:sz w:val="24"/>
                <w:szCs w:val="24"/>
              </w:rPr>
            </w:pPr>
            <w:r w:rsidRPr="00014FAD">
              <w:rPr>
                <w:rFonts w:ascii="Times New Roman" w:hAnsi="Times New Roman" w:cs="Times New Roman"/>
                <w:color w:val="181818"/>
                <w:shd w:val="clear" w:color="auto" w:fill="FFFFFF"/>
              </w:rPr>
              <w:t>углубление и расширение теоретических знаний, формирование умений использовать полупроводниковые прибор</w:t>
            </w:r>
          </w:p>
        </w:tc>
      </w:tr>
    </w:tbl>
    <w:p w14:paraId="6F45A8AF" w14:textId="77777777" w:rsidR="00220FF3" w:rsidRDefault="00220FF3" w:rsidP="00220FF3">
      <w:pPr>
        <w:ind w:firstLine="709"/>
        <w:rPr>
          <w:rFonts w:ascii="Times New Roman" w:eastAsia="Times New Roman" w:hAnsi="Times New Roman" w:cs="Times New Roman"/>
          <w:sz w:val="12"/>
          <w:szCs w:val="12"/>
          <w:lang w:eastAsia="ru-RU"/>
        </w:rPr>
      </w:pPr>
    </w:p>
    <w:p w14:paraId="5E653D34" w14:textId="77777777" w:rsidR="00220FF3" w:rsidRPr="000B12E8" w:rsidRDefault="00220FF3" w:rsidP="00220FF3">
      <w:pPr>
        <w:rPr>
          <w:rFonts w:ascii="Times New Roman" w:eastAsia="Times New Roman" w:hAnsi="Times New Roman" w:cs="Times New Roman"/>
          <w:sz w:val="12"/>
          <w:szCs w:val="12"/>
          <w:lang w:eastAsia="ru-RU"/>
        </w:rPr>
      </w:pPr>
    </w:p>
    <w:p w14:paraId="6CE9E900" w14:textId="77777777" w:rsidR="00220FF3" w:rsidRPr="000B12E8" w:rsidRDefault="00220FF3" w:rsidP="00220FF3">
      <w:pPr>
        <w:rPr>
          <w:rFonts w:ascii="Times New Roman" w:eastAsia="Times New Roman" w:hAnsi="Times New Roman" w:cs="Times New Roman"/>
          <w:sz w:val="12"/>
          <w:szCs w:val="12"/>
          <w:lang w:eastAsia="ru-RU"/>
        </w:rPr>
      </w:pPr>
    </w:p>
    <w:p w14:paraId="649CA187" w14:textId="77777777" w:rsidR="00220FF3" w:rsidRPr="000B12E8" w:rsidRDefault="00220FF3" w:rsidP="00220FF3">
      <w:pPr>
        <w:rPr>
          <w:rFonts w:ascii="Times New Roman" w:eastAsia="Times New Roman" w:hAnsi="Times New Roman" w:cs="Times New Roman"/>
          <w:sz w:val="12"/>
          <w:szCs w:val="12"/>
          <w:lang w:eastAsia="ru-RU"/>
        </w:rPr>
      </w:pPr>
    </w:p>
    <w:p w14:paraId="67EDB40C" w14:textId="77777777" w:rsidR="00220FF3" w:rsidRPr="000B12E8" w:rsidRDefault="00220FF3" w:rsidP="00220FF3">
      <w:pPr>
        <w:rPr>
          <w:rFonts w:ascii="Times New Roman" w:eastAsia="Times New Roman" w:hAnsi="Times New Roman" w:cs="Times New Roman"/>
          <w:sz w:val="12"/>
          <w:szCs w:val="12"/>
          <w:lang w:eastAsia="ru-RU"/>
        </w:rPr>
      </w:pPr>
    </w:p>
    <w:p w14:paraId="252121CE" w14:textId="77777777" w:rsidR="00220FF3" w:rsidRDefault="00220FF3" w:rsidP="00220FF3">
      <w:pPr>
        <w:rPr>
          <w:rFonts w:ascii="Times New Roman" w:eastAsia="Times New Roman" w:hAnsi="Times New Roman" w:cs="Times New Roman"/>
          <w:sz w:val="12"/>
          <w:szCs w:val="12"/>
          <w:lang w:eastAsia="ru-RU"/>
        </w:rPr>
      </w:pPr>
    </w:p>
    <w:p w14:paraId="031A8F77" w14:textId="77777777" w:rsidR="00220FF3" w:rsidRDefault="00220FF3" w:rsidP="00220FF3">
      <w:pPr>
        <w:rPr>
          <w:rFonts w:ascii="Times New Roman" w:eastAsia="Times New Roman" w:hAnsi="Times New Roman" w:cs="Times New Roman"/>
          <w:sz w:val="12"/>
          <w:szCs w:val="12"/>
          <w:lang w:eastAsia="ru-RU"/>
        </w:rPr>
      </w:pPr>
    </w:p>
    <w:p w14:paraId="2CFE817A" w14:textId="77777777" w:rsidR="00220FF3" w:rsidRPr="000B12E8" w:rsidRDefault="00220FF3" w:rsidP="00220FF3">
      <w:pPr>
        <w:rPr>
          <w:rFonts w:ascii="Times New Roman" w:eastAsia="Times New Roman" w:hAnsi="Times New Roman" w:cs="Times New Roman"/>
          <w:sz w:val="12"/>
          <w:szCs w:val="12"/>
          <w:lang w:eastAsia="ru-RU"/>
        </w:rPr>
      </w:pPr>
    </w:p>
    <w:p w14:paraId="3AB9F678" w14:textId="77777777" w:rsidR="00220FF3" w:rsidRDefault="00220FF3" w:rsidP="00220FF3">
      <w:pPr>
        <w:pStyle w:val="1f"/>
        <w:rPr>
          <w:rFonts w:ascii="Times New Roman" w:hAnsi="Times New Roman"/>
        </w:rPr>
      </w:pPr>
    </w:p>
    <w:p w14:paraId="0B313F93" w14:textId="77777777" w:rsidR="00220FF3" w:rsidRDefault="00220FF3" w:rsidP="00220FF3">
      <w:pPr>
        <w:pStyle w:val="1f"/>
        <w:rPr>
          <w:rFonts w:ascii="Times New Roman" w:hAnsi="Times New Roman"/>
        </w:rPr>
      </w:pPr>
    </w:p>
    <w:p w14:paraId="7B60A60B" w14:textId="77777777" w:rsidR="00220FF3" w:rsidRPr="00B115E3" w:rsidRDefault="00220FF3" w:rsidP="00220FF3">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45CEE450" w14:textId="77777777" w:rsidR="00220FF3" w:rsidRPr="00E11160" w:rsidRDefault="00220FF3" w:rsidP="00220FF3">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132"/>
        <w:gridCol w:w="2272"/>
      </w:tblGrid>
      <w:tr w:rsidR="00220FF3" w:rsidRPr="00257255" w14:paraId="5084274F" w14:textId="77777777" w:rsidTr="006158BE">
        <w:trPr>
          <w:trHeight w:val="23"/>
        </w:trPr>
        <w:tc>
          <w:tcPr>
            <w:tcW w:w="3258" w:type="pct"/>
            <w:vAlign w:val="center"/>
          </w:tcPr>
          <w:p w14:paraId="2D19B5B1" w14:textId="77777777" w:rsidR="00220FF3" w:rsidRPr="00257255" w:rsidRDefault="00220FF3" w:rsidP="006158BE">
            <w:pPr>
              <w:jc w:val="center"/>
              <w:rPr>
                <w:rFonts w:ascii="Times New Roman" w:hAnsi="Times New Roman" w:cs="Times New Roman"/>
                <w:b/>
                <w:sz w:val="24"/>
              </w:rPr>
            </w:pPr>
            <w:r w:rsidRPr="00257255">
              <w:rPr>
                <w:rFonts w:ascii="Times New Roman" w:hAnsi="Times New Roman" w:cs="Times New Roman"/>
                <w:b/>
                <w:sz w:val="24"/>
              </w:rPr>
              <w:t xml:space="preserve">Наименование составных частей </w:t>
            </w:r>
            <w:r>
              <w:rPr>
                <w:rFonts w:ascii="Times New Roman" w:hAnsi="Times New Roman" w:cs="Times New Roman"/>
                <w:b/>
                <w:sz w:val="24"/>
              </w:rPr>
              <w:t>дисциплины</w:t>
            </w:r>
          </w:p>
        </w:tc>
        <w:tc>
          <w:tcPr>
            <w:tcW w:w="579" w:type="pct"/>
            <w:vAlign w:val="center"/>
          </w:tcPr>
          <w:p w14:paraId="4E5C1EF7" w14:textId="77777777" w:rsidR="00220FF3" w:rsidRPr="00257255" w:rsidRDefault="00220FF3" w:rsidP="006158BE">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162" w:type="pct"/>
          </w:tcPr>
          <w:p w14:paraId="3F1CD780" w14:textId="77777777" w:rsidR="00220FF3" w:rsidRPr="00257255" w:rsidRDefault="00220FF3" w:rsidP="006158BE">
            <w:pPr>
              <w:jc w:val="center"/>
              <w:rPr>
                <w:rFonts w:ascii="Times New Roman" w:hAnsi="Times New Roman" w:cs="Times New Roman"/>
                <w:b/>
                <w:iCs/>
                <w:sz w:val="24"/>
              </w:rPr>
            </w:pPr>
            <w:r w:rsidRPr="00257255">
              <w:rPr>
                <w:rFonts w:ascii="Times New Roman" w:hAnsi="Times New Roman" w:cs="Times New Roman"/>
                <w:b/>
                <w:sz w:val="24"/>
              </w:rPr>
              <w:t xml:space="preserve">В </w:t>
            </w:r>
            <w:proofErr w:type="spellStart"/>
            <w:r w:rsidRPr="00257255">
              <w:rPr>
                <w:rFonts w:ascii="Times New Roman" w:hAnsi="Times New Roman" w:cs="Times New Roman"/>
                <w:b/>
                <w:sz w:val="24"/>
              </w:rPr>
              <w:t>т.ч</w:t>
            </w:r>
            <w:proofErr w:type="spellEnd"/>
            <w:r w:rsidRPr="00257255">
              <w:rPr>
                <w:rFonts w:ascii="Times New Roman" w:hAnsi="Times New Roman" w:cs="Times New Roman"/>
                <w:b/>
                <w:sz w:val="24"/>
              </w:rPr>
              <w:t xml:space="preserve">. в форме </w:t>
            </w:r>
            <w:proofErr w:type="spellStart"/>
            <w:r w:rsidRPr="00257255">
              <w:rPr>
                <w:rFonts w:ascii="Times New Roman" w:hAnsi="Times New Roman" w:cs="Times New Roman"/>
                <w:b/>
                <w:sz w:val="24"/>
              </w:rPr>
              <w:t>практ</w:t>
            </w:r>
            <w:proofErr w:type="spellEnd"/>
            <w:r>
              <w:rPr>
                <w:rFonts w:ascii="Times New Roman" w:hAnsi="Times New Roman" w:cs="Times New Roman"/>
                <w:b/>
                <w:sz w:val="24"/>
              </w:rPr>
              <w:t>.</w:t>
            </w:r>
            <w:r w:rsidRPr="00257255">
              <w:rPr>
                <w:rFonts w:ascii="Times New Roman" w:hAnsi="Times New Roman" w:cs="Times New Roman"/>
                <w:b/>
                <w:sz w:val="24"/>
              </w:rPr>
              <w:t xml:space="preserve"> подготовки</w:t>
            </w:r>
          </w:p>
        </w:tc>
      </w:tr>
      <w:tr w:rsidR="00220FF3" w:rsidRPr="00257255" w14:paraId="241F8007" w14:textId="77777777" w:rsidTr="006158BE">
        <w:trPr>
          <w:trHeight w:val="23"/>
        </w:trPr>
        <w:tc>
          <w:tcPr>
            <w:tcW w:w="3258" w:type="pct"/>
            <w:vAlign w:val="center"/>
          </w:tcPr>
          <w:p w14:paraId="78E4EB6B" w14:textId="77777777" w:rsidR="00220FF3" w:rsidRPr="00257255" w:rsidRDefault="00220FF3" w:rsidP="006158BE">
            <w:pPr>
              <w:jc w:val="both"/>
              <w:rPr>
                <w:rFonts w:ascii="Times New Roman" w:hAnsi="Times New Roman" w:cs="Times New Roman"/>
                <w:bCs/>
                <w:sz w:val="24"/>
                <w:szCs w:val="24"/>
              </w:rPr>
            </w:pPr>
            <w:r>
              <w:rPr>
                <w:rFonts w:ascii="Times New Roman" w:hAnsi="Times New Roman" w:cs="Times New Roman"/>
                <w:bCs/>
                <w:sz w:val="24"/>
                <w:szCs w:val="24"/>
              </w:rPr>
              <w:t xml:space="preserve">Учебные </w:t>
            </w:r>
            <w:r w:rsidRPr="00257255">
              <w:rPr>
                <w:rFonts w:ascii="Times New Roman" w:hAnsi="Times New Roman" w:cs="Times New Roman"/>
                <w:bCs/>
                <w:sz w:val="24"/>
                <w:szCs w:val="24"/>
              </w:rPr>
              <w:t>занятия</w:t>
            </w:r>
            <w:r>
              <w:rPr>
                <w:rFonts w:ascii="Times New Roman" w:hAnsi="Times New Roman" w:cs="Times New Roman"/>
                <w:bCs/>
                <w:sz w:val="24"/>
                <w:szCs w:val="24"/>
              </w:rPr>
              <w:t>, из них:</w:t>
            </w:r>
          </w:p>
        </w:tc>
        <w:tc>
          <w:tcPr>
            <w:tcW w:w="579" w:type="pct"/>
            <w:vAlign w:val="center"/>
          </w:tcPr>
          <w:p w14:paraId="01287364" w14:textId="77777777" w:rsidR="00220FF3" w:rsidRPr="00257255" w:rsidRDefault="00220FF3" w:rsidP="006158BE">
            <w:pPr>
              <w:jc w:val="center"/>
              <w:rPr>
                <w:rFonts w:ascii="Times New Roman" w:hAnsi="Times New Roman" w:cs="Times New Roman"/>
                <w:bCs/>
                <w:sz w:val="24"/>
                <w:szCs w:val="24"/>
              </w:rPr>
            </w:pPr>
            <w:r>
              <w:rPr>
                <w:rFonts w:ascii="Times New Roman" w:hAnsi="Times New Roman" w:cs="Times New Roman"/>
                <w:bCs/>
                <w:sz w:val="24"/>
                <w:szCs w:val="24"/>
              </w:rPr>
              <w:t>45</w:t>
            </w:r>
          </w:p>
        </w:tc>
        <w:tc>
          <w:tcPr>
            <w:tcW w:w="1162" w:type="pct"/>
            <w:vAlign w:val="center"/>
          </w:tcPr>
          <w:p w14:paraId="07DF7F33" w14:textId="77777777" w:rsidR="00220FF3" w:rsidRPr="00257255" w:rsidRDefault="00220FF3" w:rsidP="006158BE">
            <w:pPr>
              <w:jc w:val="center"/>
              <w:rPr>
                <w:rFonts w:ascii="Times New Roman" w:hAnsi="Times New Roman" w:cs="Times New Roman"/>
                <w:bCs/>
                <w:sz w:val="24"/>
                <w:szCs w:val="24"/>
              </w:rPr>
            </w:pPr>
            <w:r>
              <w:rPr>
                <w:rFonts w:ascii="Times New Roman" w:hAnsi="Times New Roman" w:cs="Times New Roman"/>
                <w:bCs/>
                <w:sz w:val="24"/>
                <w:szCs w:val="24"/>
              </w:rPr>
              <w:t>22</w:t>
            </w:r>
          </w:p>
        </w:tc>
      </w:tr>
      <w:tr w:rsidR="00220FF3" w:rsidRPr="00257255" w14:paraId="377E266D" w14:textId="77777777" w:rsidTr="006158BE">
        <w:trPr>
          <w:trHeight w:val="23"/>
        </w:trPr>
        <w:tc>
          <w:tcPr>
            <w:tcW w:w="3258" w:type="pct"/>
            <w:vAlign w:val="center"/>
          </w:tcPr>
          <w:p w14:paraId="677F49DF" w14:textId="77777777" w:rsidR="00220FF3" w:rsidRPr="00E026A1" w:rsidRDefault="00220FF3" w:rsidP="006158BE">
            <w:pPr>
              <w:jc w:val="both"/>
              <w:rPr>
                <w:rFonts w:ascii="Times New Roman" w:hAnsi="Times New Roman" w:cs="Times New Roman"/>
                <w:bCs/>
                <w:iCs/>
                <w:sz w:val="24"/>
                <w:szCs w:val="24"/>
              </w:rPr>
            </w:pPr>
            <w:r w:rsidRPr="00E026A1">
              <w:rPr>
                <w:rFonts w:ascii="Times New Roman" w:hAnsi="Times New Roman" w:cs="Times New Roman"/>
                <w:bCs/>
                <w:iCs/>
                <w:sz w:val="24"/>
                <w:szCs w:val="24"/>
              </w:rPr>
              <w:t>теоретические</w:t>
            </w:r>
          </w:p>
        </w:tc>
        <w:tc>
          <w:tcPr>
            <w:tcW w:w="579" w:type="pct"/>
            <w:vAlign w:val="center"/>
          </w:tcPr>
          <w:p w14:paraId="1941D07C" w14:textId="77777777" w:rsidR="00220FF3" w:rsidRPr="00257255" w:rsidRDefault="00220FF3" w:rsidP="006158BE">
            <w:pPr>
              <w:jc w:val="center"/>
              <w:rPr>
                <w:rFonts w:ascii="Times New Roman" w:hAnsi="Times New Roman" w:cs="Times New Roman"/>
                <w:bCs/>
                <w:sz w:val="24"/>
                <w:szCs w:val="24"/>
              </w:rPr>
            </w:pPr>
            <w:r>
              <w:rPr>
                <w:rFonts w:ascii="Times New Roman" w:hAnsi="Times New Roman" w:cs="Times New Roman"/>
                <w:bCs/>
                <w:sz w:val="24"/>
                <w:szCs w:val="24"/>
              </w:rPr>
              <w:t>23</w:t>
            </w:r>
          </w:p>
        </w:tc>
        <w:tc>
          <w:tcPr>
            <w:tcW w:w="1162" w:type="pct"/>
            <w:vAlign w:val="center"/>
          </w:tcPr>
          <w:p w14:paraId="0CE7E663" w14:textId="77777777" w:rsidR="00220FF3" w:rsidRPr="00257255" w:rsidRDefault="00220FF3" w:rsidP="006158BE">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220FF3" w:rsidRPr="00257255" w14:paraId="15FF0AA0" w14:textId="77777777" w:rsidTr="006158BE">
        <w:trPr>
          <w:trHeight w:val="23"/>
        </w:trPr>
        <w:tc>
          <w:tcPr>
            <w:tcW w:w="3258" w:type="pct"/>
            <w:vAlign w:val="center"/>
          </w:tcPr>
          <w:p w14:paraId="7D9501DB" w14:textId="77777777" w:rsidR="00220FF3" w:rsidRPr="00E026A1" w:rsidRDefault="00220FF3" w:rsidP="006158BE">
            <w:pPr>
              <w:jc w:val="both"/>
              <w:rPr>
                <w:rFonts w:ascii="Times New Roman" w:hAnsi="Times New Roman" w:cs="Times New Roman"/>
                <w:bCs/>
                <w:iCs/>
                <w:sz w:val="24"/>
                <w:szCs w:val="24"/>
              </w:rPr>
            </w:pPr>
            <w:r w:rsidRPr="00E026A1">
              <w:rPr>
                <w:rFonts w:ascii="Times New Roman" w:hAnsi="Times New Roman" w:cs="Times New Roman"/>
                <w:bCs/>
                <w:iCs/>
                <w:sz w:val="24"/>
                <w:szCs w:val="24"/>
              </w:rPr>
              <w:t>практические</w:t>
            </w:r>
          </w:p>
        </w:tc>
        <w:tc>
          <w:tcPr>
            <w:tcW w:w="579" w:type="pct"/>
            <w:vAlign w:val="center"/>
          </w:tcPr>
          <w:p w14:paraId="58751BBA" w14:textId="77777777" w:rsidR="00220FF3" w:rsidRDefault="00220FF3" w:rsidP="006158BE">
            <w:pPr>
              <w:jc w:val="center"/>
              <w:rPr>
                <w:rFonts w:ascii="Times New Roman" w:hAnsi="Times New Roman" w:cs="Times New Roman"/>
                <w:bCs/>
                <w:sz w:val="24"/>
                <w:szCs w:val="24"/>
              </w:rPr>
            </w:pPr>
            <w:r>
              <w:rPr>
                <w:rFonts w:ascii="Times New Roman" w:hAnsi="Times New Roman" w:cs="Times New Roman"/>
                <w:bCs/>
                <w:sz w:val="24"/>
                <w:szCs w:val="24"/>
              </w:rPr>
              <w:t>22</w:t>
            </w:r>
          </w:p>
        </w:tc>
        <w:tc>
          <w:tcPr>
            <w:tcW w:w="1162" w:type="pct"/>
            <w:vAlign w:val="center"/>
          </w:tcPr>
          <w:p w14:paraId="1FB5A170" w14:textId="77777777" w:rsidR="00220FF3" w:rsidRDefault="00220FF3" w:rsidP="006158BE">
            <w:pPr>
              <w:jc w:val="center"/>
              <w:rPr>
                <w:rFonts w:ascii="Times New Roman" w:hAnsi="Times New Roman" w:cs="Times New Roman"/>
                <w:bCs/>
                <w:sz w:val="24"/>
                <w:szCs w:val="24"/>
              </w:rPr>
            </w:pPr>
            <w:r>
              <w:rPr>
                <w:rFonts w:ascii="Times New Roman" w:hAnsi="Times New Roman" w:cs="Times New Roman"/>
                <w:bCs/>
                <w:sz w:val="24"/>
                <w:szCs w:val="24"/>
              </w:rPr>
              <w:t>22</w:t>
            </w:r>
          </w:p>
        </w:tc>
      </w:tr>
      <w:tr w:rsidR="00220FF3" w:rsidRPr="00257255" w14:paraId="5E6764C7" w14:textId="77777777" w:rsidTr="006158BE">
        <w:trPr>
          <w:trHeight w:val="23"/>
        </w:trPr>
        <w:tc>
          <w:tcPr>
            <w:tcW w:w="3258" w:type="pct"/>
            <w:vAlign w:val="center"/>
          </w:tcPr>
          <w:p w14:paraId="744753CB" w14:textId="77777777" w:rsidR="00220FF3" w:rsidRPr="00257255" w:rsidRDefault="00220FF3" w:rsidP="006158BE">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579" w:type="pct"/>
            <w:vAlign w:val="center"/>
          </w:tcPr>
          <w:p w14:paraId="6F66915F" w14:textId="77777777" w:rsidR="00220FF3" w:rsidRPr="00257255" w:rsidRDefault="00220FF3" w:rsidP="006158BE">
            <w:pPr>
              <w:jc w:val="center"/>
              <w:rPr>
                <w:rFonts w:ascii="Times New Roman" w:hAnsi="Times New Roman" w:cs="Times New Roman"/>
                <w:bCs/>
                <w:sz w:val="24"/>
                <w:szCs w:val="24"/>
              </w:rPr>
            </w:pPr>
            <w:r>
              <w:rPr>
                <w:rFonts w:ascii="Times New Roman" w:hAnsi="Times New Roman" w:cs="Times New Roman"/>
                <w:bCs/>
                <w:sz w:val="24"/>
                <w:szCs w:val="24"/>
              </w:rPr>
              <w:t>4</w:t>
            </w:r>
          </w:p>
        </w:tc>
        <w:tc>
          <w:tcPr>
            <w:tcW w:w="1162" w:type="pct"/>
            <w:vAlign w:val="center"/>
          </w:tcPr>
          <w:p w14:paraId="4CE3E8D0" w14:textId="77777777" w:rsidR="00220FF3" w:rsidRPr="00257255" w:rsidRDefault="00220FF3" w:rsidP="006158BE">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220FF3" w:rsidRPr="00257255" w14:paraId="5F356BEA" w14:textId="77777777" w:rsidTr="006158BE">
        <w:trPr>
          <w:trHeight w:val="23"/>
        </w:trPr>
        <w:tc>
          <w:tcPr>
            <w:tcW w:w="3258" w:type="pct"/>
            <w:vAlign w:val="center"/>
          </w:tcPr>
          <w:p w14:paraId="3F9211BE" w14:textId="77777777" w:rsidR="00220FF3" w:rsidRPr="00257255" w:rsidRDefault="00220FF3" w:rsidP="006158BE">
            <w:pPr>
              <w:jc w:val="both"/>
              <w:rPr>
                <w:rFonts w:ascii="Times New Roman" w:hAnsi="Times New Roman" w:cs="Times New Roman"/>
                <w:bCs/>
                <w:sz w:val="24"/>
                <w:szCs w:val="24"/>
              </w:rPr>
            </w:pPr>
            <w:r w:rsidRPr="00257255">
              <w:rPr>
                <w:rFonts w:ascii="Times New Roman" w:hAnsi="Times New Roman" w:cs="Times New Roman"/>
                <w:bCs/>
                <w:sz w:val="24"/>
                <w:szCs w:val="24"/>
              </w:rPr>
              <w:t xml:space="preserve">Промежуточная аттестация </w:t>
            </w:r>
            <w:r>
              <w:rPr>
                <w:rFonts w:ascii="Times New Roman" w:hAnsi="Times New Roman" w:cs="Times New Roman"/>
                <w:bCs/>
                <w:sz w:val="24"/>
                <w:szCs w:val="24"/>
              </w:rPr>
              <w:t xml:space="preserve">в </w:t>
            </w:r>
            <w:r w:rsidRPr="00FF69F1">
              <w:rPr>
                <w:rFonts w:ascii="Times New Roman" w:hAnsi="Times New Roman" w:cs="Times New Roman"/>
                <w:bCs/>
                <w:iCs/>
                <w:sz w:val="24"/>
                <w:szCs w:val="24"/>
              </w:rPr>
              <w:t xml:space="preserve">форме </w:t>
            </w:r>
            <w:proofErr w:type="spellStart"/>
            <w:r w:rsidRPr="00FF69F1">
              <w:rPr>
                <w:rFonts w:ascii="Times New Roman" w:hAnsi="Times New Roman" w:cs="Times New Roman"/>
                <w:bCs/>
                <w:iCs/>
                <w:sz w:val="24"/>
                <w:szCs w:val="24"/>
              </w:rPr>
              <w:t>диф.зачета</w:t>
            </w:r>
            <w:proofErr w:type="spellEnd"/>
          </w:p>
        </w:tc>
        <w:tc>
          <w:tcPr>
            <w:tcW w:w="579" w:type="pct"/>
            <w:vAlign w:val="center"/>
          </w:tcPr>
          <w:p w14:paraId="61BF6BA1" w14:textId="77777777" w:rsidR="00220FF3" w:rsidRPr="00257255" w:rsidRDefault="00220FF3" w:rsidP="006158BE">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162" w:type="pct"/>
            <w:vAlign w:val="center"/>
          </w:tcPr>
          <w:p w14:paraId="0790F5E1" w14:textId="77777777" w:rsidR="00220FF3" w:rsidRPr="00257255" w:rsidRDefault="00220FF3" w:rsidP="006158BE">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220FF3" w:rsidRPr="00257255" w14:paraId="09586B21" w14:textId="77777777" w:rsidTr="006158BE">
        <w:trPr>
          <w:trHeight w:val="23"/>
        </w:trPr>
        <w:tc>
          <w:tcPr>
            <w:tcW w:w="3258" w:type="pct"/>
            <w:vAlign w:val="center"/>
          </w:tcPr>
          <w:p w14:paraId="1F79CC2C" w14:textId="77777777" w:rsidR="00220FF3" w:rsidRPr="00257255" w:rsidRDefault="00220FF3" w:rsidP="006158BE">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579" w:type="pct"/>
            <w:vAlign w:val="center"/>
          </w:tcPr>
          <w:p w14:paraId="1E9A777F" w14:textId="77777777" w:rsidR="00220FF3" w:rsidRPr="00257255" w:rsidRDefault="00220FF3" w:rsidP="006158BE">
            <w:pPr>
              <w:jc w:val="center"/>
              <w:rPr>
                <w:rFonts w:ascii="Times New Roman" w:hAnsi="Times New Roman" w:cs="Times New Roman"/>
                <w:b/>
                <w:sz w:val="24"/>
                <w:szCs w:val="24"/>
              </w:rPr>
            </w:pPr>
            <w:r>
              <w:rPr>
                <w:rFonts w:ascii="Times New Roman" w:hAnsi="Times New Roman" w:cs="Times New Roman"/>
                <w:b/>
                <w:sz w:val="24"/>
                <w:szCs w:val="24"/>
              </w:rPr>
              <w:t>51</w:t>
            </w:r>
          </w:p>
        </w:tc>
        <w:tc>
          <w:tcPr>
            <w:tcW w:w="1162" w:type="pct"/>
            <w:vAlign w:val="center"/>
          </w:tcPr>
          <w:p w14:paraId="26E70FDD" w14:textId="77777777" w:rsidR="00220FF3" w:rsidRPr="00257255" w:rsidRDefault="00220FF3" w:rsidP="006158BE">
            <w:pPr>
              <w:jc w:val="center"/>
              <w:rPr>
                <w:rFonts w:ascii="Times New Roman" w:hAnsi="Times New Roman" w:cs="Times New Roman"/>
                <w:b/>
                <w:sz w:val="24"/>
                <w:szCs w:val="24"/>
              </w:rPr>
            </w:pPr>
            <w:r>
              <w:rPr>
                <w:rFonts w:ascii="Times New Roman" w:hAnsi="Times New Roman" w:cs="Times New Roman"/>
                <w:b/>
                <w:sz w:val="24"/>
                <w:szCs w:val="24"/>
              </w:rPr>
              <w:t>22</w:t>
            </w:r>
          </w:p>
        </w:tc>
      </w:tr>
    </w:tbl>
    <w:p w14:paraId="20127C4D" w14:textId="77777777" w:rsidR="00220FF3" w:rsidRDefault="00220FF3" w:rsidP="00220FF3">
      <w:pPr>
        <w:rPr>
          <w:rFonts w:ascii="Times New Roman" w:eastAsia="Segoe UI" w:hAnsi="Times New Roman" w:cs="Times New Roman"/>
          <w:b/>
          <w:bCs/>
          <w:sz w:val="24"/>
          <w:szCs w:val="24"/>
          <w:lang w:eastAsia="ru-RU"/>
        </w:rPr>
      </w:pPr>
      <w:r>
        <w:rPr>
          <w:rFonts w:ascii="Times New Roman" w:hAnsi="Times New Roman"/>
        </w:rPr>
        <w:br w:type="page"/>
      </w:r>
    </w:p>
    <w:p w14:paraId="00374901" w14:textId="77777777" w:rsidR="00220FF3" w:rsidRDefault="00220FF3" w:rsidP="00220FF3">
      <w:pPr>
        <w:pStyle w:val="114"/>
        <w:rPr>
          <w:rFonts w:ascii="Times New Roman" w:hAnsi="Times New Roman"/>
        </w:rPr>
        <w:sectPr w:rsidR="00220FF3" w:rsidSect="001604E7">
          <w:headerReference w:type="even" r:id="rId41"/>
          <w:pgSz w:w="11906" w:h="16838"/>
          <w:pgMar w:top="1134" w:right="567" w:bottom="1134" w:left="1701" w:header="709" w:footer="709" w:gutter="0"/>
          <w:cols w:space="708"/>
          <w:docGrid w:linePitch="360"/>
        </w:sectPr>
      </w:pPr>
    </w:p>
    <w:p w14:paraId="63F85339" w14:textId="77777777" w:rsidR="00220FF3" w:rsidRDefault="00220FF3" w:rsidP="00220FF3">
      <w:pPr>
        <w:ind w:firstLine="709"/>
        <w:rPr>
          <w:rFonts w:ascii="Times New Roman" w:hAnsi="Times New Roman"/>
          <w:b/>
          <w:bCs/>
        </w:rPr>
      </w:pPr>
      <w:r>
        <w:rPr>
          <w:rFonts w:ascii="Times New Roman" w:hAnsi="Times New Roman"/>
          <w:b/>
        </w:rPr>
        <w:lastRenderedPageBreak/>
        <w:t xml:space="preserve">2.2. Содержание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1"/>
        <w:gridCol w:w="6454"/>
        <w:gridCol w:w="2695"/>
        <w:gridCol w:w="2644"/>
      </w:tblGrid>
      <w:tr w:rsidR="00220FF3" w14:paraId="00654A7C" w14:textId="77777777" w:rsidTr="006158BE">
        <w:trPr>
          <w:trHeight w:val="20"/>
        </w:trPr>
        <w:tc>
          <w:tcPr>
            <w:tcW w:w="1062" w:type="pct"/>
            <w:vAlign w:val="center"/>
          </w:tcPr>
          <w:p w14:paraId="489DA3D3" w14:textId="77777777" w:rsidR="00220FF3" w:rsidRDefault="00220FF3" w:rsidP="006158BE">
            <w:pPr>
              <w:suppressAutoHyphens/>
              <w:jc w:val="center"/>
              <w:rPr>
                <w:rFonts w:ascii="Times New Roman" w:hAnsi="Times New Roman"/>
                <w:b/>
                <w:bCs/>
              </w:rPr>
            </w:pPr>
            <w:r>
              <w:rPr>
                <w:rFonts w:ascii="Times New Roman" w:hAnsi="Times New Roman"/>
                <w:b/>
                <w:bCs/>
              </w:rPr>
              <w:t>Наименование разделов и тем</w:t>
            </w:r>
          </w:p>
        </w:tc>
        <w:tc>
          <w:tcPr>
            <w:tcW w:w="2155" w:type="pct"/>
            <w:vAlign w:val="center"/>
          </w:tcPr>
          <w:p w14:paraId="62A2B004" w14:textId="77777777" w:rsidR="00220FF3" w:rsidRDefault="00220FF3" w:rsidP="006158BE">
            <w:pPr>
              <w:suppressAutoHyphens/>
              <w:jc w:val="center"/>
              <w:rPr>
                <w:rFonts w:ascii="Times New Roman" w:hAnsi="Times New Roman"/>
                <w:b/>
                <w:bCs/>
              </w:rPr>
            </w:pPr>
            <w:r>
              <w:rPr>
                <w:rFonts w:ascii="Times New Roman" w:eastAsia="Times New Roman" w:hAnsi="Times New Roman" w:cs="Times New Roman"/>
                <w:b/>
                <w:bCs/>
                <w:lang w:eastAsia="ru-RU"/>
              </w:rPr>
              <w:t>С</w:t>
            </w:r>
            <w:r w:rsidRPr="00C63897">
              <w:rPr>
                <w:rFonts w:ascii="Times New Roman" w:eastAsia="Times New Roman" w:hAnsi="Times New Roman" w:cs="Times New Roman"/>
                <w:b/>
                <w:bCs/>
                <w:lang w:eastAsia="ru-RU"/>
              </w:rPr>
              <w:t>одержание учебного материала, практически</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и лабораторны</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заняти</w:t>
            </w:r>
            <w:r>
              <w:rPr>
                <w:rFonts w:ascii="Times New Roman" w:eastAsia="Times New Roman" w:hAnsi="Times New Roman" w:cs="Times New Roman"/>
                <w:b/>
                <w:bCs/>
                <w:lang w:eastAsia="ru-RU"/>
              </w:rPr>
              <w:t>й</w:t>
            </w:r>
            <w:r w:rsidRPr="00C63897">
              <w:rPr>
                <w:rFonts w:ascii="Times New Roman" w:eastAsia="Times New Roman" w:hAnsi="Times New Roman" w:cs="Times New Roman"/>
                <w:b/>
                <w:bCs/>
                <w:lang w:eastAsia="ru-RU"/>
              </w:rPr>
              <w:t>,</w:t>
            </w:r>
          </w:p>
        </w:tc>
        <w:tc>
          <w:tcPr>
            <w:tcW w:w="900" w:type="pct"/>
            <w:vAlign w:val="center"/>
          </w:tcPr>
          <w:p w14:paraId="1647658B" w14:textId="77777777" w:rsidR="00220FF3" w:rsidRDefault="00220FF3" w:rsidP="006158BE">
            <w:pPr>
              <w:suppressAutoHyphens/>
              <w:jc w:val="center"/>
              <w:rPr>
                <w:rFonts w:ascii="Times New Roman" w:hAnsi="Times New Roman"/>
                <w:b/>
                <w:bCs/>
              </w:rPr>
            </w:pPr>
            <w:r>
              <w:rPr>
                <w:rFonts w:ascii="Times New Roman" w:hAnsi="Times New Roman"/>
                <w:b/>
                <w:bCs/>
              </w:rPr>
              <w:t>Объем, акад. ч / в том числе в форме практической подготовки, акад. ч</w:t>
            </w:r>
          </w:p>
        </w:tc>
        <w:tc>
          <w:tcPr>
            <w:tcW w:w="883" w:type="pct"/>
            <w:vAlign w:val="center"/>
          </w:tcPr>
          <w:p w14:paraId="4C0F420A" w14:textId="77777777" w:rsidR="00220FF3" w:rsidRDefault="00220FF3" w:rsidP="006158BE">
            <w:pPr>
              <w:suppressAutoHyphens/>
              <w:jc w:val="center"/>
              <w:rPr>
                <w:rFonts w:ascii="Times New Roman" w:hAnsi="Times New Roman"/>
                <w:b/>
                <w:bCs/>
              </w:rPr>
            </w:pPr>
            <w:r>
              <w:rPr>
                <w:rFonts w:ascii="Times New Roman" w:hAnsi="Times New Roman"/>
                <w:b/>
                <w:bCs/>
              </w:rPr>
              <w:t>Коды компетенций и личностных результатов, формированию которых способствует элемент программы</w:t>
            </w:r>
          </w:p>
        </w:tc>
      </w:tr>
      <w:tr w:rsidR="00220FF3" w14:paraId="22061660" w14:textId="77777777" w:rsidTr="006158BE">
        <w:trPr>
          <w:trHeight w:val="20"/>
        </w:trPr>
        <w:tc>
          <w:tcPr>
            <w:tcW w:w="3217" w:type="pct"/>
            <w:gridSpan w:val="2"/>
          </w:tcPr>
          <w:p w14:paraId="48E72A26" w14:textId="77777777" w:rsidR="00220FF3" w:rsidRDefault="00220FF3" w:rsidP="006158BE">
            <w:pPr>
              <w:rPr>
                <w:rFonts w:ascii="Times New Roman" w:hAnsi="Times New Roman"/>
                <w:b/>
                <w:bCs/>
                <w:sz w:val="24"/>
                <w:szCs w:val="24"/>
              </w:rPr>
            </w:pPr>
            <w:r>
              <w:rPr>
                <w:rFonts w:ascii="Times New Roman" w:hAnsi="Times New Roman"/>
                <w:b/>
                <w:bCs/>
                <w:sz w:val="24"/>
                <w:szCs w:val="24"/>
              </w:rPr>
              <w:t xml:space="preserve">Раздел 1. </w:t>
            </w:r>
            <w:r>
              <w:rPr>
                <w:rFonts w:ascii="Times New Roman" w:hAnsi="Times New Roman"/>
                <w:b/>
                <w:sz w:val="24"/>
                <w:szCs w:val="24"/>
              </w:rPr>
              <w:t>Электрические и магнитные поля</w:t>
            </w:r>
          </w:p>
        </w:tc>
        <w:tc>
          <w:tcPr>
            <w:tcW w:w="900" w:type="pct"/>
          </w:tcPr>
          <w:p w14:paraId="6748C8FF" w14:textId="77777777" w:rsidR="00220FF3" w:rsidRPr="00E026A1" w:rsidRDefault="00220FF3" w:rsidP="006158BE">
            <w:pPr>
              <w:jc w:val="center"/>
              <w:rPr>
                <w:rFonts w:ascii="Times New Roman" w:hAnsi="Times New Roman"/>
                <w:b/>
                <w:bCs/>
                <w:iCs/>
                <w:sz w:val="24"/>
                <w:szCs w:val="24"/>
              </w:rPr>
            </w:pPr>
            <w:r w:rsidRPr="00E026A1">
              <w:rPr>
                <w:rFonts w:ascii="Times New Roman" w:hAnsi="Times New Roman"/>
                <w:b/>
                <w:iCs/>
                <w:sz w:val="24"/>
                <w:szCs w:val="24"/>
              </w:rPr>
              <w:t>26/</w:t>
            </w:r>
            <w:r>
              <w:rPr>
                <w:rFonts w:ascii="Times New Roman" w:hAnsi="Times New Roman"/>
                <w:b/>
                <w:iCs/>
                <w:sz w:val="24"/>
                <w:szCs w:val="24"/>
              </w:rPr>
              <w:t>8</w:t>
            </w:r>
          </w:p>
        </w:tc>
        <w:tc>
          <w:tcPr>
            <w:tcW w:w="883" w:type="pct"/>
          </w:tcPr>
          <w:p w14:paraId="6E53DB04" w14:textId="77777777" w:rsidR="00220FF3" w:rsidRDefault="00220FF3" w:rsidP="006158BE">
            <w:pPr>
              <w:jc w:val="center"/>
              <w:rPr>
                <w:rFonts w:ascii="Times New Roman" w:hAnsi="Times New Roman"/>
                <w:b/>
                <w:bCs/>
                <w:i/>
                <w:iCs/>
                <w:sz w:val="24"/>
                <w:szCs w:val="24"/>
              </w:rPr>
            </w:pPr>
          </w:p>
        </w:tc>
      </w:tr>
      <w:tr w:rsidR="00220FF3" w14:paraId="775C9DDE" w14:textId="77777777" w:rsidTr="006158BE">
        <w:trPr>
          <w:trHeight w:val="397"/>
        </w:trPr>
        <w:tc>
          <w:tcPr>
            <w:tcW w:w="1062" w:type="pct"/>
            <w:vMerge w:val="restart"/>
          </w:tcPr>
          <w:p w14:paraId="5E952655" w14:textId="77777777" w:rsidR="00220FF3" w:rsidRDefault="00220FF3" w:rsidP="006158BE">
            <w:pPr>
              <w:widowControl w:val="0"/>
              <w:rPr>
                <w:rFonts w:ascii="Times New Roman" w:hAnsi="Times New Roman"/>
                <w:b/>
                <w:bCs/>
                <w:sz w:val="24"/>
                <w:szCs w:val="24"/>
              </w:rPr>
            </w:pPr>
            <w:r>
              <w:rPr>
                <w:rFonts w:ascii="Times New Roman" w:hAnsi="Times New Roman"/>
                <w:b/>
                <w:sz w:val="24"/>
                <w:szCs w:val="24"/>
              </w:rPr>
              <w:t>Тема 1.1. Введение</w:t>
            </w:r>
            <w:r>
              <w:rPr>
                <w:rFonts w:ascii="Times New Roman" w:hAnsi="Times New Roman"/>
                <w:b/>
                <w:bCs/>
                <w:sz w:val="24"/>
                <w:szCs w:val="24"/>
              </w:rPr>
              <w:t xml:space="preserve"> </w:t>
            </w:r>
            <w:r>
              <w:rPr>
                <w:rFonts w:ascii="Times New Roman" w:hAnsi="Times New Roman"/>
                <w:b/>
                <w:bCs/>
                <w:sz w:val="24"/>
                <w:szCs w:val="24"/>
                <w:lang w:val="en-US"/>
              </w:rPr>
              <w:t xml:space="preserve">в </w:t>
            </w:r>
            <w:proofErr w:type="spellStart"/>
            <w:r>
              <w:rPr>
                <w:rFonts w:ascii="Times New Roman" w:hAnsi="Times New Roman"/>
                <w:b/>
                <w:bCs/>
                <w:sz w:val="24"/>
                <w:szCs w:val="24"/>
                <w:lang w:val="en-US"/>
              </w:rPr>
              <w:t>электротехнику</w:t>
            </w:r>
            <w:proofErr w:type="spellEnd"/>
          </w:p>
        </w:tc>
        <w:tc>
          <w:tcPr>
            <w:tcW w:w="2155" w:type="pct"/>
          </w:tcPr>
          <w:p w14:paraId="1AEC7355" w14:textId="10052690" w:rsidR="00220FF3" w:rsidRDefault="00220FF3" w:rsidP="006158BE">
            <w:pPr>
              <w:widowControl w:val="0"/>
              <w:rPr>
                <w:rFonts w:ascii="Times New Roman" w:hAnsi="Times New Roman"/>
                <w:b/>
                <w:bCs/>
                <w:i/>
                <w:sz w:val="24"/>
                <w:szCs w:val="24"/>
              </w:rPr>
            </w:pPr>
            <w:r>
              <w:rPr>
                <w:rFonts w:ascii="Times New Roman" w:hAnsi="Times New Roman"/>
                <w:b/>
                <w:bCs/>
                <w:sz w:val="24"/>
                <w:szCs w:val="24"/>
              </w:rPr>
              <w:t xml:space="preserve">Содержание </w:t>
            </w:r>
          </w:p>
        </w:tc>
        <w:tc>
          <w:tcPr>
            <w:tcW w:w="900" w:type="pct"/>
            <w:vAlign w:val="center"/>
          </w:tcPr>
          <w:p w14:paraId="7C113F4B" w14:textId="77777777" w:rsidR="00220FF3" w:rsidRPr="00E026A1" w:rsidRDefault="00220FF3" w:rsidP="006158BE">
            <w:pPr>
              <w:widowControl w:val="0"/>
              <w:rPr>
                <w:rFonts w:ascii="Times New Roman" w:hAnsi="Times New Roman"/>
                <w:b/>
                <w:iCs/>
                <w:sz w:val="24"/>
                <w:szCs w:val="24"/>
              </w:rPr>
            </w:pPr>
            <w:r w:rsidRPr="00E026A1">
              <w:rPr>
                <w:rFonts w:ascii="Times New Roman" w:hAnsi="Times New Roman"/>
                <w:b/>
                <w:iCs/>
                <w:sz w:val="24"/>
                <w:szCs w:val="24"/>
              </w:rPr>
              <w:t>2</w:t>
            </w:r>
          </w:p>
        </w:tc>
        <w:tc>
          <w:tcPr>
            <w:tcW w:w="883" w:type="pct"/>
            <w:vMerge w:val="restart"/>
          </w:tcPr>
          <w:p w14:paraId="3CB62206" w14:textId="77777777" w:rsidR="00220FF3" w:rsidRPr="000B12E8" w:rsidRDefault="00220FF3" w:rsidP="006158BE">
            <w:pPr>
              <w:suppressAutoHyphens/>
              <w:jc w:val="center"/>
              <w:rPr>
                <w:rFonts w:ascii="Times New Roman" w:hAnsi="Times New Roman"/>
                <w:sz w:val="24"/>
                <w:szCs w:val="24"/>
              </w:rPr>
            </w:pPr>
            <w:r w:rsidRPr="000B12E8">
              <w:rPr>
                <w:rFonts w:ascii="Times New Roman" w:hAnsi="Times New Roman"/>
                <w:sz w:val="24"/>
                <w:szCs w:val="24"/>
              </w:rPr>
              <w:t>ОК 01-0</w:t>
            </w:r>
            <w:r>
              <w:rPr>
                <w:rFonts w:ascii="Times New Roman" w:hAnsi="Times New Roman"/>
                <w:sz w:val="24"/>
                <w:szCs w:val="24"/>
              </w:rPr>
              <w:t>7,</w:t>
            </w:r>
          </w:p>
          <w:p w14:paraId="32440ABC" w14:textId="77777777" w:rsidR="00220FF3" w:rsidRPr="00FF69F1" w:rsidRDefault="00220FF3" w:rsidP="006158BE">
            <w:pPr>
              <w:jc w:val="center"/>
              <w:rPr>
                <w:rFonts w:ascii="Times New Roman" w:hAnsi="Times New Roman"/>
                <w:sz w:val="24"/>
                <w:szCs w:val="24"/>
              </w:rPr>
            </w:pPr>
            <w:r w:rsidRPr="00FF69F1">
              <w:rPr>
                <w:rFonts w:ascii="Times New Roman" w:hAnsi="Times New Roman"/>
                <w:sz w:val="24"/>
                <w:szCs w:val="24"/>
              </w:rPr>
              <w:t>ОК 09</w:t>
            </w:r>
          </w:p>
        </w:tc>
      </w:tr>
      <w:tr w:rsidR="00220FF3" w14:paraId="58F9D36D" w14:textId="77777777" w:rsidTr="006158BE">
        <w:trPr>
          <w:trHeight w:val="340"/>
        </w:trPr>
        <w:tc>
          <w:tcPr>
            <w:tcW w:w="1062" w:type="pct"/>
            <w:vMerge/>
          </w:tcPr>
          <w:p w14:paraId="37214A1B" w14:textId="77777777" w:rsidR="00220FF3" w:rsidRDefault="00220FF3" w:rsidP="006158BE">
            <w:pPr>
              <w:widowControl w:val="0"/>
              <w:rPr>
                <w:rFonts w:ascii="Times New Roman" w:hAnsi="Times New Roman"/>
                <w:b/>
                <w:bCs/>
                <w:i/>
                <w:sz w:val="24"/>
                <w:szCs w:val="24"/>
              </w:rPr>
            </w:pPr>
          </w:p>
        </w:tc>
        <w:tc>
          <w:tcPr>
            <w:tcW w:w="2155" w:type="pct"/>
          </w:tcPr>
          <w:p w14:paraId="1324BC69" w14:textId="77777777" w:rsidR="00220FF3" w:rsidRDefault="00220FF3" w:rsidP="006158BE">
            <w:pPr>
              <w:widowControl w:val="0"/>
              <w:rPr>
                <w:rFonts w:ascii="Times New Roman" w:hAnsi="Times New Roman"/>
                <w:b/>
                <w:bCs/>
                <w:sz w:val="24"/>
                <w:szCs w:val="24"/>
              </w:rPr>
            </w:pPr>
            <w:r>
              <w:rPr>
                <w:rFonts w:ascii="Times New Roman" w:hAnsi="Times New Roman"/>
                <w:b/>
                <w:bCs/>
                <w:sz w:val="24"/>
                <w:szCs w:val="24"/>
              </w:rPr>
              <w:t xml:space="preserve">1.  </w:t>
            </w:r>
            <w:r>
              <w:rPr>
                <w:rFonts w:ascii="Times New Roman" w:hAnsi="Times New Roman"/>
                <w:color w:val="000000"/>
                <w:sz w:val="24"/>
                <w:szCs w:val="24"/>
                <w:shd w:val="clear" w:color="auto" w:fill="FFFFFF"/>
              </w:rPr>
              <w:t xml:space="preserve">Электротехника: понятие, цель изучения, содержание, </w:t>
            </w:r>
            <w:proofErr w:type="spellStart"/>
            <w:r>
              <w:rPr>
                <w:rFonts w:ascii="Times New Roman" w:hAnsi="Times New Roman"/>
                <w:color w:val="000000"/>
                <w:sz w:val="24"/>
                <w:szCs w:val="24"/>
                <w:shd w:val="clear" w:color="auto" w:fill="FFFFFF"/>
              </w:rPr>
              <w:t>межпредметные</w:t>
            </w:r>
            <w:proofErr w:type="spellEnd"/>
            <w:r>
              <w:rPr>
                <w:rFonts w:ascii="Times New Roman" w:hAnsi="Times New Roman"/>
                <w:color w:val="000000"/>
                <w:sz w:val="24"/>
                <w:szCs w:val="24"/>
                <w:shd w:val="clear" w:color="auto" w:fill="FFFFFF"/>
              </w:rPr>
              <w:t xml:space="preserve"> связи</w:t>
            </w:r>
          </w:p>
        </w:tc>
        <w:tc>
          <w:tcPr>
            <w:tcW w:w="900" w:type="pct"/>
            <w:vAlign w:val="center"/>
          </w:tcPr>
          <w:p w14:paraId="035CD061" w14:textId="77777777" w:rsidR="00220FF3" w:rsidRPr="000B12E8" w:rsidRDefault="00220FF3" w:rsidP="006158BE">
            <w:pPr>
              <w:widowControl w:val="0"/>
              <w:rPr>
                <w:rFonts w:ascii="Times New Roman" w:hAnsi="Times New Roman"/>
                <w:iCs/>
                <w:sz w:val="24"/>
                <w:szCs w:val="24"/>
              </w:rPr>
            </w:pPr>
            <w:r w:rsidRPr="000B12E8">
              <w:rPr>
                <w:rFonts w:ascii="Times New Roman" w:hAnsi="Times New Roman"/>
                <w:iCs/>
                <w:sz w:val="24"/>
                <w:szCs w:val="24"/>
              </w:rPr>
              <w:t>1</w:t>
            </w:r>
          </w:p>
        </w:tc>
        <w:tc>
          <w:tcPr>
            <w:tcW w:w="883" w:type="pct"/>
            <w:vMerge/>
          </w:tcPr>
          <w:p w14:paraId="1AB2D09D" w14:textId="77777777" w:rsidR="00220FF3" w:rsidRPr="000B12E8" w:rsidRDefault="00220FF3" w:rsidP="006158BE">
            <w:pPr>
              <w:jc w:val="center"/>
              <w:rPr>
                <w:rFonts w:ascii="Times New Roman" w:hAnsi="Times New Roman"/>
                <w:b/>
                <w:bCs/>
                <w:sz w:val="24"/>
                <w:szCs w:val="24"/>
              </w:rPr>
            </w:pPr>
          </w:p>
        </w:tc>
      </w:tr>
      <w:tr w:rsidR="00220FF3" w14:paraId="4059DA6F" w14:textId="77777777" w:rsidTr="006158BE">
        <w:trPr>
          <w:trHeight w:val="680"/>
        </w:trPr>
        <w:tc>
          <w:tcPr>
            <w:tcW w:w="1062" w:type="pct"/>
            <w:vMerge/>
          </w:tcPr>
          <w:p w14:paraId="0330E5E0" w14:textId="77777777" w:rsidR="00220FF3" w:rsidRDefault="00220FF3" w:rsidP="006158BE">
            <w:pPr>
              <w:widowControl w:val="0"/>
              <w:rPr>
                <w:rFonts w:ascii="Times New Roman" w:hAnsi="Times New Roman"/>
                <w:b/>
                <w:bCs/>
                <w:i/>
                <w:sz w:val="24"/>
                <w:szCs w:val="24"/>
              </w:rPr>
            </w:pPr>
          </w:p>
        </w:tc>
        <w:tc>
          <w:tcPr>
            <w:tcW w:w="2155" w:type="pct"/>
          </w:tcPr>
          <w:p w14:paraId="05EF7DB9" w14:textId="77777777" w:rsidR="00220FF3" w:rsidRDefault="00220FF3" w:rsidP="006158BE">
            <w:pPr>
              <w:widowControl w:val="0"/>
              <w:rPr>
                <w:rFonts w:ascii="Times New Roman" w:hAnsi="Times New Roman"/>
                <w:b/>
                <w:bCs/>
                <w:sz w:val="24"/>
                <w:szCs w:val="24"/>
              </w:rPr>
            </w:pPr>
            <w:r>
              <w:rPr>
                <w:rFonts w:ascii="Times New Roman" w:hAnsi="Times New Roman"/>
                <w:b/>
                <w:bCs/>
                <w:sz w:val="24"/>
                <w:szCs w:val="24"/>
              </w:rPr>
              <w:t xml:space="preserve">2.  </w:t>
            </w:r>
            <w:r>
              <w:rPr>
                <w:rFonts w:ascii="Times New Roman" w:hAnsi="Times New Roman"/>
                <w:bCs/>
                <w:sz w:val="24"/>
                <w:szCs w:val="24"/>
              </w:rPr>
              <w:t>Т</w:t>
            </w:r>
            <w:r>
              <w:rPr>
                <w:rFonts w:ascii="Times New Roman" w:hAnsi="Times New Roman"/>
                <w:color w:val="000000"/>
                <w:sz w:val="24"/>
                <w:szCs w:val="24"/>
                <w:shd w:val="clear" w:color="auto" w:fill="FFFFFF"/>
              </w:rPr>
              <w:t xml:space="preserve">ехника безопасности: действие электрического тока на организм, основные причины поражения электрическим током, заземление, </w:t>
            </w:r>
            <w:proofErr w:type="spellStart"/>
            <w:r>
              <w:rPr>
                <w:rFonts w:ascii="Times New Roman" w:hAnsi="Times New Roman"/>
                <w:color w:val="000000"/>
                <w:sz w:val="24"/>
                <w:szCs w:val="24"/>
                <w:shd w:val="clear" w:color="auto" w:fill="FFFFFF"/>
              </w:rPr>
              <w:t>зануление</w:t>
            </w:r>
            <w:proofErr w:type="spellEnd"/>
            <w:r>
              <w:rPr>
                <w:rFonts w:ascii="Times New Roman" w:hAnsi="Times New Roman"/>
                <w:color w:val="000000"/>
                <w:sz w:val="24"/>
                <w:szCs w:val="24"/>
                <w:shd w:val="clear" w:color="auto" w:fill="FFFFFF"/>
              </w:rPr>
              <w:t>, защита от статического электричества, методы защиты от короткого замыкания; оказание первой помощи пораженному электрическим током</w:t>
            </w:r>
          </w:p>
        </w:tc>
        <w:tc>
          <w:tcPr>
            <w:tcW w:w="900" w:type="pct"/>
            <w:vAlign w:val="center"/>
          </w:tcPr>
          <w:p w14:paraId="4FB6D04A" w14:textId="77777777" w:rsidR="00220FF3" w:rsidRPr="000B12E8" w:rsidRDefault="00220FF3" w:rsidP="006158BE">
            <w:pPr>
              <w:widowControl w:val="0"/>
              <w:rPr>
                <w:rFonts w:ascii="Times New Roman" w:hAnsi="Times New Roman"/>
                <w:bCs/>
                <w:iCs/>
                <w:sz w:val="24"/>
                <w:szCs w:val="24"/>
              </w:rPr>
            </w:pPr>
            <w:r w:rsidRPr="000B12E8">
              <w:rPr>
                <w:rFonts w:ascii="Times New Roman" w:hAnsi="Times New Roman"/>
                <w:bCs/>
                <w:iCs/>
                <w:sz w:val="24"/>
                <w:szCs w:val="24"/>
              </w:rPr>
              <w:t>1</w:t>
            </w:r>
          </w:p>
        </w:tc>
        <w:tc>
          <w:tcPr>
            <w:tcW w:w="883" w:type="pct"/>
            <w:vMerge/>
          </w:tcPr>
          <w:p w14:paraId="33618C8D" w14:textId="77777777" w:rsidR="00220FF3" w:rsidRPr="000B12E8" w:rsidRDefault="00220FF3" w:rsidP="006158BE">
            <w:pPr>
              <w:jc w:val="center"/>
              <w:rPr>
                <w:rFonts w:ascii="Times New Roman" w:hAnsi="Times New Roman"/>
                <w:b/>
                <w:bCs/>
                <w:sz w:val="24"/>
                <w:szCs w:val="24"/>
              </w:rPr>
            </w:pPr>
          </w:p>
        </w:tc>
      </w:tr>
      <w:tr w:rsidR="00220FF3" w14:paraId="246E2743" w14:textId="77777777" w:rsidTr="006158BE">
        <w:trPr>
          <w:trHeight w:val="340"/>
        </w:trPr>
        <w:tc>
          <w:tcPr>
            <w:tcW w:w="1062" w:type="pct"/>
            <w:vMerge w:val="restart"/>
          </w:tcPr>
          <w:p w14:paraId="521DACAA" w14:textId="77777777" w:rsidR="00220FF3" w:rsidRDefault="00220FF3" w:rsidP="006158BE">
            <w:pPr>
              <w:widowControl w:val="0"/>
              <w:rPr>
                <w:rFonts w:ascii="Times New Roman" w:hAnsi="Times New Roman"/>
                <w:b/>
                <w:bCs/>
                <w:sz w:val="24"/>
                <w:szCs w:val="24"/>
              </w:rPr>
            </w:pPr>
            <w:r>
              <w:rPr>
                <w:rFonts w:ascii="Times New Roman" w:hAnsi="Times New Roman"/>
                <w:b/>
                <w:sz w:val="24"/>
                <w:szCs w:val="24"/>
              </w:rPr>
              <w:t>Тема 1.2. Электрические цепи постоянного тока</w:t>
            </w:r>
          </w:p>
        </w:tc>
        <w:tc>
          <w:tcPr>
            <w:tcW w:w="2155" w:type="pct"/>
          </w:tcPr>
          <w:p w14:paraId="5775D584" w14:textId="039DF056" w:rsidR="00220FF3" w:rsidRDefault="00220FF3" w:rsidP="006158BE">
            <w:pPr>
              <w:widowControl w:val="0"/>
              <w:rPr>
                <w:rFonts w:ascii="Times New Roman" w:hAnsi="Times New Roman"/>
                <w:b/>
                <w:bCs/>
                <w:sz w:val="24"/>
                <w:szCs w:val="24"/>
              </w:rPr>
            </w:pPr>
            <w:r>
              <w:rPr>
                <w:rFonts w:ascii="Times New Roman" w:hAnsi="Times New Roman"/>
                <w:b/>
                <w:bCs/>
                <w:sz w:val="24"/>
                <w:szCs w:val="24"/>
              </w:rPr>
              <w:t xml:space="preserve">Содержание </w:t>
            </w:r>
          </w:p>
        </w:tc>
        <w:tc>
          <w:tcPr>
            <w:tcW w:w="900" w:type="pct"/>
            <w:vAlign w:val="center"/>
          </w:tcPr>
          <w:p w14:paraId="5E8D0809" w14:textId="77777777" w:rsidR="00220FF3" w:rsidRPr="00E026A1" w:rsidRDefault="00220FF3" w:rsidP="006158BE">
            <w:pPr>
              <w:widowControl w:val="0"/>
              <w:rPr>
                <w:rFonts w:ascii="Times New Roman" w:hAnsi="Times New Roman"/>
                <w:b/>
                <w:iCs/>
                <w:sz w:val="24"/>
                <w:szCs w:val="24"/>
              </w:rPr>
            </w:pPr>
            <w:r w:rsidRPr="00E026A1">
              <w:rPr>
                <w:rFonts w:ascii="Times New Roman" w:hAnsi="Times New Roman"/>
                <w:b/>
                <w:iCs/>
                <w:sz w:val="24"/>
                <w:szCs w:val="24"/>
              </w:rPr>
              <w:t>11/3</w:t>
            </w:r>
          </w:p>
        </w:tc>
        <w:tc>
          <w:tcPr>
            <w:tcW w:w="883" w:type="pct"/>
            <w:vMerge w:val="restart"/>
          </w:tcPr>
          <w:p w14:paraId="637A2E5D" w14:textId="77777777" w:rsidR="00220FF3" w:rsidRPr="000B12E8" w:rsidRDefault="00220FF3" w:rsidP="006158BE">
            <w:pPr>
              <w:suppressAutoHyphens/>
              <w:jc w:val="center"/>
              <w:rPr>
                <w:rFonts w:ascii="Times New Roman" w:hAnsi="Times New Roman"/>
                <w:sz w:val="24"/>
                <w:szCs w:val="24"/>
              </w:rPr>
            </w:pPr>
            <w:r w:rsidRPr="000B12E8">
              <w:rPr>
                <w:rFonts w:ascii="Times New Roman" w:hAnsi="Times New Roman"/>
                <w:sz w:val="24"/>
                <w:szCs w:val="24"/>
              </w:rPr>
              <w:t>ОК 01-0</w:t>
            </w:r>
            <w:r>
              <w:rPr>
                <w:rFonts w:ascii="Times New Roman" w:hAnsi="Times New Roman"/>
                <w:sz w:val="24"/>
                <w:szCs w:val="24"/>
              </w:rPr>
              <w:t>7,</w:t>
            </w:r>
          </w:p>
          <w:p w14:paraId="6151919B" w14:textId="77777777" w:rsidR="00220FF3" w:rsidRPr="000B12E8" w:rsidRDefault="00220FF3" w:rsidP="006158BE">
            <w:pPr>
              <w:suppressAutoHyphens/>
              <w:jc w:val="center"/>
              <w:rPr>
                <w:rFonts w:ascii="Times New Roman" w:hAnsi="Times New Roman"/>
                <w:sz w:val="24"/>
                <w:szCs w:val="24"/>
              </w:rPr>
            </w:pPr>
            <w:r w:rsidRPr="00FF69F1">
              <w:rPr>
                <w:rFonts w:ascii="Times New Roman" w:hAnsi="Times New Roman"/>
                <w:sz w:val="24"/>
                <w:szCs w:val="24"/>
              </w:rPr>
              <w:t>ОК 09</w:t>
            </w:r>
          </w:p>
          <w:p w14:paraId="114BCFC3" w14:textId="77777777" w:rsidR="00220FF3" w:rsidRPr="000B12E8" w:rsidRDefault="00220FF3" w:rsidP="006158BE">
            <w:pPr>
              <w:jc w:val="center"/>
              <w:rPr>
                <w:rFonts w:ascii="Times New Roman" w:hAnsi="Times New Roman"/>
                <w:b/>
                <w:sz w:val="24"/>
                <w:szCs w:val="24"/>
              </w:rPr>
            </w:pPr>
          </w:p>
        </w:tc>
      </w:tr>
      <w:tr w:rsidR="00220FF3" w14:paraId="4AB42313" w14:textId="77777777" w:rsidTr="006158BE">
        <w:trPr>
          <w:trHeight w:val="540"/>
        </w:trPr>
        <w:tc>
          <w:tcPr>
            <w:tcW w:w="1062" w:type="pct"/>
            <w:vMerge/>
          </w:tcPr>
          <w:p w14:paraId="30E4EA64" w14:textId="77777777" w:rsidR="00220FF3" w:rsidRDefault="00220FF3" w:rsidP="006158BE">
            <w:pPr>
              <w:rPr>
                <w:rFonts w:ascii="Times New Roman" w:hAnsi="Times New Roman"/>
                <w:b/>
                <w:bCs/>
                <w:sz w:val="24"/>
                <w:szCs w:val="24"/>
              </w:rPr>
            </w:pPr>
          </w:p>
        </w:tc>
        <w:tc>
          <w:tcPr>
            <w:tcW w:w="2155" w:type="pct"/>
          </w:tcPr>
          <w:p w14:paraId="5900C8E1" w14:textId="77777777" w:rsidR="00220FF3" w:rsidRDefault="00220FF3" w:rsidP="006158BE">
            <w:pPr>
              <w:rPr>
                <w:rFonts w:ascii="Times New Roman" w:hAnsi="Times New Roman"/>
                <w:b/>
                <w:bCs/>
                <w:sz w:val="24"/>
                <w:szCs w:val="24"/>
              </w:rPr>
            </w:pPr>
            <w:r>
              <w:rPr>
                <w:rFonts w:ascii="Times New Roman" w:hAnsi="Times New Roman"/>
                <w:b/>
                <w:color w:val="000000"/>
                <w:sz w:val="24"/>
                <w:szCs w:val="24"/>
              </w:rPr>
              <w:t>1.</w:t>
            </w:r>
            <w:r>
              <w:rPr>
                <w:rFonts w:ascii="Times New Roman" w:hAnsi="Times New Roman"/>
                <w:color w:val="000000"/>
                <w:sz w:val="24"/>
                <w:szCs w:val="24"/>
              </w:rPr>
              <w:t xml:space="preserve"> </w:t>
            </w:r>
            <w:r>
              <w:rPr>
                <w:rFonts w:ascii="Times New Roman" w:hAnsi="Times New Roman"/>
                <w:color w:val="000000"/>
                <w:sz w:val="24"/>
                <w:szCs w:val="24"/>
                <w:shd w:val="clear" w:color="auto" w:fill="FFFFFF"/>
              </w:rPr>
              <w:t xml:space="preserve">Постоянный ток: понятие, характеристики, единицы измерения, закон Ома для участка цепи, работа, мощность. </w:t>
            </w:r>
          </w:p>
        </w:tc>
        <w:tc>
          <w:tcPr>
            <w:tcW w:w="900" w:type="pct"/>
            <w:vAlign w:val="center"/>
          </w:tcPr>
          <w:p w14:paraId="0E2755AE" w14:textId="77777777" w:rsidR="00220FF3" w:rsidRPr="000B12E8" w:rsidRDefault="00220FF3" w:rsidP="006158BE">
            <w:pPr>
              <w:suppressAutoHyphens/>
              <w:rPr>
                <w:rFonts w:ascii="Times New Roman" w:hAnsi="Times New Roman"/>
                <w:iCs/>
                <w:sz w:val="24"/>
                <w:szCs w:val="24"/>
              </w:rPr>
            </w:pPr>
            <w:r w:rsidRPr="000B12E8">
              <w:rPr>
                <w:rFonts w:ascii="Times New Roman" w:hAnsi="Times New Roman"/>
                <w:iCs/>
                <w:sz w:val="24"/>
                <w:szCs w:val="24"/>
              </w:rPr>
              <w:t>1</w:t>
            </w:r>
          </w:p>
        </w:tc>
        <w:tc>
          <w:tcPr>
            <w:tcW w:w="883" w:type="pct"/>
            <w:vMerge/>
          </w:tcPr>
          <w:p w14:paraId="160EA3F1" w14:textId="77777777" w:rsidR="00220FF3" w:rsidRDefault="00220FF3" w:rsidP="006158BE">
            <w:pPr>
              <w:rPr>
                <w:rFonts w:ascii="Times New Roman" w:hAnsi="Times New Roman"/>
                <w:b/>
                <w:sz w:val="24"/>
                <w:szCs w:val="24"/>
              </w:rPr>
            </w:pPr>
          </w:p>
        </w:tc>
      </w:tr>
      <w:tr w:rsidR="00220FF3" w14:paraId="6C6FB47D" w14:textId="77777777" w:rsidTr="006158BE">
        <w:trPr>
          <w:trHeight w:val="825"/>
        </w:trPr>
        <w:tc>
          <w:tcPr>
            <w:tcW w:w="1062" w:type="pct"/>
            <w:vMerge/>
          </w:tcPr>
          <w:p w14:paraId="7BB27786" w14:textId="77777777" w:rsidR="00220FF3" w:rsidRDefault="00220FF3" w:rsidP="006158BE">
            <w:pPr>
              <w:rPr>
                <w:rFonts w:ascii="Times New Roman" w:hAnsi="Times New Roman"/>
                <w:b/>
                <w:bCs/>
                <w:sz w:val="24"/>
                <w:szCs w:val="24"/>
              </w:rPr>
            </w:pPr>
          </w:p>
        </w:tc>
        <w:tc>
          <w:tcPr>
            <w:tcW w:w="2155" w:type="pct"/>
          </w:tcPr>
          <w:p w14:paraId="08A057E7" w14:textId="77777777" w:rsidR="00220FF3" w:rsidRDefault="00220FF3" w:rsidP="006158BE">
            <w:pPr>
              <w:rPr>
                <w:rFonts w:ascii="Times New Roman" w:hAnsi="Times New Roman"/>
                <w:b/>
                <w:color w:val="000000"/>
                <w:sz w:val="24"/>
                <w:szCs w:val="24"/>
              </w:rPr>
            </w:pPr>
            <w:r>
              <w:rPr>
                <w:rFonts w:ascii="Times New Roman" w:hAnsi="Times New Roman"/>
                <w:color w:val="000000"/>
                <w:sz w:val="24"/>
                <w:szCs w:val="24"/>
                <w:shd w:val="clear" w:color="auto" w:fill="FFFFFF"/>
              </w:rPr>
              <w:t>2.Электрические цепи: понятие, классификация, условное изображение, элементы, условные обозначения; методы расчета</w:t>
            </w:r>
          </w:p>
        </w:tc>
        <w:tc>
          <w:tcPr>
            <w:tcW w:w="900" w:type="pct"/>
            <w:vAlign w:val="center"/>
          </w:tcPr>
          <w:p w14:paraId="0A58F517" w14:textId="77777777" w:rsidR="00220FF3" w:rsidRPr="000B12E8" w:rsidRDefault="00220FF3" w:rsidP="006158BE">
            <w:pPr>
              <w:suppressAutoHyphens/>
              <w:rPr>
                <w:rFonts w:ascii="Times New Roman" w:hAnsi="Times New Roman"/>
                <w:iCs/>
                <w:sz w:val="24"/>
                <w:szCs w:val="24"/>
              </w:rPr>
            </w:pPr>
            <w:r w:rsidRPr="000B12E8">
              <w:rPr>
                <w:rFonts w:ascii="Times New Roman" w:hAnsi="Times New Roman"/>
                <w:iCs/>
                <w:sz w:val="24"/>
                <w:szCs w:val="24"/>
              </w:rPr>
              <w:t>1</w:t>
            </w:r>
          </w:p>
        </w:tc>
        <w:tc>
          <w:tcPr>
            <w:tcW w:w="883" w:type="pct"/>
            <w:vMerge/>
          </w:tcPr>
          <w:p w14:paraId="11BF215D" w14:textId="77777777" w:rsidR="00220FF3" w:rsidRDefault="00220FF3" w:rsidP="006158BE">
            <w:pPr>
              <w:rPr>
                <w:rFonts w:ascii="Times New Roman" w:hAnsi="Times New Roman"/>
                <w:b/>
                <w:sz w:val="24"/>
                <w:szCs w:val="24"/>
              </w:rPr>
            </w:pPr>
          </w:p>
        </w:tc>
      </w:tr>
      <w:tr w:rsidR="00220FF3" w14:paraId="06C917C6" w14:textId="77777777" w:rsidTr="006158BE">
        <w:trPr>
          <w:trHeight w:val="495"/>
        </w:trPr>
        <w:tc>
          <w:tcPr>
            <w:tcW w:w="1062" w:type="pct"/>
            <w:vMerge/>
          </w:tcPr>
          <w:p w14:paraId="146C1919" w14:textId="77777777" w:rsidR="00220FF3" w:rsidRDefault="00220FF3" w:rsidP="006158BE">
            <w:pPr>
              <w:rPr>
                <w:rFonts w:ascii="Times New Roman" w:hAnsi="Times New Roman"/>
                <w:b/>
                <w:bCs/>
                <w:sz w:val="24"/>
                <w:szCs w:val="24"/>
              </w:rPr>
            </w:pPr>
          </w:p>
        </w:tc>
        <w:tc>
          <w:tcPr>
            <w:tcW w:w="2155" w:type="pct"/>
          </w:tcPr>
          <w:p w14:paraId="120B86F6" w14:textId="77777777" w:rsidR="00220FF3" w:rsidRDefault="00220FF3" w:rsidP="006158BE">
            <w:pPr>
              <w:rPr>
                <w:rFonts w:ascii="Times New Roman" w:hAnsi="Times New Roman"/>
                <w:b/>
                <w:color w:val="000000"/>
                <w:sz w:val="24"/>
                <w:szCs w:val="24"/>
              </w:rPr>
            </w:pPr>
            <w:r>
              <w:rPr>
                <w:rFonts w:ascii="Times New Roman" w:hAnsi="Times New Roman"/>
                <w:b/>
                <w:color w:val="000000"/>
                <w:sz w:val="24"/>
                <w:szCs w:val="24"/>
              </w:rPr>
              <w:t xml:space="preserve">3. </w:t>
            </w:r>
            <w:r>
              <w:rPr>
                <w:rFonts w:ascii="Times New Roman" w:hAnsi="Times New Roman"/>
                <w:color w:val="000000"/>
                <w:sz w:val="24"/>
                <w:szCs w:val="24"/>
                <w:shd w:val="clear" w:color="auto" w:fill="FFFFFF"/>
              </w:rPr>
              <w:t>Источники тока: типы, характеристики, способы соединения, закон Ома для полной цепи.</w:t>
            </w:r>
          </w:p>
        </w:tc>
        <w:tc>
          <w:tcPr>
            <w:tcW w:w="900" w:type="pct"/>
            <w:vAlign w:val="center"/>
          </w:tcPr>
          <w:p w14:paraId="5F454BA7" w14:textId="77777777" w:rsidR="00220FF3" w:rsidRPr="000B12E8" w:rsidRDefault="00220FF3" w:rsidP="006158BE">
            <w:pPr>
              <w:suppressAutoHyphens/>
              <w:rPr>
                <w:rFonts w:ascii="Times New Roman" w:hAnsi="Times New Roman"/>
                <w:iCs/>
                <w:sz w:val="24"/>
                <w:szCs w:val="24"/>
              </w:rPr>
            </w:pPr>
            <w:r w:rsidRPr="000B12E8">
              <w:rPr>
                <w:rFonts w:ascii="Times New Roman" w:hAnsi="Times New Roman"/>
                <w:iCs/>
                <w:sz w:val="24"/>
                <w:szCs w:val="24"/>
              </w:rPr>
              <w:t>1</w:t>
            </w:r>
          </w:p>
        </w:tc>
        <w:tc>
          <w:tcPr>
            <w:tcW w:w="883" w:type="pct"/>
            <w:vMerge/>
          </w:tcPr>
          <w:p w14:paraId="00744008" w14:textId="77777777" w:rsidR="00220FF3" w:rsidRDefault="00220FF3" w:rsidP="006158BE">
            <w:pPr>
              <w:rPr>
                <w:rFonts w:ascii="Times New Roman" w:hAnsi="Times New Roman"/>
                <w:b/>
                <w:sz w:val="24"/>
                <w:szCs w:val="24"/>
              </w:rPr>
            </w:pPr>
          </w:p>
        </w:tc>
      </w:tr>
      <w:tr w:rsidR="00220FF3" w14:paraId="21E0CB0C" w14:textId="77777777" w:rsidTr="006158BE">
        <w:trPr>
          <w:trHeight w:val="633"/>
        </w:trPr>
        <w:tc>
          <w:tcPr>
            <w:tcW w:w="1062" w:type="pct"/>
            <w:vMerge/>
          </w:tcPr>
          <w:p w14:paraId="6BA1C87E" w14:textId="77777777" w:rsidR="00220FF3" w:rsidRDefault="00220FF3" w:rsidP="006158BE">
            <w:pPr>
              <w:rPr>
                <w:rFonts w:ascii="Times New Roman" w:hAnsi="Times New Roman"/>
                <w:b/>
                <w:bCs/>
                <w:sz w:val="24"/>
                <w:szCs w:val="24"/>
              </w:rPr>
            </w:pPr>
          </w:p>
        </w:tc>
        <w:tc>
          <w:tcPr>
            <w:tcW w:w="2155" w:type="pct"/>
          </w:tcPr>
          <w:p w14:paraId="38956CA4" w14:textId="77777777" w:rsidR="00220FF3" w:rsidRDefault="00220FF3" w:rsidP="006158BE">
            <w:pPr>
              <w:rPr>
                <w:rFonts w:ascii="Times New Roman" w:hAnsi="Times New Roman"/>
                <w:b/>
                <w:color w:val="000000"/>
                <w:sz w:val="24"/>
                <w:szCs w:val="24"/>
              </w:rPr>
            </w:pPr>
            <w:r>
              <w:rPr>
                <w:rFonts w:ascii="Times New Roman" w:hAnsi="Times New Roman"/>
                <w:color w:val="000000"/>
                <w:sz w:val="24"/>
                <w:szCs w:val="24"/>
                <w:shd w:val="clear" w:color="auto" w:fill="FFFFFF"/>
              </w:rPr>
              <w:t>4 Резисторы: понятие, способы соединения, схемы, замещение</w:t>
            </w:r>
          </w:p>
        </w:tc>
        <w:tc>
          <w:tcPr>
            <w:tcW w:w="900" w:type="pct"/>
            <w:vAlign w:val="center"/>
          </w:tcPr>
          <w:p w14:paraId="5775B029" w14:textId="77777777" w:rsidR="00220FF3" w:rsidRPr="000B12E8" w:rsidRDefault="00220FF3" w:rsidP="006158BE">
            <w:pPr>
              <w:suppressAutoHyphens/>
              <w:rPr>
                <w:rFonts w:ascii="Times New Roman" w:hAnsi="Times New Roman"/>
                <w:iCs/>
                <w:sz w:val="24"/>
                <w:szCs w:val="24"/>
              </w:rPr>
            </w:pPr>
            <w:r w:rsidRPr="000B12E8">
              <w:rPr>
                <w:rFonts w:ascii="Times New Roman" w:hAnsi="Times New Roman"/>
                <w:iCs/>
                <w:sz w:val="24"/>
                <w:szCs w:val="24"/>
              </w:rPr>
              <w:t>1</w:t>
            </w:r>
          </w:p>
        </w:tc>
        <w:tc>
          <w:tcPr>
            <w:tcW w:w="883" w:type="pct"/>
            <w:vMerge/>
          </w:tcPr>
          <w:p w14:paraId="58F3F3E7" w14:textId="77777777" w:rsidR="00220FF3" w:rsidRDefault="00220FF3" w:rsidP="006158BE">
            <w:pPr>
              <w:rPr>
                <w:rFonts w:ascii="Times New Roman" w:hAnsi="Times New Roman"/>
                <w:b/>
                <w:sz w:val="24"/>
                <w:szCs w:val="24"/>
              </w:rPr>
            </w:pPr>
          </w:p>
        </w:tc>
      </w:tr>
      <w:tr w:rsidR="00220FF3" w14:paraId="11E1E344" w14:textId="77777777" w:rsidTr="006158BE">
        <w:trPr>
          <w:trHeight w:val="842"/>
        </w:trPr>
        <w:tc>
          <w:tcPr>
            <w:tcW w:w="1062" w:type="pct"/>
            <w:vMerge/>
          </w:tcPr>
          <w:p w14:paraId="47DA54F0" w14:textId="77777777" w:rsidR="00220FF3" w:rsidRDefault="00220FF3" w:rsidP="006158BE">
            <w:pPr>
              <w:rPr>
                <w:rFonts w:ascii="Times New Roman" w:hAnsi="Times New Roman"/>
                <w:b/>
                <w:bCs/>
                <w:sz w:val="24"/>
                <w:szCs w:val="24"/>
              </w:rPr>
            </w:pPr>
          </w:p>
        </w:tc>
        <w:tc>
          <w:tcPr>
            <w:tcW w:w="2155" w:type="pct"/>
          </w:tcPr>
          <w:p w14:paraId="1DF96344" w14:textId="77777777" w:rsidR="00220FF3" w:rsidRDefault="00220FF3" w:rsidP="006158BE">
            <w:pPr>
              <w:rPr>
                <w:rFonts w:ascii="Times New Roman" w:hAnsi="Times New Roman"/>
                <w:b/>
                <w:color w:val="000000"/>
                <w:sz w:val="24"/>
                <w:szCs w:val="24"/>
              </w:rPr>
            </w:pPr>
            <w:r>
              <w:rPr>
                <w:rFonts w:ascii="Times New Roman" w:hAnsi="Times New Roman"/>
                <w:b/>
                <w:color w:val="000000"/>
                <w:sz w:val="24"/>
                <w:szCs w:val="24"/>
              </w:rPr>
              <w:t xml:space="preserve">5. </w:t>
            </w:r>
            <w:r>
              <w:rPr>
                <w:rFonts w:ascii="Times New Roman" w:hAnsi="Times New Roman"/>
                <w:color w:val="000000"/>
                <w:sz w:val="24"/>
                <w:szCs w:val="24"/>
                <w:shd w:val="clear" w:color="auto" w:fill="FFFFFF"/>
              </w:rPr>
              <w:t xml:space="preserve">Сложные электрические схемы: понятия, закон Кирхгофа, методы контурных токов, узловых потенциалов, наложения эквивалентного генератора. </w:t>
            </w:r>
          </w:p>
        </w:tc>
        <w:tc>
          <w:tcPr>
            <w:tcW w:w="900" w:type="pct"/>
            <w:vAlign w:val="center"/>
          </w:tcPr>
          <w:p w14:paraId="0361E6A6" w14:textId="77777777" w:rsidR="00220FF3" w:rsidRPr="000B12E8" w:rsidRDefault="00220FF3" w:rsidP="006158BE">
            <w:pPr>
              <w:suppressAutoHyphens/>
              <w:rPr>
                <w:rFonts w:ascii="Times New Roman" w:hAnsi="Times New Roman"/>
                <w:iCs/>
                <w:sz w:val="24"/>
                <w:szCs w:val="24"/>
              </w:rPr>
            </w:pPr>
            <w:r w:rsidRPr="000B12E8">
              <w:rPr>
                <w:rFonts w:ascii="Times New Roman" w:hAnsi="Times New Roman"/>
                <w:iCs/>
                <w:sz w:val="24"/>
                <w:szCs w:val="24"/>
              </w:rPr>
              <w:t>1</w:t>
            </w:r>
          </w:p>
        </w:tc>
        <w:tc>
          <w:tcPr>
            <w:tcW w:w="883" w:type="pct"/>
            <w:vMerge/>
          </w:tcPr>
          <w:p w14:paraId="5DDA1198" w14:textId="77777777" w:rsidR="00220FF3" w:rsidRDefault="00220FF3" w:rsidP="006158BE">
            <w:pPr>
              <w:rPr>
                <w:rFonts w:ascii="Times New Roman" w:hAnsi="Times New Roman"/>
                <w:b/>
                <w:sz w:val="24"/>
                <w:szCs w:val="24"/>
              </w:rPr>
            </w:pPr>
          </w:p>
        </w:tc>
      </w:tr>
      <w:tr w:rsidR="00220FF3" w14:paraId="24F8B36B" w14:textId="77777777" w:rsidTr="006158BE">
        <w:trPr>
          <w:trHeight w:val="204"/>
        </w:trPr>
        <w:tc>
          <w:tcPr>
            <w:tcW w:w="1062" w:type="pct"/>
            <w:vMerge/>
          </w:tcPr>
          <w:p w14:paraId="21D86286" w14:textId="77777777" w:rsidR="00220FF3" w:rsidRDefault="00220FF3" w:rsidP="006158BE">
            <w:pPr>
              <w:rPr>
                <w:rFonts w:ascii="Times New Roman" w:hAnsi="Times New Roman"/>
                <w:b/>
                <w:bCs/>
                <w:sz w:val="24"/>
                <w:szCs w:val="24"/>
              </w:rPr>
            </w:pPr>
          </w:p>
        </w:tc>
        <w:tc>
          <w:tcPr>
            <w:tcW w:w="2155" w:type="pct"/>
          </w:tcPr>
          <w:p w14:paraId="054878B6" w14:textId="77777777" w:rsidR="00220FF3" w:rsidRDefault="00220FF3" w:rsidP="006158BE">
            <w:pPr>
              <w:rPr>
                <w:rFonts w:ascii="Times New Roman" w:hAnsi="Times New Roman"/>
                <w:b/>
                <w:color w:val="000000"/>
                <w:sz w:val="24"/>
                <w:szCs w:val="24"/>
              </w:rPr>
            </w:pPr>
            <w:r>
              <w:rPr>
                <w:rFonts w:ascii="Times New Roman" w:hAnsi="Times New Roman"/>
                <w:color w:val="000000"/>
                <w:sz w:val="24"/>
                <w:szCs w:val="24"/>
                <w:shd w:val="clear" w:color="auto" w:fill="FFFFFF"/>
              </w:rPr>
              <w:t>6.Тепловое действие тока</w:t>
            </w:r>
          </w:p>
        </w:tc>
        <w:tc>
          <w:tcPr>
            <w:tcW w:w="900" w:type="pct"/>
            <w:vAlign w:val="center"/>
          </w:tcPr>
          <w:p w14:paraId="484BA347" w14:textId="77777777" w:rsidR="00220FF3" w:rsidRPr="000B12E8" w:rsidRDefault="00220FF3" w:rsidP="006158BE">
            <w:pPr>
              <w:suppressAutoHyphens/>
              <w:rPr>
                <w:rFonts w:ascii="Times New Roman" w:hAnsi="Times New Roman"/>
                <w:iCs/>
                <w:sz w:val="24"/>
                <w:szCs w:val="24"/>
              </w:rPr>
            </w:pPr>
            <w:r w:rsidRPr="000B12E8">
              <w:rPr>
                <w:rFonts w:ascii="Times New Roman" w:hAnsi="Times New Roman"/>
                <w:iCs/>
                <w:sz w:val="24"/>
                <w:szCs w:val="24"/>
              </w:rPr>
              <w:t>1</w:t>
            </w:r>
          </w:p>
        </w:tc>
        <w:tc>
          <w:tcPr>
            <w:tcW w:w="883" w:type="pct"/>
            <w:vMerge/>
          </w:tcPr>
          <w:p w14:paraId="18C3A75F" w14:textId="77777777" w:rsidR="00220FF3" w:rsidRDefault="00220FF3" w:rsidP="006158BE">
            <w:pPr>
              <w:rPr>
                <w:rFonts w:ascii="Times New Roman" w:hAnsi="Times New Roman"/>
                <w:b/>
                <w:sz w:val="24"/>
                <w:szCs w:val="24"/>
              </w:rPr>
            </w:pPr>
          </w:p>
        </w:tc>
      </w:tr>
      <w:tr w:rsidR="00220FF3" w14:paraId="5ECADA9E" w14:textId="77777777" w:rsidTr="006158BE">
        <w:trPr>
          <w:trHeight w:val="397"/>
        </w:trPr>
        <w:tc>
          <w:tcPr>
            <w:tcW w:w="1062" w:type="pct"/>
            <w:vMerge/>
          </w:tcPr>
          <w:p w14:paraId="7407C36B" w14:textId="77777777" w:rsidR="00220FF3" w:rsidRDefault="00220FF3" w:rsidP="006158BE">
            <w:pPr>
              <w:rPr>
                <w:rFonts w:ascii="Times New Roman" w:hAnsi="Times New Roman"/>
                <w:b/>
                <w:bCs/>
                <w:sz w:val="24"/>
                <w:szCs w:val="24"/>
              </w:rPr>
            </w:pPr>
          </w:p>
        </w:tc>
        <w:tc>
          <w:tcPr>
            <w:tcW w:w="2155" w:type="pct"/>
          </w:tcPr>
          <w:p w14:paraId="68E0DEDF" w14:textId="77777777" w:rsidR="00220FF3" w:rsidRDefault="00220FF3" w:rsidP="006158BE">
            <w:pPr>
              <w:rPr>
                <w:rFonts w:ascii="Times New Roman" w:hAnsi="Times New Roman"/>
                <w:b/>
                <w:bCs/>
                <w:sz w:val="24"/>
                <w:szCs w:val="24"/>
              </w:rPr>
            </w:pPr>
            <w:r>
              <w:rPr>
                <w:rFonts w:ascii="Times New Roman" w:hAnsi="Times New Roman"/>
                <w:b/>
                <w:bCs/>
                <w:sz w:val="24"/>
                <w:szCs w:val="24"/>
              </w:rPr>
              <w:t>В том числе практических и лабораторных занятий</w:t>
            </w:r>
          </w:p>
        </w:tc>
        <w:tc>
          <w:tcPr>
            <w:tcW w:w="900" w:type="pct"/>
            <w:vAlign w:val="center"/>
          </w:tcPr>
          <w:p w14:paraId="15D30CB9" w14:textId="77777777" w:rsidR="00220FF3" w:rsidRPr="00E026A1" w:rsidRDefault="00220FF3" w:rsidP="006158BE">
            <w:pPr>
              <w:suppressAutoHyphens/>
              <w:rPr>
                <w:rFonts w:ascii="Times New Roman" w:hAnsi="Times New Roman"/>
                <w:b/>
                <w:iCs/>
                <w:sz w:val="24"/>
                <w:szCs w:val="24"/>
              </w:rPr>
            </w:pPr>
            <w:r>
              <w:rPr>
                <w:rFonts w:ascii="Times New Roman" w:hAnsi="Times New Roman"/>
                <w:b/>
                <w:iCs/>
                <w:sz w:val="24"/>
                <w:szCs w:val="24"/>
              </w:rPr>
              <w:t>3</w:t>
            </w:r>
            <w:r w:rsidRPr="00E026A1">
              <w:rPr>
                <w:rFonts w:ascii="Times New Roman" w:hAnsi="Times New Roman"/>
                <w:b/>
                <w:iCs/>
                <w:sz w:val="24"/>
                <w:szCs w:val="24"/>
              </w:rPr>
              <w:t>/</w:t>
            </w:r>
            <w:r>
              <w:rPr>
                <w:rFonts w:ascii="Times New Roman" w:hAnsi="Times New Roman"/>
                <w:b/>
                <w:iCs/>
                <w:sz w:val="24"/>
                <w:szCs w:val="24"/>
              </w:rPr>
              <w:t>3</w:t>
            </w:r>
          </w:p>
        </w:tc>
        <w:tc>
          <w:tcPr>
            <w:tcW w:w="883" w:type="pct"/>
            <w:vMerge/>
          </w:tcPr>
          <w:p w14:paraId="5C9BC469" w14:textId="77777777" w:rsidR="00220FF3" w:rsidRDefault="00220FF3" w:rsidP="006158BE">
            <w:pPr>
              <w:rPr>
                <w:rFonts w:ascii="Times New Roman" w:hAnsi="Times New Roman"/>
                <w:b/>
                <w:sz w:val="24"/>
                <w:szCs w:val="24"/>
              </w:rPr>
            </w:pPr>
          </w:p>
        </w:tc>
      </w:tr>
      <w:tr w:rsidR="00220FF3" w14:paraId="19640889" w14:textId="77777777" w:rsidTr="006158BE">
        <w:trPr>
          <w:trHeight w:val="479"/>
        </w:trPr>
        <w:tc>
          <w:tcPr>
            <w:tcW w:w="1062" w:type="pct"/>
            <w:vMerge/>
          </w:tcPr>
          <w:p w14:paraId="2731BD83" w14:textId="77777777" w:rsidR="00220FF3" w:rsidRDefault="00220FF3" w:rsidP="006158BE">
            <w:pPr>
              <w:rPr>
                <w:rFonts w:ascii="Times New Roman" w:hAnsi="Times New Roman"/>
                <w:b/>
                <w:bCs/>
                <w:sz w:val="24"/>
                <w:szCs w:val="24"/>
              </w:rPr>
            </w:pPr>
          </w:p>
        </w:tc>
        <w:tc>
          <w:tcPr>
            <w:tcW w:w="2155" w:type="pct"/>
          </w:tcPr>
          <w:p w14:paraId="3A400376" w14:textId="77777777" w:rsidR="00220FF3" w:rsidRPr="00535DFD" w:rsidRDefault="00220FF3" w:rsidP="006158BE">
            <w:pPr>
              <w:rPr>
                <w:rFonts w:ascii="Times New Roman" w:hAnsi="Times New Roman" w:cs="Times New Roman"/>
                <w:b/>
                <w:color w:val="000000"/>
                <w:sz w:val="24"/>
                <w:szCs w:val="24"/>
              </w:rPr>
            </w:pPr>
            <w:r w:rsidRPr="00535DFD">
              <w:rPr>
                <w:rFonts w:ascii="Times New Roman" w:hAnsi="Times New Roman" w:cs="Times New Roman"/>
                <w:b/>
              </w:rPr>
              <w:t>Лабораторная работа(Практическая подготовка</w:t>
            </w:r>
            <w:r w:rsidRPr="00535DFD">
              <w:rPr>
                <w:rFonts w:ascii="Times New Roman" w:hAnsi="Times New Roman" w:cs="Times New Roman"/>
              </w:rPr>
              <w:t xml:space="preserve">): Изучение последовательного и </w:t>
            </w:r>
            <w:proofErr w:type="spellStart"/>
            <w:r w:rsidRPr="00535DFD">
              <w:rPr>
                <w:rFonts w:ascii="Times New Roman" w:hAnsi="Times New Roman" w:cs="Times New Roman"/>
              </w:rPr>
              <w:t>парвллельногосоединения</w:t>
            </w:r>
            <w:proofErr w:type="spellEnd"/>
            <w:r w:rsidRPr="00535DFD">
              <w:rPr>
                <w:rFonts w:ascii="Times New Roman" w:hAnsi="Times New Roman" w:cs="Times New Roman"/>
              </w:rPr>
              <w:t xml:space="preserve"> резисторов</w:t>
            </w:r>
          </w:p>
        </w:tc>
        <w:tc>
          <w:tcPr>
            <w:tcW w:w="900" w:type="pct"/>
            <w:vAlign w:val="center"/>
          </w:tcPr>
          <w:p w14:paraId="44D19A89" w14:textId="77777777" w:rsidR="00220FF3" w:rsidRPr="000B12E8" w:rsidRDefault="00220FF3" w:rsidP="006158BE">
            <w:pPr>
              <w:suppressAutoHyphens/>
              <w:rPr>
                <w:rFonts w:ascii="Times New Roman" w:hAnsi="Times New Roman"/>
                <w:iCs/>
                <w:sz w:val="24"/>
                <w:szCs w:val="24"/>
              </w:rPr>
            </w:pPr>
            <w:r w:rsidRPr="000B12E8">
              <w:rPr>
                <w:rFonts w:ascii="Times New Roman" w:hAnsi="Times New Roman"/>
                <w:iCs/>
                <w:sz w:val="24"/>
                <w:szCs w:val="24"/>
              </w:rPr>
              <w:t>2</w:t>
            </w:r>
          </w:p>
        </w:tc>
        <w:tc>
          <w:tcPr>
            <w:tcW w:w="883" w:type="pct"/>
            <w:vMerge/>
          </w:tcPr>
          <w:p w14:paraId="38225D5A" w14:textId="77777777" w:rsidR="00220FF3" w:rsidRDefault="00220FF3" w:rsidP="006158BE">
            <w:pPr>
              <w:rPr>
                <w:rFonts w:ascii="Times New Roman" w:hAnsi="Times New Roman"/>
                <w:b/>
                <w:sz w:val="24"/>
                <w:szCs w:val="24"/>
              </w:rPr>
            </w:pPr>
          </w:p>
        </w:tc>
      </w:tr>
      <w:tr w:rsidR="00220FF3" w14:paraId="4BB18690" w14:textId="77777777" w:rsidTr="006158BE">
        <w:trPr>
          <w:trHeight w:val="855"/>
        </w:trPr>
        <w:tc>
          <w:tcPr>
            <w:tcW w:w="1062" w:type="pct"/>
            <w:vMerge/>
          </w:tcPr>
          <w:p w14:paraId="2DA82425" w14:textId="77777777" w:rsidR="00220FF3" w:rsidRDefault="00220FF3" w:rsidP="006158BE">
            <w:pPr>
              <w:rPr>
                <w:rFonts w:ascii="Times New Roman" w:hAnsi="Times New Roman"/>
                <w:b/>
                <w:bCs/>
                <w:sz w:val="24"/>
                <w:szCs w:val="24"/>
              </w:rPr>
            </w:pPr>
          </w:p>
        </w:tc>
        <w:tc>
          <w:tcPr>
            <w:tcW w:w="2155" w:type="pct"/>
          </w:tcPr>
          <w:p w14:paraId="267F7802" w14:textId="77777777" w:rsidR="00220FF3" w:rsidRPr="0031400F" w:rsidRDefault="00220FF3" w:rsidP="006158BE">
            <w:pPr>
              <w:rPr>
                <w:rFonts w:ascii="Times New Roman" w:hAnsi="Times New Roman" w:cs="Times New Roman"/>
                <w:b/>
              </w:rPr>
            </w:pPr>
            <w:r>
              <w:rPr>
                <w:rFonts w:ascii="Times New Roman" w:hAnsi="Times New Roman"/>
                <w:b/>
                <w:iCs/>
                <w:sz w:val="24"/>
                <w:szCs w:val="24"/>
              </w:rPr>
              <w:t xml:space="preserve">Практическое занятие (Практическая подготовка) </w:t>
            </w:r>
            <w:r>
              <w:rPr>
                <w:rFonts w:ascii="Times New Roman" w:hAnsi="Times New Roman"/>
                <w:color w:val="000000"/>
                <w:sz w:val="24"/>
                <w:szCs w:val="24"/>
                <w:shd w:val="clear" w:color="auto" w:fill="FFFFFF"/>
              </w:rPr>
              <w:t>Составление схем и расчет общего сопротивления цепи при смешанном соединении проводников</w:t>
            </w:r>
          </w:p>
        </w:tc>
        <w:tc>
          <w:tcPr>
            <w:tcW w:w="900" w:type="pct"/>
            <w:vAlign w:val="center"/>
          </w:tcPr>
          <w:p w14:paraId="032BB308" w14:textId="77777777" w:rsidR="00220FF3" w:rsidRPr="000B12E8" w:rsidRDefault="00220FF3" w:rsidP="006158BE">
            <w:pPr>
              <w:suppressAutoHyphens/>
              <w:rPr>
                <w:rFonts w:ascii="Times New Roman" w:hAnsi="Times New Roman"/>
                <w:iCs/>
                <w:sz w:val="24"/>
                <w:szCs w:val="24"/>
              </w:rPr>
            </w:pPr>
            <w:r>
              <w:rPr>
                <w:rFonts w:ascii="Times New Roman" w:hAnsi="Times New Roman"/>
                <w:iCs/>
                <w:sz w:val="24"/>
                <w:szCs w:val="24"/>
              </w:rPr>
              <w:t>1</w:t>
            </w:r>
          </w:p>
        </w:tc>
        <w:tc>
          <w:tcPr>
            <w:tcW w:w="883" w:type="pct"/>
            <w:vMerge/>
          </w:tcPr>
          <w:p w14:paraId="3E7FE644" w14:textId="77777777" w:rsidR="00220FF3" w:rsidRDefault="00220FF3" w:rsidP="006158BE">
            <w:pPr>
              <w:rPr>
                <w:rFonts w:ascii="Times New Roman" w:hAnsi="Times New Roman"/>
                <w:b/>
                <w:sz w:val="24"/>
                <w:szCs w:val="24"/>
              </w:rPr>
            </w:pPr>
          </w:p>
        </w:tc>
      </w:tr>
      <w:tr w:rsidR="00220FF3" w14:paraId="4F86B4D8" w14:textId="77777777" w:rsidTr="006158BE">
        <w:trPr>
          <w:trHeight w:val="340"/>
        </w:trPr>
        <w:tc>
          <w:tcPr>
            <w:tcW w:w="1062" w:type="pct"/>
            <w:vMerge/>
          </w:tcPr>
          <w:p w14:paraId="74841435" w14:textId="77777777" w:rsidR="00220FF3" w:rsidRDefault="00220FF3" w:rsidP="006158BE">
            <w:pPr>
              <w:rPr>
                <w:rFonts w:ascii="Times New Roman" w:hAnsi="Times New Roman"/>
                <w:b/>
                <w:bCs/>
                <w:sz w:val="24"/>
                <w:szCs w:val="24"/>
              </w:rPr>
            </w:pPr>
          </w:p>
        </w:tc>
        <w:tc>
          <w:tcPr>
            <w:tcW w:w="2155" w:type="pct"/>
          </w:tcPr>
          <w:p w14:paraId="0A08238D" w14:textId="77777777" w:rsidR="00220FF3" w:rsidRDefault="00220FF3" w:rsidP="006158B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5489A15" w14:textId="77777777" w:rsidR="00220FF3" w:rsidRPr="00AF0729" w:rsidRDefault="00220FF3" w:rsidP="006158BE">
            <w:pPr>
              <w:rPr>
                <w:rFonts w:ascii="Times New Roman" w:hAnsi="Times New Roman" w:cs="Times New Roman"/>
                <w:b/>
                <w:bCs/>
                <w:sz w:val="24"/>
                <w:szCs w:val="24"/>
              </w:rPr>
            </w:pPr>
            <w:r w:rsidRPr="00AF0729">
              <w:rPr>
                <w:rFonts w:ascii="Times New Roman" w:hAnsi="Times New Roman" w:cs="Times New Roman"/>
                <w:sz w:val="24"/>
                <w:szCs w:val="24"/>
              </w:rPr>
              <w:t xml:space="preserve"> Нелинейные цепи постоянного тока</w:t>
            </w:r>
          </w:p>
        </w:tc>
        <w:tc>
          <w:tcPr>
            <w:tcW w:w="900" w:type="pct"/>
            <w:vAlign w:val="center"/>
          </w:tcPr>
          <w:p w14:paraId="7D4C0ADD" w14:textId="77777777" w:rsidR="00220FF3" w:rsidRPr="00E026A1" w:rsidRDefault="00220FF3" w:rsidP="006158BE">
            <w:pPr>
              <w:suppressAutoHyphens/>
              <w:rPr>
                <w:rFonts w:ascii="Times New Roman" w:hAnsi="Times New Roman"/>
                <w:b/>
                <w:iCs/>
                <w:sz w:val="24"/>
                <w:szCs w:val="24"/>
              </w:rPr>
            </w:pPr>
            <w:r w:rsidRPr="00E026A1">
              <w:rPr>
                <w:rFonts w:ascii="Times New Roman" w:hAnsi="Times New Roman"/>
                <w:b/>
                <w:iCs/>
                <w:sz w:val="24"/>
                <w:szCs w:val="24"/>
              </w:rPr>
              <w:t>2</w:t>
            </w:r>
          </w:p>
        </w:tc>
        <w:tc>
          <w:tcPr>
            <w:tcW w:w="883" w:type="pct"/>
            <w:vMerge/>
          </w:tcPr>
          <w:p w14:paraId="6949CE92" w14:textId="77777777" w:rsidR="00220FF3" w:rsidRDefault="00220FF3" w:rsidP="006158BE">
            <w:pPr>
              <w:rPr>
                <w:rFonts w:ascii="Times New Roman" w:hAnsi="Times New Roman"/>
                <w:b/>
                <w:sz w:val="24"/>
                <w:szCs w:val="24"/>
              </w:rPr>
            </w:pPr>
          </w:p>
        </w:tc>
      </w:tr>
      <w:tr w:rsidR="00220FF3" w14:paraId="24349153" w14:textId="77777777" w:rsidTr="006158BE">
        <w:trPr>
          <w:trHeight w:val="20"/>
        </w:trPr>
        <w:tc>
          <w:tcPr>
            <w:tcW w:w="1062" w:type="pct"/>
            <w:vMerge w:val="restart"/>
          </w:tcPr>
          <w:p w14:paraId="7DD49B55" w14:textId="77777777" w:rsidR="00220FF3" w:rsidRDefault="00220FF3" w:rsidP="006158BE">
            <w:pPr>
              <w:rPr>
                <w:rFonts w:ascii="Times New Roman" w:hAnsi="Times New Roman"/>
                <w:b/>
                <w:bCs/>
                <w:sz w:val="24"/>
                <w:szCs w:val="24"/>
              </w:rPr>
            </w:pPr>
            <w:r>
              <w:rPr>
                <w:rFonts w:ascii="Times New Roman" w:hAnsi="Times New Roman"/>
                <w:b/>
                <w:sz w:val="24"/>
                <w:szCs w:val="24"/>
              </w:rPr>
              <w:t xml:space="preserve">Тема 1.3. </w:t>
            </w:r>
            <w:proofErr w:type="spellStart"/>
            <w:r>
              <w:rPr>
                <w:rFonts w:ascii="Times New Roman" w:hAnsi="Times New Roman"/>
                <w:b/>
                <w:sz w:val="24"/>
                <w:szCs w:val="24"/>
                <w:lang w:val="en-US"/>
              </w:rPr>
              <w:t>Электромагнетизм</w:t>
            </w:r>
            <w:proofErr w:type="spellEnd"/>
          </w:p>
        </w:tc>
        <w:tc>
          <w:tcPr>
            <w:tcW w:w="2155" w:type="pct"/>
          </w:tcPr>
          <w:p w14:paraId="6057F60D" w14:textId="75AAC4CF" w:rsidR="00220FF3" w:rsidRDefault="00220FF3" w:rsidP="006158BE">
            <w:pPr>
              <w:rPr>
                <w:rFonts w:ascii="Times New Roman" w:hAnsi="Times New Roman"/>
                <w:b/>
                <w:bCs/>
                <w:sz w:val="24"/>
                <w:szCs w:val="24"/>
              </w:rPr>
            </w:pPr>
            <w:r>
              <w:rPr>
                <w:rFonts w:ascii="Times New Roman" w:hAnsi="Times New Roman"/>
                <w:b/>
                <w:bCs/>
                <w:sz w:val="24"/>
                <w:szCs w:val="24"/>
              </w:rPr>
              <w:t xml:space="preserve">Содержание </w:t>
            </w:r>
          </w:p>
        </w:tc>
        <w:tc>
          <w:tcPr>
            <w:tcW w:w="900" w:type="pct"/>
            <w:vAlign w:val="center"/>
          </w:tcPr>
          <w:p w14:paraId="29873966" w14:textId="77777777" w:rsidR="00220FF3" w:rsidRPr="00E026A1" w:rsidRDefault="00220FF3" w:rsidP="006158BE">
            <w:pPr>
              <w:suppressAutoHyphens/>
              <w:rPr>
                <w:rFonts w:ascii="Times New Roman" w:hAnsi="Times New Roman"/>
                <w:b/>
                <w:iCs/>
                <w:sz w:val="24"/>
                <w:szCs w:val="24"/>
              </w:rPr>
            </w:pPr>
            <w:r w:rsidRPr="00E026A1">
              <w:rPr>
                <w:rFonts w:ascii="Times New Roman" w:hAnsi="Times New Roman"/>
                <w:b/>
                <w:iCs/>
                <w:sz w:val="24"/>
                <w:szCs w:val="24"/>
              </w:rPr>
              <w:t>2/1</w:t>
            </w:r>
          </w:p>
        </w:tc>
        <w:tc>
          <w:tcPr>
            <w:tcW w:w="883" w:type="pct"/>
            <w:vMerge w:val="restart"/>
          </w:tcPr>
          <w:p w14:paraId="43B1CE61" w14:textId="77777777" w:rsidR="00220FF3" w:rsidRPr="000B12E8" w:rsidRDefault="00220FF3" w:rsidP="006158BE">
            <w:pPr>
              <w:suppressAutoHyphens/>
              <w:jc w:val="center"/>
              <w:rPr>
                <w:rFonts w:ascii="Times New Roman" w:hAnsi="Times New Roman"/>
                <w:sz w:val="24"/>
                <w:szCs w:val="24"/>
              </w:rPr>
            </w:pPr>
            <w:r w:rsidRPr="000B12E8">
              <w:rPr>
                <w:rFonts w:ascii="Times New Roman" w:hAnsi="Times New Roman"/>
                <w:sz w:val="24"/>
                <w:szCs w:val="24"/>
              </w:rPr>
              <w:t>ОК 01-0</w:t>
            </w:r>
            <w:r>
              <w:rPr>
                <w:rFonts w:ascii="Times New Roman" w:hAnsi="Times New Roman"/>
                <w:sz w:val="24"/>
                <w:szCs w:val="24"/>
              </w:rPr>
              <w:t>7,</w:t>
            </w:r>
          </w:p>
          <w:p w14:paraId="17472E4A" w14:textId="77777777" w:rsidR="00220FF3" w:rsidRPr="000B12E8" w:rsidRDefault="00220FF3" w:rsidP="006158BE">
            <w:pPr>
              <w:suppressAutoHyphens/>
              <w:jc w:val="center"/>
              <w:rPr>
                <w:rFonts w:ascii="Times New Roman" w:hAnsi="Times New Roman"/>
                <w:sz w:val="24"/>
                <w:szCs w:val="24"/>
              </w:rPr>
            </w:pPr>
            <w:r w:rsidRPr="00FF69F1">
              <w:rPr>
                <w:rFonts w:ascii="Times New Roman" w:hAnsi="Times New Roman"/>
                <w:sz w:val="24"/>
                <w:szCs w:val="24"/>
              </w:rPr>
              <w:t>ОК 09</w:t>
            </w:r>
          </w:p>
          <w:p w14:paraId="20C79890" w14:textId="77777777" w:rsidR="00220FF3" w:rsidRPr="000B12E8" w:rsidRDefault="00220FF3" w:rsidP="006158BE">
            <w:pPr>
              <w:jc w:val="center"/>
              <w:rPr>
                <w:rFonts w:ascii="Times New Roman" w:hAnsi="Times New Roman"/>
                <w:b/>
                <w:sz w:val="24"/>
                <w:szCs w:val="24"/>
              </w:rPr>
            </w:pPr>
          </w:p>
        </w:tc>
      </w:tr>
      <w:tr w:rsidR="00220FF3" w14:paraId="4293C31F" w14:textId="77777777" w:rsidTr="006158BE">
        <w:trPr>
          <w:trHeight w:val="20"/>
        </w:trPr>
        <w:tc>
          <w:tcPr>
            <w:tcW w:w="1062" w:type="pct"/>
            <w:vMerge/>
          </w:tcPr>
          <w:p w14:paraId="0FB7DBCC" w14:textId="77777777" w:rsidR="00220FF3" w:rsidRDefault="00220FF3" w:rsidP="006158BE">
            <w:pPr>
              <w:rPr>
                <w:rFonts w:ascii="Times New Roman" w:hAnsi="Times New Roman"/>
                <w:b/>
                <w:bCs/>
                <w:sz w:val="24"/>
                <w:szCs w:val="24"/>
              </w:rPr>
            </w:pPr>
          </w:p>
        </w:tc>
        <w:tc>
          <w:tcPr>
            <w:tcW w:w="2155" w:type="pct"/>
          </w:tcPr>
          <w:p w14:paraId="1B77CEE5" w14:textId="77777777" w:rsidR="00220FF3" w:rsidRDefault="00220FF3" w:rsidP="006158BE">
            <w:pPr>
              <w:rPr>
                <w:rFonts w:ascii="Times New Roman" w:hAnsi="Times New Roman"/>
                <w:b/>
                <w:bCs/>
                <w:sz w:val="24"/>
                <w:szCs w:val="24"/>
              </w:rPr>
            </w:pPr>
            <w:r>
              <w:rPr>
                <w:rFonts w:ascii="Times New Roman" w:hAnsi="Times New Roman"/>
                <w:b/>
                <w:color w:val="000000"/>
                <w:sz w:val="24"/>
                <w:szCs w:val="24"/>
              </w:rPr>
              <w:t>1.</w:t>
            </w:r>
            <w:r>
              <w:rPr>
                <w:rFonts w:ascii="Times New Roman" w:hAnsi="Times New Roman"/>
                <w:color w:val="000000"/>
                <w:sz w:val="24"/>
                <w:szCs w:val="24"/>
              </w:rPr>
              <w:t xml:space="preserve"> </w:t>
            </w:r>
            <w:r>
              <w:rPr>
                <w:rFonts w:ascii="Times New Roman" w:hAnsi="Times New Roman"/>
                <w:color w:val="000000"/>
                <w:sz w:val="24"/>
                <w:szCs w:val="24"/>
                <w:shd w:val="clear" w:color="auto" w:fill="FFFFFF"/>
              </w:rPr>
              <w:t>Магнитные цепи: классификация, элементы, характеристика, законы. Магнитные свойства и характеристики веществ</w:t>
            </w:r>
          </w:p>
        </w:tc>
        <w:tc>
          <w:tcPr>
            <w:tcW w:w="900" w:type="pct"/>
            <w:vAlign w:val="center"/>
          </w:tcPr>
          <w:p w14:paraId="5E48D9FE" w14:textId="77777777" w:rsidR="00220FF3" w:rsidRPr="000B12E8" w:rsidRDefault="00220FF3" w:rsidP="006158BE">
            <w:pPr>
              <w:suppressAutoHyphens/>
              <w:rPr>
                <w:rFonts w:ascii="Times New Roman" w:hAnsi="Times New Roman"/>
                <w:iCs/>
                <w:sz w:val="24"/>
                <w:szCs w:val="24"/>
              </w:rPr>
            </w:pPr>
            <w:r w:rsidRPr="000B12E8">
              <w:rPr>
                <w:rFonts w:ascii="Times New Roman" w:hAnsi="Times New Roman"/>
                <w:iCs/>
                <w:sz w:val="24"/>
                <w:szCs w:val="24"/>
              </w:rPr>
              <w:t>1</w:t>
            </w:r>
          </w:p>
        </w:tc>
        <w:tc>
          <w:tcPr>
            <w:tcW w:w="883" w:type="pct"/>
            <w:vMerge/>
          </w:tcPr>
          <w:p w14:paraId="2BDFC4F5" w14:textId="77777777" w:rsidR="00220FF3" w:rsidRPr="000B12E8" w:rsidRDefault="00220FF3" w:rsidP="006158BE">
            <w:pPr>
              <w:jc w:val="center"/>
              <w:rPr>
                <w:rFonts w:ascii="Times New Roman" w:hAnsi="Times New Roman"/>
                <w:b/>
                <w:sz w:val="24"/>
                <w:szCs w:val="24"/>
              </w:rPr>
            </w:pPr>
          </w:p>
        </w:tc>
      </w:tr>
      <w:tr w:rsidR="00220FF3" w14:paraId="2657CE21" w14:textId="77777777" w:rsidTr="006158BE">
        <w:trPr>
          <w:trHeight w:val="323"/>
        </w:trPr>
        <w:tc>
          <w:tcPr>
            <w:tcW w:w="1062" w:type="pct"/>
            <w:vMerge/>
          </w:tcPr>
          <w:p w14:paraId="39B1471E" w14:textId="77777777" w:rsidR="00220FF3" w:rsidRDefault="00220FF3" w:rsidP="006158BE">
            <w:pPr>
              <w:rPr>
                <w:rFonts w:ascii="Times New Roman" w:hAnsi="Times New Roman"/>
                <w:b/>
                <w:bCs/>
                <w:sz w:val="24"/>
                <w:szCs w:val="24"/>
              </w:rPr>
            </w:pPr>
          </w:p>
        </w:tc>
        <w:tc>
          <w:tcPr>
            <w:tcW w:w="2155" w:type="pct"/>
          </w:tcPr>
          <w:p w14:paraId="61020EFB" w14:textId="77777777" w:rsidR="00220FF3" w:rsidRDefault="00220FF3" w:rsidP="006158BE">
            <w:pPr>
              <w:rPr>
                <w:rFonts w:ascii="Times New Roman" w:hAnsi="Times New Roman"/>
                <w:b/>
                <w:bCs/>
                <w:sz w:val="24"/>
                <w:szCs w:val="24"/>
              </w:rPr>
            </w:pPr>
            <w:r>
              <w:rPr>
                <w:rFonts w:ascii="Times New Roman" w:hAnsi="Times New Roman"/>
                <w:b/>
                <w:bCs/>
                <w:sz w:val="24"/>
                <w:szCs w:val="24"/>
              </w:rPr>
              <w:t>В том числе практических и лабораторных занятий</w:t>
            </w:r>
          </w:p>
        </w:tc>
        <w:tc>
          <w:tcPr>
            <w:tcW w:w="900" w:type="pct"/>
            <w:vAlign w:val="center"/>
          </w:tcPr>
          <w:p w14:paraId="27059F28" w14:textId="77777777" w:rsidR="00220FF3" w:rsidRPr="00830770" w:rsidRDefault="00220FF3" w:rsidP="006158BE">
            <w:pPr>
              <w:suppressAutoHyphens/>
              <w:rPr>
                <w:rFonts w:ascii="Times New Roman" w:hAnsi="Times New Roman"/>
                <w:b/>
                <w:iCs/>
                <w:sz w:val="24"/>
                <w:szCs w:val="24"/>
              </w:rPr>
            </w:pPr>
            <w:r w:rsidRPr="00830770">
              <w:rPr>
                <w:rFonts w:ascii="Times New Roman" w:hAnsi="Times New Roman"/>
                <w:b/>
                <w:iCs/>
                <w:sz w:val="24"/>
                <w:szCs w:val="24"/>
              </w:rPr>
              <w:t>1/1</w:t>
            </w:r>
          </w:p>
        </w:tc>
        <w:tc>
          <w:tcPr>
            <w:tcW w:w="883" w:type="pct"/>
            <w:vMerge/>
          </w:tcPr>
          <w:p w14:paraId="1DB7918F" w14:textId="77777777" w:rsidR="00220FF3" w:rsidRPr="000B12E8" w:rsidRDefault="00220FF3" w:rsidP="006158BE">
            <w:pPr>
              <w:jc w:val="center"/>
              <w:rPr>
                <w:rFonts w:ascii="Times New Roman" w:hAnsi="Times New Roman"/>
                <w:b/>
                <w:sz w:val="24"/>
                <w:szCs w:val="24"/>
              </w:rPr>
            </w:pPr>
          </w:p>
        </w:tc>
      </w:tr>
      <w:tr w:rsidR="00220FF3" w14:paraId="31BB104A" w14:textId="77777777" w:rsidTr="006158BE">
        <w:trPr>
          <w:trHeight w:val="20"/>
        </w:trPr>
        <w:tc>
          <w:tcPr>
            <w:tcW w:w="1062" w:type="pct"/>
            <w:vMerge/>
          </w:tcPr>
          <w:p w14:paraId="118B7DCA" w14:textId="77777777" w:rsidR="00220FF3" w:rsidRDefault="00220FF3" w:rsidP="006158BE">
            <w:pPr>
              <w:rPr>
                <w:rFonts w:ascii="Times New Roman" w:hAnsi="Times New Roman"/>
                <w:b/>
                <w:bCs/>
                <w:sz w:val="24"/>
                <w:szCs w:val="24"/>
              </w:rPr>
            </w:pPr>
          </w:p>
        </w:tc>
        <w:tc>
          <w:tcPr>
            <w:tcW w:w="2155" w:type="pct"/>
          </w:tcPr>
          <w:p w14:paraId="2F6571E5" w14:textId="77777777" w:rsidR="00220FF3" w:rsidRDefault="00220FF3" w:rsidP="006158BE">
            <w:pPr>
              <w:rPr>
                <w:rFonts w:ascii="Times New Roman" w:hAnsi="Times New Roman"/>
                <w:b/>
                <w:bCs/>
                <w:sz w:val="24"/>
                <w:szCs w:val="24"/>
              </w:rPr>
            </w:pPr>
            <w:r>
              <w:rPr>
                <w:rFonts w:ascii="Times New Roman" w:hAnsi="Times New Roman"/>
                <w:b/>
                <w:iCs/>
                <w:sz w:val="24"/>
                <w:szCs w:val="24"/>
              </w:rPr>
              <w:t>Практическое занятие.</w:t>
            </w:r>
            <w:r>
              <w:rPr>
                <w:rFonts w:ascii="Times New Roman" w:hAnsi="Times New Roman"/>
                <w:iCs/>
                <w:sz w:val="24"/>
                <w:szCs w:val="24"/>
              </w:rPr>
              <w:t xml:space="preserve"> </w:t>
            </w:r>
            <w:r>
              <w:rPr>
                <w:rFonts w:ascii="Times New Roman" w:hAnsi="Times New Roman"/>
                <w:b/>
                <w:iCs/>
                <w:sz w:val="24"/>
                <w:szCs w:val="24"/>
              </w:rPr>
              <w:t xml:space="preserve">(Практическая подготовка) </w:t>
            </w:r>
            <w:r>
              <w:rPr>
                <w:rFonts w:ascii="Times New Roman" w:hAnsi="Times New Roman"/>
                <w:bCs/>
                <w:i/>
                <w:sz w:val="24"/>
                <w:szCs w:val="24"/>
              </w:rPr>
              <w:t xml:space="preserve"> </w:t>
            </w:r>
            <w:r>
              <w:rPr>
                <w:rFonts w:ascii="Times New Roman" w:hAnsi="Times New Roman"/>
                <w:color w:val="000000"/>
                <w:sz w:val="24"/>
                <w:szCs w:val="24"/>
                <w:shd w:val="clear" w:color="auto" w:fill="FFFFFF"/>
              </w:rPr>
              <w:t>Расчет неразветвленной неоднородной магнитной цепи</w:t>
            </w:r>
          </w:p>
        </w:tc>
        <w:tc>
          <w:tcPr>
            <w:tcW w:w="900" w:type="pct"/>
            <w:vAlign w:val="center"/>
          </w:tcPr>
          <w:p w14:paraId="61CF2AEB" w14:textId="77777777" w:rsidR="00220FF3" w:rsidRPr="000B12E8" w:rsidRDefault="00220FF3" w:rsidP="006158BE">
            <w:pPr>
              <w:suppressAutoHyphens/>
              <w:rPr>
                <w:rFonts w:ascii="Times New Roman" w:hAnsi="Times New Roman"/>
                <w:iCs/>
                <w:sz w:val="24"/>
                <w:szCs w:val="24"/>
              </w:rPr>
            </w:pPr>
            <w:r w:rsidRPr="000B12E8">
              <w:rPr>
                <w:rFonts w:ascii="Times New Roman" w:hAnsi="Times New Roman"/>
                <w:iCs/>
                <w:sz w:val="24"/>
                <w:szCs w:val="24"/>
              </w:rPr>
              <w:t>1</w:t>
            </w:r>
          </w:p>
        </w:tc>
        <w:tc>
          <w:tcPr>
            <w:tcW w:w="883" w:type="pct"/>
            <w:vMerge/>
          </w:tcPr>
          <w:p w14:paraId="63AE5335" w14:textId="77777777" w:rsidR="00220FF3" w:rsidRPr="000B12E8" w:rsidRDefault="00220FF3" w:rsidP="006158BE">
            <w:pPr>
              <w:jc w:val="center"/>
              <w:rPr>
                <w:rFonts w:ascii="Times New Roman" w:hAnsi="Times New Roman"/>
                <w:b/>
                <w:sz w:val="24"/>
                <w:szCs w:val="24"/>
              </w:rPr>
            </w:pPr>
          </w:p>
        </w:tc>
      </w:tr>
      <w:tr w:rsidR="00220FF3" w14:paraId="2CAB8942" w14:textId="77777777" w:rsidTr="006158BE">
        <w:trPr>
          <w:trHeight w:val="20"/>
        </w:trPr>
        <w:tc>
          <w:tcPr>
            <w:tcW w:w="1062" w:type="pct"/>
            <w:vMerge w:val="restart"/>
          </w:tcPr>
          <w:p w14:paraId="706CC045" w14:textId="77777777" w:rsidR="00220FF3" w:rsidRDefault="00220FF3" w:rsidP="006158BE">
            <w:pPr>
              <w:widowControl w:val="0"/>
              <w:spacing w:before="9"/>
              <w:ind w:right="-20"/>
              <w:rPr>
                <w:rFonts w:ascii="Times New Roman" w:hAnsi="Times New Roman"/>
                <w:b/>
                <w:bCs/>
                <w:sz w:val="24"/>
                <w:szCs w:val="24"/>
              </w:rPr>
            </w:pPr>
            <w:r>
              <w:rPr>
                <w:rFonts w:ascii="Times New Roman" w:hAnsi="Times New Roman"/>
                <w:b/>
                <w:sz w:val="24"/>
                <w:szCs w:val="24"/>
              </w:rPr>
              <w:t xml:space="preserve">Тема 1.4. </w:t>
            </w:r>
            <w:r>
              <w:rPr>
                <w:rFonts w:ascii="Times New Roman" w:hAnsi="Times New Roman"/>
                <w:b/>
                <w:color w:val="000000"/>
                <w:sz w:val="24"/>
                <w:szCs w:val="24"/>
                <w:shd w:val="clear" w:color="auto" w:fill="FFFFFF"/>
              </w:rPr>
              <w:t>Электромагнитная индукция</w:t>
            </w:r>
          </w:p>
          <w:p w14:paraId="17190BA8" w14:textId="77777777" w:rsidR="00220FF3" w:rsidRDefault="00220FF3" w:rsidP="006158BE">
            <w:pPr>
              <w:rPr>
                <w:rFonts w:ascii="Times New Roman" w:hAnsi="Times New Roman"/>
                <w:b/>
                <w:bCs/>
                <w:sz w:val="24"/>
                <w:szCs w:val="24"/>
              </w:rPr>
            </w:pPr>
          </w:p>
        </w:tc>
        <w:tc>
          <w:tcPr>
            <w:tcW w:w="2155" w:type="pct"/>
          </w:tcPr>
          <w:p w14:paraId="36E0F7C9" w14:textId="34FE2FF4" w:rsidR="00220FF3" w:rsidRDefault="00220FF3" w:rsidP="006158BE">
            <w:pPr>
              <w:rPr>
                <w:rFonts w:ascii="Times New Roman" w:hAnsi="Times New Roman"/>
                <w:b/>
                <w:bCs/>
                <w:sz w:val="24"/>
                <w:szCs w:val="24"/>
              </w:rPr>
            </w:pPr>
            <w:r>
              <w:rPr>
                <w:rFonts w:ascii="Times New Roman" w:hAnsi="Times New Roman"/>
                <w:b/>
                <w:bCs/>
                <w:sz w:val="24"/>
                <w:szCs w:val="24"/>
              </w:rPr>
              <w:t xml:space="preserve">Содержание </w:t>
            </w:r>
          </w:p>
        </w:tc>
        <w:tc>
          <w:tcPr>
            <w:tcW w:w="900" w:type="pct"/>
            <w:vAlign w:val="center"/>
          </w:tcPr>
          <w:p w14:paraId="6F8EA5FF" w14:textId="77777777" w:rsidR="00220FF3" w:rsidRPr="00830770" w:rsidRDefault="00220FF3" w:rsidP="006158BE">
            <w:pPr>
              <w:suppressAutoHyphens/>
              <w:rPr>
                <w:rFonts w:ascii="Times New Roman" w:hAnsi="Times New Roman"/>
                <w:b/>
                <w:iCs/>
                <w:sz w:val="24"/>
                <w:szCs w:val="24"/>
              </w:rPr>
            </w:pPr>
            <w:r w:rsidRPr="00830770">
              <w:rPr>
                <w:rFonts w:ascii="Times New Roman" w:hAnsi="Times New Roman"/>
                <w:b/>
                <w:iCs/>
                <w:sz w:val="24"/>
                <w:szCs w:val="24"/>
              </w:rPr>
              <w:t>2</w:t>
            </w:r>
          </w:p>
        </w:tc>
        <w:tc>
          <w:tcPr>
            <w:tcW w:w="883" w:type="pct"/>
            <w:vMerge w:val="restart"/>
          </w:tcPr>
          <w:p w14:paraId="4E830885" w14:textId="77777777" w:rsidR="00220FF3" w:rsidRPr="000B12E8" w:rsidRDefault="00220FF3" w:rsidP="006158BE">
            <w:pPr>
              <w:suppressAutoHyphens/>
              <w:jc w:val="center"/>
              <w:rPr>
                <w:rFonts w:ascii="Times New Roman" w:hAnsi="Times New Roman"/>
                <w:sz w:val="24"/>
                <w:szCs w:val="24"/>
              </w:rPr>
            </w:pPr>
            <w:r w:rsidRPr="000B12E8">
              <w:rPr>
                <w:rFonts w:ascii="Times New Roman" w:hAnsi="Times New Roman"/>
                <w:sz w:val="24"/>
                <w:szCs w:val="24"/>
              </w:rPr>
              <w:t>ОК 01-0</w:t>
            </w:r>
            <w:r>
              <w:rPr>
                <w:rFonts w:ascii="Times New Roman" w:hAnsi="Times New Roman"/>
                <w:sz w:val="24"/>
                <w:szCs w:val="24"/>
              </w:rPr>
              <w:t>7,</w:t>
            </w:r>
          </w:p>
          <w:p w14:paraId="13EAAAEA" w14:textId="77777777" w:rsidR="00220FF3" w:rsidRPr="000B12E8" w:rsidRDefault="00220FF3" w:rsidP="006158BE">
            <w:pPr>
              <w:suppressAutoHyphens/>
              <w:jc w:val="center"/>
              <w:rPr>
                <w:rFonts w:ascii="Times New Roman" w:hAnsi="Times New Roman"/>
                <w:b/>
                <w:sz w:val="24"/>
                <w:szCs w:val="24"/>
              </w:rPr>
            </w:pPr>
            <w:r w:rsidRPr="00FF69F1">
              <w:rPr>
                <w:rFonts w:ascii="Times New Roman" w:hAnsi="Times New Roman"/>
                <w:sz w:val="24"/>
                <w:szCs w:val="24"/>
              </w:rPr>
              <w:t>ОК 09</w:t>
            </w:r>
          </w:p>
        </w:tc>
      </w:tr>
      <w:tr w:rsidR="00220FF3" w14:paraId="09FA3158" w14:textId="77777777" w:rsidTr="006158BE">
        <w:trPr>
          <w:trHeight w:val="20"/>
        </w:trPr>
        <w:tc>
          <w:tcPr>
            <w:tcW w:w="1062" w:type="pct"/>
            <w:vMerge/>
          </w:tcPr>
          <w:p w14:paraId="4BBD6FEF" w14:textId="77777777" w:rsidR="00220FF3" w:rsidRDefault="00220FF3" w:rsidP="006158BE">
            <w:pPr>
              <w:rPr>
                <w:rFonts w:ascii="Times New Roman" w:hAnsi="Times New Roman"/>
                <w:b/>
                <w:bCs/>
                <w:sz w:val="24"/>
                <w:szCs w:val="24"/>
              </w:rPr>
            </w:pPr>
          </w:p>
        </w:tc>
        <w:tc>
          <w:tcPr>
            <w:tcW w:w="2155" w:type="pct"/>
          </w:tcPr>
          <w:p w14:paraId="3D7BFE30" w14:textId="77777777" w:rsidR="00220FF3" w:rsidRDefault="00220FF3" w:rsidP="006158BE">
            <w:pPr>
              <w:rPr>
                <w:rFonts w:ascii="Times New Roman" w:hAnsi="Times New Roman"/>
                <w:b/>
                <w:bCs/>
                <w:sz w:val="24"/>
                <w:szCs w:val="24"/>
              </w:rPr>
            </w:pPr>
            <w:r>
              <w:rPr>
                <w:rFonts w:ascii="Times New Roman" w:hAnsi="Times New Roman"/>
                <w:b/>
                <w:color w:val="000000"/>
                <w:sz w:val="24"/>
                <w:szCs w:val="24"/>
              </w:rPr>
              <w:t>1.</w:t>
            </w:r>
            <w:r>
              <w:rPr>
                <w:rFonts w:ascii="Times New Roman" w:hAnsi="Times New Roman"/>
                <w:color w:val="000000"/>
                <w:sz w:val="24"/>
                <w:szCs w:val="24"/>
              </w:rPr>
              <w:t xml:space="preserve"> </w:t>
            </w:r>
            <w:r>
              <w:rPr>
                <w:rFonts w:ascii="Times New Roman" w:hAnsi="Times New Roman"/>
                <w:color w:val="000000"/>
                <w:sz w:val="24"/>
                <w:szCs w:val="24"/>
                <w:shd w:val="clear" w:color="auto" w:fill="FFFFFF"/>
              </w:rPr>
              <w:t>Электромагнитная индукция: явление, закон, правило Ленца</w:t>
            </w:r>
          </w:p>
        </w:tc>
        <w:tc>
          <w:tcPr>
            <w:tcW w:w="900" w:type="pct"/>
            <w:vAlign w:val="center"/>
          </w:tcPr>
          <w:p w14:paraId="58D35386" w14:textId="77777777" w:rsidR="00220FF3" w:rsidRPr="000B12E8" w:rsidRDefault="00220FF3" w:rsidP="006158BE">
            <w:pPr>
              <w:suppressAutoHyphens/>
              <w:rPr>
                <w:rFonts w:ascii="Times New Roman" w:hAnsi="Times New Roman"/>
                <w:iCs/>
                <w:sz w:val="24"/>
                <w:szCs w:val="24"/>
              </w:rPr>
            </w:pPr>
            <w:r w:rsidRPr="000B12E8">
              <w:rPr>
                <w:rFonts w:ascii="Times New Roman" w:hAnsi="Times New Roman"/>
                <w:iCs/>
                <w:sz w:val="24"/>
                <w:szCs w:val="24"/>
              </w:rPr>
              <w:t>1</w:t>
            </w:r>
          </w:p>
        </w:tc>
        <w:tc>
          <w:tcPr>
            <w:tcW w:w="883" w:type="pct"/>
            <w:vMerge/>
          </w:tcPr>
          <w:p w14:paraId="3E381E96" w14:textId="77777777" w:rsidR="00220FF3" w:rsidRPr="000B12E8" w:rsidRDefault="00220FF3" w:rsidP="006158BE">
            <w:pPr>
              <w:jc w:val="center"/>
              <w:rPr>
                <w:rFonts w:ascii="Times New Roman" w:hAnsi="Times New Roman"/>
                <w:b/>
                <w:sz w:val="24"/>
                <w:szCs w:val="24"/>
              </w:rPr>
            </w:pPr>
          </w:p>
        </w:tc>
      </w:tr>
      <w:tr w:rsidR="00220FF3" w14:paraId="27B104ED" w14:textId="77777777" w:rsidTr="006158BE">
        <w:trPr>
          <w:trHeight w:val="20"/>
        </w:trPr>
        <w:tc>
          <w:tcPr>
            <w:tcW w:w="1062" w:type="pct"/>
            <w:vMerge/>
          </w:tcPr>
          <w:p w14:paraId="5E43B011" w14:textId="77777777" w:rsidR="00220FF3" w:rsidRDefault="00220FF3" w:rsidP="006158BE">
            <w:pPr>
              <w:rPr>
                <w:rFonts w:ascii="Times New Roman" w:hAnsi="Times New Roman"/>
                <w:b/>
                <w:bCs/>
                <w:sz w:val="24"/>
                <w:szCs w:val="24"/>
              </w:rPr>
            </w:pPr>
          </w:p>
        </w:tc>
        <w:tc>
          <w:tcPr>
            <w:tcW w:w="2155" w:type="pct"/>
          </w:tcPr>
          <w:p w14:paraId="65C677BB" w14:textId="77777777" w:rsidR="00220FF3" w:rsidRDefault="00220FF3" w:rsidP="006158BE">
            <w:pPr>
              <w:rPr>
                <w:rFonts w:ascii="Times New Roman" w:hAnsi="Times New Roman"/>
                <w:b/>
                <w:bCs/>
                <w:sz w:val="24"/>
                <w:szCs w:val="24"/>
              </w:rPr>
            </w:pPr>
            <w:r>
              <w:rPr>
                <w:rFonts w:ascii="Times New Roman" w:hAnsi="Times New Roman"/>
                <w:b/>
                <w:color w:val="000000"/>
                <w:sz w:val="24"/>
                <w:szCs w:val="24"/>
              </w:rPr>
              <w:t>2.</w:t>
            </w:r>
            <w:r>
              <w:rPr>
                <w:rFonts w:ascii="Times New Roman" w:hAnsi="Times New Roman"/>
                <w:color w:val="000000"/>
                <w:sz w:val="24"/>
                <w:szCs w:val="24"/>
              </w:rPr>
              <w:t xml:space="preserve"> </w:t>
            </w:r>
            <w:r>
              <w:rPr>
                <w:rFonts w:ascii="Times New Roman" w:hAnsi="Times New Roman"/>
                <w:color w:val="000000"/>
                <w:sz w:val="24"/>
                <w:szCs w:val="24"/>
                <w:shd w:val="clear" w:color="auto" w:fill="FFFFFF"/>
              </w:rPr>
              <w:t>Электродвижущая сила самоиндукции, взаимоиндукции и индуктивность катушки</w:t>
            </w:r>
          </w:p>
        </w:tc>
        <w:tc>
          <w:tcPr>
            <w:tcW w:w="900" w:type="pct"/>
            <w:vAlign w:val="center"/>
          </w:tcPr>
          <w:p w14:paraId="09EC2EEF" w14:textId="77777777" w:rsidR="00220FF3" w:rsidRPr="000B12E8" w:rsidRDefault="00220FF3" w:rsidP="006158BE">
            <w:pPr>
              <w:suppressAutoHyphens/>
              <w:rPr>
                <w:rFonts w:ascii="Times New Roman" w:hAnsi="Times New Roman"/>
                <w:iCs/>
                <w:sz w:val="24"/>
                <w:szCs w:val="24"/>
              </w:rPr>
            </w:pPr>
            <w:r w:rsidRPr="000B12E8">
              <w:rPr>
                <w:rFonts w:ascii="Times New Roman" w:hAnsi="Times New Roman"/>
                <w:iCs/>
                <w:sz w:val="24"/>
                <w:szCs w:val="24"/>
              </w:rPr>
              <w:t>1</w:t>
            </w:r>
          </w:p>
        </w:tc>
        <w:tc>
          <w:tcPr>
            <w:tcW w:w="883" w:type="pct"/>
            <w:vMerge/>
          </w:tcPr>
          <w:p w14:paraId="44D12CD0" w14:textId="77777777" w:rsidR="00220FF3" w:rsidRPr="000B12E8" w:rsidRDefault="00220FF3" w:rsidP="006158BE">
            <w:pPr>
              <w:jc w:val="center"/>
              <w:rPr>
                <w:rFonts w:ascii="Times New Roman" w:hAnsi="Times New Roman"/>
                <w:b/>
                <w:sz w:val="24"/>
                <w:szCs w:val="24"/>
              </w:rPr>
            </w:pPr>
          </w:p>
        </w:tc>
      </w:tr>
      <w:tr w:rsidR="00220FF3" w14:paraId="249F3009" w14:textId="77777777" w:rsidTr="006158BE">
        <w:trPr>
          <w:trHeight w:val="20"/>
        </w:trPr>
        <w:tc>
          <w:tcPr>
            <w:tcW w:w="1062" w:type="pct"/>
            <w:vMerge w:val="restart"/>
          </w:tcPr>
          <w:p w14:paraId="4D16B803" w14:textId="77777777" w:rsidR="00220FF3" w:rsidRDefault="00220FF3" w:rsidP="006158BE">
            <w:pPr>
              <w:widowControl w:val="0"/>
              <w:spacing w:before="9"/>
              <w:ind w:right="-20"/>
              <w:rPr>
                <w:rFonts w:ascii="Times New Roman" w:hAnsi="Times New Roman"/>
                <w:b/>
                <w:bCs/>
                <w:sz w:val="24"/>
                <w:szCs w:val="24"/>
              </w:rPr>
            </w:pPr>
            <w:r>
              <w:rPr>
                <w:rFonts w:ascii="Times New Roman" w:hAnsi="Times New Roman"/>
                <w:b/>
                <w:sz w:val="24"/>
                <w:szCs w:val="24"/>
              </w:rPr>
              <w:t xml:space="preserve">Тема 1.5. </w:t>
            </w:r>
          </w:p>
          <w:p w14:paraId="7B9E229A" w14:textId="77777777" w:rsidR="00220FF3" w:rsidRDefault="00220FF3" w:rsidP="006158BE">
            <w:pPr>
              <w:rPr>
                <w:rFonts w:ascii="Times New Roman" w:hAnsi="Times New Roman"/>
                <w:b/>
                <w:bCs/>
                <w:sz w:val="24"/>
                <w:szCs w:val="24"/>
              </w:rPr>
            </w:pPr>
            <w:r>
              <w:rPr>
                <w:rFonts w:ascii="Times New Roman" w:hAnsi="Times New Roman"/>
                <w:b/>
                <w:color w:val="000000"/>
                <w:sz w:val="24"/>
                <w:szCs w:val="24"/>
              </w:rPr>
              <w:t>Элек</w:t>
            </w:r>
            <w:r>
              <w:rPr>
                <w:rFonts w:ascii="Times New Roman" w:hAnsi="Times New Roman"/>
                <w:b/>
                <w:color w:val="000000"/>
                <w:spacing w:val="1"/>
                <w:sz w:val="24"/>
                <w:szCs w:val="24"/>
              </w:rPr>
              <w:t>т</w:t>
            </w:r>
            <w:r>
              <w:rPr>
                <w:rFonts w:ascii="Times New Roman" w:hAnsi="Times New Roman"/>
                <w:b/>
                <w:color w:val="000000"/>
                <w:sz w:val="24"/>
                <w:szCs w:val="24"/>
              </w:rPr>
              <w:t>р</w:t>
            </w:r>
            <w:r>
              <w:rPr>
                <w:rFonts w:ascii="Times New Roman" w:hAnsi="Times New Roman"/>
                <w:b/>
                <w:color w:val="000000"/>
                <w:spacing w:val="1"/>
                <w:sz w:val="24"/>
                <w:szCs w:val="24"/>
              </w:rPr>
              <w:t>и</w:t>
            </w:r>
            <w:r>
              <w:rPr>
                <w:rFonts w:ascii="Times New Roman" w:hAnsi="Times New Roman"/>
                <w:b/>
                <w:color w:val="000000"/>
                <w:sz w:val="24"/>
                <w:szCs w:val="24"/>
              </w:rPr>
              <w:t>ч</w:t>
            </w:r>
            <w:r>
              <w:rPr>
                <w:rFonts w:ascii="Times New Roman" w:hAnsi="Times New Roman"/>
                <w:b/>
                <w:color w:val="000000"/>
                <w:spacing w:val="-1"/>
                <w:sz w:val="24"/>
                <w:szCs w:val="24"/>
              </w:rPr>
              <w:t>е</w:t>
            </w:r>
            <w:r>
              <w:rPr>
                <w:rFonts w:ascii="Times New Roman" w:hAnsi="Times New Roman"/>
                <w:b/>
                <w:color w:val="000000"/>
                <w:sz w:val="24"/>
                <w:szCs w:val="24"/>
              </w:rPr>
              <w:t>ские цепи переменного тока</w:t>
            </w:r>
          </w:p>
        </w:tc>
        <w:tc>
          <w:tcPr>
            <w:tcW w:w="2155" w:type="pct"/>
          </w:tcPr>
          <w:p w14:paraId="7CA27423" w14:textId="66C7EB42" w:rsidR="00220FF3" w:rsidRDefault="00220FF3" w:rsidP="006158BE">
            <w:pPr>
              <w:rPr>
                <w:rFonts w:ascii="Times New Roman" w:hAnsi="Times New Roman"/>
                <w:b/>
                <w:bCs/>
                <w:sz w:val="24"/>
                <w:szCs w:val="24"/>
              </w:rPr>
            </w:pPr>
            <w:r>
              <w:rPr>
                <w:rFonts w:ascii="Times New Roman" w:hAnsi="Times New Roman"/>
                <w:b/>
                <w:bCs/>
                <w:sz w:val="24"/>
                <w:szCs w:val="24"/>
              </w:rPr>
              <w:t xml:space="preserve">Содержание </w:t>
            </w:r>
          </w:p>
        </w:tc>
        <w:tc>
          <w:tcPr>
            <w:tcW w:w="900" w:type="pct"/>
            <w:vAlign w:val="center"/>
          </w:tcPr>
          <w:p w14:paraId="7F4E6F34" w14:textId="77777777" w:rsidR="00220FF3" w:rsidRPr="00830770" w:rsidRDefault="00220FF3" w:rsidP="006158BE">
            <w:pPr>
              <w:suppressAutoHyphens/>
              <w:rPr>
                <w:rFonts w:ascii="Times New Roman" w:hAnsi="Times New Roman"/>
                <w:b/>
                <w:iCs/>
                <w:sz w:val="24"/>
                <w:szCs w:val="24"/>
              </w:rPr>
            </w:pPr>
            <w:r w:rsidRPr="00830770">
              <w:rPr>
                <w:rFonts w:ascii="Times New Roman" w:hAnsi="Times New Roman"/>
                <w:b/>
                <w:iCs/>
                <w:sz w:val="24"/>
                <w:szCs w:val="24"/>
              </w:rPr>
              <w:t>9/4</w:t>
            </w:r>
          </w:p>
        </w:tc>
        <w:tc>
          <w:tcPr>
            <w:tcW w:w="883" w:type="pct"/>
            <w:vMerge w:val="restart"/>
          </w:tcPr>
          <w:p w14:paraId="7F0D0DE8" w14:textId="77777777" w:rsidR="00220FF3" w:rsidRPr="000B12E8" w:rsidRDefault="00220FF3" w:rsidP="006158BE">
            <w:pPr>
              <w:suppressAutoHyphens/>
              <w:jc w:val="center"/>
              <w:rPr>
                <w:rFonts w:ascii="Times New Roman" w:hAnsi="Times New Roman"/>
                <w:sz w:val="24"/>
                <w:szCs w:val="24"/>
              </w:rPr>
            </w:pPr>
            <w:r w:rsidRPr="000B12E8">
              <w:rPr>
                <w:rFonts w:ascii="Times New Roman" w:hAnsi="Times New Roman"/>
                <w:sz w:val="24"/>
                <w:szCs w:val="24"/>
              </w:rPr>
              <w:t>ОК 01-0</w:t>
            </w:r>
            <w:r>
              <w:rPr>
                <w:rFonts w:ascii="Times New Roman" w:hAnsi="Times New Roman"/>
                <w:sz w:val="24"/>
                <w:szCs w:val="24"/>
              </w:rPr>
              <w:t>7,</w:t>
            </w:r>
          </w:p>
          <w:p w14:paraId="32DB6C67" w14:textId="77777777" w:rsidR="00220FF3" w:rsidRPr="000B12E8" w:rsidRDefault="00220FF3" w:rsidP="006158BE">
            <w:pPr>
              <w:suppressAutoHyphens/>
              <w:jc w:val="center"/>
              <w:rPr>
                <w:rFonts w:ascii="Times New Roman" w:hAnsi="Times New Roman"/>
                <w:sz w:val="24"/>
                <w:szCs w:val="24"/>
              </w:rPr>
            </w:pPr>
            <w:r w:rsidRPr="00FF69F1">
              <w:rPr>
                <w:rFonts w:ascii="Times New Roman" w:hAnsi="Times New Roman"/>
                <w:sz w:val="24"/>
                <w:szCs w:val="24"/>
              </w:rPr>
              <w:t>ОК 09</w:t>
            </w:r>
          </w:p>
          <w:p w14:paraId="26DA6D48" w14:textId="77777777" w:rsidR="00220FF3" w:rsidRPr="000B12E8" w:rsidRDefault="00220FF3" w:rsidP="006158BE">
            <w:pPr>
              <w:jc w:val="center"/>
              <w:rPr>
                <w:rFonts w:ascii="Times New Roman" w:hAnsi="Times New Roman"/>
                <w:b/>
                <w:sz w:val="24"/>
                <w:szCs w:val="24"/>
              </w:rPr>
            </w:pPr>
          </w:p>
        </w:tc>
      </w:tr>
      <w:tr w:rsidR="00220FF3" w14:paraId="7CC97A69" w14:textId="77777777" w:rsidTr="006158BE">
        <w:trPr>
          <w:trHeight w:val="20"/>
        </w:trPr>
        <w:tc>
          <w:tcPr>
            <w:tcW w:w="1062" w:type="pct"/>
            <w:vMerge/>
          </w:tcPr>
          <w:p w14:paraId="0A028AB0" w14:textId="77777777" w:rsidR="00220FF3" w:rsidRDefault="00220FF3" w:rsidP="006158BE">
            <w:pPr>
              <w:rPr>
                <w:rFonts w:ascii="Times New Roman" w:hAnsi="Times New Roman"/>
                <w:b/>
                <w:bCs/>
                <w:sz w:val="24"/>
                <w:szCs w:val="24"/>
              </w:rPr>
            </w:pPr>
          </w:p>
        </w:tc>
        <w:tc>
          <w:tcPr>
            <w:tcW w:w="2155" w:type="pct"/>
          </w:tcPr>
          <w:p w14:paraId="1E8F2502" w14:textId="77777777" w:rsidR="00220FF3" w:rsidRDefault="00220FF3" w:rsidP="006158BE">
            <w:pPr>
              <w:rPr>
                <w:rFonts w:ascii="Times New Roman" w:hAnsi="Times New Roman"/>
                <w:b/>
                <w:bCs/>
                <w:sz w:val="24"/>
                <w:szCs w:val="24"/>
              </w:rPr>
            </w:pPr>
            <w:r>
              <w:rPr>
                <w:rFonts w:ascii="Times New Roman" w:hAnsi="Times New Roman"/>
                <w:b/>
                <w:bCs/>
                <w:sz w:val="24"/>
                <w:szCs w:val="24"/>
              </w:rPr>
              <w:t xml:space="preserve">1.  </w:t>
            </w:r>
            <w:r>
              <w:rPr>
                <w:rFonts w:ascii="Times New Roman" w:hAnsi="Times New Roman"/>
                <w:color w:val="000000"/>
                <w:sz w:val="24"/>
                <w:szCs w:val="24"/>
                <w:shd w:val="clear" w:color="auto" w:fill="FFFFFF"/>
              </w:rPr>
              <w:t>Переменный ток: понятие, получение, характеристика, единицы измерения. Электрическая цепь с активным, индуктивным и емкостным сопротивлением: понятие, характеристика, соединение, графическое изображение, векторные диаграммы</w:t>
            </w:r>
          </w:p>
        </w:tc>
        <w:tc>
          <w:tcPr>
            <w:tcW w:w="900" w:type="pct"/>
            <w:vAlign w:val="center"/>
          </w:tcPr>
          <w:p w14:paraId="748B7180" w14:textId="77777777" w:rsidR="00220FF3" w:rsidRPr="000B12E8" w:rsidRDefault="00220FF3" w:rsidP="006158BE">
            <w:pPr>
              <w:suppressAutoHyphens/>
              <w:rPr>
                <w:rFonts w:ascii="Times New Roman" w:hAnsi="Times New Roman"/>
                <w:iCs/>
                <w:sz w:val="24"/>
                <w:szCs w:val="24"/>
              </w:rPr>
            </w:pPr>
            <w:r w:rsidRPr="000B12E8">
              <w:rPr>
                <w:rFonts w:ascii="Times New Roman" w:hAnsi="Times New Roman"/>
                <w:iCs/>
                <w:sz w:val="24"/>
                <w:szCs w:val="24"/>
              </w:rPr>
              <w:t>1</w:t>
            </w:r>
          </w:p>
        </w:tc>
        <w:tc>
          <w:tcPr>
            <w:tcW w:w="883" w:type="pct"/>
            <w:vMerge/>
          </w:tcPr>
          <w:p w14:paraId="248E290C" w14:textId="77777777" w:rsidR="00220FF3" w:rsidRDefault="00220FF3" w:rsidP="006158BE">
            <w:pPr>
              <w:jc w:val="center"/>
              <w:rPr>
                <w:rFonts w:ascii="Times New Roman" w:hAnsi="Times New Roman"/>
                <w:b/>
                <w:sz w:val="24"/>
                <w:szCs w:val="24"/>
              </w:rPr>
            </w:pPr>
          </w:p>
        </w:tc>
      </w:tr>
      <w:tr w:rsidR="00220FF3" w14:paraId="22F91C67" w14:textId="77777777" w:rsidTr="006158BE">
        <w:trPr>
          <w:trHeight w:val="519"/>
        </w:trPr>
        <w:tc>
          <w:tcPr>
            <w:tcW w:w="1062" w:type="pct"/>
            <w:vMerge/>
          </w:tcPr>
          <w:p w14:paraId="586A122B" w14:textId="77777777" w:rsidR="00220FF3" w:rsidRDefault="00220FF3" w:rsidP="006158BE">
            <w:pPr>
              <w:rPr>
                <w:rFonts w:ascii="Times New Roman" w:hAnsi="Times New Roman"/>
                <w:b/>
                <w:bCs/>
                <w:sz w:val="24"/>
                <w:szCs w:val="24"/>
              </w:rPr>
            </w:pPr>
          </w:p>
        </w:tc>
        <w:tc>
          <w:tcPr>
            <w:tcW w:w="2155" w:type="pct"/>
          </w:tcPr>
          <w:p w14:paraId="7847D78E" w14:textId="77777777" w:rsidR="00220FF3" w:rsidRDefault="00220FF3" w:rsidP="006158BE">
            <w:pPr>
              <w:rPr>
                <w:rFonts w:ascii="Times New Roman" w:hAnsi="Times New Roman"/>
                <w:b/>
                <w:bCs/>
                <w:sz w:val="24"/>
                <w:szCs w:val="24"/>
              </w:rPr>
            </w:pPr>
            <w:r>
              <w:rPr>
                <w:rFonts w:ascii="Times New Roman" w:hAnsi="Times New Roman"/>
                <w:b/>
                <w:bCs/>
                <w:sz w:val="24"/>
                <w:szCs w:val="24"/>
              </w:rPr>
              <w:t xml:space="preserve">2. </w:t>
            </w:r>
            <w:r>
              <w:rPr>
                <w:rFonts w:ascii="Times New Roman" w:hAnsi="Times New Roman"/>
                <w:color w:val="000000"/>
                <w:sz w:val="24"/>
                <w:szCs w:val="24"/>
                <w:shd w:val="clear" w:color="auto" w:fill="FFFFFF"/>
              </w:rPr>
              <w:t xml:space="preserve">Трехфазный ток: понятие, получение, характеристики, соединение генераторов и потребителей, </w:t>
            </w:r>
          </w:p>
        </w:tc>
        <w:tc>
          <w:tcPr>
            <w:tcW w:w="900" w:type="pct"/>
            <w:vAlign w:val="center"/>
          </w:tcPr>
          <w:p w14:paraId="77255DEA" w14:textId="77777777" w:rsidR="00220FF3" w:rsidRPr="000B12E8" w:rsidRDefault="00220FF3" w:rsidP="006158BE">
            <w:pPr>
              <w:suppressAutoHyphens/>
              <w:rPr>
                <w:rFonts w:ascii="Times New Roman" w:hAnsi="Times New Roman"/>
                <w:iCs/>
                <w:sz w:val="24"/>
                <w:szCs w:val="24"/>
              </w:rPr>
            </w:pPr>
            <w:r w:rsidRPr="000B12E8">
              <w:rPr>
                <w:rFonts w:ascii="Times New Roman" w:hAnsi="Times New Roman"/>
                <w:iCs/>
                <w:sz w:val="24"/>
                <w:szCs w:val="24"/>
              </w:rPr>
              <w:t>1</w:t>
            </w:r>
          </w:p>
        </w:tc>
        <w:tc>
          <w:tcPr>
            <w:tcW w:w="883" w:type="pct"/>
            <w:vMerge/>
          </w:tcPr>
          <w:p w14:paraId="6F90D99C" w14:textId="77777777" w:rsidR="00220FF3" w:rsidRDefault="00220FF3" w:rsidP="006158BE">
            <w:pPr>
              <w:jc w:val="center"/>
              <w:rPr>
                <w:rFonts w:ascii="Times New Roman" w:hAnsi="Times New Roman"/>
                <w:b/>
                <w:sz w:val="24"/>
                <w:szCs w:val="24"/>
              </w:rPr>
            </w:pPr>
          </w:p>
        </w:tc>
      </w:tr>
      <w:tr w:rsidR="00220FF3" w14:paraId="1EB35090" w14:textId="77777777" w:rsidTr="006158BE">
        <w:trPr>
          <w:trHeight w:val="570"/>
        </w:trPr>
        <w:tc>
          <w:tcPr>
            <w:tcW w:w="1062" w:type="pct"/>
            <w:vMerge/>
          </w:tcPr>
          <w:p w14:paraId="49C35018" w14:textId="77777777" w:rsidR="00220FF3" w:rsidRDefault="00220FF3" w:rsidP="006158BE">
            <w:pPr>
              <w:rPr>
                <w:rFonts w:ascii="Times New Roman" w:hAnsi="Times New Roman"/>
                <w:b/>
                <w:bCs/>
                <w:sz w:val="24"/>
                <w:szCs w:val="24"/>
              </w:rPr>
            </w:pPr>
          </w:p>
        </w:tc>
        <w:tc>
          <w:tcPr>
            <w:tcW w:w="2155" w:type="pct"/>
          </w:tcPr>
          <w:p w14:paraId="64E476CB" w14:textId="77777777" w:rsidR="00220FF3" w:rsidRDefault="00220FF3" w:rsidP="006158BE">
            <w:pPr>
              <w:rPr>
                <w:rFonts w:ascii="Times New Roman" w:hAnsi="Times New Roman"/>
                <w:b/>
                <w:bCs/>
                <w:sz w:val="24"/>
                <w:szCs w:val="24"/>
              </w:rPr>
            </w:pPr>
            <w:r>
              <w:rPr>
                <w:rFonts w:ascii="Times New Roman" w:hAnsi="Times New Roman"/>
                <w:color w:val="000000"/>
                <w:sz w:val="24"/>
                <w:szCs w:val="24"/>
                <w:shd w:val="clear" w:color="auto" w:fill="FFFFFF"/>
              </w:rPr>
              <w:t>3.Мощность трехфазной сети, симметричные и несимметричные цепи, векторные диаграммы</w:t>
            </w:r>
          </w:p>
        </w:tc>
        <w:tc>
          <w:tcPr>
            <w:tcW w:w="900" w:type="pct"/>
            <w:vAlign w:val="center"/>
          </w:tcPr>
          <w:p w14:paraId="2BAE2DED" w14:textId="77777777" w:rsidR="00220FF3" w:rsidRPr="000B12E8" w:rsidRDefault="00220FF3" w:rsidP="006158BE">
            <w:pPr>
              <w:suppressAutoHyphens/>
              <w:rPr>
                <w:rFonts w:ascii="Times New Roman" w:hAnsi="Times New Roman"/>
                <w:iCs/>
                <w:sz w:val="24"/>
                <w:szCs w:val="24"/>
              </w:rPr>
            </w:pPr>
            <w:r w:rsidRPr="000B12E8">
              <w:rPr>
                <w:rFonts w:ascii="Times New Roman" w:hAnsi="Times New Roman"/>
                <w:iCs/>
                <w:sz w:val="24"/>
                <w:szCs w:val="24"/>
              </w:rPr>
              <w:t>1</w:t>
            </w:r>
          </w:p>
        </w:tc>
        <w:tc>
          <w:tcPr>
            <w:tcW w:w="883" w:type="pct"/>
            <w:vMerge/>
          </w:tcPr>
          <w:p w14:paraId="5424B151" w14:textId="77777777" w:rsidR="00220FF3" w:rsidRDefault="00220FF3" w:rsidP="006158BE">
            <w:pPr>
              <w:jc w:val="center"/>
              <w:rPr>
                <w:rFonts w:ascii="Times New Roman" w:hAnsi="Times New Roman"/>
                <w:b/>
                <w:sz w:val="24"/>
                <w:szCs w:val="24"/>
              </w:rPr>
            </w:pPr>
          </w:p>
        </w:tc>
      </w:tr>
      <w:tr w:rsidR="00220FF3" w14:paraId="73A79A2C" w14:textId="77777777" w:rsidTr="006158BE">
        <w:trPr>
          <w:trHeight w:val="20"/>
        </w:trPr>
        <w:tc>
          <w:tcPr>
            <w:tcW w:w="1062" w:type="pct"/>
            <w:vMerge/>
          </w:tcPr>
          <w:p w14:paraId="60265983" w14:textId="77777777" w:rsidR="00220FF3" w:rsidRDefault="00220FF3" w:rsidP="006158BE">
            <w:pPr>
              <w:rPr>
                <w:rFonts w:ascii="Times New Roman" w:hAnsi="Times New Roman"/>
                <w:b/>
                <w:bCs/>
                <w:sz w:val="24"/>
                <w:szCs w:val="24"/>
              </w:rPr>
            </w:pPr>
          </w:p>
        </w:tc>
        <w:tc>
          <w:tcPr>
            <w:tcW w:w="2155" w:type="pct"/>
          </w:tcPr>
          <w:p w14:paraId="3A44CF15" w14:textId="77777777" w:rsidR="00220FF3" w:rsidRDefault="00220FF3" w:rsidP="006158BE">
            <w:pPr>
              <w:rPr>
                <w:rFonts w:ascii="Times New Roman" w:hAnsi="Times New Roman"/>
                <w:b/>
                <w:bCs/>
                <w:sz w:val="24"/>
                <w:szCs w:val="24"/>
              </w:rPr>
            </w:pPr>
            <w:r>
              <w:rPr>
                <w:rFonts w:ascii="Times New Roman" w:hAnsi="Times New Roman"/>
                <w:b/>
                <w:bCs/>
                <w:sz w:val="24"/>
                <w:szCs w:val="24"/>
              </w:rPr>
              <w:t>В том числе практических и лабораторных занятий</w:t>
            </w:r>
          </w:p>
        </w:tc>
        <w:tc>
          <w:tcPr>
            <w:tcW w:w="900" w:type="pct"/>
            <w:vAlign w:val="center"/>
          </w:tcPr>
          <w:p w14:paraId="7CC91FF5" w14:textId="77777777" w:rsidR="00220FF3" w:rsidRPr="00830770" w:rsidRDefault="00220FF3" w:rsidP="006158BE">
            <w:pPr>
              <w:suppressAutoHyphens/>
              <w:rPr>
                <w:rFonts w:ascii="Times New Roman" w:hAnsi="Times New Roman"/>
                <w:b/>
                <w:iCs/>
                <w:sz w:val="24"/>
                <w:szCs w:val="24"/>
              </w:rPr>
            </w:pPr>
            <w:r w:rsidRPr="00830770">
              <w:rPr>
                <w:rFonts w:ascii="Times New Roman" w:hAnsi="Times New Roman"/>
                <w:b/>
                <w:iCs/>
                <w:sz w:val="24"/>
                <w:szCs w:val="24"/>
              </w:rPr>
              <w:t>4/4</w:t>
            </w:r>
          </w:p>
        </w:tc>
        <w:tc>
          <w:tcPr>
            <w:tcW w:w="883" w:type="pct"/>
            <w:vMerge/>
          </w:tcPr>
          <w:p w14:paraId="4ADBF735" w14:textId="77777777" w:rsidR="00220FF3" w:rsidRDefault="00220FF3" w:rsidP="006158BE">
            <w:pPr>
              <w:jc w:val="center"/>
              <w:rPr>
                <w:rFonts w:ascii="Times New Roman" w:hAnsi="Times New Roman"/>
                <w:b/>
                <w:sz w:val="24"/>
                <w:szCs w:val="24"/>
              </w:rPr>
            </w:pPr>
          </w:p>
        </w:tc>
      </w:tr>
      <w:tr w:rsidR="00220FF3" w14:paraId="7229CE71" w14:textId="77777777" w:rsidTr="006158BE">
        <w:trPr>
          <w:trHeight w:val="20"/>
        </w:trPr>
        <w:tc>
          <w:tcPr>
            <w:tcW w:w="1062" w:type="pct"/>
            <w:vMerge/>
          </w:tcPr>
          <w:p w14:paraId="7FD275BA" w14:textId="77777777" w:rsidR="00220FF3" w:rsidRDefault="00220FF3" w:rsidP="006158BE">
            <w:pPr>
              <w:rPr>
                <w:rFonts w:ascii="Times New Roman" w:hAnsi="Times New Roman"/>
                <w:b/>
                <w:bCs/>
                <w:sz w:val="24"/>
                <w:szCs w:val="24"/>
              </w:rPr>
            </w:pPr>
          </w:p>
        </w:tc>
        <w:tc>
          <w:tcPr>
            <w:tcW w:w="2155" w:type="pct"/>
          </w:tcPr>
          <w:p w14:paraId="47FB6891" w14:textId="77777777" w:rsidR="00220FF3" w:rsidRDefault="00220FF3" w:rsidP="006158BE">
            <w:pPr>
              <w:rPr>
                <w:rFonts w:ascii="Times New Roman" w:hAnsi="Times New Roman"/>
                <w:b/>
                <w:iCs/>
                <w:sz w:val="24"/>
                <w:szCs w:val="24"/>
              </w:rPr>
            </w:pPr>
            <w:r>
              <w:rPr>
                <w:rFonts w:ascii="Times New Roman" w:hAnsi="Times New Roman"/>
                <w:b/>
                <w:iCs/>
                <w:sz w:val="24"/>
                <w:szCs w:val="24"/>
              </w:rPr>
              <w:t xml:space="preserve">Практическое занятие. (Практическая подготовка) </w:t>
            </w:r>
            <w:r>
              <w:rPr>
                <w:rFonts w:ascii="Times New Roman" w:hAnsi="Times New Roman"/>
                <w:iCs/>
                <w:sz w:val="24"/>
                <w:szCs w:val="24"/>
              </w:rPr>
              <w:t xml:space="preserve"> </w:t>
            </w:r>
            <w:r>
              <w:rPr>
                <w:rFonts w:ascii="Times New Roman" w:hAnsi="Times New Roman"/>
                <w:bCs/>
                <w:i/>
                <w:sz w:val="24"/>
                <w:szCs w:val="24"/>
              </w:rPr>
              <w:t xml:space="preserve"> </w:t>
            </w:r>
            <w:r>
              <w:rPr>
                <w:rFonts w:ascii="Times New Roman" w:hAnsi="Times New Roman"/>
                <w:color w:val="000000"/>
                <w:sz w:val="24"/>
                <w:szCs w:val="24"/>
                <w:shd w:val="clear" w:color="auto" w:fill="FFFFFF"/>
              </w:rPr>
              <w:t>Расчет активного, индуктивного, емкостного сопротивления в цепях переменного тока</w:t>
            </w:r>
          </w:p>
        </w:tc>
        <w:tc>
          <w:tcPr>
            <w:tcW w:w="900" w:type="pct"/>
            <w:vAlign w:val="center"/>
          </w:tcPr>
          <w:p w14:paraId="12E7503B" w14:textId="77777777" w:rsidR="00220FF3" w:rsidRPr="000B12E8" w:rsidRDefault="00220FF3" w:rsidP="006158BE">
            <w:pPr>
              <w:suppressAutoHyphens/>
              <w:rPr>
                <w:rFonts w:ascii="Times New Roman" w:hAnsi="Times New Roman"/>
                <w:iCs/>
                <w:sz w:val="24"/>
                <w:szCs w:val="24"/>
              </w:rPr>
            </w:pPr>
            <w:r w:rsidRPr="000B12E8">
              <w:rPr>
                <w:rFonts w:ascii="Times New Roman" w:hAnsi="Times New Roman"/>
                <w:iCs/>
                <w:sz w:val="24"/>
                <w:szCs w:val="24"/>
              </w:rPr>
              <w:t>1</w:t>
            </w:r>
          </w:p>
        </w:tc>
        <w:tc>
          <w:tcPr>
            <w:tcW w:w="883" w:type="pct"/>
            <w:vMerge/>
          </w:tcPr>
          <w:p w14:paraId="4EFD9AD5" w14:textId="77777777" w:rsidR="00220FF3" w:rsidRDefault="00220FF3" w:rsidP="006158BE">
            <w:pPr>
              <w:jc w:val="center"/>
              <w:rPr>
                <w:rFonts w:ascii="Times New Roman" w:hAnsi="Times New Roman"/>
                <w:b/>
                <w:sz w:val="24"/>
                <w:szCs w:val="24"/>
              </w:rPr>
            </w:pPr>
          </w:p>
        </w:tc>
      </w:tr>
      <w:tr w:rsidR="00220FF3" w14:paraId="1C6CB8D9" w14:textId="77777777" w:rsidTr="006158BE">
        <w:trPr>
          <w:trHeight w:val="20"/>
        </w:trPr>
        <w:tc>
          <w:tcPr>
            <w:tcW w:w="1062" w:type="pct"/>
            <w:vMerge/>
          </w:tcPr>
          <w:p w14:paraId="48E1C8ED" w14:textId="77777777" w:rsidR="00220FF3" w:rsidRDefault="00220FF3" w:rsidP="006158BE">
            <w:pPr>
              <w:rPr>
                <w:rFonts w:ascii="Times New Roman" w:hAnsi="Times New Roman"/>
                <w:b/>
                <w:bCs/>
                <w:sz w:val="24"/>
                <w:szCs w:val="24"/>
              </w:rPr>
            </w:pPr>
          </w:p>
        </w:tc>
        <w:tc>
          <w:tcPr>
            <w:tcW w:w="2155" w:type="pct"/>
          </w:tcPr>
          <w:p w14:paraId="18E5F9F3" w14:textId="77777777" w:rsidR="00220FF3" w:rsidRDefault="00220FF3" w:rsidP="006158BE">
            <w:pPr>
              <w:rPr>
                <w:rFonts w:ascii="Times New Roman" w:hAnsi="Times New Roman"/>
                <w:sz w:val="24"/>
                <w:szCs w:val="24"/>
              </w:rPr>
            </w:pPr>
            <w:r>
              <w:rPr>
                <w:rFonts w:ascii="Times New Roman" w:hAnsi="Times New Roman"/>
                <w:b/>
                <w:iCs/>
                <w:sz w:val="24"/>
                <w:szCs w:val="24"/>
              </w:rPr>
              <w:t>Практическое занятие.</w:t>
            </w:r>
            <w:r>
              <w:rPr>
                <w:rFonts w:ascii="Times New Roman" w:hAnsi="Times New Roman"/>
                <w:iCs/>
                <w:sz w:val="24"/>
                <w:szCs w:val="24"/>
              </w:rPr>
              <w:t xml:space="preserve"> </w:t>
            </w:r>
            <w:r>
              <w:rPr>
                <w:rFonts w:ascii="Times New Roman" w:hAnsi="Times New Roman"/>
                <w:b/>
                <w:iCs/>
                <w:sz w:val="24"/>
                <w:szCs w:val="24"/>
              </w:rPr>
              <w:t xml:space="preserve">(Практическая подготовка) </w:t>
            </w:r>
            <w:r>
              <w:rPr>
                <w:rFonts w:ascii="Times New Roman" w:hAnsi="Times New Roman"/>
                <w:bCs/>
                <w:i/>
                <w:sz w:val="24"/>
                <w:szCs w:val="24"/>
              </w:rPr>
              <w:t xml:space="preserve"> </w:t>
            </w:r>
            <w:r>
              <w:rPr>
                <w:rFonts w:ascii="Times New Roman" w:hAnsi="Times New Roman"/>
                <w:color w:val="000000"/>
                <w:sz w:val="24"/>
                <w:szCs w:val="24"/>
                <w:shd w:val="clear" w:color="auto" w:fill="FFFFFF"/>
              </w:rPr>
              <w:t>Построение векторных диаграмм в цепях переменного тока с активным, индуктивным и емкостным сопротивлением</w:t>
            </w:r>
          </w:p>
        </w:tc>
        <w:tc>
          <w:tcPr>
            <w:tcW w:w="900" w:type="pct"/>
            <w:vAlign w:val="center"/>
          </w:tcPr>
          <w:p w14:paraId="49B2AE8D" w14:textId="77777777" w:rsidR="00220FF3" w:rsidRPr="000B12E8" w:rsidRDefault="00220FF3" w:rsidP="006158BE">
            <w:pPr>
              <w:suppressAutoHyphens/>
              <w:rPr>
                <w:rFonts w:ascii="Times New Roman" w:hAnsi="Times New Roman"/>
                <w:iCs/>
                <w:sz w:val="24"/>
                <w:szCs w:val="24"/>
              </w:rPr>
            </w:pPr>
            <w:r w:rsidRPr="000B12E8">
              <w:rPr>
                <w:rFonts w:ascii="Times New Roman" w:hAnsi="Times New Roman"/>
                <w:iCs/>
                <w:sz w:val="24"/>
                <w:szCs w:val="24"/>
              </w:rPr>
              <w:t>1</w:t>
            </w:r>
          </w:p>
        </w:tc>
        <w:tc>
          <w:tcPr>
            <w:tcW w:w="883" w:type="pct"/>
            <w:vMerge/>
          </w:tcPr>
          <w:p w14:paraId="66DF37CE" w14:textId="77777777" w:rsidR="00220FF3" w:rsidRDefault="00220FF3" w:rsidP="006158BE">
            <w:pPr>
              <w:jc w:val="center"/>
              <w:rPr>
                <w:rFonts w:ascii="Times New Roman" w:hAnsi="Times New Roman"/>
                <w:b/>
                <w:sz w:val="24"/>
                <w:szCs w:val="24"/>
              </w:rPr>
            </w:pPr>
          </w:p>
        </w:tc>
      </w:tr>
      <w:tr w:rsidR="00220FF3" w14:paraId="121760B6" w14:textId="77777777" w:rsidTr="006158BE">
        <w:trPr>
          <w:trHeight w:val="525"/>
        </w:trPr>
        <w:tc>
          <w:tcPr>
            <w:tcW w:w="1062" w:type="pct"/>
            <w:vMerge/>
          </w:tcPr>
          <w:p w14:paraId="11FC1C99" w14:textId="77777777" w:rsidR="00220FF3" w:rsidRDefault="00220FF3" w:rsidP="006158BE">
            <w:pPr>
              <w:rPr>
                <w:rFonts w:ascii="Times New Roman" w:hAnsi="Times New Roman"/>
                <w:b/>
                <w:bCs/>
                <w:sz w:val="24"/>
                <w:szCs w:val="24"/>
              </w:rPr>
            </w:pPr>
          </w:p>
        </w:tc>
        <w:tc>
          <w:tcPr>
            <w:tcW w:w="2155" w:type="pct"/>
          </w:tcPr>
          <w:p w14:paraId="0FE1E32A" w14:textId="77777777" w:rsidR="00220FF3" w:rsidRPr="00E805B5" w:rsidRDefault="00220FF3" w:rsidP="006158BE">
            <w:pPr>
              <w:rPr>
                <w:rFonts w:ascii="Times New Roman" w:hAnsi="Times New Roman" w:cs="Times New Roman"/>
                <w:sz w:val="24"/>
                <w:szCs w:val="24"/>
              </w:rPr>
            </w:pPr>
            <w:r>
              <w:rPr>
                <w:rFonts w:ascii="Times New Roman" w:hAnsi="Times New Roman"/>
                <w:b/>
                <w:iCs/>
                <w:sz w:val="24"/>
                <w:szCs w:val="24"/>
              </w:rPr>
              <w:t>Практическое занятие.</w:t>
            </w:r>
            <w:r>
              <w:rPr>
                <w:rFonts w:ascii="Times New Roman" w:hAnsi="Times New Roman"/>
                <w:iCs/>
                <w:sz w:val="24"/>
                <w:szCs w:val="24"/>
              </w:rPr>
              <w:t xml:space="preserve"> </w:t>
            </w:r>
            <w:r>
              <w:rPr>
                <w:rFonts w:ascii="Times New Roman" w:hAnsi="Times New Roman"/>
                <w:b/>
                <w:iCs/>
                <w:sz w:val="24"/>
                <w:szCs w:val="24"/>
              </w:rPr>
              <w:t xml:space="preserve">(Практическая подготовка) </w:t>
            </w:r>
            <w:r>
              <w:rPr>
                <w:rFonts w:ascii="Times New Roman" w:hAnsi="Times New Roman"/>
                <w:bCs/>
                <w:i/>
                <w:sz w:val="24"/>
                <w:szCs w:val="24"/>
              </w:rPr>
              <w:t xml:space="preserve"> </w:t>
            </w:r>
            <w:r>
              <w:rPr>
                <w:rFonts w:ascii="Times New Roman" w:hAnsi="Times New Roman"/>
                <w:sz w:val="24"/>
                <w:szCs w:val="24"/>
              </w:rPr>
              <w:t>Расчет симметричных трехфазных цепей</w:t>
            </w:r>
          </w:p>
        </w:tc>
        <w:tc>
          <w:tcPr>
            <w:tcW w:w="900" w:type="pct"/>
            <w:vAlign w:val="center"/>
          </w:tcPr>
          <w:p w14:paraId="67D483F8" w14:textId="77777777" w:rsidR="00220FF3" w:rsidRPr="000B12E8" w:rsidRDefault="00220FF3" w:rsidP="006158BE">
            <w:pPr>
              <w:suppressAutoHyphens/>
              <w:rPr>
                <w:rFonts w:ascii="Times New Roman" w:hAnsi="Times New Roman"/>
                <w:iCs/>
                <w:sz w:val="24"/>
                <w:szCs w:val="24"/>
              </w:rPr>
            </w:pPr>
            <w:r w:rsidRPr="000B12E8">
              <w:rPr>
                <w:rFonts w:ascii="Times New Roman" w:hAnsi="Times New Roman"/>
                <w:iCs/>
                <w:sz w:val="24"/>
                <w:szCs w:val="24"/>
              </w:rPr>
              <w:t>2</w:t>
            </w:r>
          </w:p>
        </w:tc>
        <w:tc>
          <w:tcPr>
            <w:tcW w:w="883" w:type="pct"/>
            <w:vMerge/>
          </w:tcPr>
          <w:p w14:paraId="5ED7A665" w14:textId="77777777" w:rsidR="00220FF3" w:rsidRDefault="00220FF3" w:rsidP="006158BE">
            <w:pPr>
              <w:jc w:val="center"/>
              <w:rPr>
                <w:rFonts w:ascii="Times New Roman" w:hAnsi="Times New Roman"/>
                <w:b/>
                <w:sz w:val="24"/>
                <w:szCs w:val="24"/>
              </w:rPr>
            </w:pPr>
          </w:p>
        </w:tc>
      </w:tr>
      <w:tr w:rsidR="00220FF3" w14:paraId="4707226E" w14:textId="77777777" w:rsidTr="006158BE">
        <w:trPr>
          <w:trHeight w:val="1095"/>
        </w:trPr>
        <w:tc>
          <w:tcPr>
            <w:tcW w:w="1062" w:type="pct"/>
            <w:vMerge/>
          </w:tcPr>
          <w:p w14:paraId="25E5EECD" w14:textId="77777777" w:rsidR="00220FF3" w:rsidRDefault="00220FF3" w:rsidP="006158BE">
            <w:pPr>
              <w:rPr>
                <w:rFonts w:ascii="Times New Roman" w:hAnsi="Times New Roman"/>
                <w:b/>
                <w:bCs/>
                <w:sz w:val="24"/>
                <w:szCs w:val="24"/>
              </w:rPr>
            </w:pPr>
          </w:p>
        </w:tc>
        <w:tc>
          <w:tcPr>
            <w:tcW w:w="2155" w:type="pct"/>
          </w:tcPr>
          <w:p w14:paraId="0106E94C" w14:textId="77777777" w:rsidR="00220FF3" w:rsidRDefault="00220FF3" w:rsidP="006158B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130AC48" w14:textId="77777777" w:rsidR="00220FF3" w:rsidRDefault="00220FF3" w:rsidP="006158BE">
            <w:pPr>
              <w:rPr>
                <w:rFonts w:ascii="Times New Roman" w:hAnsi="Times New Roman"/>
                <w:b/>
                <w:iCs/>
                <w:sz w:val="24"/>
                <w:szCs w:val="24"/>
              </w:rPr>
            </w:pPr>
            <w:r w:rsidRPr="00AF0729">
              <w:rPr>
                <w:rFonts w:ascii="Times New Roman" w:hAnsi="Times New Roman" w:cs="Times New Roman"/>
                <w:sz w:val="24"/>
                <w:szCs w:val="24"/>
              </w:rPr>
              <w:t xml:space="preserve"> </w:t>
            </w:r>
            <w:r w:rsidRPr="00E805B5">
              <w:rPr>
                <w:rFonts w:ascii="Times New Roman" w:hAnsi="Times New Roman" w:cs="Times New Roman"/>
                <w:sz w:val="24"/>
                <w:szCs w:val="24"/>
              </w:rPr>
              <w:t>Вихревые токи. Резонанс напряжение. Резонанс токов. Способы повышения коэффициента мощности. Цепи с индуктивно связанными элементами.</w:t>
            </w:r>
          </w:p>
        </w:tc>
        <w:tc>
          <w:tcPr>
            <w:tcW w:w="900" w:type="pct"/>
            <w:vAlign w:val="center"/>
          </w:tcPr>
          <w:p w14:paraId="434DE4F4" w14:textId="77777777" w:rsidR="00220FF3" w:rsidRPr="00830770" w:rsidRDefault="00220FF3" w:rsidP="006158BE">
            <w:pPr>
              <w:suppressAutoHyphens/>
              <w:rPr>
                <w:rFonts w:ascii="Times New Roman" w:hAnsi="Times New Roman"/>
                <w:b/>
                <w:iCs/>
                <w:sz w:val="24"/>
                <w:szCs w:val="24"/>
              </w:rPr>
            </w:pPr>
            <w:r w:rsidRPr="00830770">
              <w:rPr>
                <w:rFonts w:ascii="Times New Roman" w:hAnsi="Times New Roman"/>
                <w:b/>
                <w:iCs/>
                <w:sz w:val="24"/>
                <w:szCs w:val="24"/>
              </w:rPr>
              <w:t>2</w:t>
            </w:r>
          </w:p>
        </w:tc>
        <w:tc>
          <w:tcPr>
            <w:tcW w:w="883" w:type="pct"/>
            <w:vMerge/>
          </w:tcPr>
          <w:p w14:paraId="1E553CB8" w14:textId="77777777" w:rsidR="00220FF3" w:rsidRDefault="00220FF3" w:rsidP="006158BE">
            <w:pPr>
              <w:jc w:val="center"/>
              <w:rPr>
                <w:rFonts w:ascii="Times New Roman" w:hAnsi="Times New Roman"/>
                <w:b/>
                <w:sz w:val="24"/>
                <w:szCs w:val="24"/>
              </w:rPr>
            </w:pPr>
          </w:p>
        </w:tc>
      </w:tr>
      <w:tr w:rsidR="00220FF3" w14:paraId="29CE21FB" w14:textId="77777777" w:rsidTr="006158BE">
        <w:trPr>
          <w:trHeight w:val="328"/>
        </w:trPr>
        <w:tc>
          <w:tcPr>
            <w:tcW w:w="3217" w:type="pct"/>
            <w:gridSpan w:val="2"/>
          </w:tcPr>
          <w:p w14:paraId="77C0A9A7" w14:textId="77777777" w:rsidR="00220FF3" w:rsidRDefault="00220FF3" w:rsidP="006158BE">
            <w:pPr>
              <w:rPr>
                <w:rFonts w:ascii="Times New Roman" w:hAnsi="Times New Roman"/>
                <w:b/>
                <w:bCs/>
                <w:sz w:val="24"/>
                <w:szCs w:val="24"/>
              </w:rPr>
            </w:pPr>
            <w:r>
              <w:rPr>
                <w:rFonts w:ascii="Times New Roman" w:hAnsi="Times New Roman"/>
                <w:b/>
                <w:bCs/>
                <w:sz w:val="24"/>
                <w:szCs w:val="24"/>
              </w:rPr>
              <w:t xml:space="preserve">Раздел 2. </w:t>
            </w:r>
            <w:r>
              <w:rPr>
                <w:rFonts w:ascii="Times New Roman" w:hAnsi="Times New Roman"/>
                <w:b/>
                <w:sz w:val="24"/>
                <w:szCs w:val="24"/>
              </w:rPr>
              <w:t>Электротехнические устройства</w:t>
            </w:r>
          </w:p>
        </w:tc>
        <w:tc>
          <w:tcPr>
            <w:tcW w:w="900" w:type="pct"/>
            <w:vAlign w:val="center"/>
          </w:tcPr>
          <w:p w14:paraId="353967C0" w14:textId="77777777" w:rsidR="00220FF3" w:rsidRPr="00830770" w:rsidRDefault="00220FF3" w:rsidP="006158BE">
            <w:pPr>
              <w:suppressAutoHyphens/>
              <w:rPr>
                <w:rFonts w:ascii="Times New Roman" w:hAnsi="Times New Roman"/>
                <w:b/>
                <w:iCs/>
                <w:sz w:val="24"/>
                <w:szCs w:val="24"/>
              </w:rPr>
            </w:pPr>
            <w:r w:rsidRPr="00830770">
              <w:rPr>
                <w:rFonts w:ascii="Times New Roman" w:hAnsi="Times New Roman"/>
                <w:b/>
                <w:iCs/>
                <w:sz w:val="24"/>
                <w:szCs w:val="24"/>
              </w:rPr>
              <w:t>23/1</w:t>
            </w:r>
            <w:r>
              <w:rPr>
                <w:rFonts w:ascii="Times New Roman" w:hAnsi="Times New Roman"/>
                <w:b/>
                <w:iCs/>
                <w:sz w:val="24"/>
                <w:szCs w:val="24"/>
              </w:rPr>
              <w:t>4</w:t>
            </w:r>
          </w:p>
        </w:tc>
        <w:tc>
          <w:tcPr>
            <w:tcW w:w="883" w:type="pct"/>
          </w:tcPr>
          <w:p w14:paraId="764E02CB" w14:textId="77777777" w:rsidR="00220FF3" w:rsidRDefault="00220FF3" w:rsidP="006158BE">
            <w:pPr>
              <w:rPr>
                <w:rFonts w:ascii="Times New Roman" w:hAnsi="Times New Roman"/>
                <w:b/>
                <w:i/>
                <w:sz w:val="24"/>
                <w:szCs w:val="24"/>
              </w:rPr>
            </w:pPr>
          </w:p>
        </w:tc>
      </w:tr>
      <w:tr w:rsidR="00220FF3" w14:paraId="521487D0" w14:textId="77777777" w:rsidTr="006158BE">
        <w:trPr>
          <w:trHeight w:val="340"/>
        </w:trPr>
        <w:tc>
          <w:tcPr>
            <w:tcW w:w="1062" w:type="pct"/>
            <w:vMerge w:val="restart"/>
          </w:tcPr>
          <w:p w14:paraId="63FA53F4" w14:textId="77777777" w:rsidR="00220FF3" w:rsidRDefault="00220FF3" w:rsidP="006158BE">
            <w:pPr>
              <w:widowControl w:val="0"/>
              <w:ind w:right="413"/>
              <w:rPr>
                <w:rFonts w:ascii="Times New Roman" w:hAnsi="Times New Roman"/>
                <w:b/>
                <w:bCs/>
                <w:color w:val="000000"/>
                <w:sz w:val="24"/>
                <w:szCs w:val="24"/>
              </w:rPr>
            </w:pPr>
            <w:r>
              <w:rPr>
                <w:rFonts w:ascii="Times New Roman" w:hAnsi="Times New Roman"/>
                <w:b/>
                <w:sz w:val="24"/>
                <w:szCs w:val="24"/>
              </w:rPr>
              <w:t xml:space="preserve">Тема 2.1. </w:t>
            </w:r>
            <w:r>
              <w:rPr>
                <w:rFonts w:ascii="Times New Roman" w:hAnsi="Times New Roman"/>
                <w:b/>
                <w:bCs/>
                <w:color w:val="000000"/>
                <w:sz w:val="24"/>
                <w:szCs w:val="24"/>
              </w:rPr>
              <w:t>Элек</w:t>
            </w:r>
            <w:r>
              <w:rPr>
                <w:rFonts w:ascii="Times New Roman" w:hAnsi="Times New Roman"/>
                <w:b/>
                <w:bCs/>
                <w:color w:val="000000"/>
                <w:spacing w:val="2"/>
                <w:sz w:val="24"/>
                <w:szCs w:val="24"/>
              </w:rPr>
              <w:t>т</w:t>
            </w:r>
            <w:r>
              <w:rPr>
                <w:rFonts w:ascii="Times New Roman" w:hAnsi="Times New Roman"/>
                <w:b/>
                <w:bCs/>
                <w:color w:val="000000"/>
                <w:sz w:val="24"/>
                <w:szCs w:val="24"/>
              </w:rPr>
              <w:t>риче</w:t>
            </w:r>
            <w:r>
              <w:rPr>
                <w:rFonts w:ascii="Times New Roman" w:hAnsi="Times New Roman"/>
                <w:b/>
                <w:bCs/>
                <w:color w:val="000000"/>
                <w:spacing w:val="-1"/>
                <w:sz w:val="24"/>
                <w:szCs w:val="24"/>
              </w:rPr>
              <w:t>с</w:t>
            </w:r>
            <w:r>
              <w:rPr>
                <w:rFonts w:ascii="Times New Roman" w:hAnsi="Times New Roman"/>
                <w:b/>
                <w:bCs/>
                <w:color w:val="000000"/>
                <w:sz w:val="24"/>
                <w:szCs w:val="24"/>
              </w:rPr>
              <w:t>кие измерения и</w:t>
            </w:r>
          </w:p>
          <w:p w14:paraId="15739335" w14:textId="77777777" w:rsidR="00220FF3" w:rsidRDefault="00220FF3" w:rsidP="006158BE">
            <w:pPr>
              <w:widowControl w:val="0"/>
              <w:ind w:right="413"/>
              <w:rPr>
                <w:rFonts w:ascii="Times New Roman" w:hAnsi="Times New Roman"/>
                <w:b/>
                <w:bCs/>
                <w:color w:val="000000"/>
                <w:sz w:val="24"/>
                <w:szCs w:val="24"/>
              </w:rPr>
            </w:pPr>
            <w:r>
              <w:rPr>
                <w:rFonts w:ascii="Times New Roman" w:hAnsi="Times New Roman"/>
                <w:b/>
                <w:bCs/>
                <w:color w:val="000000"/>
                <w:sz w:val="24"/>
                <w:szCs w:val="24"/>
              </w:rPr>
              <w:t>электроизмерительные</w:t>
            </w:r>
          </w:p>
          <w:p w14:paraId="0DE30A62" w14:textId="77777777" w:rsidR="00220FF3" w:rsidRDefault="00220FF3" w:rsidP="006158BE">
            <w:pPr>
              <w:widowControl w:val="0"/>
              <w:rPr>
                <w:rFonts w:ascii="Times New Roman" w:hAnsi="Times New Roman"/>
                <w:b/>
                <w:bCs/>
                <w:sz w:val="24"/>
                <w:szCs w:val="24"/>
              </w:rPr>
            </w:pPr>
            <w:r>
              <w:rPr>
                <w:rFonts w:ascii="Times New Roman" w:hAnsi="Times New Roman"/>
                <w:b/>
                <w:bCs/>
                <w:color w:val="000000"/>
                <w:sz w:val="24"/>
                <w:szCs w:val="24"/>
              </w:rPr>
              <w:t>приборы</w:t>
            </w:r>
          </w:p>
        </w:tc>
        <w:tc>
          <w:tcPr>
            <w:tcW w:w="2155" w:type="pct"/>
          </w:tcPr>
          <w:p w14:paraId="5A1218EF" w14:textId="51BC543F" w:rsidR="00220FF3" w:rsidRDefault="00220FF3" w:rsidP="006158BE">
            <w:pPr>
              <w:widowControl w:val="0"/>
              <w:rPr>
                <w:rFonts w:ascii="Times New Roman" w:hAnsi="Times New Roman"/>
                <w:b/>
                <w:bCs/>
                <w:sz w:val="24"/>
                <w:szCs w:val="24"/>
              </w:rPr>
            </w:pPr>
            <w:r>
              <w:rPr>
                <w:rFonts w:ascii="Times New Roman" w:hAnsi="Times New Roman"/>
                <w:b/>
                <w:bCs/>
                <w:sz w:val="24"/>
                <w:szCs w:val="24"/>
              </w:rPr>
              <w:t xml:space="preserve">Содержание </w:t>
            </w:r>
          </w:p>
        </w:tc>
        <w:tc>
          <w:tcPr>
            <w:tcW w:w="900" w:type="pct"/>
            <w:vAlign w:val="center"/>
          </w:tcPr>
          <w:p w14:paraId="03535FAC" w14:textId="77777777" w:rsidR="00220FF3" w:rsidRPr="00830770" w:rsidRDefault="00220FF3" w:rsidP="006158BE">
            <w:pPr>
              <w:widowControl w:val="0"/>
              <w:rPr>
                <w:rFonts w:ascii="Times New Roman" w:hAnsi="Times New Roman"/>
                <w:b/>
                <w:iCs/>
                <w:sz w:val="24"/>
                <w:szCs w:val="24"/>
              </w:rPr>
            </w:pPr>
            <w:r>
              <w:rPr>
                <w:rFonts w:ascii="Times New Roman" w:hAnsi="Times New Roman"/>
                <w:b/>
                <w:iCs/>
                <w:sz w:val="24"/>
                <w:szCs w:val="24"/>
              </w:rPr>
              <w:t>8</w:t>
            </w:r>
            <w:r w:rsidRPr="00830770">
              <w:rPr>
                <w:rFonts w:ascii="Times New Roman" w:hAnsi="Times New Roman"/>
                <w:b/>
                <w:iCs/>
                <w:sz w:val="24"/>
                <w:szCs w:val="24"/>
              </w:rPr>
              <w:t>/</w:t>
            </w:r>
            <w:r>
              <w:rPr>
                <w:rFonts w:ascii="Times New Roman" w:hAnsi="Times New Roman"/>
                <w:b/>
                <w:iCs/>
                <w:sz w:val="24"/>
                <w:szCs w:val="24"/>
              </w:rPr>
              <w:t>6</w:t>
            </w:r>
          </w:p>
        </w:tc>
        <w:tc>
          <w:tcPr>
            <w:tcW w:w="883" w:type="pct"/>
            <w:vMerge w:val="restart"/>
          </w:tcPr>
          <w:p w14:paraId="3089EA9B" w14:textId="77777777" w:rsidR="00220FF3" w:rsidRPr="000B12E8" w:rsidRDefault="00220FF3" w:rsidP="006158BE">
            <w:pPr>
              <w:suppressAutoHyphens/>
              <w:jc w:val="center"/>
              <w:rPr>
                <w:rFonts w:ascii="Times New Roman" w:hAnsi="Times New Roman"/>
                <w:sz w:val="24"/>
                <w:szCs w:val="24"/>
              </w:rPr>
            </w:pPr>
            <w:r w:rsidRPr="000B12E8">
              <w:rPr>
                <w:rFonts w:ascii="Times New Roman" w:hAnsi="Times New Roman"/>
                <w:sz w:val="24"/>
                <w:szCs w:val="24"/>
              </w:rPr>
              <w:t>ОК 01-0</w:t>
            </w:r>
            <w:r>
              <w:rPr>
                <w:rFonts w:ascii="Times New Roman" w:hAnsi="Times New Roman"/>
                <w:sz w:val="24"/>
                <w:szCs w:val="24"/>
              </w:rPr>
              <w:t>7,</w:t>
            </w:r>
          </w:p>
          <w:p w14:paraId="35F9FABA" w14:textId="77777777" w:rsidR="00220FF3" w:rsidRDefault="00220FF3" w:rsidP="006158BE">
            <w:pPr>
              <w:suppressAutoHyphens/>
              <w:jc w:val="center"/>
              <w:rPr>
                <w:rFonts w:ascii="Times New Roman" w:hAnsi="Times New Roman"/>
                <w:b/>
                <w:sz w:val="24"/>
                <w:szCs w:val="24"/>
              </w:rPr>
            </w:pPr>
            <w:r w:rsidRPr="00FF69F1">
              <w:rPr>
                <w:rFonts w:ascii="Times New Roman" w:hAnsi="Times New Roman"/>
                <w:sz w:val="24"/>
                <w:szCs w:val="24"/>
              </w:rPr>
              <w:t>ОК 09</w:t>
            </w:r>
          </w:p>
        </w:tc>
      </w:tr>
      <w:tr w:rsidR="00220FF3" w14:paraId="3639FF98" w14:textId="77777777" w:rsidTr="006158BE">
        <w:trPr>
          <w:trHeight w:val="397"/>
        </w:trPr>
        <w:tc>
          <w:tcPr>
            <w:tcW w:w="1062" w:type="pct"/>
            <w:vMerge/>
          </w:tcPr>
          <w:p w14:paraId="78AB1305" w14:textId="77777777" w:rsidR="00220FF3" w:rsidRDefault="00220FF3" w:rsidP="006158BE">
            <w:pPr>
              <w:rPr>
                <w:rFonts w:ascii="Times New Roman" w:hAnsi="Times New Roman"/>
                <w:b/>
                <w:bCs/>
                <w:sz w:val="24"/>
                <w:szCs w:val="24"/>
              </w:rPr>
            </w:pPr>
          </w:p>
        </w:tc>
        <w:tc>
          <w:tcPr>
            <w:tcW w:w="2155" w:type="pct"/>
          </w:tcPr>
          <w:p w14:paraId="5605AC90" w14:textId="77777777" w:rsidR="00220FF3" w:rsidRDefault="00220FF3" w:rsidP="006158BE">
            <w:pPr>
              <w:rPr>
                <w:rFonts w:ascii="Times New Roman" w:hAnsi="Times New Roman"/>
                <w:b/>
                <w:bCs/>
                <w:sz w:val="24"/>
                <w:szCs w:val="24"/>
              </w:rPr>
            </w:pPr>
            <w:r>
              <w:rPr>
                <w:rFonts w:ascii="Times New Roman" w:hAnsi="Times New Roman"/>
                <w:b/>
                <w:color w:val="000000"/>
                <w:sz w:val="24"/>
                <w:szCs w:val="24"/>
              </w:rPr>
              <w:t>1.</w:t>
            </w:r>
            <w:r>
              <w:rPr>
                <w:rFonts w:ascii="Times New Roman" w:hAnsi="Times New Roman"/>
                <w:color w:val="000000"/>
                <w:sz w:val="24"/>
                <w:szCs w:val="24"/>
              </w:rPr>
              <w:t xml:space="preserve"> </w:t>
            </w:r>
            <w:r>
              <w:rPr>
                <w:rFonts w:ascii="Times New Roman" w:hAnsi="Times New Roman"/>
                <w:color w:val="000000"/>
                <w:sz w:val="24"/>
                <w:szCs w:val="24"/>
                <w:shd w:val="clear" w:color="auto" w:fill="FFFFFF"/>
              </w:rPr>
              <w:t>Электрические измерения: понятие, виды, методы, погрешности, расширение пределов измерения</w:t>
            </w:r>
          </w:p>
        </w:tc>
        <w:tc>
          <w:tcPr>
            <w:tcW w:w="900" w:type="pct"/>
            <w:vAlign w:val="center"/>
          </w:tcPr>
          <w:p w14:paraId="32B9F2FF" w14:textId="77777777" w:rsidR="00220FF3" w:rsidRPr="000B12E8" w:rsidRDefault="00220FF3" w:rsidP="006158BE">
            <w:pPr>
              <w:suppressAutoHyphens/>
              <w:rPr>
                <w:rFonts w:ascii="Times New Roman" w:hAnsi="Times New Roman"/>
                <w:iCs/>
                <w:sz w:val="24"/>
                <w:szCs w:val="24"/>
              </w:rPr>
            </w:pPr>
            <w:r w:rsidRPr="000B12E8">
              <w:rPr>
                <w:rFonts w:ascii="Times New Roman" w:hAnsi="Times New Roman"/>
                <w:iCs/>
                <w:sz w:val="24"/>
                <w:szCs w:val="24"/>
              </w:rPr>
              <w:t>1</w:t>
            </w:r>
          </w:p>
        </w:tc>
        <w:tc>
          <w:tcPr>
            <w:tcW w:w="883" w:type="pct"/>
            <w:vMerge/>
          </w:tcPr>
          <w:p w14:paraId="22ABDC95" w14:textId="77777777" w:rsidR="00220FF3" w:rsidRDefault="00220FF3" w:rsidP="006158BE">
            <w:pPr>
              <w:jc w:val="center"/>
              <w:rPr>
                <w:rFonts w:ascii="Times New Roman" w:hAnsi="Times New Roman"/>
                <w:b/>
                <w:sz w:val="24"/>
                <w:szCs w:val="24"/>
              </w:rPr>
            </w:pPr>
          </w:p>
        </w:tc>
      </w:tr>
      <w:tr w:rsidR="00220FF3" w14:paraId="4E2C2088" w14:textId="77777777" w:rsidTr="006158BE">
        <w:trPr>
          <w:trHeight w:val="397"/>
        </w:trPr>
        <w:tc>
          <w:tcPr>
            <w:tcW w:w="1062" w:type="pct"/>
            <w:vMerge/>
          </w:tcPr>
          <w:p w14:paraId="6A0F3E49" w14:textId="77777777" w:rsidR="00220FF3" w:rsidRDefault="00220FF3" w:rsidP="006158BE">
            <w:pPr>
              <w:rPr>
                <w:rFonts w:ascii="Times New Roman" w:hAnsi="Times New Roman"/>
                <w:b/>
                <w:bCs/>
                <w:sz w:val="24"/>
                <w:szCs w:val="24"/>
              </w:rPr>
            </w:pPr>
          </w:p>
        </w:tc>
        <w:tc>
          <w:tcPr>
            <w:tcW w:w="2155" w:type="pct"/>
          </w:tcPr>
          <w:p w14:paraId="65D56F14" w14:textId="77777777" w:rsidR="00220FF3" w:rsidRDefault="00220FF3" w:rsidP="006158BE">
            <w:pPr>
              <w:rPr>
                <w:rFonts w:ascii="Times New Roman" w:hAnsi="Times New Roman"/>
                <w:b/>
                <w:color w:val="000000"/>
                <w:sz w:val="24"/>
                <w:szCs w:val="24"/>
              </w:rPr>
            </w:pPr>
            <w:r>
              <w:rPr>
                <w:rFonts w:ascii="Times New Roman" w:hAnsi="Times New Roman"/>
                <w:b/>
                <w:color w:val="000000"/>
                <w:sz w:val="24"/>
                <w:szCs w:val="24"/>
              </w:rPr>
              <w:t xml:space="preserve">2. </w:t>
            </w:r>
            <w:r>
              <w:rPr>
                <w:rFonts w:ascii="Times New Roman" w:hAnsi="Times New Roman"/>
                <w:color w:val="000000"/>
                <w:sz w:val="24"/>
                <w:szCs w:val="24"/>
                <w:shd w:val="clear" w:color="auto" w:fill="FFFFFF"/>
              </w:rPr>
              <w:t xml:space="preserve">Электроизмерительные приборы: классификация, класс точности, группы эксплуатации; электроизмерительные системы: магнитоэлектрическая, электродинамическая, электромагнитная, электростатическая, индукционная, термоэлектрическая, </w:t>
            </w:r>
            <w:proofErr w:type="spellStart"/>
            <w:r>
              <w:rPr>
                <w:rFonts w:ascii="Times New Roman" w:hAnsi="Times New Roman"/>
                <w:color w:val="000000"/>
                <w:sz w:val="24"/>
                <w:szCs w:val="24"/>
                <w:shd w:val="clear" w:color="auto" w:fill="FFFFFF"/>
              </w:rPr>
              <w:t>ферромагнитная</w:t>
            </w:r>
            <w:proofErr w:type="spellEnd"/>
            <w:r>
              <w:rPr>
                <w:rFonts w:ascii="Times New Roman" w:hAnsi="Times New Roman"/>
                <w:color w:val="000000"/>
                <w:sz w:val="24"/>
                <w:szCs w:val="24"/>
                <w:shd w:val="clear" w:color="auto" w:fill="FFFFFF"/>
              </w:rPr>
              <w:t>, детекторная, вибрационная; устройство, принцип действия, правила включения в электрическую цепь постоянного и переменного тока</w:t>
            </w:r>
          </w:p>
        </w:tc>
        <w:tc>
          <w:tcPr>
            <w:tcW w:w="900" w:type="pct"/>
            <w:vAlign w:val="center"/>
          </w:tcPr>
          <w:p w14:paraId="48133612" w14:textId="77777777" w:rsidR="00220FF3" w:rsidRPr="000B12E8" w:rsidRDefault="00220FF3" w:rsidP="006158BE">
            <w:pPr>
              <w:suppressAutoHyphens/>
              <w:rPr>
                <w:rFonts w:ascii="Times New Roman" w:hAnsi="Times New Roman"/>
                <w:iCs/>
                <w:sz w:val="24"/>
                <w:szCs w:val="24"/>
              </w:rPr>
            </w:pPr>
            <w:r w:rsidRPr="000B12E8">
              <w:rPr>
                <w:rFonts w:ascii="Times New Roman" w:hAnsi="Times New Roman"/>
                <w:iCs/>
                <w:sz w:val="24"/>
                <w:szCs w:val="24"/>
              </w:rPr>
              <w:t>1</w:t>
            </w:r>
          </w:p>
        </w:tc>
        <w:tc>
          <w:tcPr>
            <w:tcW w:w="883" w:type="pct"/>
            <w:vMerge/>
          </w:tcPr>
          <w:p w14:paraId="240E2848" w14:textId="77777777" w:rsidR="00220FF3" w:rsidRDefault="00220FF3" w:rsidP="006158BE">
            <w:pPr>
              <w:jc w:val="center"/>
              <w:rPr>
                <w:rFonts w:ascii="Times New Roman" w:hAnsi="Times New Roman"/>
                <w:b/>
                <w:sz w:val="24"/>
                <w:szCs w:val="24"/>
              </w:rPr>
            </w:pPr>
          </w:p>
        </w:tc>
      </w:tr>
      <w:tr w:rsidR="00220FF3" w14:paraId="0DC3F766" w14:textId="77777777" w:rsidTr="006158BE">
        <w:trPr>
          <w:trHeight w:val="340"/>
        </w:trPr>
        <w:tc>
          <w:tcPr>
            <w:tcW w:w="1062" w:type="pct"/>
            <w:vMerge/>
          </w:tcPr>
          <w:p w14:paraId="0DE8DB19" w14:textId="77777777" w:rsidR="00220FF3" w:rsidRDefault="00220FF3" w:rsidP="006158BE">
            <w:pPr>
              <w:rPr>
                <w:rFonts w:ascii="Times New Roman" w:hAnsi="Times New Roman"/>
                <w:b/>
                <w:bCs/>
                <w:sz w:val="24"/>
                <w:szCs w:val="24"/>
              </w:rPr>
            </w:pPr>
          </w:p>
        </w:tc>
        <w:tc>
          <w:tcPr>
            <w:tcW w:w="2155" w:type="pct"/>
          </w:tcPr>
          <w:p w14:paraId="392A11D1" w14:textId="77777777" w:rsidR="00220FF3" w:rsidRDefault="00220FF3" w:rsidP="006158BE">
            <w:pPr>
              <w:rPr>
                <w:rFonts w:ascii="Times New Roman" w:hAnsi="Times New Roman"/>
                <w:b/>
                <w:bCs/>
                <w:sz w:val="24"/>
                <w:szCs w:val="24"/>
              </w:rPr>
            </w:pPr>
            <w:r>
              <w:rPr>
                <w:rFonts w:ascii="Times New Roman" w:hAnsi="Times New Roman"/>
                <w:b/>
                <w:bCs/>
                <w:sz w:val="24"/>
                <w:szCs w:val="24"/>
              </w:rPr>
              <w:t>В том числе практических и лабораторных занятий</w:t>
            </w:r>
          </w:p>
        </w:tc>
        <w:tc>
          <w:tcPr>
            <w:tcW w:w="900" w:type="pct"/>
            <w:vAlign w:val="center"/>
          </w:tcPr>
          <w:p w14:paraId="1DFA608F" w14:textId="77777777" w:rsidR="00220FF3" w:rsidRPr="00830770" w:rsidRDefault="00220FF3" w:rsidP="006158BE">
            <w:pPr>
              <w:suppressAutoHyphens/>
              <w:rPr>
                <w:rFonts w:ascii="Times New Roman" w:hAnsi="Times New Roman"/>
                <w:b/>
                <w:iCs/>
                <w:sz w:val="24"/>
                <w:szCs w:val="24"/>
              </w:rPr>
            </w:pPr>
            <w:r>
              <w:rPr>
                <w:rFonts w:ascii="Times New Roman" w:hAnsi="Times New Roman"/>
                <w:b/>
                <w:iCs/>
                <w:sz w:val="24"/>
                <w:szCs w:val="24"/>
              </w:rPr>
              <w:t>6</w:t>
            </w:r>
            <w:r w:rsidRPr="00830770">
              <w:rPr>
                <w:rFonts w:ascii="Times New Roman" w:hAnsi="Times New Roman"/>
                <w:b/>
                <w:iCs/>
                <w:sz w:val="24"/>
                <w:szCs w:val="24"/>
              </w:rPr>
              <w:t>/</w:t>
            </w:r>
            <w:r>
              <w:rPr>
                <w:rFonts w:ascii="Times New Roman" w:hAnsi="Times New Roman"/>
                <w:b/>
                <w:iCs/>
                <w:sz w:val="24"/>
                <w:szCs w:val="24"/>
              </w:rPr>
              <w:t>6</w:t>
            </w:r>
          </w:p>
        </w:tc>
        <w:tc>
          <w:tcPr>
            <w:tcW w:w="883" w:type="pct"/>
            <w:vMerge/>
          </w:tcPr>
          <w:p w14:paraId="29571B6D" w14:textId="77777777" w:rsidR="00220FF3" w:rsidRDefault="00220FF3" w:rsidP="006158BE">
            <w:pPr>
              <w:jc w:val="center"/>
              <w:rPr>
                <w:rFonts w:ascii="Times New Roman" w:hAnsi="Times New Roman"/>
                <w:b/>
                <w:sz w:val="24"/>
                <w:szCs w:val="24"/>
              </w:rPr>
            </w:pPr>
          </w:p>
        </w:tc>
      </w:tr>
      <w:tr w:rsidR="00220FF3" w14:paraId="553C3190" w14:textId="77777777" w:rsidTr="006158BE">
        <w:trPr>
          <w:trHeight w:val="921"/>
        </w:trPr>
        <w:tc>
          <w:tcPr>
            <w:tcW w:w="1062" w:type="pct"/>
            <w:vMerge/>
          </w:tcPr>
          <w:p w14:paraId="31F6AC84" w14:textId="77777777" w:rsidR="00220FF3" w:rsidRDefault="00220FF3" w:rsidP="006158BE">
            <w:pPr>
              <w:rPr>
                <w:rFonts w:ascii="Times New Roman" w:hAnsi="Times New Roman"/>
                <w:b/>
                <w:bCs/>
                <w:sz w:val="24"/>
                <w:szCs w:val="24"/>
              </w:rPr>
            </w:pPr>
          </w:p>
        </w:tc>
        <w:tc>
          <w:tcPr>
            <w:tcW w:w="2155" w:type="pct"/>
          </w:tcPr>
          <w:p w14:paraId="5F452116" w14:textId="77777777" w:rsidR="00220FF3" w:rsidRDefault="00220FF3" w:rsidP="006158BE">
            <w:pPr>
              <w:rPr>
                <w:rFonts w:ascii="Times New Roman" w:hAnsi="Times New Roman"/>
                <w:b/>
                <w:bCs/>
                <w:sz w:val="24"/>
                <w:szCs w:val="24"/>
              </w:rPr>
            </w:pPr>
            <w:r>
              <w:rPr>
                <w:rFonts w:ascii="Times New Roman" w:hAnsi="Times New Roman"/>
                <w:b/>
                <w:iCs/>
                <w:sz w:val="24"/>
                <w:szCs w:val="24"/>
              </w:rPr>
              <w:t xml:space="preserve">Лабораторная работа (Практическая подготовка) </w:t>
            </w:r>
            <w:r>
              <w:rPr>
                <w:rFonts w:ascii="Times New Roman" w:hAnsi="Times New Roman"/>
                <w:iCs/>
                <w:sz w:val="24"/>
                <w:szCs w:val="24"/>
              </w:rPr>
              <w:t>Измерение сопротивления методом амперметра и вольтметра</w:t>
            </w:r>
          </w:p>
        </w:tc>
        <w:tc>
          <w:tcPr>
            <w:tcW w:w="900" w:type="pct"/>
            <w:vAlign w:val="center"/>
          </w:tcPr>
          <w:p w14:paraId="7A1340B9" w14:textId="77777777" w:rsidR="00220FF3" w:rsidRPr="000B12E8" w:rsidRDefault="00220FF3" w:rsidP="006158BE">
            <w:pPr>
              <w:suppressAutoHyphens/>
              <w:rPr>
                <w:rFonts w:ascii="Times New Roman" w:hAnsi="Times New Roman"/>
                <w:iCs/>
                <w:sz w:val="24"/>
                <w:szCs w:val="24"/>
              </w:rPr>
            </w:pPr>
            <w:r w:rsidRPr="000B12E8">
              <w:rPr>
                <w:rFonts w:ascii="Times New Roman" w:hAnsi="Times New Roman"/>
                <w:iCs/>
                <w:sz w:val="24"/>
                <w:szCs w:val="24"/>
              </w:rPr>
              <w:t>2</w:t>
            </w:r>
          </w:p>
        </w:tc>
        <w:tc>
          <w:tcPr>
            <w:tcW w:w="883" w:type="pct"/>
            <w:vMerge/>
          </w:tcPr>
          <w:p w14:paraId="4FA70373" w14:textId="77777777" w:rsidR="00220FF3" w:rsidRDefault="00220FF3" w:rsidP="006158BE">
            <w:pPr>
              <w:jc w:val="center"/>
              <w:rPr>
                <w:rFonts w:ascii="Times New Roman" w:hAnsi="Times New Roman"/>
                <w:b/>
                <w:sz w:val="24"/>
                <w:szCs w:val="24"/>
              </w:rPr>
            </w:pPr>
          </w:p>
        </w:tc>
      </w:tr>
      <w:tr w:rsidR="00220FF3" w14:paraId="14513731" w14:textId="77777777" w:rsidTr="006158BE">
        <w:trPr>
          <w:trHeight w:val="480"/>
        </w:trPr>
        <w:tc>
          <w:tcPr>
            <w:tcW w:w="1062" w:type="pct"/>
            <w:vMerge/>
          </w:tcPr>
          <w:p w14:paraId="0146328A" w14:textId="77777777" w:rsidR="00220FF3" w:rsidRDefault="00220FF3" w:rsidP="006158BE">
            <w:pPr>
              <w:rPr>
                <w:rFonts w:ascii="Times New Roman" w:hAnsi="Times New Roman"/>
                <w:b/>
                <w:bCs/>
                <w:sz w:val="24"/>
                <w:szCs w:val="24"/>
              </w:rPr>
            </w:pPr>
          </w:p>
        </w:tc>
        <w:tc>
          <w:tcPr>
            <w:tcW w:w="2155" w:type="pct"/>
          </w:tcPr>
          <w:p w14:paraId="7D0D87B5" w14:textId="77777777" w:rsidR="00220FF3" w:rsidRDefault="00220FF3" w:rsidP="006158BE">
            <w:pPr>
              <w:rPr>
                <w:rFonts w:ascii="Times New Roman" w:hAnsi="Times New Roman"/>
                <w:b/>
                <w:iCs/>
                <w:sz w:val="24"/>
                <w:szCs w:val="24"/>
              </w:rPr>
            </w:pPr>
            <w:r>
              <w:rPr>
                <w:rFonts w:ascii="Times New Roman" w:hAnsi="Times New Roman"/>
                <w:b/>
                <w:iCs/>
                <w:sz w:val="24"/>
                <w:szCs w:val="24"/>
              </w:rPr>
              <w:t xml:space="preserve">Лабораторная работа (Практическая подготовка) Измерение мощности </w:t>
            </w:r>
          </w:p>
        </w:tc>
        <w:tc>
          <w:tcPr>
            <w:tcW w:w="900" w:type="pct"/>
            <w:vAlign w:val="center"/>
          </w:tcPr>
          <w:p w14:paraId="0B1C3813" w14:textId="77777777" w:rsidR="00220FF3" w:rsidRPr="000B12E8" w:rsidRDefault="00220FF3" w:rsidP="006158BE">
            <w:pPr>
              <w:suppressAutoHyphens/>
              <w:rPr>
                <w:rFonts w:ascii="Times New Roman" w:hAnsi="Times New Roman"/>
                <w:iCs/>
                <w:sz w:val="24"/>
                <w:szCs w:val="24"/>
              </w:rPr>
            </w:pPr>
            <w:r w:rsidRPr="000B12E8">
              <w:rPr>
                <w:rFonts w:ascii="Times New Roman" w:hAnsi="Times New Roman"/>
                <w:iCs/>
                <w:sz w:val="24"/>
                <w:szCs w:val="24"/>
              </w:rPr>
              <w:t>2</w:t>
            </w:r>
          </w:p>
        </w:tc>
        <w:tc>
          <w:tcPr>
            <w:tcW w:w="883" w:type="pct"/>
            <w:vMerge/>
          </w:tcPr>
          <w:p w14:paraId="549FDF95" w14:textId="77777777" w:rsidR="00220FF3" w:rsidRDefault="00220FF3" w:rsidP="006158BE">
            <w:pPr>
              <w:jc w:val="center"/>
              <w:rPr>
                <w:rFonts w:ascii="Times New Roman" w:hAnsi="Times New Roman"/>
                <w:b/>
                <w:sz w:val="24"/>
                <w:szCs w:val="24"/>
              </w:rPr>
            </w:pPr>
          </w:p>
        </w:tc>
      </w:tr>
      <w:tr w:rsidR="00220FF3" w14:paraId="06341BD6" w14:textId="77777777" w:rsidTr="006158BE">
        <w:trPr>
          <w:trHeight w:val="828"/>
        </w:trPr>
        <w:tc>
          <w:tcPr>
            <w:tcW w:w="1062" w:type="pct"/>
            <w:vMerge/>
          </w:tcPr>
          <w:p w14:paraId="0ABF0109" w14:textId="77777777" w:rsidR="00220FF3" w:rsidRDefault="00220FF3" w:rsidP="006158BE">
            <w:pPr>
              <w:rPr>
                <w:rFonts w:ascii="Times New Roman" w:hAnsi="Times New Roman"/>
                <w:b/>
                <w:bCs/>
                <w:sz w:val="24"/>
                <w:szCs w:val="24"/>
              </w:rPr>
            </w:pPr>
          </w:p>
        </w:tc>
        <w:tc>
          <w:tcPr>
            <w:tcW w:w="2155" w:type="pct"/>
          </w:tcPr>
          <w:p w14:paraId="5C976C84" w14:textId="77777777" w:rsidR="00220FF3" w:rsidRDefault="00220FF3" w:rsidP="006158BE">
            <w:pPr>
              <w:rPr>
                <w:rFonts w:ascii="Times New Roman" w:hAnsi="Times New Roman"/>
                <w:b/>
                <w:iCs/>
                <w:sz w:val="24"/>
                <w:szCs w:val="24"/>
              </w:rPr>
            </w:pPr>
            <w:r>
              <w:rPr>
                <w:rFonts w:ascii="Times New Roman" w:hAnsi="Times New Roman"/>
                <w:b/>
                <w:iCs/>
                <w:sz w:val="24"/>
                <w:szCs w:val="24"/>
              </w:rPr>
              <w:t xml:space="preserve">Практическое занятие. (Практическая подготовка) </w:t>
            </w:r>
            <w:r>
              <w:rPr>
                <w:rFonts w:ascii="Times New Roman" w:hAnsi="Times New Roman"/>
                <w:iCs/>
                <w:sz w:val="24"/>
                <w:szCs w:val="24"/>
              </w:rPr>
              <w:t xml:space="preserve"> </w:t>
            </w:r>
            <w:r>
              <w:rPr>
                <w:rFonts w:ascii="Times New Roman" w:hAnsi="Times New Roman"/>
                <w:color w:val="000000"/>
                <w:sz w:val="24"/>
                <w:szCs w:val="24"/>
                <w:shd w:val="clear" w:color="auto" w:fill="FFFFFF"/>
              </w:rPr>
              <w:t>Определение основных характеристик электроизмерительных приборов по условным обозначениям на шкалах приборов</w:t>
            </w:r>
          </w:p>
        </w:tc>
        <w:tc>
          <w:tcPr>
            <w:tcW w:w="900" w:type="pct"/>
            <w:vAlign w:val="center"/>
          </w:tcPr>
          <w:p w14:paraId="382AF146" w14:textId="77777777" w:rsidR="00220FF3" w:rsidRPr="000B12E8" w:rsidRDefault="00220FF3" w:rsidP="006158BE">
            <w:pPr>
              <w:suppressAutoHyphens/>
              <w:rPr>
                <w:rFonts w:ascii="Times New Roman" w:hAnsi="Times New Roman"/>
                <w:iCs/>
                <w:sz w:val="24"/>
                <w:szCs w:val="24"/>
              </w:rPr>
            </w:pPr>
            <w:r>
              <w:rPr>
                <w:rFonts w:ascii="Times New Roman" w:hAnsi="Times New Roman"/>
                <w:iCs/>
                <w:sz w:val="24"/>
                <w:szCs w:val="24"/>
              </w:rPr>
              <w:t>2</w:t>
            </w:r>
          </w:p>
        </w:tc>
        <w:tc>
          <w:tcPr>
            <w:tcW w:w="883" w:type="pct"/>
            <w:vMerge/>
          </w:tcPr>
          <w:p w14:paraId="6276E4CB" w14:textId="77777777" w:rsidR="00220FF3" w:rsidRDefault="00220FF3" w:rsidP="006158BE">
            <w:pPr>
              <w:jc w:val="center"/>
              <w:rPr>
                <w:rFonts w:ascii="Times New Roman" w:hAnsi="Times New Roman"/>
                <w:b/>
                <w:sz w:val="24"/>
                <w:szCs w:val="24"/>
              </w:rPr>
            </w:pPr>
          </w:p>
        </w:tc>
      </w:tr>
      <w:tr w:rsidR="00220FF3" w14:paraId="0CF1D468" w14:textId="77777777" w:rsidTr="006158BE">
        <w:trPr>
          <w:trHeight w:val="20"/>
        </w:trPr>
        <w:tc>
          <w:tcPr>
            <w:tcW w:w="1062" w:type="pct"/>
            <w:vMerge w:val="restart"/>
          </w:tcPr>
          <w:p w14:paraId="181C9D49" w14:textId="77777777" w:rsidR="00220FF3" w:rsidRDefault="00220FF3" w:rsidP="006158BE">
            <w:pPr>
              <w:rPr>
                <w:rFonts w:ascii="Times New Roman" w:hAnsi="Times New Roman"/>
                <w:b/>
                <w:bCs/>
                <w:sz w:val="24"/>
                <w:szCs w:val="24"/>
              </w:rPr>
            </w:pPr>
            <w:r>
              <w:rPr>
                <w:rFonts w:ascii="Times New Roman" w:hAnsi="Times New Roman"/>
                <w:b/>
                <w:sz w:val="24"/>
                <w:szCs w:val="24"/>
              </w:rPr>
              <w:lastRenderedPageBreak/>
              <w:t xml:space="preserve">Тема 2.2. </w:t>
            </w:r>
            <w:r>
              <w:rPr>
                <w:rFonts w:ascii="Times New Roman" w:hAnsi="Times New Roman"/>
                <w:b/>
                <w:color w:val="000000"/>
                <w:sz w:val="24"/>
                <w:szCs w:val="24"/>
                <w:shd w:val="clear" w:color="auto" w:fill="FFFFFF"/>
              </w:rPr>
              <w:t>Т</w:t>
            </w:r>
            <w:r>
              <w:rPr>
                <w:rFonts w:ascii="Times New Roman" w:hAnsi="Times New Roman"/>
                <w:b/>
                <w:bCs/>
                <w:color w:val="000000"/>
                <w:sz w:val="24"/>
                <w:szCs w:val="24"/>
              </w:rPr>
              <w:t>рансформаторы</w:t>
            </w:r>
          </w:p>
        </w:tc>
        <w:tc>
          <w:tcPr>
            <w:tcW w:w="2155" w:type="pct"/>
          </w:tcPr>
          <w:p w14:paraId="1CCACA5F" w14:textId="2174E508" w:rsidR="00220FF3" w:rsidRDefault="00220FF3" w:rsidP="006158BE">
            <w:pPr>
              <w:rPr>
                <w:rFonts w:ascii="Times New Roman" w:hAnsi="Times New Roman"/>
                <w:b/>
                <w:bCs/>
                <w:sz w:val="24"/>
                <w:szCs w:val="24"/>
              </w:rPr>
            </w:pPr>
            <w:r>
              <w:rPr>
                <w:rFonts w:ascii="Times New Roman" w:hAnsi="Times New Roman"/>
                <w:b/>
                <w:bCs/>
                <w:sz w:val="24"/>
                <w:szCs w:val="24"/>
              </w:rPr>
              <w:t xml:space="preserve">Содержание </w:t>
            </w:r>
          </w:p>
        </w:tc>
        <w:tc>
          <w:tcPr>
            <w:tcW w:w="900" w:type="pct"/>
            <w:vAlign w:val="center"/>
          </w:tcPr>
          <w:p w14:paraId="2AC2519D" w14:textId="77777777" w:rsidR="00220FF3" w:rsidRPr="00830770" w:rsidRDefault="00220FF3" w:rsidP="006158BE">
            <w:pPr>
              <w:suppressAutoHyphens/>
              <w:rPr>
                <w:rFonts w:ascii="Times New Roman" w:hAnsi="Times New Roman"/>
                <w:b/>
                <w:iCs/>
                <w:sz w:val="24"/>
                <w:szCs w:val="24"/>
              </w:rPr>
            </w:pPr>
            <w:r w:rsidRPr="00830770">
              <w:rPr>
                <w:rFonts w:ascii="Times New Roman" w:hAnsi="Times New Roman"/>
                <w:b/>
                <w:iCs/>
                <w:sz w:val="24"/>
                <w:szCs w:val="24"/>
              </w:rPr>
              <w:t>3/2</w:t>
            </w:r>
          </w:p>
        </w:tc>
        <w:tc>
          <w:tcPr>
            <w:tcW w:w="883" w:type="pct"/>
            <w:vMerge w:val="restart"/>
          </w:tcPr>
          <w:p w14:paraId="7BC1C93A" w14:textId="77777777" w:rsidR="00220FF3" w:rsidRPr="000B12E8" w:rsidRDefault="00220FF3" w:rsidP="006158BE">
            <w:pPr>
              <w:suppressAutoHyphens/>
              <w:jc w:val="center"/>
              <w:rPr>
                <w:rFonts w:ascii="Times New Roman" w:hAnsi="Times New Roman"/>
                <w:sz w:val="24"/>
                <w:szCs w:val="24"/>
              </w:rPr>
            </w:pPr>
            <w:r w:rsidRPr="000B12E8">
              <w:rPr>
                <w:rFonts w:ascii="Times New Roman" w:hAnsi="Times New Roman"/>
                <w:sz w:val="24"/>
                <w:szCs w:val="24"/>
              </w:rPr>
              <w:t>ОК 01-0</w:t>
            </w:r>
            <w:r>
              <w:rPr>
                <w:rFonts w:ascii="Times New Roman" w:hAnsi="Times New Roman"/>
                <w:sz w:val="24"/>
                <w:szCs w:val="24"/>
              </w:rPr>
              <w:t>7,</w:t>
            </w:r>
          </w:p>
          <w:p w14:paraId="5451A410" w14:textId="77777777" w:rsidR="00220FF3" w:rsidRPr="000B12E8" w:rsidRDefault="00220FF3" w:rsidP="006158BE">
            <w:pPr>
              <w:suppressAutoHyphens/>
              <w:jc w:val="center"/>
              <w:rPr>
                <w:rFonts w:ascii="Times New Roman" w:hAnsi="Times New Roman"/>
                <w:sz w:val="24"/>
                <w:szCs w:val="24"/>
              </w:rPr>
            </w:pPr>
            <w:r w:rsidRPr="00FF69F1">
              <w:rPr>
                <w:rFonts w:ascii="Times New Roman" w:hAnsi="Times New Roman"/>
                <w:sz w:val="24"/>
                <w:szCs w:val="24"/>
              </w:rPr>
              <w:t>ОК 09</w:t>
            </w:r>
          </w:p>
          <w:p w14:paraId="5B0FEC87" w14:textId="77777777" w:rsidR="00220FF3" w:rsidRPr="000B12E8" w:rsidRDefault="00220FF3" w:rsidP="006158BE">
            <w:pPr>
              <w:jc w:val="center"/>
              <w:rPr>
                <w:rFonts w:ascii="Times New Roman" w:hAnsi="Times New Roman"/>
                <w:b/>
                <w:sz w:val="24"/>
                <w:szCs w:val="24"/>
              </w:rPr>
            </w:pPr>
          </w:p>
        </w:tc>
      </w:tr>
      <w:tr w:rsidR="00220FF3" w14:paraId="150296D6" w14:textId="77777777" w:rsidTr="006158BE">
        <w:trPr>
          <w:trHeight w:val="20"/>
        </w:trPr>
        <w:tc>
          <w:tcPr>
            <w:tcW w:w="1062" w:type="pct"/>
            <w:vMerge/>
          </w:tcPr>
          <w:p w14:paraId="346E59B2" w14:textId="77777777" w:rsidR="00220FF3" w:rsidRDefault="00220FF3" w:rsidP="006158BE">
            <w:pPr>
              <w:rPr>
                <w:rFonts w:ascii="Times New Roman" w:hAnsi="Times New Roman"/>
                <w:b/>
                <w:bCs/>
                <w:sz w:val="24"/>
                <w:szCs w:val="24"/>
              </w:rPr>
            </w:pPr>
          </w:p>
        </w:tc>
        <w:tc>
          <w:tcPr>
            <w:tcW w:w="2155" w:type="pct"/>
          </w:tcPr>
          <w:p w14:paraId="0873D92F" w14:textId="77777777" w:rsidR="00220FF3" w:rsidRDefault="00220FF3" w:rsidP="006158BE">
            <w:pPr>
              <w:rPr>
                <w:rFonts w:ascii="Times New Roman" w:hAnsi="Times New Roman"/>
                <w:b/>
                <w:bCs/>
                <w:sz w:val="24"/>
                <w:szCs w:val="24"/>
              </w:rPr>
            </w:pPr>
            <w:r>
              <w:rPr>
                <w:rFonts w:ascii="Times New Roman" w:hAnsi="Times New Roman"/>
                <w:b/>
                <w:color w:val="000000"/>
                <w:sz w:val="24"/>
                <w:szCs w:val="24"/>
              </w:rPr>
              <w:t>1.</w:t>
            </w:r>
            <w:r>
              <w:rPr>
                <w:rFonts w:ascii="Times New Roman" w:hAnsi="Times New Roman"/>
                <w:color w:val="000000"/>
                <w:sz w:val="24"/>
                <w:szCs w:val="24"/>
              </w:rPr>
              <w:t xml:space="preserve"> </w:t>
            </w:r>
            <w:r>
              <w:rPr>
                <w:rFonts w:ascii="Times New Roman" w:hAnsi="Times New Roman"/>
                <w:color w:val="000000"/>
                <w:sz w:val="24"/>
                <w:szCs w:val="24"/>
                <w:shd w:val="clear" w:color="auto" w:fill="FFFFFF"/>
              </w:rPr>
              <w:t>Трансформаторы: типы, назначение, устройство, принцип действия, режим работы, КПД, потери энергии</w:t>
            </w:r>
          </w:p>
        </w:tc>
        <w:tc>
          <w:tcPr>
            <w:tcW w:w="900" w:type="pct"/>
            <w:vAlign w:val="center"/>
          </w:tcPr>
          <w:p w14:paraId="5F5F998B" w14:textId="77777777" w:rsidR="00220FF3" w:rsidRPr="000B12E8" w:rsidRDefault="00220FF3" w:rsidP="006158BE">
            <w:pPr>
              <w:suppressAutoHyphens/>
              <w:rPr>
                <w:rFonts w:ascii="Times New Roman" w:hAnsi="Times New Roman"/>
                <w:iCs/>
                <w:sz w:val="24"/>
                <w:szCs w:val="24"/>
              </w:rPr>
            </w:pPr>
            <w:r w:rsidRPr="000B12E8">
              <w:rPr>
                <w:rFonts w:ascii="Times New Roman" w:hAnsi="Times New Roman"/>
                <w:iCs/>
                <w:sz w:val="24"/>
                <w:szCs w:val="24"/>
              </w:rPr>
              <w:t>1</w:t>
            </w:r>
          </w:p>
        </w:tc>
        <w:tc>
          <w:tcPr>
            <w:tcW w:w="883" w:type="pct"/>
            <w:vMerge/>
          </w:tcPr>
          <w:p w14:paraId="71924F8C" w14:textId="77777777" w:rsidR="00220FF3" w:rsidRPr="000B12E8" w:rsidRDefault="00220FF3" w:rsidP="006158BE">
            <w:pPr>
              <w:jc w:val="center"/>
              <w:rPr>
                <w:rFonts w:ascii="Times New Roman" w:hAnsi="Times New Roman"/>
                <w:b/>
                <w:sz w:val="24"/>
                <w:szCs w:val="24"/>
              </w:rPr>
            </w:pPr>
          </w:p>
        </w:tc>
      </w:tr>
      <w:tr w:rsidR="00220FF3" w14:paraId="02598C24" w14:textId="77777777" w:rsidTr="006158BE">
        <w:trPr>
          <w:trHeight w:val="20"/>
        </w:trPr>
        <w:tc>
          <w:tcPr>
            <w:tcW w:w="1062" w:type="pct"/>
            <w:vMerge/>
          </w:tcPr>
          <w:p w14:paraId="1F6155A7" w14:textId="77777777" w:rsidR="00220FF3" w:rsidRDefault="00220FF3" w:rsidP="006158BE">
            <w:pPr>
              <w:rPr>
                <w:rFonts w:ascii="Times New Roman" w:hAnsi="Times New Roman"/>
                <w:b/>
                <w:bCs/>
                <w:sz w:val="24"/>
                <w:szCs w:val="24"/>
              </w:rPr>
            </w:pPr>
          </w:p>
        </w:tc>
        <w:tc>
          <w:tcPr>
            <w:tcW w:w="2155" w:type="pct"/>
          </w:tcPr>
          <w:p w14:paraId="741FAD33" w14:textId="77777777" w:rsidR="00220FF3" w:rsidRDefault="00220FF3" w:rsidP="006158BE">
            <w:pPr>
              <w:rPr>
                <w:rFonts w:ascii="Times New Roman" w:hAnsi="Times New Roman"/>
                <w:b/>
                <w:bCs/>
                <w:sz w:val="24"/>
                <w:szCs w:val="24"/>
              </w:rPr>
            </w:pPr>
            <w:r>
              <w:rPr>
                <w:rFonts w:ascii="Times New Roman" w:hAnsi="Times New Roman"/>
                <w:b/>
                <w:bCs/>
                <w:sz w:val="24"/>
                <w:szCs w:val="24"/>
              </w:rPr>
              <w:t>В том числе практических и лабораторных занятий</w:t>
            </w:r>
          </w:p>
        </w:tc>
        <w:tc>
          <w:tcPr>
            <w:tcW w:w="900" w:type="pct"/>
            <w:vAlign w:val="center"/>
          </w:tcPr>
          <w:p w14:paraId="7E446CF1" w14:textId="77777777" w:rsidR="00220FF3" w:rsidRPr="00830770" w:rsidRDefault="00220FF3" w:rsidP="006158BE">
            <w:pPr>
              <w:suppressAutoHyphens/>
              <w:rPr>
                <w:rFonts w:ascii="Times New Roman" w:hAnsi="Times New Roman"/>
                <w:b/>
                <w:iCs/>
                <w:sz w:val="24"/>
                <w:szCs w:val="24"/>
              </w:rPr>
            </w:pPr>
            <w:r w:rsidRPr="00830770">
              <w:rPr>
                <w:rFonts w:ascii="Times New Roman" w:hAnsi="Times New Roman"/>
                <w:b/>
                <w:iCs/>
                <w:sz w:val="24"/>
                <w:szCs w:val="24"/>
              </w:rPr>
              <w:t>2/2</w:t>
            </w:r>
          </w:p>
        </w:tc>
        <w:tc>
          <w:tcPr>
            <w:tcW w:w="883" w:type="pct"/>
            <w:vMerge/>
          </w:tcPr>
          <w:p w14:paraId="22145DA7" w14:textId="77777777" w:rsidR="00220FF3" w:rsidRPr="000B12E8" w:rsidRDefault="00220FF3" w:rsidP="006158BE">
            <w:pPr>
              <w:jc w:val="center"/>
              <w:rPr>
                <w:rFonts w:ascii="Times New Roman" w:hAnsi="Times New Roman"/>
                <w:b/>
                <w:sz w:val="24"/>
                <w:szCs w:val="24"/>
              </w:rPr>
            </w:pPr>
          </w:p>
        </w:tc>
      </w:tr>
      <w:tr w:rsidR="00220FF3" w14:paraId="7D0FE376" w14:textId="77777777" w:rsidTr="006158BE">
        <w:trPr>
          <w:trHeight w:val="20"/>
        </w:trPr>
        <w:tc>
          <w:tcPr>
            <w:tcW w:w="1062" w:type="pct"/>
            <w:vMerge/>
          </w:tcPr>
          <w:p w14:paraId="4061E498" w14:textId="77777777" w:rsidR="00220FF3" w:rsidRDefault="00220FF3" w:rsidP="006158BE">
            <w:pPr>
              <w:rPr>
                <w:rFonts w:ascii="Times New Roman" w:hAnsi="Times New Roman"/>
                <w:b/>
                <w:bCs/>
                <w:sz w:val="24"/>
                <w:szCs w:val="24"/>
              </w:rPr>
            </w:pPr>
          </w:p>
        </w:tc>
        <w:tc>
          <w:tcPr>
            <w:tcW w:w="2155" w:type="pct"/>
          </w:tcPr>
          <w:p w14:paraId="068B78CF" w14:textId="77777777" w:rsidR="00220FF3" w:rsidRDefault="00220FF3" w:rsidP="006158BE">
            <w:pPr>
              <w:rPr>
                <w:rFonts w:ascii="Times New Roman" w:hAnsi="Times New Roman"/>
                <w:b/>
                <w:bCs/>
                <w:sz w:val="24"/>
                <w:szCs w:val="24"/>
              </w:rPr>
            </w:pPr>
            <w:r>
              <w:rPr>
                <w:rFonts w:ascii="Times New Roman" w:hAnsi="Times New Roman"/>
                <w:b/>
                <w:iCs/>
                <w:sz w:val="24"/>
                <w:szCs w:val="24"/>
              </w:rPr>
              <w:t xml:space="preserve">Практическое занятие. (Практическая подготовка) </w:t>
            </w:r>
            <w:r>
              <w:rPr>
                <w:rFonts w:ascii="Times New Roman" w:hAnsi="Times New Roman"/>
                <w:iCs/>
                <w:sz w:val="24"/>
                <w:szCs w:val="24"/>
              </w:rPr>
              <w:t xml:space="preserve"> </w:t>
            </w:r>
            <w:r>
              <w:rPr>
                <w:rFonts w:ascii="Times New Roman" w:hAnsi="Times New Roman"/>
                <w:bCs/>
                <w:i/>
                <w:sz w:val="24"/>
                <w:szCs w:val="24"/>
              </w:rPr>
              <w:t xml:space="preserve"> </w:t>
            </w:r>
            <w:r>
              <w:rPr>
                <w:rFonts w:ascii="Times New Roman" w:hAnsi="Times New Roman"/>
                <w:color w:val="000000"/>
                <w:sz w:val="24"/>
                <w:szCs w:val="24"/>
                <w:shd w:val="clear" w:color="auto" w:fill="FFFFFF"/>
              </w:rPr>
              <w:t>Определение параметров трансформаторов</w:t>
            </w:r>
            <w:r>
              <w:rPr>
                <w:rFonts w:ascii="Times New Roman" w:hAnsi="Times New Roman"/>
                <w:sz w:val="24"/>
                <w:szCs w:val="24"/>
              </w:rPr>
              <w:t>.</w:t>
            </w:r>
          </w:p>
        </w:tc>
        <w:tc>
          <w:tcPr>
            <w:tcW w:w="900" w:type="pct"/>
            <w:vAlign w:val="center"/>
          </w:tcPr>
          <w:p w14:paraId="2FA662A9" w14:textId="77777777" w:rsidR="00220FF3" w:rsidRPr="000B12E8" w:rsidRDefault="00220FF3" w:rsidP="006158BE">
            <w:pPr>
              <w:suppressAutoHyphens/>
              <w:rPr>
                <w:rFonts w:ascii="Times New Roman" w:hAnsi="Times New Roman"/>
                <w:iCs/>
                <w:sz w:val="24"/>
                <w:szCs w:val="24"/>
              </w:rPr>
            </w:pPr>
            <w:r w:rsidRPr="000B12E8">
              <w:rPr>
                <w:rFonts w:ascii="Times New Roman" w:hAnsi="Times New Roman"/>
                <w:iCs/>
                <w:sz w:val="24"/>
                <w:szCs w:val="24"/>
              </w:rPr>
              <w:t>2</w:t>
            </w:r>
          </w:p>
        </w:tc>
        <w:tc>
          <w:tcPr>
            <w:tcW w:w="883" w:type="pct"/>
            <w:vMerge/>
          </w:tcPr>
          <w:p w14:paraId="1D23AF7C" w14:textId="77777777" w:rsidR="00220FF3" w:rsidRPr="000B12E8" w:rsidRDefault="00220FF3" w:rsidP="006158BE">
            <w:pPr>
              <w:jc w:val="center"/>
              <w:rPr>
                <w:rFonts w:ascii="Times New Roman" w:hAnsi="Times New Roman"/>
                <w:b/>
                <w:sz w:val="24"/>
                <w:szCs w:val="24"/>
              </w:rPr>
            </w:pPr>
          </w:p>
        </w:tc>
      </w:tr>
      <w:tr w:rsidR="00220FF3" w14:paraId="184CEA24" w14:textId="77777777" w:rsidTr="006158BE">
        <w:trPr>
          <w:trHeight w:val="20"/>
        </w:trPr>
        <w:tc>
          <w:tcPr>
            <w:tcW w:w="1062" w:type="pct"/>
            <w:vMerge w:val="restart"/>
          </w:tcPr>
          <w:p w14:paraId="659627A4" w14:textId="77777777" w:rsidR="00220FF3" w:rsidRDefault="00220FF3" w:rsidP="006158BE">
            <w:pPr>
              <w:widowControl w:val="0"/>
              <w:spacing w:before="9"/>
              <w:ind w:right="-20"/>
              <w:rPr>
                <w:rFonts w:ascii="Times New Roman" w:hAnsi="Times New Roman"/>
                <w:b/>
                <w:bCs/>
                <w:sz w:val="24"/>
                <w:szCs w:val="24"/>
              </w:rPr>
            </w:pPr>
            <w:r>
              <w:rPr>
                <w:rFonts w:ascii="Times New Roman" w:hAnsi="Times New Roman"/>
                <w:b/>
                <w:sz w:val="24"/>
                <w:szCs w:val="24"/>
              </w:rPr>
              <w:t xml:space="preserve">Тема 2.3. </w:t>
            </w:r>
            <w:r>
              <w:rPr>
                <w:rFonts w:ascii="Times New Roman" w:hAnsi="Times New Roman"/>
                <w:b/>
                <w:color w:val="000000"/>
                <w:sz w:val="24"/>
                <w:szCs w:val="24"/>
                <w:shd w:val="clear" w:color="auto" w:fill="FFFFFF"/>
              </w:rPr>
              <w:t>Электрические машины</w:t>
            </w:r>
          </w:p>
          <w:p w14:paraId="4C7BAF7F" w14:textId="77777777" w:rsidR="00220FF3" w:rsidRDefault="00220FF3" w:rsidP="006158BE">
            <w:pPr>
              <w:rPr>
                <w:rFonts w:ascii="Times New Roman" w:hAnsi="Times New Roman"/>
                <w:b/>
                <w:bCs/>
                <w:sz w:val="24"/>
                <w:szCs w:val="24"/>
              </w:rPr>
            </w:pPr>
          </w:p>
        </w:tc>
        <w:tc>
          <w:tcPr>
            <w:tcW w:w="2155" w:type="pct"/>
          </w:tcPr>
          <w:p w14:paraId="40086AB6" w14:textId="473FF6B6" w:rsidR="00220FF3" w:rsidRDefault="00220FF3" w:rsidP="006158BE">
            <w:pPr>
              <w:rPr>
                <w:rFonts w:ascii="Times New Roman" w:hAnsi="Times New Roman"/>
                <w:b/>
                <w:bCs/>
                <w:sz w:val="24"/>
                <w:szCs w:val="24"/>
              </w:rPr>
            </w:pPr>
            <w:r>
              <w:rPr>
                <w:rFonts w:ascii="Times New Roman" w:hAnsi="Times New Roman"/>
                <w:b/>
                <w:bCs/>
                <w:sz w:val="24"/>
                <w:szCs w:val="24"/>
              </w:rPr>
              <w:t xml:space="preserve">Содержание </w:t>
            </w:r>
          </w:p>
        </w:tc>
        <w:tc>
          <w:tcPr>
            <w:tcW w:w="900" w:type="pct"/>
            <w:vAlign w:val="center"/>
          </w:tcPr>
          <w:p w14:paraId="1DF29E36" w14:textId="77777777" w:rsidR="00220FF3" w:rsidRPr="00830770" w:rsidRDefault="00220FF3" w:rsidP="006158BE">
            <w:pPr>
              <w:suppressAutoHyphens/>
              <w:rPr>
                <w:rFonts w:ascii="Times New Roman" w:hAnsi="Times New Roman"/>
                <w:b/>
                <w:iCs/>
                <w:sz w:val="24"/>
                <w:szCs w:val="24"/>
              </w:rPr>
            </w:pPr>
            <w:r w:rsidRPr="00830770">
              <w:rPr>
                <w:rFonts w:ascii="Times New Roman" w:hAnsi="Times New Roman"/>
                <w:b/>
                <w:iCs/>
                <w:sz w:val="24"/>
                <w:szCs w:val="24"/>
              </w:rPr>
              <w:t>8/4</w:t>
            </w:r>
          </w:p>
        </w:tc>
        <w:tc>
          <w:tcPr>
            <w:tcW w:w="883" w:type="pct"/>
            <w:vMerge w:val="restart"/>
          </w:tcPr>
          <w:p w14:paraId="7FAC4C23" w14:textId="77777777" w:rsidR="00220FF3" w:rsidRPr="000B12E8" w:rsidRDefault="00220FF3" w:rsidP="006158BE">
            <w:pPr>
              <w:suppressAutoHyphens/>
              <w:jc w:val="center"/>
              <w:rPr>
                <w:rFonts w:ascii="Times New Roman" w:hAnsi="Times New Roman"/>
                <w:sz w:val="24"/>
                <w:szCs w:val="24"/>
              </w:rPr>
            </w:pPr>
            <w:r w:rsidRPr="000B12E8">
              <w:rPr>
                <w:rFonts w:ascii="Times New Roman" w:hAnsi="Times New Roman"/>
                <w:sz w:val="24"/>
                <w:szCs w:val="24"/>
              </w:rPr>
              <w:t>ОК 01-0</w:t>
            </w:r>
            <w:r>
              <w:rPr>
                <w:rFonts w:ascii="Times New Roman" w:hAnsi="Times New Roman"/>
                <w:sz w:val="24"/>
                <w:szCs w:val="24"/>
              </w:rPr>
              <w:t>7,</w:t>
            </w:r>
          </w:p>
          <w:p w14:paraId="0FF1E8B5" w14:textId="77777777" w:rsidR="00220FF3" w:rsidRPr="000B12E8" w:rsidRDefault="00220FF3" w:rsidP="006158BE">
            <w:pPr>
              <w:suppressAutoHyphens/>
              <w:jc w:val="center"/>
              <w:rPr>
                <w:rFonts w:ascii="Times New Roman" w:hAnsi="Times New Roman"/>
                <w:sz w:val="24"/>
                <w:szCs w:val="24"/>
              </w:rPr>
            </w:pPr>
            <w:r w:rsidRPr="00FF69F1">
              <w:rPr>
                <w:rFonts w:ascii="Times New Roman" w:hAnsi="Times New Roman"/>
                <w:sz w:val="24"/>
                <w:szCs w:val="24"/>
              </w:rPr>
              <w:t>ОК 09</w:t>
            </w:r>
          </w:p>
          <w:p w14:paraId="4E792352" w14:textId="77777777" w:rsidR="00220FF3" w:rsidRPr="000B12E8" w:rsidRDefault="00220FF3" w:rsidP="006158BE">
            <w:pPr>
              <w:jc w:val="center"/>
              <w:rPr>
                <w:rFonts w:ascii="Times New Roman" w:hAnsi="Times New Roman"/>
                <w:b/>
                <w:sz w:val="24"/>
                <w:szCs w:val="24"/>
              </w:rPr>
            </w:pPr>
          </w:p>
        </w:tc>
      </w:tr>
      <w:tr w:rsidR="00220FF3" w14:paraId="522EB1B0" w14:textId="77777777" w:rsidTr="006158BE">
        <w:trPr>
          <w:trHeight w:val="20"/>
        </w:trPr>
        <w:tc>
          <w:tcPr>
            <w:tcW w:w="1062" w:type="pct"/>
            <w:vMerge/>
          </w:tcPr>
          <w:p w14:paraId="59BF2963" w14:textId="77777777" w:rsidR="00220FF3" w:rsidRDefault="00220FF3" w:rsidP="006158BE">
            <w:pPr>
              <w:rPr>
                <w:rFonts w:ascii="Times New Roman" w:hAnsi="Times New Roman"/>
                <w:b/>
                <w:bCs/>
                <w:sz w:val="24"/>
                <w:szCs w:val="24"/>
              </w:rPr>
            </w:pPr>
          </w:p>
        </w:tc>
        <w:tc>
          <w:tcPr>
            <w:tcW w:w="2155" w:type="pct"/>
          </w:tcPr>
          <w:p w14:paraId="15A3B1A7" w14:textId="77777777" w:rsidR="00220FF3" w:rsidRDefault="00220FF3" w:rsidP="006158BE">
            <w:pPr>
              <w:rPr>
                <w:rFonts w:ascii="Times New Roman" w:hAnsi="Times New Roman"/>
                <w:b/>
                <w:bCs/>
                <w:sz w:val="24"/>
                <w:szCs w:val="24"/>
              </w:rPr>
            </w:pPr>
            <w:r>
              <w:rPr>
                <w:rFonts w:ascii="Times New Roman" w:hAnsi="Times New Roman"/>
                <w:b/>
                <w:color w:val="000000"/>
                <w:sz w:val="24"/>
                <w:szCs w:val="24"/>
              </w:rPr>
              <w:t>1.</w:t>
            </w:r>
            <w:r>
              <w:rPr>
                <w:rFonts w:ascii="Times New Roman" w:hAnsi="Times New Roman"/>
                <w:color w:val="000000"/>
                <w:sz w:val="24"/>
                <w:szCs w:val="24"/>
              </w:rPr>
              <w:t xml:space="preserve"> </w:t>
            </w:r>
            <w:r>
              <w:rPr>
                <w:rFonts w:ascii="Times New Roman" w:hAnsi="Times New Roman"/>
                <w:color w:val="000000"/>
                <w:sz w:val="24"/>
                <w:szCs w:val="24"/>
                <w:shd w:val="clear" w:color="auto" w:fill="FFFFFF"/>
              </w:rPr>
              <w:t>Электрические машины: назначение, классификация, устройство, принцип действия, характеристики, эксплуатация, КПД</w:t>
            </w:r>
          </w:p>
        </w:tc>
        <w:tc>
          <w:tcPr>
            <w:tcW w:w="900" w:type="pct"/>
            <w:vAlign w:val="center"/>
          </w:tcPr>
          <w:p w14:paraId="43E322B8" w14:textId="77777777" w:rsidR="00220FF3" w:rsidRPr="000B12E8" w:rsidRDefault="00220FF3" w:rsidP="006158BE">
            <w:pPr>
              <w:suppressAutoHyphens/>
              <w:rPr>
                <w:rFonts w:ascii="Times New Roman" w:hAnsi="Times New Roman"/>
                <w:iCs/>
                <w:sz w:val="24"/>
                <w:szCs w:val="24"/>
              </w:rPr>
            </w:pPr>
            <w:r w:rsidRPr="000B12E8">
              <w:rPr>
                <w:rFonts w:ascii="Times New Roman" w:hAnsi="Times New Roman"/>
                <w:iCs/>
                <w:sz w:val="24"/>
                <w:szCs w:val="24"/>
              </w:rPr>
              <w:t>1</w:t>
            </w:r>
          </w:p>
        </w:tc>
        <w:tc>
          <w:tcPr>
            <w:tcW w:w="883" w:type="pct"/>
            <w:vMerge/>
          </w:tcPr>
          <w:p w14:paraId="7BB7B885" w14:textId="77777777" w:rsidR="00220FF3" w:rsidRPr="000B12E8" w:rsidRDefault="00220FF3" w:rsidP="006158BE">
            <w:pPr>
              <w:rPr>
                <w:rFonts w:ascii="Times New Roman" w:hAnsi="Times New Roman"/>
                <w:b/>
                <w:sz w:val="24"/>
                <w:szCs w:val="24"/>
              </w:rPr>
            </w:pPr>
          </w:p>
        </w:tc>
      </w:tr>
      <w:tr w:rsidR="00220FF3" w14:paraId="676D9983" w14:textId="77777777" w:rsidTr="006158BE">
        <w:trPr>
          <w:trHeight w:val="1050"/>
        </w:trPr>
        <w:tc>
          <w:tcPr>
            <w:tcW w:w="1062" w:type="pct"/>
            <w:vMerge/>
          </w:tcPr>
          <w:p w14:paraId="64639204" w14:textId="77777777" w:rsidR="00220FF3" w:rsidRDefault="00220FF3" w:rsidP="006158BE">
            <w:pPr>
              <w:rPr>
                <w:rFonts w:ascii="Times New Roman" w:hAnsi="Times New Roman"/>
                <w:b/>
                <w:bCs/>
                <w:sz w:val="24"/>
                <w:szCs w:val="24"/>
              </w:rPr>
            </w:pPr>
          </w:p>
        </w:tc>
        <w:tc>
          <w:tcPr>
            <w:tcW w:w="2155" w:type="pct"/>
          </w:tcPr>
          <w:p w14:paraId="5AE57E91" w14:textId="77777777" w:rsidR="00220FF3" w:rsidRDefault="00220FF3" w:rsidP="006158BE">
            <w:pPr>
              <w:rPr>
                <w:rFonts w:ascii="Times New Roman" w:hAnsi="Times New Roman"/>
                <w:b/>
                <w:bCs/>
                <w:sz w:val="24"/>
                <w:szCs w:val="24"/>
              </w:rPr>
            </w:pPr>
            <w:r>
              <w:rPr>
                <w:rFonts w:ascii="Times New Roman" w:hAnsi="Times New Roman"/>
                <w:b/>
                <w:color w:val="000000"/>
                <w:sz w:val="24"/>
                <w:szCs w:val="24"/>
              </w:rPr>
              <w:t>2.</w:t>
            </w:r>
            <w:r>
              <w:rPr>
                <w:rFonts w:ascii="Times New Roman" w:hAnsi="Times New Roman"/>
                <w:color w:val="000000"/>
                <w:sz w:val="24"/>
                <w:szCs w:val="24"/>
              </w:rPr>
              <w:t xml:space="preserve"> </w:t>
            </w:r>
            <w:r>
              <w:rPr>
                <w:rFonts w:ascii="Times New Roman" w:hAnsi="Times New Roman"/>
                <w:color w:val="000000"/>
                <w:sz w:val="24"/>
                <w:szCs w:val="24"/>
                <w:shd w:val="clear" w:color="auto" w:fill="FFFFFF"/>
              </w:rPr>
              <w:t xml:space="preserve">Электрические двигатели: классификация, устройство, принцип действия, характеристики, правила пуска и остановки электродвигателей, установленных на эксплуатируемом оборудовании; </w:t>
            </w:r>
          </w:p>
        </w:tc>
        <w:tc>
          <w:tcPr>
            <w:tcW w:w="900" w:type="pct"/>
            <w:vAlign w:val="center"/>
          </w:tcPr>
          <w:p w14:paraId="313555B8" w14:textId="77777777" w:rsidR="00220FF3" w:rsidRPr="000B12E8" w:rsidRDefault="00220FF3" w:rsidP="006158BE">
            <w:pPr>
              <w:suppressAutoHyphens/>
              <w:rPr>
                <w:rFonts w:ascii="Times New Roman" w:hAnsi="Times New Roman"/>
                <w:iCs/>
                <w:sz w:val="24"/>
                <w:szCs w:val="24"/>
              </w:rPr>
            </w:pPr>
            <w:r w:rsidRPr="000B12E8">
              <w:rPr>
                <w:rFonts w:ascii="Times New Roman" w:hAnsi="Times New Roman"/>
                <w:iCs/>
                <w:sz w:val="24"/>
                <w:szCs w:val="24"/>
              </w:rPr>
              <w:t>1</w:t>
            </w:r>
          </w:p>
        </w:tc>
        <w:tc>
          <w:tcPr>
            <w:tcW w:w="883" w:type="pct"/>
            <w:vMerge/>
          </w:tcPr>
          <w:p w14:paraId="662653E6" w14:textId="77777777" w:rsidR="00220FF3" w:rsidRPr="000B12E8" w:rsidRDefault="00220FF3" w:rsidP="006158BE">
            <w:pPr>
              <w:rPr>
                <w:rFonts w:ascii="Times New Roman" w:hAnsi="Times New Roman"/>
                <w:b/>
                <w:sz w:val="24"/>
                <w:szCs w:val="24"/>
              </w:rPr>
            </w:pPr>
          </w:p>
        </w:tc>
      </w:tr>
      <w:tr w:rsidR="00220FF3" w14:paraId="6A9A850B" w14:textId="77777777" w:rsidTr="006158BE">
        <w:trPr>
          <w:trHeight w:val="315"/>
        </w:trPr>
        <w:tc>
          <w:tcPr>
            <w:tcW w:w="1062" w:type="pct"/>
            <w:vMerge/>
          </w:tcPr>
          <w:p w14:paraId="72A71333" w14:textId="77777777" w:rsidR="00220FF3" w:rsidRDefault="00220FF3" w:rsidP="006158BE">
            <w:pPr>
              <w:rPr>
                <w:rFonts w:ascii="Times New Roman" w:hAnsi="Times New Roman"/>
                <w:b/>
                <w:bCs/>
                <w:sz w:val="24"/>
                <w:szCs w:val="24"/>
              </w:rPr>
            </w:pPr>
          </w:p>
        </w:tc>
        <w:tc>
          <w:tcPr>
            <w:tcW w:w="2155" w:type="pct"/>
          </w:tcPr>
          <w:p w14:paraId="0E9878DA" w14:textId="77777777" w:rsidR="00220FF3" w:rsidRDefault="00220FF3" w:rsidP="006158BE">
            <w:pPr>
              <w:rPr>
                <w:rFonts w:ascii="Times New Roman" w:hAnsi="Times New Roman"/>
                <w:b/>
                <w:color w:val="000000"/>
                <w:sz w:val="24"/>
                <w:szCs w:val="24"/>
              </w:rPr>
            </w:pPr>
            <w:r w:rsidRPr="00515714">
              <w:rPr>
                <w:rFonts w:ascii="Times New Roman" w:hAnsi="Times New Roman"/>
                <w:b/>
                <w:color w:val="000000"/>
                <w:sz w:val="24"/>
                <w:szCs w:val="24"/>
                <w:shd w:val="clear" w:color="auto" w:fill="FFFFFF"/>
              </w:rPr>
              <w:t>3</w:t>
            </w:r>
            <w:r w:rsidRPr="00515714">
              <w:rPr>
                <w:rFonts w:ascii="Times New Roman" w:hAnsi="Times New Roman" w:cs="Times New Roman"/>
                <w:color w:val="000000"/>
                <w:sz w:val="24"/>
                <w:szCs w:val="24"/>
                <w:shd w:val="clear" w:color="auto" w:fill="FFFFFF"/>
              </w:rPr>
              <w:t>.</w:t>
            </w:r>
            <w:r w:rsidRPr="00515714">
              <w:rPr>
                <w:rFonts w:ascii="Times New Roman" w:hAnsi="Times New Roman" w:cs="Times New Roman"/>
                <w:sz w:val="24"/>
                <w:szCs w:val="24"/>
              </w:rPr>
              <w:t xml:space="preserve"> Назначение и классификация электрических аппаратов. Основные элементы и особенности работы электрических аппаратов. Коммутирующие аппараты распределительных устройств и передающих линий. Аппараты управления. Реле. Условные обозначения на электрических схемах</w:t>
            </w:r>
          </w:p>
        </w:tc>
        <w:tc>
          <w:tcPr>
            <w:tcW w:w="900" w:type="pct"/>
            <w:vAlign w:val="center"/>
          </w:tcPr>
          <w:p w14:paraId="0A60F746" w14:textId="77777777" w:rsidR="00220FF3" w:rsidRPr="000B12E8" w:rsidRDefault="00220FF3" w:rsidP="006158BE">
            <w:pPr>
              <w:suppressAutoHyphens/>
              <w:rPr>
                <w:rFonts w:ascii="Times New Roman" w:hAnsi="Times New Roman"/>
                <w:iCs/>
                <w:sz w:val="24"/>
                <w:szCs w:val="24"/>
              </w:rPr>
            </w:pPr>
            <w:r w:rsidRPr="000B12E8">
              <w:rPr>
                <w:rFonts w:ascii="Times New Roman" w:hAnsi="Times New Roman"/>
                <w:iCs/>
                <w:sz w:val="24"/>
                <w:szCs w:val="24"/>
              </w:rPr>
              <w:t>1</w:t>
            </w:r>
          </w:p>
        </w:tc>
        <w:tc>
          <w:tcPr>
            <w:tcW w:w="883" w:type="pct"/>
            <w:vMerge/>
          </w:tcPr>
          <w:p w14:paraId="44FAF51F" w14:textId="77777777" w:rsidR="00220FF3" w:rsidRPr="000B12E8" w:rsidRDefault="00220FF3" w:rsidP="006158BE">
            <w:pPr>
              <w:rPr>
                <w:rFonts w:ascii="Times New Roman" w:hAnsi="Times New Roman"/>
                <w:b/>
                <w:sz w:val="24"/>
                <w:szCs w:val="24"/>
              </w:rPr>
            </w:pPr>
          </w:p>
        </w:tc>
      </w:tr>
      <w:tr w:rsidR="00220FF3" w14:paraId="5A80E4E6" w14:textId="77777777" w:rsidTr="006158BE">
        <w:trPr>
          <w:trHeight w:val="20"/>
        </w:trPr>
        <w:tc>
          <w:tcPr>
            <w:tcW w:w="1062" w:type="pct"/>
            <w:vMerge/>
          </w:tcPr>
          <w:p w14:paraId="44EEEE95" w14:textId="77777777" w:rsidR="00220FF3" w:rsidRDefault="00220FF3" w:rsidP="006158BE">
            <w:pPr>
              <w:rPr>
                <w:rFonts w:ascii="Times New Roman" w:hAnsi="Times New Roman"/>
                <w:b/>
                <w:bCs/>
                <w:sz w:val="24"/>
                <w:szCs w:val="24"/>
              </w:rPr>
            </w:pPr>
          </w:p>
        </w:tc>
        <w:tc>
          <w:tcPr>
            <w:tcW w:w="2155" w:type="pct"/>
          </w:tcPr>
          <w:p w14:paraId="1D43A013" w14:textId="77777777" w:rsidR="00220FF3" w:rsidRDefault="00220FF3" w:rsidP="006158BE">
            <w:pPr>
              <w:rPr>
                <w:rFonts w:ascii="Times New Roman" w:hAnsi="Times New Roman"/>
                <w:b/>
                <w:color w:val="000000"/>
                <w:sz w:val="24"/>
                <w:szCs w:val="24"/>
              </w:rPr>
            </w:pPr>
            <w:r>
              <w:rPr>
                <w:rFonts w:ascii="Times New Roman" w:hAnsi="Times New Roman"/>
                <w:b/>
                <w:color w:val="000000"/>
                <w:sz w:val="24"/>
                <w:szCs w:val="24"/>
              </w:rPr>
              <w:t xml:space="preserve">4. </w:t>
            </w:r>
            <w:r>
              <w:rPr>
                <w:rFonts w:ascii="Times New Roman" w:hAnsi="Times New Roman"/>
                <w:color w:val="000000"/>
                <w:sz w:val="24"/>
                <w:szCs w:val="24"/>
                <w:shd w:val="clear" w:color="auto" w:fill="FFFFFF"/>
              </w:rPr>
              <w:t>Генераторы постоянного тока: виды, назначение, принцип устройство, принцип действия, характеристики, эксплуатация, КПД</w:t>
            </w:r>
          </w:p>
        </w:tc>
        <w:tc>
          <w:tcPr>
            <w:tcW w:w="900" w:type="pct"/>
            <w:vAlign w:val="center"/>
          </w:tcPr>
          <w:p w14:paraId="4660B97E" w14:textId="77777777" w:rsidR="00220FF3" w:rsidRPr="000B12E8" w:rsidRDefault="00220FF3" w:rsidP="006158BE">
            <w:pPr>
              <w:suppressAutoHyphens/>
              <w:rPr>
                <w:rFonts w:ascii="Times New Roman" w:hAnsi="Times New Roman"/>
                <w:iCs/>
                <w:sz w:val="24"/>
                <w:szCs w:val="24"/>
              </w:rPr>
            </w:pPr>
            <w:r w:rsidRPr="000B12E8">
              <w:rPr>
                <w:rFonts w:ascii="Times New Roman" w:hAnsi="Times New Roman"/>
                <w:iCs/>
                <w:sz w:val="24"/>
                <w:szCs w:val="24"/>
              </w:rPr>
              <w:t>1</w:t>
            </w:r>
          </w:p>
        </w:tc>
        <w:tc>
          <w:tcPr>
            <w:tcW w:w="883" w:type="pct"/>
            <w:vMerge/>
          </w:tcPr>
          <w:p w14:paraId="07B8E048" w14:textId="77777777" w:rsidR="00220FF3" w:rsidRPr="000B12E8" w:rsidRDefault="00220FF3" w:rsidP="006158BE">
            <w:pPr>
              <w:rPr>
                <w:rFonts w:ascii="Times New Roman" w:hAnsi="Times New Roman"/>
                <w:b/>
                <w:sz w:val="24"/>
                <w:szCs w:val="24"/>
              </w:rPr>
            </w:pPr>
          </w:p>
        </w:tc>
      </w:tr>
      <w:tr w:rsidR="00220FF3" w14:paraId="7E4775E7" w14:textId="77777777" w:rsidTr="006158BE">
        <w:trPr>
          <w:trHeight w:val="20"/>
        </w:trPr>
        <w:tc>
          <w:tcPr>
            <w:tcW w:w="1062" w:type="pct"/>
            <w:vMerge/>
          </w:tcPr>
          <w:p w14:paraId="1DDA34FB" w14:textId="77777777" w:rsidR="00220FF3" w:rsidRDefault="00220FF3" w:rsidP="006158BE">
            <w:pPr>
              <w:rPr>
                <w:rFonts w:ascii="Times New Roman" w:hAnsi="Times New Roman"/>
                <w:b/>
                <w:bCs/>
                <w:sz w:val="24"/>
                <w:szCs w:val="24"/>
              </w:rPr>
            </w:pPr>
          </w:p>
        </w:tc>
        <w:tc>
          <w:tcPr>
            <w:tcW w:w="2155" w:type="pct"/>
          </w:tcPr>
          <w:p w14:paraId="572F4A76" w14:textId="77777777" w:rsidR="00220FF3" w:rsidRDefault="00220FF3" w:rsidP="006158BE">
            <w:pPr>
              <w:rPr>
                <w:rFonts w:ascii="Times New Roman" w:hAnsi="Times New Roman"/>
                <w:b/>
                <w:bCs/>
                <w:sz w:val="24"/>
                <w:szCs w:val="24"/>
              </w:rPr>
            </w:pPr>
            <w:r>
              <w:rPr>
                <w:rFonts w:ascii="Times New Roman" w:hAnsi="Times New Roman"/>
                <w:b/>
                <w:bCs/>
                <w:sz w:val="24"/>
                <w:szCs w:val="24"/>
              </w:rPr>
              <w:t>В том числе практических и лабораторных занятий</w:t>
            </w:r>
          </w:p>
        </w:tc>
        <w:tc>
          <w:tcPr>
            <w:tcW w:w="900" w:type="pct"/>
            <w:vAlign w:val="center"/>
          </w:tcPr>
          <w:p w14:paraId="4C48836F" w14:textId="77777777" w:rsidR="00220FF3" w:rsidRPr="00830770" w:rsidRDefault="00220FF3" w:rsidP="006158BE">
            <w:pPr>
              <w:suppressAutoHyphens/>
              <w:rPr>
                <w:rFonts w:ascii="Times New Roman" w:hAnsi="Times New Roman"/>
                <w:b/>
                <w:iCs/>
                <w:sz w:val="24"/>
                <w:szCs w:val="24"/>
              </w:rPr>
            </w:pPr>
            <w:r w:rsidRPr="00830770">
              <w:rPr>
                <w:rFonts w:ascii="Times New Roman" w:hAnsi="Times New Roman"/>
                <w:b/>
                <w:iCs/>
                <w:sz w:val="24"/>
                <w:szCs w:val="24"/>
              </w:rPr>
              <w:t>4/4</w:t>
            </w:r>
          </w:p>
        </w:tc>
        <w:tc>
          <w:tcPr>
            <w:tcW w:w="883" w:type="pct"/>
            <w:vMerge/>
          </w:tcPr>
          <w:p w14:paraId="14E708C0" w14:textId="77777777" w:rsidR="00220FF3" w:rsidRPr="000B12E8" w:rsidRDefault="00220FF3" w:rsidP="006158BE">
            <w:pPr>
              <w:rPr>
                <w:rFonts w:ascii="Times New Roman" w:hAnsi="Times New Roman"/>
                <w:b/>
                <w:sz w:val="24"/>
                <w:szCs w:val="24"/>
              </w:rPr>
            </w:pPr>
          </w:p>
        </w:tc>
      </w:tr>
      <w:tr w:rsidR="00220FF3" w14:paraId="151C525C" w14:textId="77777777" w:rsidTr="006158BE">
        <w:trPr>
          <w:trHeight w:val="501"/>
        </w:trPr>
        <w:tc>
          <w:tcPr>
            <w:tcW w:w="1062" w:type="pct"/>
            <w:vMerge/>
          </w:tcPr>
          <w:p w14:paraId="16831C0D" w14:textId="77777777" w:rsidR="00220FF3" w:rsidRDefault="00220FF3" w:rsidP="006158BE">
            <w:pPr>
              <w:rPr>
                <w:rFonts w:ascii="Times New Roman" w:hAnsi="Times New Roman"/>
                <w:b/>
                <w:bCs/>
                <w:sz w:val="24"/>
                <w:szCs w:val="24"/>
              </w:rPr>
            </w:pPr>
          </w:p>
        </w:tc>
        <w:tc>
          <w:tcPr>
            <w:tcW w:w="2155" w:type="pct"/>
          </w:tcPr>
          <w:p w14:paraId="3ED7DF63" w14:textId="77777777" w:rsidR="00220FF3" w:rsidRDefault="00220FF3" w:rsidP="006158BE">
            <w:pPr>
              <w:rPr>
                <w:rFonts w:ascii="Times New Roman" w:hAnsi="Times New Roman"/>
                <w:b/>
                <w:bCs/>
                <w:sz w:val="24"/>
                <w:szCs w:val="24"/>
              </w:rPr>
            </w:pPr>
            <w:r>
              <w:rPr>
                <w:rFonts w:ascii="Times New Roman" w:hAnsi="Times New Roman"/>
                <w:b/>
                <w:iCs/>
                <w:sz w:val="24"/>
                <w:szCs w:val="24"/>
              </w:rPr>
              <w:t xml:space="preserve">Лабораторная работа(Практическая подготовка) </w:t>
            </w:r>
            <w:r w:rsidRPr="00C47E5F">
              <w:rPr>
                <w:rFonts w:ascii="Times New Roman" w:hAnsi="Times New Roman"/>
                <w:iCs/>
                <w:sz w:val="24"/>
                <w:szCs w:val="24"/>
              </w:rPr>
              <w:t>Исследование асинхронного двигателя</w:t>
            </w:r>
          </w:p>
        </w:tc>
        <w:tc>
          <w:tcPr>
            <w:tcW w:w="900" w:type="pct"/>
            <w:vAlign w:val="center"/>
          </w:tcPr>
          <w:p w14:paraId="7AA1A96F" w14:textId="77777777" w:rsidR="00220FF3" w:rsidRPr="000B12E8" w:rsidRDefault="00220FF3" w:rsidP="006158BE">
            <w:pPr>
              <w:suppressAutoHyphens/>
              <w:rPr>
                <w:rFonts w:ascii="Times New Roman" w:hAnsi="Times New Roman"/>
                <w:iCs/>
                <w:sz w:val="24"/>
                <w:szCs w:val="24"/>
              </w:rPr>
            </w:pPr>
            <w:r w:rsidRPr="000B12E8">
              <w:rPr>
                <w:rFonts w:ascii="Times New Roman" w:hAnsi="Times New Roman"/>
                <w:iCs/>
                <w:sz w:val="24"/>
                <w:szCs w:val="24"/>
              </w:rPr>
              <w:t>2</w:t>
            </w:r>
          </w:p>
        </w:tc>
        <w:tc>
          <w:tcPr>
            <w:tcW w:w="883" w:type="pct"/>
            <w:vMerge/>
          </w:tcPr>
          <w:p w14:paraId="26EE0AAD" w14:textId="77777777" w:rsidR="00220FF3" w:rsidRPr="000B12E8" w:rsidRDefault="00220FF3" w:rsidP="006158BE">
            <w:pPr>
              <w:rPr>
                <w:rFonts w:ascii="Times New Roman" w:hAnsi="Times New Roman"/>
                <w:b/>
                <w:sz w:val="24"/>
                <w:szCs w:val="24"/>
              </w:rPr>
            </w:pPr>
          </w:p>
        </w:tc>
      </w:tr>
      <w:tr w:rsidR="00220FF3" w14:paraId="4466A7B7" w14:textId="77777777" w:rsidTr="006158BE">
        <w:trPr>
          <w:trHeight w:val="510"/>
        </w:trPr>
        <w:tc>
          <w:tcPr>
            <w:tcW w:w="1062" w:type="pct"/>
            <w:vMerge/>
          </w:tcPr>
          <w:p w14:paraId="7A906025" w14:textId="77777777" w:rsidR="00220FF3" w:rsidRDefault="00220FF3" w:rsidP="006158BE">
            <w:pPr>
              <w:rPr>
                <w:rFonts w:ascii="Times New Roman" w:hAnsi="Times New Roman"/>
                <w:b/>
                <w:bCs/>
                <w:sz w:val="24"/>
                <w:szCs w:val="24"/>
              </w:rPr>
            </w:pPr>
          </w:p>
        </w:tc>
        <w:tc>
          <w:tcPr>
            <w:tcW w:w="2155" w:type="pct"/>
          </w:tcPr>
          <w:p w14:paraId="0FC56BA6" w14:textId="77777777" w:rsidR="00220FF3" w:rsidRDefault="00220FF3" w:rsidP="006158BE">
            <w:pPr>
              <w:rPr>
                <w:rFonts w:ascii="Times New Roman" w:hAnsi="Times New Roman"/>
                <w:b/>
                <w:iCs/>
                <w:sz w:val="24"/>
                <w:szCs w:val="24"/>
              </w:rPr>
            </w:pPr>
            <w:r>
              <w:rPr>
                <w:rFonts w:ascii="Times New Roman" w:hAnsi="Times New Roman"/>
                <w:b/>
                <w:iCs/>
                <w:sz w:val="24"/>
                <w:szCs w:val="24"/>
              </w:rPr>
              <w:t>Практическое занятие.</w:t>
            </w:r>
            <w:r>
              <w:rPr>
                <w:rFonts w:ascii="Times New Roman" w:hAnsi="Times New Roman"/>
                <w:iCs/>
                <w:sz w:val="24"/>
                <w:szCs w:val="24"/>
              </w:rPr>
              <w:t xml:space="preserve"> </w:t>
            </w:r>
            <w:r>
              <w:rPr>
                <w:rFonts w:ascii="Times New Roman" w:hAnsi="Times New Roman"/>
                <w:b/>
                <w:iCs/>
                <w:sz w:val="24"/>
                <w:szCs w:val="24"/>
              </w:rPr>
              <w:t xml:space="preserve">(Практическая подготовка) </w:t>
            </w:r>
            <w:r>
              <w:rPr>
                <w:rFonts w:ascii="Times New Roman" w:hAnsi="Times New Roman"/>
                <w:bCs/>
                <w:i/>
                <w:sz w:val="24"/>
                <w:szCs w:val="24"/>
              </w:rPr>
              <w:t xml:space="preserve"> </w:t>
            </w:r>
            <w:r>
              <w:rPr>
                <w:rFonts w:ascii="Times New Roman" w:hAnsi="Times New Roman"/>
                <w:color w:val="000000"/>
                <w:sz w:val="24"/>
                <w:szCs w:val="24"/>
                <w:shd w:val="clear" w:color="auto" w:fill="FFFFFF"/>
              </w:rPr>
              <w:t>Устройство и принципы действия машин постоянного тока</w:t>
            </w:r>
          </w:p>
        </w:tc>
        <w:tc>
          <w:tcPr>
            <w:tcW w:w="900" w:type="pct"/>
            <w:vAlign w:val="center"/>
          </w:tcPr>
          <w:p w14:paraId="23BF6AB1" w14:textId="77777777" w:rsidR="00220FF3" w:rsidRPr="000B12E8" w:rsidRDefault="00220FF3" w:rsidP="006158BE">
            <w:pPr>
              <w:suppressAutoHyphens/>
              <w:rPr>
                <w:rFonts w:ascii="Times New Roman" w:hAnsi="Times New Roman"/>
                <w:iCs/>
                <w:sz w:val="24"/>
                <w:szCs w:val="24"/>
              </w:rPr>
            </w:pPr>
            <w:r w:rsidRPr="000B12E8">
              <w:rPr>
                <w:rFonts w:ascii="Times New Roman" w:hAnsi="Times New Roman"/>
                <w:iCs/>
                <w:sz w:val="24"/>
                <w:szCs w:val="24"/>
              </w:rPr>
              <w:t>1</w:t>
            </w:r>
          </w:p>
        </w:tc>
        <w:tc>
          <w:tcPr>
            <w:tcW w:w="883" w:type="pct"/>
            <w:vMerge/>
          </w:tcPr>
          <w:p w14:paraId="016CC24D" w14:textId="77777777" w:rsidR="00220FF3" w:rsidRPr="000B12E8" w:rsidRDefault="00220FF3" w:rsidP="006158BE">
            <w:pPr>
              <w:rPr>
                <w:rFonts w:ascii="Times New Roman" w:hAnsi="Times New Roman"/>
                <w:b/>
                <w:sz w:val="24"/>
                <w:szCs w:val="24"/>
              </w:rPr>
            </w:pPr>
          </w:p>
        </w:tc>
      </w:tr>
      <w:tr w:rsidR="00220FF3" w14:paraId="170F4B25" w14:textId="77777777" w:rsidTr="006158BE">
        <w:trPr>
          <w:trHeight w:val="615"/>
        </w:trPr>
        <w:tc>
          <w:tcPr>
            <w:tcW w:w="1062" w:type="pct"/>
            <w:vMerge/>
          </w:tcPr>
          <w:p w14:paraId="313CE39C" w14:textId="77777777" w:rsidR="00220FF3" w:rsidRDefault="00220FF3" w:rsidP="006158BE">
            <w:pPr>
              <w:rPr>
                <w:rFonts w:ascii="Times New Roman" w:hAnsi="Times New Roman"/>
                <w:b/>
                <w:bCs/>
                <w:sz w:val="24"/>
                <w:szCs w:val="24"/>
              </w:rPr>
            </w:pPr>
          </w:p>
        </w:tc>
        <w:tc>
          <w:tcPr>
            <w:tcW w:w="2155" w:type="pct"/>
          </w:tcPr>
          <w:p w14:paraId="07F4AB98" w14:textId="77777777" w:rsidR="00220FF3" w:rsidRDefault="00220FF3" w:rsidP="006158BE">
            <w:pPr>
              <w:rPr>
                <w:rFonts w:ascii="Times New Roman" w:hAnsi="Times New Roman"/>
                <w:b/>
                <w:iCs/>
                <w:sz w:val="24"/>
                <w:szCs w:val="24"/>
              </w:rPr>
            </w:pPr>
            <w:r>
              <w:rPr>
                <w:rFonts w:ascii="Times New Roman" w:hAnsi="Times New Roman"/>
                <w:b/>
                <w:bCs/>
                <w:sz w:val="24"/>
                <w:szCs w:val="24"/>
              </w:rPr>
              <w:t xml:space="preserve">Практическое занятие. </w:t>
            </w:r>
            <w:r>
              <w:rPr>
                <w:rFonts w:ascii="Times New Roman" w:hAnsi="Times New Roman"/>
                <w:b/>
                <w:iCs/>
                <w:sz w:val="24"/>
                <w:szCs w:val="24"/>
              </w:rPr>
              <w:t xml:space="preserve">(Практическая подготовка) </w:t>
            </w:r>
            <w:r w:rsidRPr="00C47E5F">
              <w:rPr>
                <w:rFonts w:ascii="Times New Roman" w:hAnsi="Times New Roman"/>
                <w:bCs/>
                <w:sz w:val="24"/>
                <w:szCs w:val="24"/>
              </w:rPr>
              <w:t>Изучение аппаратов защиты и управления</w:t>
            </w:r>
          </w:p>
        </w:tc>
        <w:tc>
          <w:tcPr>
            <w:tcW w:w="900" w:type="pct"/>
            <w:vAlign w:val="center"/>
          </w:tcPr>
          <w:p w14:paraId="5067AA7A" w14:textId="77777777" w:rsidR="00220FF3" w:rsidRPr="000B12E8" w:rsidRDefault="00220FF3" w:rsidP="006158BE">
            <w:pPr>
              <w:suppressAutoHyphens/>
              <w:rPr>
                <w:rFonts w:ascii="Times New Roman" w:hAnsi="Times New Roman"/>
                <w:iCs/>
                <w:sz w:val="24"/>
                <w:szCs w:val="24"/>
              </w:rPr>
            </w:pPr>
            <w:r w:rsidRPr="000B12E8">
              <w:rPr>
                <w:rFonts w:ascii="Times New Roman" w:hAnsi="Times New Roman"/>
                <w:iCs/>
                <w:sz w:val="24"/>
                <w:szCs w:val="24"/>
              </w:rPr>
              <w:t>1</w:t>
            </w:r>
          </w:p>
        </w:tc>
        <w:tc>
          <w:tcPr>
            <w:tcW w:w="883" w:type="pct"/>
            <w:vMerge/>
          </w:tcPr>
          <w:p w14:paraId="3403F65E" w14:textId="77777777" w:rsidR="00220FF3" w:rsidRPr="000B12E8" w:rsidRDefault="00220FF3" w:rsidP="006158BE">
            <w:pPr>
              <w:rPr>
                <w:rFonts w:ascii="Times New Roman" w:hAnsi="Times New Roman"/>
                <w:b/>
                <w:sz w:val="24"/>
                <w:szCs w:val="24"/>
              </w:rPr>
            </w:pPr>
          </w:p>
        </w:tc>
      </w:tr>
      <w:tr w:rsidR="00220FF3" w14:paraId="07E7BAD5" w14:textId="77777777" w:rsidTr="006158BE">
        <w:trPr>
          <w:trHeight w:val="20"/>
        </w:trPr>
        <w:tc>
          <w:tcPr>
            <w:tcW w:w="1062" w:type="pct"/>
            <w:vMerge w:val="restart"/>
          </w:tcPr>
          <w:p w14:paraId="40C2797F" w14:textId="77777777" w:rsidR="00220FF3" w:rsidRDefault="00220FF3" w:rsidP="006158BE">
            <w:pPr>
              <w:widowControl w:val="0"/>
              <w:spacing w:before="9"/>
              <w:ind w:right="-20"/>
              <w:rPr>
                <w:rFonts w:ascii="Times New Roman" w:hAnsi="Times New Roman"/>
                <w:b/>
                <w:bCs/>
                <w:sz w:val="24"/>
                <w:szCs w:val="24"/>
              </w:rPr>
            </w:pPr>
            <w:r>
              <w:rPr>
                <w:rFonts w:ascii="Times New Roman" w:hAnsi="Times New Roman"/>
                <w:b/>
                <w:sz w:val="24"/>
                <w:szCs w:val="24"/>
              </w:rPr>
              <w:lastRenderedPageBreak/>
              <w:t xml:space="preserve">Тема 2.4. </w:t>
            </w:r>
          </w:p>
          <w:p w14:paraId="7FBBD9AB" w14:textId="77777777" w:rsidR="00220FF3" w:rsidRPr="00C47E5F" w:rsidRDefault="00220FF3" w:rsidP="006158BE">
            <w:pPr>
              <w:widowControl w:val="0"/>
              <w:spacing w:before="9"/>
              <w:ind w:right="-20"/>
              <w:rPr>
                <w:rFonts w:ascii="Times New Roman" w:hAnsi="Times New Roman"/>
                <w:b/>
                <w:bCs/>
                <w:sz w:val="24"/>
                <w:szCs w:val="24"/>
              </w:rPr>
            </w:pPr>
            <w:r>
              <w:rPr>
                <w:rFonts w:ascii="Times New Roman" w:hAnsi="Times New Roman"/>
                <w:b/>
                <w:color w:val="000000"/>
                <w:sz w:val="24"/>
                <w:szCs w:val="24"/>
                <w:shd w:val="clear" w:color="auto" w:fill="FFFFFF"/>
              </w:rPr>
              <w:t>Электронные приборы</w:t>
            </w:r>
          </w:p>
        </w:tc>
        <w:tc>
          <w:tcPr>
            <w:tcW w:w="2155" w:type="pct"/>
          </w:tcPr>
          <w:p w14:paraId="649A81D6" w14:textId="214805C0" w:rsidR="00220FF3" w:rsidRDefault="00220FF3" w:rsidP="006158BE">
            <w:pPr>
              <w:rPr>
                <w:rFonts w:ascii="Times New Roman" w:hAnsi="Times New Roman"/>
                <w:b/>
                <w:bCs/>
                <w:sz w:val="24"/>
                <w:szCs w:val="24"/>
              </w:rPr>
            </w:pPr>
            <w:r>
              <w:rPr>
                <w:rFonts w:ascii="Times New Roman" w:hAnsi="Times New Roman"/>
                <w:b/>
                <w:bCs/>
                <w:sz w:val="24"/>
                <w:szCs w:val="24"/>
              </w:rPr>
              <w:t xml:space="preserve">Содержание </w:t>
            </w:r>
          </w:p>
        </w:tc>
        <w:tc>
          <w:tcPr>
            <w:tcW w:w="900" w:type="pct"/>
            <w:vAlign w:val="center"/>
          </w:tcPr>
          <w:p w14:paraId="1673CD61" w14:textId="77777777" w:rsidR="00220FF3" w:rsidRPr="00830770" w:rsidRDefault="00220FF3" w:rsidP="006158BE">
            <w:pPr>
              <w:suppressAutoHyphens/>
              <w:rPr>
                <w:rFonts w:ascii="Times New Roman" w:hAnsi="Times New Roman"/>
                <w:b/>
                <w:iCs/>
                <w:sz w:val="24"/>
                <w:szCs w:val="24"/>
              </w:rPr>
            </w:pPr>
            <w:r>
              <w:rPr>
                <w:rFonts w:ascii="Times New Roman" w:hAnsi="Times New Roman"/>
                <w:b/>
                <w:iCs/>
                <w:sz w:val="24"/>
                <w:szCs w:val="24"/>
              </w:rPr>
              <w:t>4</w:t>
            </w:r>
            <w:r w:rsidRPr="00830770">
              <w:rPr>
                <w:rFonts w:ascii="Times New Roman" w:hAnsi="Times New Roman"/>
                <w:b/>
                <w:iCs/>
                <w:sz w:val="24"/>
                <w:szCs w:val="24"/>
              </w:rPr>
              <w:t>/2</w:t>
            </w:r>
          </w:p>
        </w:tc>
        <w:tc>
          <w:tcPr>
            <w:tcW w:w="883" w:type="pct"/>
            <w:vMerge w:val="restart"/>
          </w:tcPr>
          <w:p w14:paraId="739AC585" w14:textId="77777777" w:rsidR="00220FF3" w:rsidRPr="000B12E8" w:rsidRDefault="00220FF3" w:rsidP="006158BE">
            <w:pPr>
              <w:suppressAutoHyphens/>
              <w:jc w:val="center"/>
              <w:rPr>
                <w:rFonts w:ascii="Times New Roman" w:hAnsi="Times New Roman"/>
                <w:sz w:val="24"/>
                <w:szCs w:val="24"/>
              </w:rPr>
            </w:pPr>
            <w:r w:rsidRPr="000B12E8">
              <w:rPr>
                <w:rFonts w:ascii="Times New Roman" w:hAnsi="Times New Roman"/>
                <w:sz w:val="24"/>
                <w:szCs w:val="24"/>
              </w:rPr>
              <w:t>ОК 01-0</w:t>
            </w:r>
            <w:r>
              <w:rPr>
                <w:rFonts w:ascii="Times New Roman" w:hAnsi="Times New Roman"/>
                <w:sz w:val="24"/>
                <w:szCs w:val="24"/>
              </w:rPr>
              <w:t>7,</w:t>
            </w:r>
          </w:p>
          <w:p w14:paraId="139883DE" w14:textId="77777777" w:rsidR="00220FF3" w:rsidRPr="000B12E8" w:rsidRDefault="00220FF3" w:rsidP="006158BE">
            <w:pPr>
              <w:suppressAutoHyphens/>
              <w:jc w:val="center"/>
              <w:rPr>
                <w:rFonts w:ascii="Times New Roman" w:hAnsi="Times New Roman"/>
                <w:sz w:val="24"/>
                <w:szCs w:val="24"/>
              </w:rPr>
            </w:pPr>
            <w:r w:rsidRPr="00FF69F1">
              <w:rPr>
                <w:rFonts w:ascii="Times New Roman" w:hAnsi="Times New Roman"/>
                <w:sz w:val="24"/>
                <w:szCs w:val="24"/>
              </w:rPr>
              <w:t>ОК 09</w:t>
            </w:r>
          </w:p>
          <w:p w14:paraId="5D079B90" w14:textId="77777777" w:rsidR="00220FF3" w:rsidRPr="000B12E8" w:rsidRDefault="00220FF3" w:rsidP="006158BE">
            <w:pPr>
              <w:jc w:val="center"/>
              <w:rPr>
                <w:rFonts w:ascii="Times New Roman" w:hAnsi="Times New Roman"/>
                <w:b/>
                <w:sz w:val="24"/>
                <w:szCs w:val="24"/>
              </w:rPr>
            </w:pPr>
          </w:p>
        </w:tc>
      </w:tr>
      <w:tr w:rsidR="00220FF3" w14:paraId="10EE9C03" w14:textId="77777777" w:rsidTr="006158BE">
        <w:trPr>
          <w:trHeight w:val="192"/>
        </w:trPr>
        <w:tc>
          <w:tcPr>
            <w:tcW w:w="1062" w:type="pct"/>
            <w:vMerge/>
          </w:tcPr>
          <w:p w14:paraId="5FF736D9" w14:textId="77777777" w:rsidR="00220FF3" w:rsidRDefault="00220FF3" w:rsidP="006158BE">
            <w:pPr>
              <w:rPr>
                <w:rFonts w:ascii="Times New Roman" w:hAnsi="Times New Roman"/>
                <w:b/>
                <w:bCs/>
                <w:sz w:val="24"/>
                <w:szCs w:val="24"/>
              </w:rPr>
            </w:pPr>
          </w:p>
        </w:tc>
        <w:tc>
          <w:tcPr>
            <w:tcW w:w="2155" w:type="pct"/>
          </w:tcPr>
          <w:p w14:paraId="2A0008E3" w14:textId="77777777" w:rsidR="00220FF3" w:rsidRPr="00515714" w:rsidRDefault="00220FF3" w:rsidP="006158BE">
            <w:pPr>
              <w:rPr>
                <w:rFonts w:ascii="Times New Roman" w:hAnsi="Times New Roman"/>
                <w:bCs/>
                <w:sz w:val="24"/>
                <w:szCs w:val="24"/>
              </w:rPr>
            </w:pPr>
            <w:r w:rsidRPr="00515714">
              <w:rPr>
                <w:rFonts w:ascii="Times New Roman" w:hAnsi="Times New Roman"/>
                <w:bCs/>
                <w:sz w:val="24"/>
                <w:szCs w:val="24"/>
              </w:rPr>
              <w:t>1</w:t>
            </w:r>
            <w:r w:rsidRPr="00515714">
              <w:rPr>
                <w:rFonts w:ascii="Times New Roman" w:hAnsi="Times New Roman"/>
                <w:iCs/>
                <w:sz w:val="24"/>
                <w:szCs w:val="24"/>
              </w:rPr>
              <w:t xml:space="preserve">. </w:t>
            </w:r>
            <w:r w:rsidRPr="00515714">
              <w:rPr>
                <w:rFonts w:ascii="Times New Roman" w:hAnsi="Times New Roman"/>
                <w:bCs/>
                <w:i/>
                <w:sz w:val="24"/>
                <w:szCs w:val="24"/>
              </w:rPr>
              <w:t xml:space="preserve"> </w:t>
            </w:r>
            <w:r w:rsidRPr="00515714">
              <w:rPr>
                <w:rFonts w:ascii="Times New Roman" w:hAnsi="Times New Roman"/>
                <w:color w:val="000000"/>
                <w:sz w:val="24"/>
                <w:szCs w:val="24"/>
                <w:shd w:val="clear" w:color="auto" w:fill="FFFFFF"/>
              </w:rPr>
              <w:t>Полупроводниковые приборы: диоды, транзисторы</w:t>
            </w:r>
          </w:p>
        </w:tc>
        <w:tc>
          <w:tcPr>
            <w:tcW w:w="900" w:type="pct"/>
            <w:vAlign w:val="center"/>
          </w:tcPr>
          <w:p w14:paraId="5E61AF13" w14:textId="77777777" w:rsidR="00220FF3" w:rsidRPr="000B12E8" w:rsidRDefault="00220FF3" w:rsidP="006158BE">
            <w:pPr>
              <w:suppressAutoHyphens/>
              <w:rPr>
                <w:rFonts w:ascii="Times New Roman" w:hAnsi="Times New Roman"/>
                <w:iCs/>
                <w:sz w:val="24"/>
                <w:szCs w:val="24"/>
              </w:rPr>
            </w:pPr>
            <w:r w:rsidRPr="000B12E8">
              <w:rPr>
                <w:rFonts w:ascii="Times New Roman" w:hAnsi="Times New Roman"/>
                <w:iCs/>
                <w:sz w:val="24"/>
                <w:szCs w:val="24"/>
              </w:rPr>
              <w:t>1</w:t>
            </w:r>
          </w:p>
        </w:tc>
        <w:tc>
          <w:tcPr>
            <w:tcW w:w="883" w:type="pct"/>
            <w:vMerge/>
          </w:tcPr>
          <w:p w14:paraId="64865819" w14:textId="77777777" w:rsidR="00220FF3" w:rsidRDefault="00220FF3" w:rsidP="006158BE">
            <w:pPr>
              <w:rPr>
                <w:rFonts w:ascii="Times New Roman" w:hAnsi="Times New Roman"/>
                <w:b/>
                <w:sz w:val="24"/>
                <w:szCs w:val="24"/>
              </w:rPr>
            </w:pPr>
          </w:p>
        </w:tc>
      </w:tr>
      <w:tr w:rsidR="00220FF3" w14:paraId="2B7CE619" w14:textId="77777777" w:rsidTr="006158BE">
        <w:trPr>
          <w:trHeight w:val="345"/>
        </w:trPr>
        <w:tc>
          <w:tcPr>
            <w:tcW w:w="1062" w:type="pct"/>
            <w:vMerge/>
          </w:tcPr>
          <w:p w14:paraId="2CE3EC44" w14:textId="77777777" w:rsidR="00220FF3" w:rsidRDefault="00220FF3" w:rsidP="006158BE">
            <w:pPr>
              <w:rPr>
                <w:rFonts w:ascii="Times New Roman" w:hAnsi="Times New Roman"/>
                <w:b/>
                <w:bCs/>
                <w:sz w:val="24"/>
                <w:szCs w:val="24"/>
              </w:rPr>
            </w:pPr>
          </w:p>
        </w:tc>
        <w:tc>
          <w:tcPr>
            <w:tcW w:w="2155" w:type="pct"/>
          </w:tcPr>
          <w:p w14:paraId="3EEBC9FD" w14:textId="77777777" w:rsidR="00220FF3" w:rsidRPr="00515714" w:rsidRDefault="00220FF3" w:rsidP="006158BE">
            <w:pPr>
              <w:rPr>
                <w:rFonts w:ascii="Times New Roman" w:hAnsi="Times New Roman"/>
                <w:bCs/>
                <w:sz w:val="24"/>
                <w:szCs w:val="24"/>
              </w:rPr>
            </w:pPr>
            <w:r w:rsidRPr="00515714">
              <w:rPr>
                <w:rFonts w:ascii="Times New Roman" w:hAnsi="Times New Roman"/>
                <w:b/>
                <w:bCs/>
                <w:sz w:val="24"/>
                <w:szCs w:val="24"/>
              </w:rPr>
              <w:t>2</w:t>
            </w:r>
            <w:r w:rsidRPr="00515714">
              <w:rPr>
                <w:rFonts w:ascii="Times New Roman" w:hAnsi="Times New Roman"/>
                <w:bCs/>
                <w:sz w:val="24"/>
                <w:szCs w:val="24"/>
              </w:rPr>
              <w:t>. Электронные выпрямители и стабилизаторы</w:t>
            </w:r>
          </w:p>
        </w:tc>
        <w:tc>
          <w:tcPr>
            <w:tcW w:w="900" w:type="pct"/>
            <w:vMerge w:val="restart"/>
            <w:vAlign w:val="center"/>
          </w:tcPr>
          <w:p w14:paraId="76B0CE37" w14:textId="77777777" w:rsidR="00220FF3" w:rsidRPr="000B12E8" w:rsidRDefault="00220FF3" w:rsidP="006158BE">
            <w:pPr>
              <w:suppressAutoHyphens/>
              <w:rPr>
                <w:rFonts w:ascii="Times New Roman" w:hAnsi="Times New Roman"/>
                <w:iCs/>
                <w:sz w:val="24"/>
                <w:szCs w:val="24"/>
              </w:rPr>
            </w:pPr>
            <w:r w:rsidRPr="000B12E8">
              <w:rPr>
                <w:rFonts w:ascii="Times New Roman" w:hAnsi="Times New Roman"/>
                <w:iCs/>
                <w:sz w:val="24"/>
                <w:szCs w:val="24"/>
              </w:rPr>
              <w:t>1</w:t>
            </w:r>
          </w:p>
          <w:p w14:paraId="77E415FA" w14:textId="77777777" w:rsidR="00220FF3" w:rsidRPr="000B12E8" w:rsidRDefault="00220FF3" w:rsidP="006158BE">
            <w:pPr>
              <w:suppressAutoHyphens/>
              <w:rPr>
                <w:rFonts w:ascii="Times New Roman" w:hAnsi="Times New Roman"/>
                <w:iCs/>
                <w:sz w:val="24"/>
                <w:szCs w:val="24"/>
              </w:rPr>
            </w:pPr>
          </w:p>
        </w:tc>
        <w:tc>
          <w:tcPr>
            <w:tcW w:w="883" w:type="pct"/>
            <w:vMerge/>
          </w:tcPr>
          <w:p w14:paraId="042C1DB9" w14:textId="77777777" w:rsidR="00220FF3" w:rsidRDefault="00220FF3" w:rsidP="006158BE">
            <w:pPr>
              <w:rPr>
                <w:rFonts w:ascii="Times New Roman" w:hAnsi="Times New Roman"/>
                <w:b/>
                <w:sz w:val="24"/>
                <w:szCs w:val="24"/>
              </w:rPr>
            </w:pPr>
          </w:p>
        </w:tc>
      </w:tr>
      <w:tr w:rsidR="00220FF3" w14:paraId="6B99F95D" w14:textId="77777777" w:rsidTr="006158BE">
        <w:trPr>
          <w:trHeight w:val="570"/>
        </w:trPr>
        <w:tc>
          <w:tcPr>
            <w:tcW w:w="1062" w:type="pct"/>
            <w:vMerge/>
          </w:tcPr>
          <w:p w14:paraId="71942725" w14:textId="77777777" w:rsidR="00220FF3" w:rsidRDefault="00220FF3" w:rsidP="006158BE">
            <w:pPr>
              <w:rPr>
                <w:rFonts w:ascii="Times New Roman" w:hAnsi="Times New Roman"/>
                <w:b/>
                <w:bCs/>
                <w:sz w:val="24"/>
                <w:szCs w:val="24"/>
              </w:rPr>
            </w:pPr>
          </w:p>
        </w:tc>
        <w:tc>
          <w:tcPr>
            <w:tcW w:w="2155" w:type="pct"/>
          </w:tcPr>
          <w:p w14:paraId="5BAE9D04" w14:textId="77777777" w:rsidR="00220FF3" w:rsidRDefault="00220FF3" w:rsidP="006158BE">
            <w:pPr>
              <w:rPr>
                <w:rFonts w:ascii="Times New Roman" w:hAnsi="Times New Roman"/>
                <w:b/>
                <w:bCs/>
                <w:sz w:val="24"/>
                <w:szCs w:val="24"/>
              </w:rPr>
            </w:pPr>
            <w:r>
              <w:rPr>
                <w:rFonts w:ascii="Times New Roman" w:hAnsi="Times New Roman"/>
                <w:b/>
                <w:bCs/>
                <w:sz w:val="24"/>
                <w:szCs w:val="24"/>
              </w:rPr>
              <w:t xml:space="preserve">3. </w:t>
            </w:r>
            <w:r>
              <w:rPr>
                <w:rFonts w:ascii="Times New Roman" w:hAnsi="Times New Roman"/>
                <w:color w:val="000000"/>
                <w:sz w:val="24"/>
                <w:szCs w:val="24"/>
                <w:shd w:val="clear" w:color="auto" w:fill="FFFFFF"/>
              </w:rPr>
              <w:t>Сварочные выпрямители: устройства, типы, технические характеристики</w:t>
            </w:r>
          </w:p>
        </w:tc>
        <w:tc>
          <w:tcPr>
            <w:tcW w:w="900" w:type="pct"/>
            <w:vMerge/>
            <w:vAlign w:val="center"/>
          </w:tcPr>
          <w:p w14:paraId="54CA95EB" w14:textId="77777777" w:rsidR="00220FF3" w:rsidRPr="000B12E8" w:rsidRDefault="00220FF3" w:rsidP="006158BE">
            <w:pPr>
              <w:suppressAutoHyphens/>
              <w:rPr>
                <w:rFonts w:ascii="Times New Roman" w:hAnsi="Times New Roman"/>
                <w:iCs/>
                <w:sz w:val="24"/>
                <w:szCs w:val="24"/>
              </w:rPr>
            </w:pPr>
          </w:p>
        </w:tc>
        <w:tc>
          <w:tcPr>
            <w:tcW w:w="883" w:type="pct"/>
            <w:vMerge/>
          </w:tcPr>
          <w:p w14:paraId="7AE62EAF" w14:textId="77777777" w:rsidR="00220FF3" w:rsidRDefault="00220FF3" w:rsidP="006158BE">
            <w:pPr>
              <w:rPr>
                <w:rFonts w:ascii="Times New Roman" w:hAnsi="Times New Roman"/>
                <w:b/>
                <w:sz w:val="24"/>
                <w:szCs w:val="24"/>
              </w:rPr>
            </w:pPr>
          </w:p>
        </w:tc>
      </w:tr>
      <w:tr w:rsidR="00220FF3" w14:paraId="4445AFD5" w14:textId="77777777" w:rsidTr="006158BE">
        <w:trPr>
          <w:trHeight w:val="20"/>
        </w:trPr>
        <w:tc>
          <w:tcPr>
            <w:tcW w:w="1062" w:type="pct"/>
            <w:vMerge/>
          </w:tcPr>
          <w:p w14:paraId="0D00667D" w14:textId="77777777" w:rsidR="00220FF3" w:rsidRDefault="00220FF3" w:rsidP="006158BE">
            <w:pPr>
              <w:rPr>
                <w:rFonts w:ascii="Times New Roman" w:hAnsi="Times New Roman"/>
                <w:b/>
                <w:bCs/>
                <w:sz w:val="24"/>
                <w:szCs w:val="24"/>
              </w:rPr>
            </w:pPr>
          </w:p>
        </w:tc>
        <w:tc>
          <w:tcPr>
            <w:tcW w:w="2155" w:type="pct"/>
          </w:tcPr>
          <w:p w14:paraId="63688D12" w14:textId="77777777" w:rsidR="00220FF3" w:rsidRDefault="00220FF3" w:rsidP="006158BE">
            <w:pPr>
              <w:rPr>
                <w:rFonts w:ascii="Times New Roman" w:hAnsi="Times New Roman"/>
                <w:b/>
                <w:bCs/>
                <w:sz w:val="24"/>
                <w:szCs w:val="24"/>
              </w:rPr>
            </w:pPr>
            <w:r>
              <w:rPr>
                <w:rFonts w:ascii="Times New Roman" w:hAnsi="Times New Roman"/>
                <w:b/>
                <w:bCs/>
                <w:sz w:val="24"/>
                <w:szCs w:val="24"/>
              </w:rPr>
              <w:t>В том числе практических и лабораторных занятий</w:t>
            </w:r>
          </w:p>
        </w:tc>
        <w:tc>
          <w:tcPr>
            <w:tcW w:w="900" w:type="pct"/>
            <w:vAlign w:val="center"/>
          </w:tcPr>
          <w:p w14:paraId="3CF8C634" w14:textId="77777777" w:rsidR="00220FF3" w:rsidRPr="00830770" w:rsidRDefault="00220FF3" w:rsidP="006158BE">
            <w:pPr>
              <w:suppressAutoHyphens/>
              <w:rPr>
                <w:rFonts w:ascii="Times New Roman" w:hAnsi="Times New Roman"/>
                <w:b/>
                <w:iCs/>
                <w:sz w:val="24"/>
                <w:szCs w:val="24"/>
              </w:rPr>
            </w:pPr>
            <w:r w:rsidRPr="00830770">
              <w:rPr>
                <w:rFonts w:ascii="Times New Roman" w:hAnsi="Times New Roman"/>
                <w:b/>
                <w:iCs/>
                <w:sz w:val="24"/>
                <w:szCs w:val="24"/>
              </w:rPr>
              <w:t>2/2</w:t>
            </w:r>
          </w:p>
        </w:tc>
        <w:tc>
          <w:tcPr>
            <w:tcW w:w="883" w:type="pct"/>
            <w:vMerge/>
          </w:tcPr>
          <w:p w14:paraId="2ED88A7D" w14:textId="77777777" w:rsidR="00220FF3" w:rsidRDefault="00220FF3" w:rsidP="006158BE">
            <w:pPr>
              <w:rPr>
                <w:rFonts w:ascii="Times New Roman" w:hAnsi="Times New Roman"/>
                <w:b/>
                <w:sz w:val="24"/>
                <w:szCs w:val="24"/>
              </w:rPr>
            </w:pPr>
          </w:p>
        </w:tc>
      </w:tr>
      <w:tr w:rsidR="00220FF3" w14:paraId="126DBB85" w14:textId="77777777" w:rsidTr="006158BE">
        <w:trPr>
          <w:trHeight w:val="20"/>
        </w:trPr>
        <w:tc>
          <w:tcPr>
            <w:tcW w:w="1062" w:type="pct"/>
            <w:vMerge/>
          </w:tcPr>
          <w:p w14:paraId="407750BA" w14:textId="77777777" w:rsidR="00220FF3" w:rsidRDefault="00220FF3" w:rsidP="006158BE">
            <w:pPr>
              <w:rPr>
                <w:rFonts w:ascii="Times New Roman" w:hAnsi="Times New Roman"/>
                <w:b/>
                <w:bCs/>
                <w:sz w:val="24"/>
                <w:szCs w:val="24"/>
              </w:rPr>
            </w:pPr>
          </w:p>
        </w:tc>
        <w:tc>
          <w:tcPr>
            <w:tcW w:w="2155" w:type="pct"/>
          </w:tcPr>
          <w:p w14:paraId="3C60BAF3" w14:textId="77777777" w:rsidR="00220FF3" w:rsidRDefault="00220FF3" w:rsidP="006158BE">
            <w:pPr>
              <w:rPr>
                <w:rFonts w:ascii="Times New Roman" w:hAnsi="Times New Roman"/>
                <w:b/>
                <w:bCs/>
                <w:sz w:val="24"/>
                <w:szCs w:val="24"/>
              </w:rPr>
            </w:pPr>
            <w:r>
              <w:rPr>
                <w:rFonts w:ascii="Times New Roman" w:hAnsi="Times New Roman"/>
                <w:b/>
                <w:iCs/>
                <w:sz w:val="24"/>
                <w:szCs w:val="24"/>
              </w:rPr>
              <w:t>Практическое занятие</w:t>
            </w:r>
            <w:r>
              <w:rPr>
                <w:rFonts w:ascii="Times New Roman" w:hAnsi="Times New Roman"/>
                <w:color w:val="000000"/>
                <w:sz w:val="24"/>
                <w:szCs w:val="24"/>
                <w:shd w:val="clear" w:color="auto" w:fill="FFFFFF"/>
              </w:rPr>
              <w:t xml:space="preserve">. </w:t>
            </w:r>
            <w:r>
              <w:rPr>
                <w:rFonts w:ascii="Times New Roman" w:hAnsi="Times New Roman"/>
                <w:b/>
                <w:iCs/>
                <w:sz w:val="24"/>
                <w:szCs w:val="24"/>
              </w:rPr>
              <w:t xml:space="preserve">(Практическая подготовка) </w:t>
            </w:r>
            <w:r>
              <w:rPr>
                <w:rFonts w:ascii="Times New Roman" w:hAnsi="Times New Roman"/>
                <w:color w:val="000000"/>
                <w:sz w:val="24"/>
                <w:szCs w:val="24"/>
                <w:shd w:val="clear" w:color="auto" w:fill="FFFFFF"/>
              </w:rPr>
              <w:t>Снятие вольт-амперной характеристики полупроводникового диода</w:t>
            </w:r>
          </w:p>
        </w:tc>
        <w:tc>
          <w:tcPr>
            <w:tcW w:w="900" w:type="pct"/>
            <w:vAlign w:val="center"/>
          </w:tcPr>
          <w:p w14:paraId="65F0CBC6" w14:textId="77777777" w:rsidR="00220FF3" w:rsidRPr="000B12E8" w:rsidRDefault="00220FF3" w:rsidP="006158BE">
            <w:pPr>
              <w:suppressAutoHyphens/>
              <w:rPr>
                <w:rFonts w:ascii="Times New Roman" w:hAnsi="Times New Roman"/>
                <w:iCs/>
                <w:sz w:val="24"/>
                <w:szCs w:val="24"/>
              </w:rPr>
            </w:pPr>
            <w:r w:rsidRPr="000B12E8">
              <w:rPr>
                <w:rFonts w:ascii="Times New Roman" w:hAnsi="Times New Roman"/>
                <w:iCs/>
                <w:sz w:val="24"/>
                <w:szCs w:val="24"/>
              </w:rPr>
              <w:t>2</w:t>
            </w:r>
          </w:p>
        </w:tc>
        <w:tc>
          <w:tcPr>
            <w:tcW w:w="883" w:type="pct"/>
            <w:vMerge/>
          </w:tcPr>
          <w:p w14:paraId="61C6606A" w14:textId="77777777" w:rsidR="00220FF3" w:rsidRDefault="00220FF3" w:rsidP="006158BE">
            <w:pPr>
              <w:rPr>
                <w:rFonts w:ascii="Times New Roman" w:hAnsi="Times New Roman"/>
                <w:b/>
                <w:sz w:val="24"/>
                <w:szCs w:val="24"/>
              </w:rPr>
            </w:pPr>
          </w:p>
        </w:tc>
      </w:tr>
      <w:tr w:rsidR="00220FF3" w14:paraId="1AB6BBDD" w14:textId="77777777" w:rsidTr="006158BE">
        <w:trPr>
          <w:trHeight w:val="20"/>
        </w:trPr>
        <w:tc>
          <w:tcPr>
            <w:tcW w:w="3217" w:type="pct"/>
            <w:gridSpan w:val="2"/>
          </w:tcPr>
          <w:p w14:paraId="16BF9E35" w14:textId="77777777" w:rsidR="00220FF3" w:rsidRDefault="00220FF3" w:rsidP="006158BE">
            <w:pPr>
              <w:suppressAutoHyphens/>
              <w:rPr>
                <w:rFonts w:ascii="Times New Roman" w:hAnsi="Times New Roman"/>
                <w:b/>
                <w:sz w:val="24"/>
                <w:szCs w:val="24"/>
              </w:rPr>
            </w:pPr>
            <w:r>
              <w:rPr>
                <w:rFonts w:ascii="Times New Roman" w:hAnsi="Times New Roman"/>
                <w:b/>
                <w:sz w:val="24"/>
                <w:szCs w:val="24"/>
              </w:rPr>
              <w:t xml:space="preserve">Промежуточная аттестация в форме </w:t>
            </w:r>
            <w:proofErr w:type="spellStart"/>
            <w:r>
              <w:rPr>
                <w:rFonts w:ascii="Times New Roman" w:hAnsi="Times New Roman"/>
                <w:b/>
                <w:sz w:val="24"/>
                <w:szCs w:val="24"/>
              </w:rPr>
              <w:t>дифзачета</w:t>
            </w:r>
            <w:proofErr w:type="spellEnd"/>
          </w:p>
        </w:tc>
        <w:tc>
          <w:tcPr>
            <w:tcW w:w="900" w:type="pct"/>
            <w:vAlign w:val="center"/>
          </w:tcPr>
          <w:p w14:paraId="50251645" w14:textId="77777777" w:rsidR="00220FF3" w:rsidRPr="00CA1575" w:rsidRDefault="00220FF3" w:rsidP="006158BE">
            <w:pPr>
              <w:rPr>
                <w:rFonts w:ascii="Times New Roman" w:hAnsi="Times New Roman"/>
                <w:b/>
                <w:sz w:val="24"/>
                <w:szCs w:val="24"/>
              </w:rPr>
            </w:pPr>
            <w:r w:rsidRPr="00CA1575">
              <w:rPr>
                <w:rFonts w:ascii="Times New Roman" w:hAnsi="Times New Roman"/>
                <w:b/>
                <w:sz w:val="24"/>
                <w:szCs w:val="24"/>
              </w:rPr>
              <w:t>2</w:t>
            </w:r>
          </w:p>
        </w:tc>
        <w:tc>
          <w:tcPr>
            <w:tcW w:w="883" w:type="pct"/>
          </w:tcPr>
          <w:p w14:paraId="39D425B1" w14:textId="77777777" w:rsidR="00220FF3" w:rsidRDefault="00220FF3" w:rsidP="006158BE">
            <w:pPr>
              <w:jc w:val="center"/>
              <w:rPr>
                <w:rFonts w:ascii="Times New Roman" w:hAnsi="Times New Roman"/>
                <w:b/>
                <w:i/>
                <w:sz w:val="24"/>
                <w:szCs w:val="24"/>
              </w:rPr>
            </w:pPr>
          </w:p>
        </w:tc>
      </w:tr>
      <w:tr w:rsidR="00220FF3" w14:paraId="39CE7C2A" w14:textId="77777777" w:rsidTr="006158BE">
        <w:trPr>
          <w:trHeight w:val="20"/>
        </w:trPr>
        <w:tc>
          <w:tcPr>
            <w:tcW w:w="3217" w:type="pct"/>
            <w:gridSpan w:val="2"/>
          </w:tcPr>
          <w:p w14:paraId="6F51C87A" w14:textId="77777777" w:rsidR="00220FF3" w:rsidRDefault="00220FF3" w:rsidP="006158BE">
            <w:pPr>
              <w:rPr>
                <w:rFonts w:ascii="Times New Roman" w:hAnsi="Times New Roman"/>
                <w:b/>
                <w:bCs/>
                <w:sz w:val="24"/>
                <w:szCs w:val="24"/>
              </w:rPr>
            </w:pPr>
            <w:r>
              <w:rPr>
                <w:rFonts w:ascii="Times New Roman" w:hAnsi="Times New Roman"/>
                <w:b/>
                <w:bCs/>
                <w:sz w:val="24"/>
                <w:szCs w:val="24"/>
              </w:rPr>
              <w:t>Всего:</w:t>
            </w:r>
          </w:p>
        </w:tc>
        <w:tc>
          <w:tcPr>
            <w:tcW w:w="900" w:type="pct"/>
            <w:vAlign w:val="center"/>
          </w:tcPr>
          <w:p w14:paraId="2F84DD31" w14:textId="77777777" w:rsidR="00220FF3" w:rsidRPr="00CA1575" w:rsidRDefault="00220FF3" w:rsidP="006158BE">
            <w:pPr>
              <w:rPr>
                <w:rFonts w:ascii="Times New Roman" w:hAnsi="Times New Roman"/>
                <w:b/>
                <w:bCs/>
                <w:sz w:val="24"/>
                <w:szCs w:val="24"/>
              </w:rPr>
            </w:pPr>
            <w:r w:rsidRPr="00CA1575">
              <w:rPr>
                <w:rFonts w:ascii="Times New Roman" w:hAnsi="Times New Roman"/>
                <w:b/>
                <w:bCs/>
                <w:sz w:val="24"/>
                <w:szCs w:val="24"/>
              </w:rPr>
              <w:t>51</w:t>
            </w:r>
          </w:p>
        </w:tc>
        <w:tc>
          <w:tcPr>
            <w:tcW w:w="883" w:type="pct"/>
          </w:tcPr>
          <w:p w14:paraId="172677CC" w14:textId="77777777" w:rsidR="00220FF3" w:rsidRDefault="00220FF3" w:rsidP="006158BE">
            <w:pPr>
              <w:jc w:val="center"/>
              <w:rPr>
                <w:rFonts w:ascii="Times New Roman" w:hAnsi="Times New Roman"/>
                <w:b/>
                <w:bCs/>
                <w:i/>
                <w:sz w:val="24"/>
                <w:szCs w:val="24"/>
              </w:rPr>
            </w:pPr>
          </w:p>
        </w:tc>
      </w:tr>
    </w:tbl>
    <w:p w14:paraId="417E33CB" w14:textId="77777777" w:rsidR="00220FF3" w:rsidRDefault="00220FF3" w:rsidP="00220FF3">
      <w:pPr>
        <w:rPr>
          <w:rFonts w:ascii="Times New Roman" w:hAnsi="Times New Roman" w:cs="Times New Roman"/>
          <w:sz w:val="24"/>
          <w:szCs w:val="24"/>
        </w:rPr>
        <w:sectPr w:rsidR="00220FF3" w:rsidSect="006D1C4C">
          <w:pgSz w:w="16838" w:h="11906" w:orient="landscape"/>
          <w:pgMar w:top="1701" w:right="1134" w:bottom="567" w:left="1134" w:header="709" w:footer="709" w:gutter="0"/>
          <w:cols w:space="708"/>
          <w:docGrid w:linePitch="360"/>
        </w:sectPr>
      </w:pPr>
    </w:p>
    <w:p w14:paraId="2195D91A" w14:textId="77777777" w:rsidR="00220FF3" w:rsidRDefault="00220FF3" w:rsidP="00220FF3">
      <w:pPr>
        <w:rPr>
          <w:rFonts w:ascii="Times New Roman" w:hAnsi="Times New Roman" w:cs="Times New Roman"/>
          <w:sz w:val="24"/>
          <w:szCs w:val="24"/>
        </w:rPr>
      </w:pPr>
    </w:p>
    <w:p w14:paraId="0CB67292" w14:textId="77777777" w:rsidR="00220FF3" w:rsidRPr="009003C4" w:rsidRDefault="00220FF3" w:rsidP="00220FF3">
      <w:pPr>
        <w:pStyle w:val="1f"/>
        <w:jc w:val="both"/>
        <w:rPr>
          <w:rFonts w:ascii="Times New Roman" w:hAnsi="Times New Roman"/>
          <w:lang w:val="ru-RU"/>
        </w:rPr>
      </w:pPr>
      <w:r w:rsidRPr="009003C4">
        <w:rPr>
          <w:rFonts w:ascii="Times New Roman" w:hAnsi="Times New Roman"/>
        </w:rPr>
        <w:t xml:space="preserve">3. Условия реализации </w:t>
      </w:r>
      <w:r w:rsidRPr="009003C4">
        <w:rPr>
          <w:rFonts w:ascii="Times New Roman" w:hAnsi="Times New Roman"/>
          <w:lang w:val="ru-RU"/>
        </w:rPr>
        <w:t>ДИСЦИПЛИНЫ</w:t>
      </w:r>
    </w:p>
    <w:p w14:paraId="4E560063" w14:textId="77777777" w:rsidR="00220FF3" w:rsidRPr="00E11160" w:rsidRDefault="00220FF3" w:rsidP="00220FF3">
      <w:pPr>
        <w:pStyle w:val="114"/>
        <w:ind w:firstLine="851"/>
        <w:jc w:val="both"/>
        <w:rPr>
          <w:rFonts w:ascii="Times New Roman" w:hAnsi="Times New Roman"/>
        </w:rPr>
      </w:pPr>
      <w:r w:rsidRPr="00E11160">
        <w:rPr>
          <w:rFonts w:ascii="Times New Roman" w:hAnsi="Times New Roman"/>
        </w:rPr>
        <w:t>3.1. Материально-техническое обеспечение</w:t>
      </w:r>
    </w:p>
    <w:p w14:paraId="5459BC64" w14:textId="77777777" w:rsidR="00220FF3" w:rsidRPr="00535DFD" w:rsidRDefault="00220FF3" w:rsidP="00220FF3">
      <w:pPr>
        <w:autoSpaceDE w:val="0"/>
        <w:autoSpaceDN w:val="0"/>
        <w:spacing w:line="276" w:lineRule="auto"/>
        <w:ind w:firstLine="851"/>
        <w:jc w:val="both"/>
        <w:rPr>
          <w:rFonts w:ascii="Times New Roman" w:hAnsi="Times New Roman" w:cs="Times New Roman"/>
          <w:sz w:val="24"/>
          <w:szCs w:val="24"/>
        </w:rPr>
      </w:pPr>
      <w:r w:rsidRPr="00535DFD">
        <w:rPr>
          <w:rFonts w:ascii="Times New Roman" w:hAnsi="Times New Roman" w:cs="Times New Roman"/>
          <w:sz w:val="24"/>
          <w:szCs w:val="24"/>
        </w:rPr>
        <w:t>Для реализации программы учебной дисциплины предусмотрены следующие специальные помещения:</w:t>
      </w:r>
    </w:p>
    <w:p w14:paraId="119D2DC9" w14:textId="77777777" w:rsidR="00220FF3" w:rsidRPr="00535DFD" w:rsidRDefault="00220FF3" w:rsidP="00220FF3">
      <w:pPr>
        <w:spacing w:line="276" w:lineRule="auto"/>
        <w:ind w:firstLine="851"/>
        <w:jc w:val="both"/>
        <w:rPr>
          <w:rFonts w:ascii="Times New Roman" w:hAnsi="Times New Roman" w:cs="Times New Roman"/>
          <w:color w:val="000000"/>
          <w:sz w:val="24"/>
          <w:szCs w:val="24"/>
        </w:rPr>
      </w:pPr>
      <w:r w:rsidRPr="00535DFD">
        <w:rPr>
          <w:rFonts w:ascii="Times New Roman" w:hAnsi="Times New Roman" w:cs="Times New Roman"/>
          <w:color w:val="000000"/>
          <w:sz w:val="24"/>
          <w:szCs w:val="24"/>
        </w:rPr>
        <w:t>1.</w:t>
      </w:r>
      <w:r>
        <w:rPr>
          <w:rFonts w:ascii="Times New Roman" w:hAnsi="Times New Roman" w:cs="Times New Roman"/>
          <w:color w:val="000000"/>
          <w:sz w:val="24"/>
          <w:szCs w:val="24"/>
        </w:rPr>
        <w:t xml:space="preserve"> </w:t>
      </w:r>
      <w:r w:rsidRPr="00535DFD">
        <w:rPr>
          <w:rFonts w:ascii="Times New Roman" w:hAnsi="Times New Roman" w:cs="Times New Roman"/>
          <w:color w:val="000000"/>
          <w:sz w:val="24"/>
          <w:szCs w:val="24"/>
        </w:rPr>
        <w:t>Кабинет  «Электротехники и электроники», оснащенный:</w:t>
      </w:r>
    </w:p>
    <w:p w14:paraId="55F2293F" w14:textId="77777777" w:rsidR="00220FF3" w:rsidRPr="00535DFD" w:rsidRDefault="00220FF3" w:rsidP="00220FF3">
      <w:pPr>
        <w:spacing w:line="276" w:lineRule="auto"/>
        <w:ind w:firstLine="851"/>
        <w:jc w:val="both"/>
        <w:rPr>
          <w:rFonts w:ascii="Times New Roman" w:hAnsi="Times New Roman" w:cs="Times New Roman"/>
          <w:color w:val="000000"/>
          <w:sz w:val="24"/>
          <w:szCs w:val="24"/>
        </w:rPr>
      </w:pPr>
      <w:r w:rsidRPr="00535DFD">
        <w:rPr>
          <w:rFonts w:ascii="Times New Roman" w:hAnsi="Times New Roman" w:cs="Times New Roman"/>
          <w:color w:val="000000"/>
          <w:sz w:val="24"/>
          <w:szCs w:val="24"/>
        </w:rPr>
        <w:t>оборудованием:</w:t>
      </w:r>
    </w:p>
    <w:p w14:paraId="46253CB0" w14:textId="77777777" w:rsidR="00220FF3" w:rsidRPr="00535DFD" w:rsidRDefault="00220FF3" w:rsidP="00220FF3">
      <w:pPr>
        <w:spacing w:line="276" w:lineRule="auto"/>
        <w:ind w:firstLine="851"/>
        <w:jc w:val="both"/>
        <w:rPr>
          <w:rFonts w:ascii="Times New Roman" w:hAnsi="Times New Roman" w:cs="Times New Roman"/>
          <w:color w:val="000000"/>
          <w:sz w:val="24"/>
          <w:szCs w:val="24"/>
        </w:rPr>
      </w:pPr>
      <w:r w:rsidRPr="00535DFD">
        <w:rPr>
          <w:rFonts w:ascii="Times New Roman" w:hAnsi="Times New Roman" w:cs="Times New Roman"/>
          <w:color w:val="000000"/>
          <w:sz w:val="24"/>
          <w:szCs w:val="24"/>
        </w:rPr>
        <w:t xml:space="preserve">            - посадочные места по количеству обучающихся;</w:t>
      </w:r>
    </w:p>
    <w:p w14:paraId="1D960DDF" w14:textId="77777777" w:rsidR="00220FF3" w:rsidRPr="00535DFD" w:rsidRDefault="00220FF3" w:rsidP="00220FF3">
      <w:pPr>
        <w:spacing w:line="276" w:lineRule="auto"/>
        <w:ind w:firstLine="851"/>
        <w:jc w:val="both"/>
        <w:rPr>
          <w:rFonts w:ascii="Times New Roman" w:hAnsi="Times New Roman" w:cs="Times New Roman"/>
          <w:color w:val="000000"/>
          <w:sz w:val="24"/>
          <w:szCs w:val="24"/>
        </w:rPr>
      </w:pPr>
      <w:r w:rsidRPr="00535DFD">
        <w:rPr>
          <w:rFonts w:ascii="Times New Roman" w:hAnsi="Times New Roman" w:cs="Times New Roman"/>
          <w:color w:val="000000"/>
          <w:sz w:val="24"/>
          <w:szCs w:val="24"/>
        </w:rPr>
        <w:t xml:space="preserve">            - рабочее место преподавателя;</w:t>
      </w:r>
    </w:p>
    <w:p w14:paraId="209EE700" w14:textId="77777777" w:rsidR="00220FF3" w:rsidRPr="00535DFD" w:rsidRDefault="00220FF3" w:rsidP="00220FF3">
      <w:pPr>
        <w:spacing w:line="276" w:lineRule="auto"/>
        <w:ind w:firstLine="851"/>
        <w:jc w:val="both"/>
        <w:rPr>
          <w:rFonts w:ascii="Times New Roman" w:hAnsi="Times New Roman" w:cs="Times New Roman"/>
          <w:color w:val="000000"/>
          <w:sz w:val="24"/>
          <w:szCs w:val="24"/>
        </w:rPr>
      </w:pPr>
      <w:r w:rsidRPr="00535DFD">
        <w:rPr>
          <w:rFonts w:ascii="Times New Roman" w:hAnsi="Times New Roman" w:cs="Times New Roman"/>
          <w:color w:val="000000"/>
          <w:sz w:val="24"/>
          <w:szCs w:val="24"/>
        </w:rPr>
        <w:t xml:space="preserve">            - измерительные приборы;</w:t>
      </w:r>
    </w:p>
    <w:p w14:paraId="0B10AD51" w14:textId="77777777" w:rsidR="00220FF3" w:rsidRPr="00535DFD" w:rsidRDefault="00220FF3" w:rsidP="00220FF3">
      <w:pPr>
        <w:spacing w:line="276" w:lineRule="auto"/>
        <w:ind w:firstLine="851"/>
        <w:jc w:val="both"/>
        <w:rPr>
          <w:rFonts w:ascii="Times New Roman" w:hAnsi="Times New Roman" w:cs="Times New Roman"/>
          <w:color w:val="000000"/>
          <w:sz w:val="24"/>
          <w:szCs w:val="24"/>
        </w:rPr>
      </w:pPr>
      <w:r w:rsidRPr="00535DFD">
        <w:rPr>
          <w:rFonts w:ascii="Times New Roman" w:hAnsi="Times New Roman" w:cs="Times New Roman"/>
          <w:color w:val="000000"/>
          <w:sz w:val="24"/>
          <w:szCs w:val="24"/>
        </w:rPr>
        <w:t xml:space="preserve">            - электронные приборы;</w:t>
      </w:r>
    </w:p>
    <w:p w14:paraId="19D5A663" w14:textId="77777777" w:rsidR="00220FF3" w:rsidRPr="00535DFD" w:rsidRDefault="00220FF3" w:rsidP="00220FF3">
      <w:pPr>
        <w:spacing w:line="276" w:lineRule="auto"/>
        <w:ind w:firstLine="851"/>
        <w:jc w:val="both"/>
        <w:rPr>
          <w:rFonts w:ascii="Times New Roman" w:hAnsi="Times New Roman" w:cs="Times New Roman"/>
          <w:color w:val="000000"/>
          <w:sz w:val="24"/>
          <w:szCs w:val="24"/>
        </w:rPr>
      </w:pPr>
      <w:r w:rsidRPr="00535DFD">
        <w:rPr>
          <w:rFonts w:ascii="Times New Roman" w:hAnsi="Times New Roman" w:cs="Times New Roman"/>
          <w:color w:val="000000"/>
          <w:sz w:val="24"/>
          <w:szCs w:val="24"/>
        </w:rPr>
        <w:t>техническими средствами обучения:</w:t>
      </w:r>
    </w:p>
    <w:p w14:paraId="345CF304" w14:textId="77777777" w:rsidR="00220FF3" w:rsidRPr="00535DFD" w:rsidRDefault="00220FF3" w:rsidP="00220FF3">
      <w:pPr>
        <w:spacing w:line="276" w:lineRule="auto"/>
        <w:ind w:firstLine="851"/>
        <w:jc w:val="both"/>
        <w:rPr>
          <w:rFonts w:ascii="Times New Roman" w:hAnsi="Times New Roman" w:cs="Times New Roman"/>
          <w:color w:val="000000"/>
          <w:sz w:val="24"/>
          <w:szCs w:val="24"/>
        </w:rPr>
      </w:pPr>
      <w:r w:rsidRPr="00535DFD">
        <w:rPr>
          <w:rFonts w:ascii="Times New Roman" w:hAnsi="Times New Roman" w:cs="Times New Roman"/>
          <w:color w:val="000000"/>
          <w:sz w:val="24"/>
          <w:szCs w:val="24"/>
        </w:rPr>
        <w:t xml:space="preserve">компьютер </w:t>
      </w:r>
      <w:r w:rsidRPr="00535DFD">
        <w:rPr>
          <w:rFonts w:ascii="Times New Roman" w:hAnsi="Times New Roman" w:cs="Times New Roman"/>
          <w:bCs/>
          <w:sz w:val="24"/>
          <w:szCs w:val="24"/>
        </w:rPr>
        <w:t>с лицензионным программным обеспечением</w:t>
      </w:r>
    </w:p>
    <w:p w14:paraId="6CE3AC21" w14:textId="77777777" w:rsidR="00220FF3" w:rsidRPr="00535DFD" w:rsidRDefault="00220FF3" w:rsidP="00220FF3">
      <w:pPr>
        <w:spacing w:line="276" w:lineRule="auto"/>
        <w:ind w:firstLine="851"/>
        <w:jc w:val="both"/>
        <w:rPr>
          <w:rFonts w:ascii="Times New Roman" w:hAnsi="Times New Roman" w:cs="Times New Roman"/>
          <w:color w:val="000000"/>
          <w:sz w:val="24"/>
          <w:szCs w:val="24"/>
        </w:rPr>
      </w:pPr>
      <w:r w:rsidRPr="00535DFD">
        <w:rPr>
          <w:rFonts w:ascii="Times New Roman" w:hAnsi="Times New Roman" w:cs="Times New Roman"/>
          <w:color w:val="000000"/>
          <w:sz w:val="24"/>
          <w:szCs w:val="24"/>
        </w:rPr>
        <w:t>2.</w:t>
      </w:r>
      <w:r>
        <w:rPr>
          <w:rFonts w:ascii="Times New Roman" w:hAnsi="Times New Roman" w:cs="Times New Roman"/>
          <w:color w:val="000000"/>
          <w:sz w:val="24"/>
          <w:szCs w:val="24"/>
        </w:rPr>
        <w:t xml:space="preserve"> </w:t>
      </w:r>
      <w:proofErr w:type="spellStart"/>
      <w:r w:rsidRPr="00535DFD">
        <w:rPr>
          <w:rFonts w:ascii="Times New Roman" w:hAnsi="Times New Roman" w:cs="Times New Roman"/>
          <w:color w:val="000000"/>
          <w:sz w:val="24"/>
          <w:szCs w:val="24"/>
        </w:rPr>
        <w:t>Лаборатория_«Электротехники</w:t>
      </w:r>
      <w:proofErr w:type="spellEnd"/>
      <w:r w:rsidRPr="00535DFD">
        <w:rPr>
          <w:rFonts w:ascii="Times New Roman" w:hAnsi="Times New Roman" w:cs="Times New Roman"/>
          <w:color w:val="000000"/>
          <w:sz w:val="24"/>
          <w:szCs w:val="24"/>
        </w:rPr>
        <w:t xml:space="preserve"> и электроники» , оснащенная оборудованием:</w:t>
      </w:r>
    </w:p>
    <w:p w14:paraId="754F595C" w14:textId="77777777" w:rsidR="00220FF3" w:rsidRPr="00535DFD" w:rsidRDefault="00220FF3" w:rsidP="00220FF3">
      <w:pPr>
        <w:spacing w:line="276" w:lineRule="auto"/>
        <w:ind w:firstLine="851"/>
        <w:jc w:val="both"/>
        <w:rPr>
          <w:rFonts w:ascii="Times New Roman" w:hAnsi="Times New Roman" w:cs="Times New Roman"/>
          <w:color w:val="000000"/>
          <w:sz w:val="24"/>
          <w:szCs w:val="24"/>
        </w:rPr>
      </w:pPr>
      <w:r w:rsidRPr="00535DFD">
        <w:rPr>
          <w:rFonts w:ascii="Times New Roman" w:hAnsi="Times New Roman" w:cs="Times New Roman"/>
          <w:color w:val="000000"/>
          <w:sz w:val="24"/>
          <w:szCs w:val="24"/>
        </w:rPr>
        <w:t xml:space="preserve">            - стенды для выполнения лабораторных работ;</w:t>
      </w:r>
    </w:p>
    <w:p w14:paraId="00240381" w14:textId="77777777" w:rsidR="00220FF3" w:rsidRPr="00535DFD" w:rsidRDefault="00220FF3" w:rsidP="00220FF3">
      <w:pPr>
        <w:spacing w:line="276" w:lineRule="auto"/>
        <w:ind w:firstLine="851"/>
        <w:jc w:val="both"/>
        <w:rPr>
          <w:rFonts w:ascii="Times New Roman" w:hAnsi="Times New Roman" w:cs="Times New Roman"/>
          <w:color w:val="000000"/>
          <w:sz w:val="24"/>
          <w:szCs w:val="24"/>
        </w:rPr>
      </w:pPr>
      <w:r w:rsidRPr="00535DFD">
        <w:rPr>
          <w:rFonts w:ascii="Times New Roman" w:hAnsi="Times New Roman" w:cs="Times New Roman"/>
          <w:color w:val="000000"/>
          <w:sz w:val="24"/>
          <w:szCs w:val="24"/>
        </w:rPr>
        <w:t xml:space="preserve">            - измерительные приборы.</w:t>
      </w:r>
    </w:p>
    <w:p w14:paraId="00A720B1" w14:textId="77777777" w:rsidR="00220FF3" w:rsidRDefault="00220FF3" w:rsidP="00220FF3">
      <w:pPr>
        <w:pStyle w:val="114"/>
        <w:ind w:firstLine="851"/>
        <w:jc w:val="both"/>
        <w:rPr>
          <w:rFonts w:ascii="Times New Roman" w:hAnsi="Times New Roman"/>
        </w:rPr>
      </w:pPr>
    </w:p>
    <w:p w14:paraId="269DDBF4" w14:textId="77777777" w:rsidR="00220FF3" w:rsidRPr="00E11160" w:rsidRDefault="00220FF3" w:rsidP="00220FF3">
      <w:pPr>
        <w:pStyle w:val="114"/>
        <w:ind w:firstLine="851"/>
        <w:jc w:val="both"/>
        <w:rPr>
          <w:rFonts w:ascii="Times New Roman" w:eastAsia="Times New Roman" w:hAnsi="Times New Roman"/>
        </w:rPr>
      </w:pPr>
      <w:r w:rsidRPr="00E11160">
        <w:rPr>
          <w:rFonts w:ascii="Times New Roman" w:hAnsi="Times New Roman"/>
        </w:rPr>
        <w:t>3.2. Учебно-методическое обеспечение</w:t>
      </w:r>
    </w:p>
    <w:p w14:paraId="110BE397" w14:textId="77777777" w:rsidR="00220FF3" w:rsidRPr="00E11160" w:rsidRDefault="00220FF3" w:rsidP="00220FF3">
      <w:pPr>
        <w:pStyle w:val="a4"/>
        <w:spacing w:line="276" w:lineRule="auto"/>
        <w:ind w:left="0" w:firstLine="851"/>
        <w:jc w:val="both"/>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1026DCA5" w14:textId="77777777" w:rsidR="00220FF3" w:rsidRPr="009003C4" w:rsidRDefault="00220FF3" w:rsidP="00220FF3">
      <w:pPr>
        <w:pStyle w:val="p18"/>
        <w:spacing w:before="0" w:beforeAutospacing="0" w:after="0" w:afterAutospacing="0" w:line="276" w:lineRule="auto"/>
        <w:ind w:firstLine="851"/>
        <w:jc w:val="both"/>
        <w:rPr>
          <w:color w:val="000000"/>
        </w:rPr>
      </w:pPr>
      <w:r w:rsidRPr="00FA680C">
        <w:rPr>
          <w:bCs/>
          <w:iCs/>
        </w:rPr>
        <w:t>1</w:t>
      </w:r>
      <w:r w:rsidRPr="009003C4">
        <w:rPr>
          <w:color w:val="000000"/>
        </w:rPr>
        <w:t>.Бладыко Ю.В Сборник задач по электротехнике и электронике-М </w:t>
      </w:r>
      <w:r w:rsidRPr="009003C4">
        <w:rPr>
          <w:b/>
          <w:bCs/>
          <w:color w:val="000000"/>
        </w:rPr>
        <w:t>:</w:t>
      </w:r>
      <w:r w:rsidRPr="009003C4">
        <w:rPr>
          <w:color w:val="000000"/>
        </w:rPr>
        <w:t> Высшая школа, 2013</w:t>
      </w:r>
    </w:p>
    <w:p w14:paraId="3DEB4FAD" w14:textId="77777777" w:rsidR="00220FF3" w:rsidRPr="009003C4" w:rsidRDefault="00220FF3" w:rsidP="00220FF3">
      <w:pPr>
        <w:shd w:val="clear" w:color="auto" w:fill="FFFFFF"/>
        <w:spacing w:line="276" w:lineRule="auto"/>
        <w:ind w:firstLine="851"/>
        <w:jc w:val="both"/>
        <w:rPr>
          <w:rFonts w:ascii="Times New Roman" w:hAnsi="Times New Roman" w:cs="Times New Roman"/>
          <w:sz w:val="24"/>
          <w:szCs w:val="24"/>
        </w:rPr>
      </w:pPr>
      <w:r>
        <w:rPr>
          <w:rFonts w:ascii="Times New Roman" w:hAnsi="Times New Roman" w:cs="Times New Roman"/>
          <w:sz w:val="24"/>
          <w:szCs w:val="24"/>
        </w:rPr>
        <w:t>2</w:t>
      </w:r>
      <w:r w:rsidRPr="009003C4">
        <w:rPr>
          <w:rFonts w:ascii="Times New Roman" w:hAnsi="Times New Roman" w:cs="Times New Roman"/>
          <w:sz w:val="24"/>
          <w:szCs w:val="24"/>
        </w:rPr>
        <w:t xml:space="preserve">.Данилов, И.А. Общая электротехника с основами электроники / И.А. Данилов –М.: </w:t>
      </w:r>
      <w:proofErr w:type="spellStart"/>
      <w:r w:rsidRPr="009003C4">
        <w:rPr>
          <w:rFonts w:ascii="Times New Roman" w:hAnsi="Times New Roman" w:cs="Times New Roman"/>
          <w:sz w:val="24"/>
          <w:szCs w:val="24"/>
        </w:rPr>
        <w:t>Высш</w:t>
      </w:r>
      <w:proofErr w:type="spellEnd"/>
      <w:r w:rsidRPr="009003C4">
        <w:rPr>
          <w:rFonts w:ascii="Times New Roman" w:hAnsi="Times New Roman" w:cs="Times New Roman"/>
          <w:sz w:val="24"/>
          <w:szCs w:val="24"/>
        </w:rPr>
        <w:t xml:space="preserve"> .</w:t>
      </w:r>
      <w:proofErr w:type="spellStart"/>
      <w:r w:rsidRPr="009003C4">
        <w:rPr>
          <w:rFonts w:ascii="Times New Roman" w:hAnsi="Times New Roman" w:cs="Times New Roman"/>
          <w:sz w:val="24"/>
          <w:szCs w:val="24"/>
        </w:rPr>
        <w:t>шк</w:t>
      </w:r>
      <w:proofErr w:type="spellEnd"/>
      <w:r w:rsidRPr="009003C4">
        <w:rPr>
          <w:rFonts w:ascii="Times New Roman" w:hAnsi="Times New Roman" w:cs="Times New Roman"/>
          <w:sz w:val="24"/>
          <w:szCs w:val="24"/>
        </w:rPr>
        <w:t>., 2013. – 752с.</w:t>
      </w:r>
    </w:p>
    <w:p w14:paraId="075C805C" w14:textId="77777777" w:rsidR="00220FF3" w:rsidRPr="009003C4" w:rsidRDefault="00220FF3" w:rsidP="00220FF3">
      <w:pPr>
        <w:shd w:val="clear" w:color="auto" w:fill="FFFFFF"/>
        <w:spacing w:line="276" w:lineRule="auto"/>
        <w:ind w:firstLine="851"/>
        <w:jc w:val="both"/>
        <w:rPr>
          <w:rFonts w:ascii="Times New Roman" w:hAnsi="Times New Roman" w:cs="Times New Roman"/>
          <w:sz w:val="24"/>
          <w:szCs w:val="24"/>
        </w:rPr>
      </w:pPr>
      <w:r>
        <w:rPr>
          <w:rFonts w:ascii="Times New Roman" w:hAnsi="Times New Roman" w:cs="Times New Roman"/>
          <w:sz w:val="24"/>
          <w:szCs w:val="24"/>
        </w:rPr>
        <w:t>3</w:t>
      </w:r>
      <w:r w:rsidRPr="009003C4">
        <w:rPr>
          <w:rFonts w:ascii="Times New Roman" w:hAnsi="Times New Roman" w:cs="Times New Roman"/>
          <w:sz w:val="24"/>
          <w:szCs w:val="24"/>
        </w:rPr>
        <w:t xml:space="preserve">. Евдокимов, Ф.Е. Теоретические основы электротехники: учеб. для </w:t>
      </w:r>
      <w:proofErr w:type="spellStart"/>
      <w:r w:rsidRPr="009003C4">
        <w:rPr>
          <w:rFonts w:ascii="Times New Roman" w:hAnsi="Times New Roman" w:cs="Times New Roman"/>
          <w:sz w:val="24"/>
          <w:szCs w:val="24"/>
        </w:rPr>
        <w:t>средн</w:t>
      </w:r>
      <w:proofErr w:type="spellEnd"/>
      <w:r w:rsidRPr="009003C4">
        <w:rPr>
          <w:rFonts w:ascii="Times New Roman" w:hAnsi="Times New Roman" w:cs="Times New Roman"/>
          <w:sz w:val="24"/>
          <w:szCs w:val="24"/>
        </w:rPr>
        <w:t>. проф. обр.  – М.: Академия, 2014. – 560 c.</w:t>
      </w:r>
    </w:p>
    <w:p w14:paraId="02B4FB1A" w14:textId="77777777" w:rsidR="00220FF3" w:rsidRPr="009003C4" w:rsidRDefault="00220FF3" w:rsidP="00220FF3">
      <w:pPr>
        <w:tabs>
          <w:tab w:val="left" w:pos="-6408"/>
        </w:tabs>
        <w:spacing w:line="276" w:lineRule="auto"/>
        <w:ind w:right="78" w:firstLine="851"/>
        <w:jc w:val="both"/>
        <w:rPr>
          <w:rFonts w:ascii="Times New Roman" w:hAnsi="Times New Roman" w:cs="Times New Roman"/>
          <w:sz w:val="24"/>
          <w:szCs w:val="24"/>
        </w:rPr>
      </w:pPr>
      <w:r>
        <w:rPr>
          <w:rFonts w:ascii="Times New Roman" w:hAnsi="Times New Roman" w:cs="Times New Roman"/>
          <w:sz w:val="24"/>
          <w:szCs w:val="24"/>
        </w:rPr>
        <w:t>4</w:t>
      </w:r>
      <w:r w:rsidRPr="009003C4">
        <w:rPr>
          <w:rFonts w:ascii="Times New Roman" w:hAnsi="Times New Roman" w:cs="Times New Roman"/>
          <w:sz w:val="24"/>
          <w:szCs w:val="24"/>
        </w:rPr>
        <w:t>.Евдокимов Ф.Е Общая электротехника- М.: Высшая школа, 2014</w:t>
      </w:r>
    </w:p>
    <w:p w14:paraId="7411D854" w14:textId="77777777" w:rsidR="00220FF3" w:rsidRDefault="00220FF3" w:rsidP="00220FF3">
      <w:pPr>
        <w:pStyle w:val="afc"/>
        <w:spacing w:after="0"/>
        <w:ind w:firstLine="851"/>
        <w:jc w:val="both"/>
        <w:rPr>
          <w:bCs/>
        </w:rPr>
      </w:pPr>
      <w:r>
        <w:t>5</w:t>
      </w:r>
      <w:r w:rsidRPr="009003C4">
        <w:t>.Прошин  В.М. Электротехника- М. : Издательский центр «Академия», 2013. — 288 с.</w:t>
      </w:r>
      <w:r w:rsidRPr="00267E0E">
        <w:rPr>
          <w:bCs/>
        </w:rPr>
        <w:t xml:space="preserve"> </w:t>
      </w:r>
    </w:p>
    <w:p w14:paraId="6BA4FE15" w14:textId="77777777" w:rsidR="00220FF3" w:rsidRPr="009003C4" w:rsidRDefault="00220FF3" w:rsidP="00220FF3">
      <w:pPr>
        <w:pStyle w:val="afc"/>
        <w:spacing w:after="0"/>
        <w:ind w:firstLine="851"/>
        <w:jc w:val="both"/>
        <w:rPr>
          <w:bCs/>
        </w:rPr>
      </w:pPr>
      <w:r w:rsidRPr="009003C4">
        <w:rPr>
          <w:bCs/>
        </w:rPr>
        <w:t>1.Курс лекций по электронике и электротехнике-</w:t>
      </w:r>
      <w:hyperlink r:id="rId42" w:history="1">
        <w:r w:rsidRPr="009003C4">
          <w:rPr>
            <w:rStyle w:val="af0"/>
            <w:bCs/>
            <w:color w:val="auto"/>
          </w:rPr>
          <w:t>http://nfkgtu.narod.ru/electroteh.htm</w:t>
        </w:r>
      </w:hyperlink>
    </w:p>
    <w:p w14:paraId="33B46E3B" w14:textId="77777777" w:rsidR="00220FF3" w:rsidRDefault="006158BE" w:rsidP="00220FF3">
      <w:pPr>
        <w:pStyle w:val="afc"/>
        <w:spacing w:after="0"/>
        <w:jc w:val="both"/>
        <w:rPr>
          <w:bCs/>
        </w:rPr>
      </w:pPr>
      <w:hyperlink r:id="rId43" w:history="1">
        <w:r w:rsidR="00220FF3" w:rsidRPr="009003C4">
          <w:rPr>
            <w:rStyle w:val="af0"/>
            <w:bCs/>
            <w:color w:val="auto"/>
          </w:rPr>
          <w:t>http://studentik.net/lekcii/lekcii-texnicheskie/296-jelektronika.html</w:t>
        </w:r>
      </w:hyperlink>
      <w:r w:rsidR="00220FF3">
        <w:rPr>
          <w:bCs/>
        </w:rPr>
        <w:t xml:space="preserve">; </w:t>
      </w:r>
    </w:p>
    <w:p w14:paraId="2BF597FD" w14:textId="77777777" w:rsidR="00220FF3" w:rsidRPr="00267E0E" w:rsidRDefault="00220FF3" w:rsidP="00220FF3">
      <w:pPr>
        <w:pStyle w:val="afc"/>
        <w:spacing w:after="0"/>
        <w:ind w:firstLine="851"/>
        <w:jc w:val="both"/>
        <w:rPr>
          <w:bCs/>
        </w:rPr>
      </w:pPr>
      <w:r w:rsidRPr="009003C4">
        <w:rPr>
          <w:color w:val="222222"/>
        </w:rPr>
        <w:t xml:space="preserve"> 2. Электротехника. Электроника [Электронные ресурсы]. –http://www.vsya-elektrotehnika.ru</w:t>
      </w:r>
    </w:p>
    <w:p w14:paraId="07D4947D" w14:textId="77777777" w:rsidR="00220FF3" w:rsidRPr="009003C4" w:rsidRDefault="00220FF3" w:rsidP="00220FF3">
      <w:pPr>
        <w:shd w:val="clear" w:color="auto" w:fill="FFFFFF"/>
        <w:spacing w:line="276" w:lineRule="auto"/>
        <w:ind w:firstLine="851"/>
        <w:jc w:val="both"/>
        <w:rPr>
          <w:rFonts w:ascii="Times New Roman" w:hAnsi="Times New Roman" w:cs="Times New Roman"/>
          <w:sz w:val="24"/>
          <w:szCs w:val="24"/>
        </w:rPr>
      </w:pPr>
    </w:p>
    <w:p w14:paraId="01512F25" w14:textId="77777777" w:rsidR="00220FF3" w:rsidRPr="009003C4" w:rsidRDefault="00220FF3" w:rsidP="00220FF3">
      <w:pPr>
        <w:suppressAutoHyphens/>
        <w:spacing w:line="276" w:lineRule="auto"/>
        <w:ind w:firstLine="851"/>
        <w:contextualSpacing/>
        <w:jc w:val="both"/>
        <w:rPr>
          <w:rFonts w:ascii="Times New Roman" w:hAnsi="Times New Roman" w:cs="Times New Roman"/>
          <w:b/>
          <w:bCs/>
          <w:i/>
          <w:iCs/>
          <w:color w:val="0070C0"/>
          <w:sz w:val="24"/>
          <w:szCs w:val="24"/>
        </w:rPr>
      </w:pPr>
    </w:p>
    <w:p w14:paraId="228A469B" w14:textId="77777777" w:rsidR="00220FF3" w:rsidRPr="009003C4" w:rsidRDefault="00220FF3" w:rsidP="00220FF3">
      <w:pPr>
        <w:suppressAutoHyphens/>
        <w:spacing w:line="276" w:lineRule="auto"/>
        <w:ind w:firstLine="851"/>
        <w:contextualSpacing/>
        <w:jc w:val="both"/>
        <w:rPr>
          <w:rFonts w:ascii="Times New Roman" w:hAnsi="Times New Roman" w:cs="Times New Roman"/>
          <w:bCs/>
          <w:iCs/>
          <w:sz w:val="24"/>
          <w:szCs w:val="24"/>
        </w:rPr>
      </w:pPr>
      <w:r w:rsidRPr="009003C4">
        <w:rPr>
          <w:rFonts w:ascii="Times New Roman" w:hAnsi="Times New Roman" w:cs="Times New Roman"/>
          <w:b/>
          <w:bCs/>
          <w:iCs/>
          <w:sz w:val="24"/>
          <w:szCs w:val="24"/>
        </w:rPr>
        <w:t xml:space="preserve">3.2.2. Дополнительные источники </w:t>
      </w:r>
    </w:p>
    <w:p w14:paraId="2DC36993" w14:textId="77777777" w:rsidR="00220FF3" w:rsidRPr="009003C4" w:rsidRDefault="00220FF3" w:rsidP="00220FF3">
      <w:pPr>
        <w:spacing w:line="276" w:lineRule="auto"/>
        <w:ind w:firstLine="851"/>
        <w:jc w:val="both"/>
        <w:rPr>
          <w:rFonts w:ascii="Times New Roman" w:hAnsi="Times New Roman" w:cs="Times New Roman"/>
        </w:rPr>
      </w:pPr>
      <w:r>
        <w:rPr>
          <w:rFonts w:ascii="Times New Roman" w:hAnsi="Times New Roman" w:cs="Times New Roman"/>
        </w:rPr>
        <w:t>1.</w:t>
      </w:r>
      <w:r w:rsidRPr="009003C4">
        <w:rPr>
          <w:rFonts w:ascii="Times New Roman" w:hAnsi="Times New Roman" w:cs="Times New Roman"/>
        </w:rPr>
        <w:t>Березкина Т.Ф. Задачник по общей электротехники с основами электроники – М.: Высшая школа, 2001.</w:t>
      </w:r>
    </w:p>
    <w:p w14:paraId="3CB5F366" w14:textId="77777777" w:rsidR="00220FF3" w:rsidRDefault="00220FF3" w:rsidP="00220FF3">
      <w:pPr>
        <w:widowControl w:val="0"/>
        <w:shd w:val="clear" w:color="auto" w:fill="FFFFFF"/>
        <w:suppressAutoHyphens/>
        <w:spacing w:line="276" w:lineRule="auto"/>
        <w:ind w:firstLine="851"/>
        <w:jc w:val="both"/>
        <w:textAlignment w:val="top"/>
        <w:rPr>
          <w:rFonts w:ascii="Times New Roman" w:hAnsi="Times New Roman" w:cs="Times New Roman"/>
          <w:sz w:val="24"/>
          <w:szCs w:val="24"/>
        </w:rPr>
      </w:pPr>
      <w:r>
        <w:rPr>
          <w:rFonts w:ascii="Times New Roman" w:hAnsi="Times New Roman" w:cs="Times New Roman"/>
          <w:sz w:val="24"/>
          <w:szCs w:val="24"/>
        </w:rPr>
        <w:t>2.</w:t>
      </w:r>
      <w:r w:rsidRPr="009003C4">
        <w:rPr>
          <w:rFonts w:ascii="Times New Roman" w:hAnsi="Times New Roman" w:cs="Times New Roman"/>
          <w:sz w:val="24"/>
          <w:szCs w:val="24"/>
        </w:rPr>
        <w:t>Гальперин М. В. Электронная техника    -М.: Форум, Инфра-М , 2010 .- 352с</w:t>
      </w:r>
    </w:p>
    <w:p w14:paraId="2B475AB9" w14:textId="77777777" w:rsidR="00220FF3" w:rsidRDefault="00220FF3" w:rsidP="00220FF3">
      <w:pPr>
        <w:spacing w:line="276" w:lineRule="auto"/>
        <w:ind w:firstLine="851"/>
        <w:jc w:val="both"/>
        <w:rPr>
          <w:rFonts w:ascii="Times New Roman" w:hAnsi="Times New Roman" w:cs="Times New Roman"/>
        </w:rPr>
      </w:pPr>
      <w:r>
        <w:rPr>
          <w:rFonts w:ascii="Times New Roman" w:hAnsi="Times New Roman" w:cs="Times New Roman"/>
        </w:rPr>
        <w:t>3.</w:t>
      </w:r>
      <w:r w:rsidRPr="009003C4">
        <w:rPr>
          <w:rFonts w:ascii="Times New Roman" w:hAnsi="Times New Roman" w:cs="Times New Roman"/>
        </w:rPr>
        <w:t xml:space="preserve">Правила техники безопасности при эксплуатации электроустановок  </w:t>
      </w:r>
      <w:proofErr w:type="spellStart"/>
      <w:r>
        <w:rPr>
          <w:rFonts w:ascii="Times New Roman" w:hAnsi="Times New Roman" w:cs="Times New Roman"/>
        </w:rPr>
        <w:t>Главгосэнергонадзор</w:t>
      </w:r>
      <w:proofErr w:type="spellEnd"/>
      <w:r>
        <w:rPr>
          <w:rFonts w:ascii="Times New Roman" w:hAnsi="Times New Roman" w:cs="Times New Roman"/>
        </w:rPr>
        <w:t xml:space="preserve"> России,1994</w:t>
      </w:r>
    </w:p>
    <w:p w14:paraId="6B703216" w14:textId="77777777" w:rsidR="00220FF3" w:rsidRPr="00267E0E" w:rsidRDefault="00220FF3" w:rsidP="00220FF3">
      <w:pPr>
        <w:spacing w:line="276" w:lineRule="auto"/>
        <w:ind w:firstLine="851"/>
        <w:jc w:val="both"/>
        <w:rPr>
          <w:rFonts w:ascii="Times New Roman" w:hAnsi="Times New Roman" w:cs="Times New Roman"/>
        </w:rPr>
      </w:pPr>
      <w:r w:rsidRPr="00267E0E">
        <w:rPr>
          <w:rFonts w:ascii="Times New Roman" w:hAnsi="Times New Roman" w:cs="Times New Roman"/>
        </w:rPr>
        <w:t>По договору с предприятием ООО «Гранит-М» обучающиеся имеют возможность пользоваться технической литературой.</w:t>
      </w:r>
    </w:p>
    <w:p w14:paraId="4A3E6FC0" w14:textId="77777777" w:rsidR="00220FF3" w:rsidRPr="00CD542B" w:rsidRDefault="00220FF3" w:rsidP="00220FF3">
      <w:pPr>
        <w:pStyle w:val="afc"/>
        <w:spacing w:after="0"/>
        <w:ind w:firstLine="851"/>
        <w:rPr>
          <w:bCs/>
        </w:rPr>
      </w:pPr>
    </w:p>
    <w:p w14:paraId="5851F908" w14:textId="77777777" w:rsidR="00220FF3" w:rsidRDefault="00220FF3" w:rsidP="00220FF3">
      <w:pPr>
        <w:rPr>
          <w:rFonts w:ascii="Times New Roman" w:eastAsia="Segoe UI" w:hAnsi="Times New Roman" w:cs="Times New Roman"/>
          <w:b/>
          <w:bCs/>
          <w:caps/>
          <w:kern w:val="32"/>
          <w:sz w:val="24"/>
          <w:szCs w:val="24"/>
          <w:lang w:val="x-none" w:eastAsia="x-none"/>
        </w:rPr>
      </w:pPr>
      <w:r>
        <w:rPr>
          <w:rFonts w:ascii="Times New Roman" w:hAnsi="Times New Roman"/>
        </w:rPr>
        <w:br w:type="page"/>
      </w:r>
    </w:p>
    <w:p w14:paraId="5BCB9167" w14:textId="77777777" w:rsidR="00220FF3" w:rsidRDefault="00220FF3" w:rsidP="00220FF3">
      <w:pPr>
        <w:pStyle w:val="1f"/>
        <w:rPr>
          <w:rFonts w:ascii="Times New Roman" w:hAnsi="Times New Roman"/>
          <w:lang w:val="ru-RU"/>
        </w:rPr>
      </w:pPr>
      <w:r w:rsidRPr="00E11160">
        <w:rPr>
          <w:rFonts w:ascii="Times New Roman" w:hAnsi="Times New Roman"/>
        </w:rPr>
        <w:lastRenderedPageBreak/>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2"/>
        <w:gridCol w:w="3208"/>
        <w:gridCol w:w="3208"/>
      </w:tblGrid>
      <w:tr w:rsidR="00220FF3" w:rsidRPr="00985111" w14:paraId="5B5CE8C0" w14:textId="77777777" w:rsidTr="006158BE">
        <w:trPr>
          <w:trHeight w:val="519"/>
        </w:trPr>
        <w:tc>
          <w:tcPr>
            <w:tcW w:w="1668" w:type="pct"/>
            <w:vAlign w:val="center"/>
          </w:tcPr>
          <w:p w14:paraId="2B961308" w14:textId="77777777" w:rsidR="00220FF3" w:rsidRPr="00854F21" w:rsidRDefault="00220FF3" w:rsidP="006158BE">
            <w:pPr>
              <w:suppressAutoHyphens/>
              <w:spacing w:line="276" w:lineRule="auto"/>
              <w:contextualSpacing/>
              <w:jc w:val="center"/>
              <w:rPr>
                <w:rFonts w:ascii="Times New Roman" w:hAnsi="Times New Roman" w:cs="Times New Roman"/>
                <w:b/>
                <w:iCs/>
                <w:sz w:val="24"/>
                <w:szCs w:val="24"/>
              </w:rPr>
            </w:pPr>
            <w:r>
              <w:rPr>
                <w:rFonts w:ascii="Times New Roman" w:hAnsi="Times New Roman" w:cs="Times New Roman"/>
                <w:b/>
                <w:iCs/>
                <w:sz w:val="24"/>
                <w:szCs w:val="24"/>
              </w:rPr>
              <w:t>Результаты</w:t>
            </w:r>
            <w:r w:rsidRPr="00854F21">
              <w:rPr>
                <w:rFonts w:ascii="Times New Roman" w:hAnsi="Times New Roman" w:cs="Times New Roman"/>
                <w:b/>
                <w:iCs/>
                <w:sz w:val="24"/>
                <w:szCs w:val="24"/>
              </w:rPr>
              <w:t xml:space="preserve"> обучения</w:t>
            </w:r>
          </w:p>
        </w:tc>
        <w:tc>
          <w:tcPr>
            <w:tcW w:w="1666" w:type="pct"/>
            <w:vAlign w:val="center"/>
          </w:tcPr>
          <w:p w14:paraId="3764E1FD" w14:textId="77777777" w:rsidR="00220FF3" w:rsidRPr="00854F21" w:rsidRDefault="00220FF3" w:rsidP="006158BE">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666" w:type="pct"/>
            <w:vAlign w:val="center"/>
          </w:tcPr>
          <w:p w14:paraId="343E76B6" w14:textId="77777777" w:rsidR="00220FF3" w:rsidRPr="00854F21" w:rsidRDefault="00220FF3" w:rsidP="006158BE">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220FF3" w:rsidRPr="00985111" w14:paraId="3E753D35" w14:textId="77777777" w:rsidTr="006158BE">
        <w:trPr>
          <w:trHeight w:val="519"/>
        </w:trPr>
        <w:tc>
          <w:tcPr>
            <w:tcW w:w="1668" w:type="pct"/>
            <w:vAlign w:val="center"/>
          </w:tcPr>
          <w:p w14:paraId="1659F647" w14:textId="77777777" w:rsidR="00220FF3" w:rsidRPr="00F67F58" w:rsidRDefault="00220FF3" w:rsidP="006158BE">
            <w:pPr>
              <w:suppressAutoHyphens/>
              <w:contextualSpacing/>
              <w:rPr>
                <w:rFonts w:ascii="Times New Roman" w:hAnsi="Times New Roman"/>
                <w:b/>
              </w:rPr>
            </w:pPr>
            <w:r w:rsidRPr="00F67F58">
              <w:rPr>
                <w:rFonts w:ascii="Times New Roman" w:hAnsi="Times New Roman"/>
                <w:b/>
              </w:rPr>
              <w:t>Знает:</w:t>
            </w:r>
          </w:p>
          <w:p w14:paraId="1449C42F" w14:textId="77777777" w:rsidR="00220FF3" w:rsidRPr="00F67F58" w:rsidRDefault="00220FF3" w:rsidP="006158BE">
            <w:pPr>
              <w:suppressAutoHyphens/>
              <w:contextualSpacing/>
              <w:rPr>
                <w:rFonts w:ascii="Times New Roman" w:hAnsi="Times New Roman"/>
              </w:rPr>
            </w:pPr>
            <w:r w:rsidRPr="00F67F58">
              <w:rPr>
                <w:rFonts w:ascii="Times New Roman" w:hAnsi="Times New Roman"/>
              </w:rPr>
              <w:t>единицы измерения силы тока, напряжения, мощности электрического тока, сопротивления проводников;</w:t>
            </w:r>
          </w:p>
          <w:p w14:paraId="6CF7F000" w14:textId="77777777" w:rsidR="00220FF3" w:rsidRPr="00F67F58" w:rsidRDefault="00220FF3" w:rsidP="006158BE">
            <w:pPr>
              <w:suppressAutoHyphens/>
              <w:contextualSpacing/>
              <w:rPr>
                <w:rFonts w:ascii="Times New Roman" w:hAnsi="Times New Roman"/>
              </w:rPr>
            </w:pPr>
            <w:r w:rsidRPr="00F67F58">
              <w:rPr>
                <w:rFonts w:ascii="Times New Roman" w:hAnsi="Times New Roman"/>
              </w:rPr>
              <w:t>методы расчета и измерения основных параметров простых электрических, магнитных и электронных цепей; свойства постоянного и переменного электрического тока; принципы последовательного и параллельного соединения проводников и источников тока; электроизмерительные приборы (амперметр, вольтметр), их устройство, принцип действия и правила включения в электрическую цепь; свойства магнитного поля; двигатели постоянного и переменного тока, их устройство и принцип действия; аппаратуру защиты электродвигателей;</w:t>
            </w:r>
          </w:p>
          <w:p w14:paraId="7EBF214A" w14:textId="77777777" w:rsidR="00220FF3" w:rsidRPr="00267E0E" w:rsidRDefault="00220FF3" w:rsidP="006158BE">
            <w:pPr>
              <w:suppressAutoHyphens/>
              <w:spacing w:line="276" w:lineRule="auto"/>
              <w:contextualSpacing/>
              <w:rPr>
                <w:rFonts w:ascii="Times New Roman" w:hAnsi="Times New Roman"/>
              </w:rPr>
            </w:pPr>
            <w:r w:rsidRPr="00F67F58">
              <w:rPr>
                <w:rFonts w:ascii="Times New Roman" w:hAnsi="Times New Roman"/>
              </w:rPr>
              <w:t>методы защиты от короткого з</w:t>
            </w:r>
            <w:r>
              <w:rPr>
                <w:rFonts w:ascii="Times New Roman" w:hAnsi="Times New Roman"/>
              </w:rPr>
              <w:t xml:space="preserve">амыкания; заземление, </w:t>
            </w:r>
            <w:proofErr w:type="spellStart"/>
            <w:r>
              <w:rPr>
                <w:rFonts w:ascii="Times New Roman" w:hAnsi="Times New Roman"/>
              </w:rPr>
              <w:t>зануление</w:t>
            </w:r>
            <w:proofErr w:type="spellEnd"/>
          </w:p>
        </w:tc>
        <w:tc>
          <w:tcPr>
            <w:tcW w:w="1666" w:type="pct"/>
          </w:tcPr>
          <w:p w14:paraId="056D064D" w14:textId="77777777" w:rsidR="00220FF3" w:rsidRPr="00F67F58" w:rsidRDefault="00220FF3" w:rsidP="006158BE">
            <w:pPr>
              <w:rPr>
                <w:rFonts w:ascii="Times New Roman" w:hAnsi="Times New Roman"/>
                <w:bCs/>
              </w:rPr>
            </w:pPr>
            <w:r w:rsidRPr="00F67F58">
              <w:rPr>
                <w:rFonts w:ascii="Times New Roman" w:hAnsi="Times New Roman"/>
                <w:bCs/>
              </w:rPr>
              <w:t>Успешно осв</w:t>
            </w:r>
            <w:r>
              <w:rPr>
                <w:rFonts w:ascii="Times New Roman" w:hAnsi="Times New Roman"/>
                <w:bCs/>
              </w:rPr>
              <w:t>аивает</w:t>
            </w:r>
            <w:r w:rsidRPr="00F67F58">
              <w:rPr>
                <w:rFonts w:ascii="Times New Roman" w:hAnsi="Times New Roman"/>
                <w:bCs/>
              </w:rPr>
              <w:t xml:space="preserve"> знани</w:t>
            </w:r>
            <w:r>
              <w:rPr>
                <w:rFonts w:ascii="Times New Roman" w:hAnsi="Times New Roman"/>
                <w:bCs/>
              </w:rPr>
              <w:t>я,</w:t>
            </w:r>
            <w:r w:rsidRPr="00F67F58">
              <w:rPr>
                <w:rFonts w:ascii="Times New Roman" w:hAnsi="Times New Roman"/>
                <w:bCs/>
              </w:rPr>
              <w:t xml:space="preserve"> соответству</w:t>
            </w:r>
            <w:r>
              <w:rPr>
                <w:rFonts w:ascii="Times New Roman" w:hAnsi="Times New Roman"/>
                <w:bCs/>
              </w:rPr>
              <w:t>ющие</w:t>
            </w:r>
            <w:r w:rsidRPr="00F67F58">
              <w:rPr>
                <w:rFonts w:ascii="Times New Roman" w:hAnsi="Times New Roman"/>
                <w:bCs/>
              </w:rPr>
              <w:t xml:space="preserve"> выполнению следующих требований</w:t>
            </w:r>
            <w:r>
              <w:rPr>
                <w:rFonts w:ascii="Times New Roman" w:hAnsi="Times New Roman"/>
                <w:bCs/>
              </w:rPr>
              <w:t>:</w:t>
            </w:r>
          </w:p>
          <w:p w14:paraId="42977989" w14:textId="77777777" w:rsidR="00220FF3" w:rsidRPr="00F67F58" w:rsidRDefault="00220FF3" w:rsidP="006158BE">
            <w:pPr>
              <w:pStyle w:val="afc"/>
              <w:spacing w:after="0" w:line="240" w:lineRule="auto"/>
              <w:rPr>
                <w:i/>
                <w:sz w:val="22"/>
                <w:szCs w:val="22"/>
              </w:rPr>
            </w:pPr>
            <w:r w:rsidRPr="00F67F58">
              <w:rPr>
                <w:sz w:val="22"/>
                <w:szCs w:val="22"/>
              </w:rPr>
              <w:t>обучающийся свободно владеет теоретическим материалом, без затруднений излагает его и использует на практике, знает оборудование</w:t>
            </w:r>
            <w:r>
              <w:rPr>
                <w:sz w:val="22"/>
                <w:szCs w:val="22"/>
              </w:rPr>
              <w:t>,</w:t>
            </w:r>
            <w:r w:rsidRPr="00F67F58">
              <w:rPr>
                <w:sz w:val="22"/>
                <w:szCs w:val="22"/>
              </w:rPr>
              <w:t xml:space="preserve"> правильно выполняет технологические операции</w:t>
            </w:r>
            <w:r>
              <w:rPr>
                <w:sz w:val="22"/>
                <w:szCs w:val="22"/>
              </w:rPr>
              <w:t>,</w:t>
            </w:r>
            <w:r w:rsidRPr="00F67F58">
              <w:rPr>
                <w:sz w:val="22"/>
                <w:szCs w:val="22"/>
              </w:rPr>
              <w:t xml:space="preserve"> владеет приемами самоконтроля</w:t>
            </w:r>
            <w:r>
              <w:rPr>
                <w:sz w:val="22"/>
                <w:szCs w:val="22"/>
              </w:rPr>
              <w:t xml:space="preserve"> </w:t>
            </w:r>
            <w:r w:rsidRPr="00F67F58">
              <w:rPr>
                <w:sz w:val="22"/>
                <w:szCs w:val="22"/>
              </w:rPr>
              <w:t>соблюдает правила безопасности</w:t>
            </w:r>
            <w:r>
              <w:rPr>
                <w:sz w:val="22"/>
                <w:szCs w:val="22"/>
              </w:rPr>
              <w:t xml:space="preserve">; </w:t>
            </w:r>
            <w:r w:rsidRPr="00F67F58">
              <w:rPr>
                <w:sz w:val="22"/>
                <w:szCs w:val="22"/>
              </w:rPr>
              <w:t>провод</w:t>
            </w:r>
            <w:r>
              <w:rPr>
                <w:sz w:val="22"/>
                <w:szCs w:val="22"/>
              </w:rPr>
              <w:t xml:space="preserve">ит </w:t>
            </w:r>
            <w:r w:rsidRPr="00F67F58">
              <w:rPr>
                <w:sz w:val="22"/>
                <w:szCs w:val="22"/>
              </w:rPr>
              <w:t>измерения электрических и неэлектрических величин применительно к объектам профессиональной деятельности</w:t>
            </w:r>
            <w:r w:rsidRPr="00F67F58">
              <w:rPr>
                <w:bCs/>
                <w:sz w:val="22"/>
                <w:szCs w:val="22"/>
              </w:rPr>
              <w:t xml:space="preserve">  </w:t>
            </w:r>
          </w:p>
          <w:p w14:paraId="481E5423" w14:textId="77777777" w:rsidR="00220FF3" w:rsidRPr="00F67F58" w:rsidRDefault="00220FF3" w:rsidP="006158BE">
            <w:pPr>
              <w:suppressAutoHyphens/>
              <w:spacing w:line="276" w:lineRule="auto"/>
              <w:contextualSpacing/>
              <w:rPr>
                <w:rFonts w:ascii="Times New Roman" w:hAnsi="Times New Roman" w:cs="Times New Roman"/>
                <w:b/>
                <w:iCs/>
              </w:rPr>
            </w:pPr>
          </w:p>
          <w:p w14:paraId="4E8E949C" w14:textId="77777777" w:rsidR="00220FF3" w:rsidRPr="00854F21" w:rsidRDefault="00220FF3" w:rsidP="006158BE">
            <w:pPr>
              <w:suppressAutoHyphens/>
              <w:spacing w:line="276" w:lineRule="auto"/>
              <w:contextualSpacing/>
              <w:rPr>
                <w:rFonts w:ascii="Times New Roman" w:hAnsi="Times New Roman" w:cs="Times New Roman"/>
                <w:b/>
                <w:iCs/>
                <w:sz w:val="24"/>
                <w:szCs w:val="24"/>
              </w:rPr>
            </w:pPr>
          </w:p>
        </w:tc>
        <w:tc>
          <w:tcPr>
            <w:tcW w:w="1666" w:type="pct"/>
          </w:tcPr>
          <w:p w14:paraId="4EE812F7" w14:textId="77777777" w:rsidR="00220FF3" w:rsidRPr="00F67F58" w:rsidRDefault="00220FF3" w:rsidP="006158BE">
            <w:pPr>
              <w:pStyle w:val="c47c5c59c9"/>
              <w:spacing w:before="0" w:after="0"/>
              <w:rPr>
                <w:rStyle w:val="editsection"/>
                <w:rFonts w:ascii="Times New Roman" w:hAnsi="Times New Roman" w:cs="Times New Roman"/>
                <w:sz w:val="22"/>
                <w:szCs w:val="22"/>
              </w:rPr>
            </w:pPr>
            <w:r w:rsidRPr="00F67F58">
              <w:rPr>
                <w:rStyle w:val="editsection"/>
                <w:rFonts w:ascii="Times New Roman" w:hAnsi="Times New Roman" w:cs="Times New Roman"/>
                <w:sz w:val="22"/>
                <w:szCs w:val="22"/>
              </w:rPr>
              <w:t xml:space="preserve">контроль в форме: </w:t>
            </w:r>
          </w:p>
          <w:p w14:paraId="382C75F5" w14:textId="77777777" w:rsidR="00220FF3" w:rsidRPr="00F67F58" w:rsidRDefault="00220FF3" w:rsidP="006158BE">
            <w:pPr>
              <w:pStyle w:val="c47c5c59c9"/>
              <w:spacing w:before="0" w:after="0"/>
              <w:rPr>
                <w:rStyle w:val="editsection"/>
                <w:rFonts w:ascii="Times New Roman" w:hAnsi="Times New Roman" w:cs="Times New Roman"/>
                <w:sz w:val="22"/>
                <w:szCs w:val="22"/>
              </w:rPr>
            </w:pPr>
            <w:r w:rsidRPr="00F67F58">
              <w:rPr>
                <w:rStyle w:val="editsection"/>
                <w:rFonts w:ascii="Times New Roman" w:hAnsi="Times New Roman" w:cs="Times New Roman"/>
                <w:sz w:val="22"/>
                <w:szCs w:val="22"/>
              </w:rPr>
              <w:t>- контрольных работ по темам разделов дисциплины;</w:t>
            </w:r>
          </w:p>
          <w:p w14:paraId="1CB604E2" w14:textId="77777777" w:rsidR="00220FF3" w:rsidRPr="00F67F58" w:rsidRDefault="00220FF3" w:rsidP="006158BE">
            <w:pPr>
              <w:pStyle w:val="c47c5c59c9"/>
              <w:spacing w:before="0" w:after="0"/>
              <w:rPr>
                <w:rFonts w:ascii="Times New Roman" w:hAnsi="Times New Roman" w:cs="Times New Roman"/>
                <w:sz w:val="22"/>
                <w:szCs w:val="22"/>
              </w:rPr>
            </w:pPr>
            <w:r w:rsidRPr="00F67F58">
              <w:rPr>
                <w:rStyle w:val="editsection"/>
                <w:rFonts w:ascii="Times New Roman" w:hAnsi="Times New Roman" w:cs="Times New Roman"/>
                <w:sz w:val="22"/>
                <w:szCs w:val="22"/>
              </w:rPr>
              <w:t>-</w:t>
            </w:r>
            <w:r w:rsidRPr="00F67F58">
              <w:rPr>
                <w:rFonts w:ascii="Times New Roman" w:hAnsi="Times New Roman" w:cs="Times New Roman"/>
                <w:sz w:val="22"/>
                <w:szCs w:val="22"/>
              </w:rPr>
              <w:t xml:space="preserve"> доклады, рефераты, индивидуальные проекты;</w:t>
            </w:r>
          </w:p>
          <w:p w14:paraId="0DE61384" w14:textId="77777777" w:rsidR="00220FF3" w:rsidRPr="00F67F58" w:rsidRDefault="00220FF3" w:rsidP="006158BE">
            <w:pPr>
              <w:pStyle w:val="c47c5c59c9"/>
              <w:spacing w:before="0" w:after="0"/>
              <w:rPr>
                <w:rStyle w:val="editsection"/>
                <w:rFonts w:ascii="Times New Roman" w:hAnsi="Times New Roman" w:cs="Times New Roman"/>
                <w:sz w:val="22"/>
                <w:szCs w:val="22"/>
              </w:rPr>
            </w:pPr>
            <w:r w:rsidRPr="00F67F58">
              <w:rPr>
                <w:rStyle w:val="editsection"/>
                <w:rFonts w:ascii="Times New Roman" w:hAnsi="Times New Roman" w:cs="Times New Roman"/>
                <w:sz w:val="22"/>
                <w:szCs w:val="22"/>
              </w:rPr>
              <w:t>- тестирования;</w:t>
            </w:r>
          </w:p>
          <w:p w14:paraId="4E877862" w14:textId="77777777" w:rsidR="00220FF3" w:rsidRPr="00F67F58" w:rsidRDefault="00220FF3" w:rsidP="006158BE">
            <w:pPr>
              <w:suppressAutoHyphens/>
              <w:spacing w:line="276" w:lineRule="auto"/>
              <w:contextualSpacing/>
              <w:rPr>
                <w:rStyle w:val="editsection"/>
                <w:rFonts w:ascii="Times New Roman" w:hAnsi="Times New Roman" w:cs="Times New Roman"/>
              </w:rPr>
            </w:pPr>
            <w:r w:rsidRPr="00F67F58">
              <w:rPr>
                <w:rStyle w:val="editsection"/>
                <w:rFonts w:ascii="Times New Roman" w:hAnsi="Times New Roman" w:cs="Times New Roman"/>
              </w:rPr>
              <w:t>- домашние работы;</w:t>
            </w:r>
          </w:p>
          <w:p w14:paraId="3E2221BE" w14:textId="77777777" w:rsidR="00220FF3" w:rsidRPr="00854F21" w:rsidRDefault="00220FF3" w:rsidP="006158BE">
            <w:pPr>
              <w:suppressAutoHyphens/>
              <w:spacing w:line="276" w:lineRule="auto"/>
              <w:contextualSpacing/>
              <w:rPr>
                <w:rFonts w:ascii="Times New Roman" w:hAnsi="Times New Roman" w:cs="Times New Roman"/>
                <w:b/>
                <w:sz w:val="24"/>
                <w:szCs w:val="24"/>
              </w:rPr>
            </w:pPr>
          </w:p>
        </w:tc>
      </w:tr>
      <w:tr w:rsidR="00220FF3" w:rsidRPr="00985111" w14:paraId="17B76602" w14:textId="77777777" w:rsidTr="006158BE">
        <w:trPr>
          <w:trHeight w:val="2925"/>
        </w:trPr>
        <w:tc>
          <w:tcPr>
            <w:tcW w:w="1668" w:type="pct"/>
          </w:tcPr>
          <w:p w14:paraId="32B9E329" w14:textId="77777777" w:rsidR="00220FF3" w:rsidRPr="00F67F58" w:rsidRDefault="00220FF3" w:rsidP="006158BE">
            <w:pPr>
              <w:suppressAutoHyphens/>
              <w:spacing w:line="276" w:lineRule="auto"/>
              <w:contextualSpacing/>
              <w:rPr>
                <w:rFonts w:ascii="Times New Roman" w:hAnsi="Times New Roman" w:cs="Times New Roman"/>
                <w:b/>
                <w:bCs/>
              </w:rPr>
            </w:pPr>
            <w:r w:rsidRPr="00F67F58">
              <w:rPr>
                <w:rFonts w:ascii="Times New Roman" w:hAnsi="Times New Roman" w:cs="Times New Roman"/>
                <w:b/>
                <w:bCs/>
              </w:rPr>
              <w:t xml:space="preserve">Умеет: </w:t>
            </w:r>
          </w:p>
          <w:p w14:paraId="204C6B9F" w14:textId="77777777" w:rsidR="00220FF3" w:rsidRPr="00F67F58" w:rsidRDefault="00220FF3" w:rsidP="006158BE">
            <w:pPr>
              <w:contextualSpacing/>
              <w:rPr>
                <w:rFonts w:ascii="Times New Roman" w:hAnsi="Times New Roman"/>
              </w:rPr>
            </w:pPr>
            <w:r w:rsidRPr="00F67F58">
              <w:rPr>
                <w:rFonts w:ascii="Times New Roman" w:hAnsi="Times New Roman" w:cs="Times New Roman"/>
                <w:bCs/>
                <w:i/>
              </w:rPr>
              <w:t xml:space="preserve">- </w:t>
            </w:r>
            <w:r w:rsidRPr="00F67F58">
              <w:rPr>
                <w:rFonts w:ascii="Times New Roman" w:hAnsi="Times New Roman"/>
              </w:rPr>
              <w:t>читать структурные, монтажные и простые принципиальные электрические схемы;</w:t>
            </w:r>
          </w:p>
          <w:p w14:paraId="2EC9706E" w14:textId="77777777" w:rsidR="00220FF3" w:rsidRPr="00F67F58" w:rsidRDefault="00220FF3" w:rsidP="006158BE">
            <w:pPr>
              <w:contextualSpacing/>
              <w:rPr>
                <w:rFonts w:ascii="Times New Roman" w:hAnsi="Times New Roman"/>
              </w:rPr>
            </w:pPr>
            <w:r w:rsidRPr="00F67F58">
              <w:rPr>
                <w:rFonts w:ascii="Times New Roman" w:hAnsi="Times New Roman"/>
              </w:rPr>
              <w:t>рассчитывать и измерять основные параметры простых электрических магнитных и электронных цепей;</w:t>
            </w:r>
          </w:p>
          <w:p w14:paraId="78CD7E5E" w14:textId="3AEAAE21" w:rsidR="00220FF3" w:rsidRPr="006158BE" w:rsidRDefault="00220FF3" w:rsidP="006158BE">
            <w:pPr>
              <w:suppressAutoHyphens/>
              <w:spacing w:line="276" w:lineRule="auto"/>
              <w:contextualSpacing/>
              <w:rPr>
                <w:rFonts w:ascii="Times New Roman" w:hAnsi="Times New Roman"/>
              </w:rPr>
            </w:pPr>
            <w:r w:rsidRPr="00F67F58">
              <w:rPr>
                <w:rFonts w:ascii="Times New Roman" w:hAnsi="Times New Roman"/>
              </w:rPr>
              <w:t>использовать в работе электроизмерительные приборы</w:t>
            </w:r>
          </w:p>
        </w:tc>
        <w:tc>
          <w:tcPr>
            <w:tcW w:w="1666" w:type="pct"/>
          </w:tcPr>
          <w:p w14:paraId="7E75C724" w14:textId="77777777" w:rsidR="00220FF3" w:rsidRPr="00F67F58" w:rsidRDefault="00220FF3" w:rsidP="006158BE">
            <w:pPr>
              <w:contextualSpacing/>
              <w:rPr>
                <w:rFonts w:ascii="Times New Roman" w:hAnsi="Times New Roman"/>
              </w:rPr>
            </w:pPr>
            <w:r w:rsidRPr="00F67F58">
              <w:rPr>
                <w:rFonts w:ascii="Times New Roman" w:hAnsi="Times New Roman" w:cs="Times New Roman"/>
                <w:bCs/>
                <w:i/>
              </w:rPr>
              <w:t xml:space="preserve">- </w:t>
            </w:r>
            <w:r w:rsidRPr="00F67F58">
              <w:rPr>
                <w:rFonts w:ascii="Times New Roman" w:hAnsi="Times New Roman"/>
              </w:rPr>
              <w:t>чита</w:t>
            </w:r>
            <w:r>
              <w:rPr>
                <w:rFonts w:ascii="Times New Roman" w:hAnsi="Times New Roman"/>
              </w:rPr>
              <w:t>ет</w:t>
            </w:r>
            <w:r w:rsidRPr="00F67F58">
              <w:rPr>
                <w:rFonts w:ascii="Times New Roman" w:hAnsi="Times New Roman"/>
              </w:rPr>
              <w:t xml:space="preserve"> структурные, монтажные и простые принципиальные электрические схемы;</w:t>
            </w:r>
          </w:p>
          <w:p w14:paraId="0765BEF8" w14:textId="77777777" w:rsidR="00220FF3" w:rsidRPr="00F67F58" w:rsidRDefault="00220FF3" w:rsidP="006158BE">
            <w:pPr>
              <w:contextualSpacing/>
              <w:rPr>
                <w:rFonts w:ascii="Times New Roman" w:hAnsi="Times New Roman"/>
              </w:rPr>
            </w:pPr>
            <w:r w:rsidRPr="00F67F58">
              <w:rPr>
                <w:rFonts w:ascii="Times New Roman" w:hAnsi="Times New Roman"/>
              </w:rPr>
              <w:t>рассчитыва</w:t>
            </w:r>
            <w:r>
              <w:rPr>
                <w:rFonts w:ascii="Times New Roman" w:hAnsi="Times New Roman"/>
              </w:rPr>
              <w:t>ет</w:t>
            </w:r>
            <w:r w:rsidRPr="00F67F58">
              <w:rPr>
                <w:rFonts w:ascii="Times New Roman" w:hAnsi="Times New Roman"/>
              </w:rPr>
              <w:t xml:space="preserve"> и измеря</w:t>
            </w:r>
            <w:r>
              <w:rPr>
                <w:rFonts w:ascii="Times New Roman" w:hAnsi="Times New Roman"/>
              </w:rPr>
              <w:t>ет</w:t>
            </w:r>
            <w:r w:rsidRPr="00F67F58">
              <w:rPr>
                <w:rFonts w:ascii="Times New Roman" w:hAnsi="Times New Roman"/>
              </w:rPr>
              <w:t xml:space="preserve"> основные параметры простых электрических магнитных и электронных цепей;</w:t>
            </w:r>
          </w:p>
          <w:p w14:paraId="655BF28E" w14:textId="77777777" w:rsidR="00220FF3" w:rsidRPr="00F67F58" w:rsidRDefault="00220FF3" w:rsidP="006158BE">
            <w:pPr>
              <w:suppressAutoHyphens/>
              <w:spacing w:line="276" w:lineRule="auto"/>
              <w:contextualSpacing/>
              <w:rPr>
                <w:rFonts w:ascii="Times New Roman" w:hAnsi="Times New Roman"/>
              </w:rPr>
            </w:pPr>
            <w:r w:rsidRPr="00F67F58">
              <w:rPr>
                <w:rFonts w:ascii="Times New Roman" w:hAnsi="Times New Roman"/>
              </w:rPr>
              <w:t>использ</w:t>
            </w:r>
            <w:r>
              <w:rPr>
                <w:rFonts w:ascii="Times New Roman" w:hAnsi="Times New Roman"/>
              </w:rPr>
              <w:t>ует</w:t>
            </w:r>
            <w:r w:rsidRPr="00F67F58">
              <w:rPr>
                <w:rFonts w:ascii="Times New Roman" w:hAnsi="Times New Roman"/>
              </w:rPr>
              <w:t xml:space="preserve"> в работе электроизмерительные приборы</w:t>
            </w:r>
          </w:p>
          <w:p w14:paraId="13750FD9" w14:textId="77777777" w:rsidR="00220FF3" w:rsidRPr="00854F21" w:rsidRDefault="00220FF3" w:rsidP="006158BE">
            <w:pPr>
              <w:rPr>
                <w:rFonts w:ascii="Times New Roman" w:hAnsi="Times New Roman" w:cs="Times New Roman"/>
                <w:b/>
                <w:iCs/>
                <w:sz w:val="24"/>
                <w:szCs w:val="24"/>
              </w:rPr>
            </w:pPr>
          </w:p>
        </w:tc>
        <w:tc>
          <w:tcPr>
            <w:tcW w:w="1666" w:type="pct"/>
          </w:tcPr>
          <w:p w14:paraId="0CEDBEA5" w14:textId="77777777" w:rsidR="00220FF3" w:rsidRPr="00854F21" w:rsidRDefault="00220FF3" w:rsidP="006158BE">
            <w:pPr>
              <w:suppressAutoHyphens/>
              <w:spacing w:line="276" w:lineRule="auto"/>
              <w:contextualSpacing/>
              <w:rPr>
                <w:rFonts w:ascii="Times New Roman" w:hAnsi="Times New Roman" w:cs="Times New Roman"/>
                <w:b/>
                <w:sz w:val="24"/>
                <w:szCs w:val="24"/>
              </w:rPr>
            </w:pPr>
            <w:r w:rsidRPr="00F67F58">
              <w:rPr>
                <w:rFonts w:ascii="Times New Roman" w:hAnsi="Times New Roman"/>
                <w:bCs/>
              </w:rPr>
              <w:t>Оценка результатов выполнения практических и лабораторных работ</w:t>
            </w:r>
          </w:p>
        </w:tc>
      </w:tr>
    </w:tbl>
    <w:p w14:paraId="71D118B1" w14:textId="77777777" w:rsidR="00220FF3" w:rsidRDefault="00220FF3" w:rsidP="00220FF3">
      <w:pPr>
        <w:rPr>
          <w:rFonts w:ascii="Times New Roman" w:hAnsi="Times New Roman" w:cs="Times New Roman"/>
          <w:b/>
          <w:bCs/>
          <w:color w:val="0070C0"/>
          <w:sz w:val="24"/>
          <w:szCs w:val="24"/>
        </w:rPr>
      </w:pPr>
    </w:p>
    <w:p w14:paraId="49E2B68A" w14:textId="77777777" w:rsidR="00220FF3" w:rsidRDefault="00220FF3">
      <w:pPr>
        <w:rPr>
          <w:rFonts w:ascii="Times New Roman" w:eastAsia="Calibri" w:hAnsi="Times New Roman" w:cs="Times New Roman"/>
          <w:b/>
          <w:bCs/>
          <w:sz w:val="24"/>
          <w:szCs w:val="24"/>
        </w:rPr>
      </w:pPr>
      <w:r>
        <w:rPr>
          <w:rFonts w:ascii="Times New Roman" w:eastAsia="Calibri" w:hAnsi="Times New Roman" w:cs="Times New Roman"/>
          <w:b/>
          <w:bCs/>
          <w:sz w:val="24"/>
          <w:szCs w:val="24"/>
        </w:rPr>
        <w:br w:type="page"/>
      </w:r>
    </w:p>
    <w:p w14:paraId="18587B84" w14:textId="3F01FA0E" w:rsidR="002C2AC4" w:rsidRPr="002C2AC4" w:rsidRDefault="002C2AC4" w:rsidP="002C2AC4">
      <w:pPr>
        <w:jc w:val="right"/>
        <w:rPr>
          <w:rFonts w:ascii="Times New Roman" w:eastAsia="Calibri" w:hAnsi="Times New Roman" w:cs="Times New Roman"/>
          <w:b/>
          <w:bCs/>
          <w:sz w:val="24"/>
          <w:szCs w:val="24"/>
        </w:rPr>
      </w:pPr>
      <w:r w:rsidRPr="002C2AC4">
        <w:rPr>
          <w:rFonts w:ascii="Times New Roman" w:eastAsia="Calibri" w:hAnsi="Times New Roman" w:cs="Times New Roman"/>
          <w:b/>
          <w:bCs/>
          <w:sz w:val="24"/>
          <w:szCs w:val="24"/>
        </w:rPr>
        <w:lastRenderedPageBreak/>
        <w:t>Приложение 2.9</w:t>
      </w:r>
    </w:p>
    <w:p w14:paraId="15873885" w14:textId="77777777" w:rsidR="002C2AC4" w:rsidRPr="002C2AC4" w:rsidRDefault="002C2AC4" w:rsidP="002C2AC4">
      <w:pPr>
        <w:jc w:val="right"/>
        <w:rPr>
          <w:rFonts w:ascii="Times New Roman" w:eastAsia="Calibri" w:hAnsi="Times New Roman" w:cs="Times New Roman"/>
          <w:b/>
          <w:bCs/>
          <w:sz w:val="24"/>
          <w:szCs w:val="24"/>
        </w:rPr>
      </w:pPr>
      <w:r w:rsidRPr="002C2AC4">
        <w:rPr>
          <w:rFonts w:ascii="Times New Roman" w:eastAsia="Calibri" w:hAnsi="Times New Roman" w:cs="Times New Roman"/>
          <w:b/>
          <w:bCs/>
          <w:sz w:val="24"/>
          <w:szCs w:val="24"/>
        </w:rPr>
        <w:t>к ОПОП-П по профессии</w:t>
      </w:r>
    </w:p>
    <w:p w14:paraId="7F8FF751" w14:textId="77777777" w:rsidR="002C2AC4" w:rsidRPr="002C2AC4" w:rsidRDefault="002C2AC4" w:rsidP="002C2AC4">
      <w:pPr>
        <w:jc w:val="right"/>
        <w:rPr>
          <w:rFonts w:ascii="Times New Roman" w:eastAsia="Calibri" w:hAnsi="Times New Roman" w:cs="Times New Roman"/>
          <w:sz w:val="24"/>
          <w:szCs w:val="24"/>
        </w:rPr>
      </w:pPr>
      <w:r w:rsidRPr="002C2AC4">
        <w:rPr>
          <w:rFonts w:ascii="Times New Roman" w:eastAsia="Calibri" w:hAnsi="Times New Roman" w:cs="Times New Roman"/>
          <w:sz w:val="24"/>
          <w:szCs w:val="24"/>
        </w:rPr>
        <w:t>15.01.05 Сварщик ручной и частично</w:t>
      </w:r>
    </w:p>
    <w:p w14:paraId="510FD6AF" w14:textId="77777777" w:rsidR="002C2AC4" w:rsidRPr="006158BE" w:rsidRDefault="002C2AC4" w:rsidP="002C2AC4">
      <w:pPr>
        <w:jc w:val="right"/>
        <w:rPr>
          <w:rFonts w:ascii="Times New Roman" w:eastAsia="Calibri" w:hAnsi="Times New Roman" w:cs="Times New Roman"/>
          <w:b/>
          <w:bCs/>
          <w:sz w:val="24"/>
          <w:szCs w:val="24"/>
        </w:rPr>
      </w:pPr>
      <w:r w:rsidRPr="002C2AC4">
        <w:rPr>
          <w:rFonts w:ascii="Times New Roman" w:eastAsia="Calibri" w:hAnsi="Times New Roman" w:cs="Times New Roman"/>
          <w:sz w:val="24"/>
          <w:szCs w:val="24"/>
        </w:rPr>
        <w:t xml:space="preserve"> механизированной сварки (наплавки)</w:t>
      </w:r>
    </w:p>
    <w:p w14:paraId="67ABE5F1" w14:textId="77777777" w:rsidR="002C2AC4" w:rsidRPr="006158BE" w:rsidRDefault="002C2AC4" w:rsidP="002C2AC4">
      <w:pPr>
        <w:jc w:val="right"/>
        <w:rPr>
          <w:rFonts w:ascii="Times New Roman" w:eastAsia="Calibri" w:hAnsi="Times New Roman" w:cs="Times New Roman"/>
          <w:b/>
          <w:bCs/>
          <w:sz w:val="24"/>
          <w:szCs w:val="24"/>
        </w:rPr>
      </w:pPr>
    </w:p>
    <w:p w14:paraId="48A13DBF" w14:textId="77777777" w:rsidR="002C2AC4" w:rsidRPr="006158BE" w:rsidRDefault="002C2AC4" w:rsidP="002C2AC4">
      <w:pPr>
        <w:jc w:val="right"/>
        <w:rPr>
          <w:rFonts w:ascii="Times New Roman" w:eastAsia="Calibri" w:hAnsi="Times New Roman" w:cs="Times New Roman"/>
          <w:b/>
          <w:bCs/>
          <w:sz w:val="24"/>
          <w:szCs w:val="24"/>
        </w:rPr>
      </w:pPr>
    </w:p>
    <w:p w14:paraId="6CCA9124" w14:textId="77777777" w:rsidR="002C2AC4" w:rsidRPr="006158BE" w:rsidRDefault="002C2AC4" w:rsidP="002C2AC4">
      <w:pPr>
        <w:jc w:val="right"/>
        <w:rPr>
          <w:rFonts w:ascii="Times New Roman" w:eastAsia="Calibri" w:hAnsi="Times New Roman" w:cs="Times New Roman"/>
          <w:b/>
          <w:bCs/>
          <w:sz w:val="24"/>
          <w:szCs w:val="24"/>
        </w:rPr>
      </w:pPr>
    </w:p>
    <w:p w14:paraId="322EFA3B" w14:textId="77777777" w:rsidR="002C2AC4" w:rsidRPr="006158BE" w:rsidRDefault="002C2AC4" w:rsidP="002C2AC4">
      <w:pPr>
        <w:jc w:val="right"/>
        <w:rPr>
          <w:rFonts w:ascii="Times New Roman" w:eastAsia="Calibri" w:hAnsi="Times New Roman" w:cs="Times New Roman"/>
          <w:b/>
          <w:bCs/>
          <w:sz w:val="24"/>
          <w:szCs w:val="24"/>
        </w:rPr>
      </w:pPr>
    </w:p>
    <w:p w14:paraId="4F426F7E" w14:textId="77777777" w:rsidR="002C2AC4" w:rsidRPr="006158BE" w:rsidRDefault="002C2AC4" w:rsidP="002C2AC4">
      <w:pPr>
        <w:jc w:val="right"/>
        <w:rPr>
          <w:rFonts w:ascii="Times New Roman" w:eastAsia="Calibri" w:hAnsi="Times New Roman" w:cs="Times New Roman"/>
          <w:b/>
          <w:bCs/>
          <w:sz w:val="24"/>
          <w:szCs w:val="24"/>
        </w:rPr>
      </w:pPr>
    </w:p>
    <w:p w14:paraId="42BC083E" w14:textId="77777777" w:rsidR="002C2AC4" w:rsidRPr="006158BE" w:rsidRDefault="002C2AC4" w:rsidP="002C2AC4">
      <w:pPr>
        <w:jc w:val="right"/>
        <w:rPr>
          <w:rFonts w:ascii="Times New Roman" w:eastAsia="Calibri" w:hAnsi="Times New Roman" w:cs="Times New Roman"/>
          <w:b/>
          <w:bCs/>
          <w:sz w:val="24"/>
          <w:szCs w:val="24"/>
        </w:rPr>
      </w:pPr>
    </w:p>
    <w:p w14:paraId="429519B3" w14:textId="77777777" w:rsidR="002C2AC4" w:rsidRPr="006158BE" w:rsidRDefault="002C2AC4" w:rsidP="002C2AC4">
      <w:pPr>
        <w:jc w:val="right"/>
        <w:rPr>
          <w:rFonts w:ascii="Times New Roman" w:eastAsia="Calibri" w:hAnsi="Times New Roman" w:cs="Times New Roman"/>
          <w:b/>
          <w:bCs/>
          <w:sz w:val="24"/>
          <w:szCs w:val="24"/>
        </w:rPr>
      </w:pPr>
    </w:p>
    <w:p w14:paraId="6D07C66F" w14:textId="77777777" w:rsidR="002C2AC4" w:rsidRPr="006158BE" w:rsidRDefault="002C2AC4" w:rsidP="002C2AC4">
      <w:pPr>
        <w:jc w:val="right"/>
        <w:rPr>
          <w:rFonts w:ascii="Times New Roman" w:eastAsia="Calibri" w:hAnsi="Times New Roman" w:cs="Times New Roman"/>
          <w:b/>
          <w:bCs/>
          <w:sz w:val="24"/>
          <w:szCs w:val="24"/>
        </w:rPr>
      </w:pPr>
    </w:p>
    <w:p w14:paraId="5E548B6E" w14:textId="77777777" w:rsidR="002C2AC4" w:rsidRPr="006158BE" w:rsidRDefault="002C2AC4" w:rsidP="002C2AC4">
      <w:pPr>
        <w:jc w:val="right"/>
        <w:rPr>
          <w:rFonts w:ascii="Times New Roman" w:eastAsia="Calibri" w:hAnsi="Times New Roman" w:cs="Times New Roman"/>
          <w:b/>
          <w:bCs/>
          <w:sz w:val="24"/>
          <w:szCs w:val="24"/>
        </w:rPr>
      </w:pPr>
    </w:p>
    <w:p w14:paraId="6C75E595" w14:textId="77777777" w:rsidR="002C2AC4" w:rsidRPr="006158BE" w:rsidRDefault="002C2AC4" w:rsidP="002C2AC4">
      <w:pPr>
        <w:jc w:val="right"/>
        <w:rPr>
          <w:rFonts w:ascii="Times New Roman" w:eastAsia="Calibri" w:hAnsi="Times New Roman" w:cs="Times New Roman"/>
          <w:b/>
          <w:bCs/>
          <w:sz w:val="24"/>
          <w:szCs w:val="24"/>
        </w:rPr>
      </w:pPr>
    </w:p>
    <w:p w14:paraId="01F5712E" w14:textId="77777777" w:rsidR="002C2AC4" w:rsidRPr="002C2AC4" w:rsidRDefault="002C2AC4" w:rsidP="002C2AC4">
      <w:pPr>
        <w:jc w:val="center"/>
        <w:rPr>
          <w:rFonts w:ascii="Times New Roman" w:eastAsia="Calibri" w:hAnsi="Times New Roman" w:cs="Times New Roman"/>
          <w:b/>
          <w:bCs/>
          <w:sz w:val="24"/>
          <w:szCs w:val="24"/>
        </w:rPr>
      </w:pPr>
      <w:r w:rsidRPr="002C2AC4">
        <w:rPr>
          <w:rFonts w:ascii="Times New Roman" w:eastAsia="Calibri" w:hAnsi="Times New Roman" w:cs="Times New Roman"/>
          <w:b/>
          <w:bCs/>
          <w:sz w:val="24"/>
          <w:szCs w:val="24"/>
        </w:rPr>
        <w:t>Рабочая программа дисциплины</w:t>
      </w:r>
    </w:p>
    <w:p w14:paraId="4003A27D" w14:textId="77777777" w:rsidR="002C2AC4" w:rsidRPr="002C2AC4" w:rsidRDefault="002C2AC4" w:rsidP="002C2AC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sidRPr="002C2AC4">
        <w:rPr>
          <w:rFonts w:ascii="Times New Roman" w:eastAsia="Times New Roman" w:hAnsi="Times New Roman" w:cs="Times New Roman"/>
          <w:b/>
          <w:bCs/>
          <w:kern w:val="36"/>
          <w:sz w:val="24"/>
          <w:szCs w:val="24"/>
          <w:lang w:eastAsia="ru-RU"/>
        </w:rPr>
        <w:t>«ОП.03 Материаловедение»</w:t>
      </w:r>
    </w:p>
    <w:p w14:paraId="667D78C4" w14:textId="77777777" w:rsidR="002C2AC4" w:rsidRPr="002C2AC4" w:rsidRDefault="002C2AC4" w:rsidP="002C2AC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768EE27F" w14:textId="77777777" w:rsidR="002C2AC4" w:rsidRPr="002C2AC4" w:rsidRDefault="002C2AC4" w:rsidP="002C2AC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2942689" w14:textId="77777777" w:rsidR="002C2AC4" w:rsidRPr="002C2AC4" w:rsidRDefault="002C2AC4" w:rsidP="002C2AC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8972E1C" w14:textId="77777777" w:rsidR="002C2AC4" w:rsidRPr="002C2AC4" w:rsidRDefault="002C2AC4" w:rsidP="002C2AC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AD0C7EF" w14:textId="77777777" w:rsidR="002C2AC4" w:rsidRPr="002C2AC4" w:rsidRDefault="002C2AC4" w:rsidP="002C2AC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692D48C" w14:textId="77777777" w:rsidR="002C2AC4" w:rsidRPr="002C2AC4" w:rsidRDefault="002C2AC4" w:rsidP="002C2AC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9F0C597" w14:textId="77777777" w:rsidR="002C2AC4" w:rsidRPr="002C2AC4" w:rsidRDefault="002C2AC4" w:rsidP="002C2AC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4D91DAE" w14:textId="77777777" w:rsidR="002C2AC4" w:rsidRPr="002C2AC4" w:rsidRDefault="002C2AC4" w:rsidP="002C2AC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8545E4D" w14:textId="77777777" w:rsidR="002C2AC4" w:rsidRPr="002C2AC4" w:rsidRDefault="002C2AC4" w:rsidP="002C2AC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7B26B65" w14:textId="77777777" w:rsidR="002C2AC4" w:rsidRPr="002C2AC4" w:rsidRDefault="002C2AC4" w:rsidP="002C2AC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2CEB6BF" w14:textId="77777777" w:rsidR="002C2AC4" w:rsidRPr="002C2AC4" w:rsidRDefault="002C2AC4" w:rsidP="002C2AC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F456194" w14:textId="77777777" w:rsidR="002C2AC4" w:rsidRPr="002C2AC4" w:rsidRDefault="002C2AC4" w:rsidP="002C2AC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3BD3A58" w14:textId="77777777" w:rsidR="002C2AC4" w:rsidRPr="002C2AC4" w:rsidRDefault="002C2AC4" w:rsidP="002C2AC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7D7408B3" w14:textId="77777777" w:rsidR="002C2AC4" w:rsidRPr="002C2AC4" w:rsidRDefault="002C2AC4" w:rsidP="002C2AC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77EA6D9" w14:textId="3DCE3701" w:rsidR="002C2AC4" w:rsidRPr="002C2AC4" w:rsidRDefault="006158BE" w:rsidP="002C2AC4">
      <w:pPr>
        <w:widowControl w:val="0"/>
        <w:jc w:val="center"/>
        <w:rPr>
          <w:rFonts w:ascii="Times New Roman" w:eastAsia="Times New Roman" w:hAnsi="Times New Roman" w:cs="Times New Roman"/>
          <w:b/>
          <w:bCs/>
          <w:sz w:val="24"/>
          <w:szCs w:val="24"/>
          <w:lang w:eastAsia="nl-NL"/>
        </w:rPr>
      </w:pPr>
      <w:r>
        <w:rPr>
          <w:rFonts w:ascii="Times New Roman" w:eastAsia="Times New Roman" w:hAnsi="Times New Roman" w:cs="Times New Roman"/>
          <w:b/>
          <w:bCs/>
          <w:sz w:val="24"/>
          <w:szCs w:val="24"/>
          <w:lang w:eastAsia="nl-NL"/>
        </w:rPr>
        <w:t>2024г.</w:t>
      </w:r>
    </w:p>
    <w:p w14:paraId="00D3BB5C" w14:textId="77777777" w:rsidR="002C2AC4" w:rsidRPr="002C2AC4" w:rsidRDefault="002C2AC4" w:rsidP="002C2AC4">
      <w:pPr>
        <w:rPr>
          <w:rFonts w:ascii="Times New Roman Полужирный" w:eastAsia="Segoe UI" w:hAnsi="Times New Roman Полужирный" w:cs="Times New Roman"/>
          <w:b/>
          <w:bCs/>
          <w:caps/>
          <w:kern w:val="32"/>
          <w:sz w:val="24"/>
          <w:szCs w:val="24"/>
          <w:lang w:val="x-none" w:eastAsia="x-none"/>
        </w:rPr>
      </w:pPr>
      <w:r w:rsidRPr="002C2AC4">
        <w:rPr>
          <w:rFonts w:ascii="Calibri" w:eastAsia="Calibri" w:hAnsi="Calibri" w:cs="Times New Roman"/>
        </w:rPr>
        <w:br w:type="page"/>
      </w:r>
    </w:p>
    <w:p w14:paraId="55C77ACF" w14:textId="77777777" w:rsidR="002C2AC4" w:rsidRPr="00C31DBB" w:rsidRDefault="002C2AC4" w:rsidP="002C2AC4">
      <w:pPr>
        <w:keepNext/>
        <w:spacing w:after="120"/>
        <w:jc w:val="center"/>
        <w:outlineLvl w:val="0"/>
        <w:rPr>
          <w:rFonts w:ascii="Times New Roman" w:eastAsia="Segoe UI" w:hAnsi="Times New Roman" w:cs="Times New Roman"/>
          <w:b/>
          <w:bCs/>
          <w:caps/>
          <w:color w:val="000000" w:themeColor="text1"/>
          <w:kern w:val="32"/>
          <w:sz w:val="24"/>
          <w:szCs w:val="24"/>
          <w:lang w:eastAsia="x-none"/>
        </w:rPr>
      </w:pPr>
      <w:r w:rsidRPr="00C31DBB">
        <w:rPr>
          <w:rFonts w:ascii="Times New Roman" w:eastAsia="Segoe UI" w:hAnsi="Times New Roman" w:cs="Times New Roman"/>
          <w:b/>
          <w:bCs/>
          <w:caps/>
          <w:color w:val="000000" w:themeColor="text1"/>
          <w:kern w:val="32"/>
          <w:sz w:val="24"/>
          <w:szCs w:val="24"/>
          <w:lang w:eastAsia="x-none"/>
        </w:rPr>
        <w:lastRenderedPageBreak/>
        <w:t>СОДЕРЖАНИЕ ПРОГРАММЫ</w:t>
      </w:r>
    </w:p>
    <w:p w14:paraId="60BF2E7D" w14:textId="77777777" w:rsidR="002C2AC4" w:rsidRPr="006158BE" w:rsidRDefault="002C2AC4" w:rsidP="002C2AC4">
      <w:pPr>
        <w:tabs>
          <w:tab w:val="right" w:leader="dot" w:pos="9639"/>
        </w:tabs>
        <w:spacing w:before="120" w:line="276" w:lineRule="auto"/>
        <w:rPr>
          <w:rFonts w:ascii="Calibri" w:eastAsia="Times New Roman" w:hAnsi="Calibri" w:cs="Times New Roman"/>
          <w:noProof/>
          <w:color w:val="000000" w:themeColor="text1"/>
          <w:lang w:eastAsia="ru-RU"/>
        </w:rPr>
      </w:pPr>
      <w:r w:rsidRPr="006158BE">
        <w:rPr>
          <w:rFonts w:ascii="Times New Roman" w:eastAsia="Calibri" w:hAnsi="Times New Roman" w:cs="Times New Roman"/>
          <w:noProof/>
          <w:color w:val="000000" w:themeColor="text1"/>
        </w:rPr>
        <w:fldChar w:fldCharType="begin"/>
      </w:r>
      <w:r w:rsidRPr="006158BE">
        <w:rPr>
          <w:rFonts w:ascii="Times New Roman" w:eastAsia="Calibri" w:hAnsi="Times New Roman" w:cs="Times New Roman"/>
          <w:noProof/>
          <w:color w:val="000000" w:themeColor="text1"/>
        </w:rPr>
        <w:instrText xml:space="preserve"> TOC \h \z \t "Раздел 1;1;Раздел 1.1;2" </w:instrText>
      </w:r>
      <w:r w:rsidRPr="006158BE">
        <w:rPr>
          <w:rFonts w:ascii="Times New Roman" w:eastAsia="Calibri" w:hAnsi="Times New Roman" w:cs="Times New Roman"/>
          <w:noProof/>
          <w:color w:val="000000" w:themeColor="text1"/>
        </w:rPr>
        <w:fldChar w:fldCharType="separate"/>
      </w:r>
      <w:hyperlink w:anchor="_Toc156825287" w:history="1">
        <w:r w:rsidRPr="006158BE">
          <w:rPr>
            <w:rFonts w:ascii="Times New Roman" w:eastAsia="Calibri" w:hAnsi="Times New Roman" w:cs="Times New Roman"/>
            <w:b/>
            <w:bCs/>
            <w:noProof/>
            <w:color w:val="000000" w:themeColor="text1"/>
          </w:rPr>
          <w:t>СОДЕРЖАНИЕ ПРОГРАММЫ</w:t>
        </w:r>
        <w:r w:rsidRPr="006158BE">
          <w:rPr>
            <w:rFonts w:ascii="Times New Roman" w:eastAsia="Calibri" w:hAnsi="Times New Roman" w:cs="Times New Roman"/>
            <w:b/>
            <w:bCs/>
            <w:noProof/>
            <w:webHidden/>
            <w:color w:val="000000" w:themeColor="text1"/>
          </w:rPr>
          <w:tab/>
          <w:t>2</w:t>
        </w:r>
      </w:hyperlink>
    </w:p>
    <w:p w14:paraId="21676E2B" w14:textId="77777777" w:rsidR="002C2AC4" w:rsidRPr="006158BE" w:rsidRDefault="006158BE" w:rsidP="002C2AC4">
      <w:pPr>
        <w:tabs>
          <w:tab w:val="right" w:leader="dot" w:pos="9639"/>
        </w:tabs>
        <w:spacing w:before="120" w:line="276" w:lineRule="auto"/>
        <w:rPr>
          <w:rFonts w:ascii="Calibri" w:eastAsia="Times New Roman" w:hAnsi="Calibri" w:cs="Times New Roman"/>
          <w:noProof/>
          <w:color w:val="000000" w:themeColor="text1"/>
          <w:lang w:eastAsia="ru-RU"/>
        </w:rPr>
      </w:pPr>
      <w:hyperlink w:anchor="_Toc156825288" w:history="1">
        <w:r w:rsidR="002C2AC4" w:rsidRPr="006158BE">
          <w:rPr>
            <w:rFonts w:ascii="Times New Roman" w:eastAsia="Calibri" w:hAnsi="Times New Roman" w:cs="Times New Roman"/>
            <w:b/>
            <w:bCs/>
            <w:noProof/>
            <w:color w:val="000000" w:themeColor="text1"/>
          </w:rPr>
          <w:t>1. Общая характеристика</w:t>
        </w:r>
        <w:r w:rsidR="002C2AC4" w:rsidRPr="006158BE">
          <w:rPr>
            <w:rFonts w:ascii="Times New Roman" w:eastAsia="Calibri" w:hAnsi="Times New Roman" w:cs="Times New Roman"/>
            <w:b/>
            <w:bCs/>
            <w:noProof/>
            <w:webHidden/>
            <w:color w:val="000000" w:themeColor="text1"/>
          </w:rPr>
          <w:tab/>
          <w:t>3</w:t>
        </w:r>
      </w:hyperlink>
    </w:p>
    <w:p w14:paraId="17FA2BA9" w14:textId="77777777" w:rsidR="002C2AC4" w:rsidRPr="006158BE" w:rsidRDefault="006158BE" w:rsidP="002C2AC4">
      <w:pPr>
        <w:tabs>
          <w:tab w:val="right" w:leader="dot" w:pos="9639"/>
        </w:tabs>
        <w:spacing w:before="120"/>
        <w:ind w:left="240"/>
        <w:rPr>
          <w:rFonts w:ascii="Calibri" w:eastAsia="Times New Roman" w:hAnsi="Calibri" w:cs="Times New Roman"/>
          <w:noProof/>
          <w:color w:val="000000" w:themeColor="text1"/>
          <w:lang w:eastAsia="ru-RU"/>
        </w:rPr>
      </w:pPr>
      <w:hyperlink w:anchor="_Toc156825289" w:history="1">
        <w:r w:rsidR="002C2AC4" w:rsidRPr="006158BE">
          <w:rPr>
            <w:rFonts w:ascii="Times New Roman" w:eastAsia="Times New Roman" w:hAnsi="Times New Roman" w:cs="Times New Roman"/>
            <w:noProof/>
            <w:color w:val="000000" w:themeColor="text1"/>
            <w:sz w:val="24"/>
            <w:szCs w:val="24"/>
            <w:lang w:eastAsia="ru-RU"/>
          </w:rPr>
          <w:t>1.1. Цель и место дисциплины в структуре образовательной программы</w:t>
        </w:r>
        <w:r w:rsidR="002C2AC4" w:rsidRPr="006158BE">
          <w:rPr>
            <w:rFonts w:ascii="Times New Roman" w:eastAsia="Times New Roman" w:hAnsi="Times New Roman" w:cs="Times New Roman"/>
            <w:noProof/>
            <w:webHidden/>
            <w:color w:val="000000" w:themeColor="text1"/>
            <w:sz w:val="24"/>
            <w:szCs w:val="24"/>
            <w:lang w:eastAsia="ru-RU"/>
          </w:rPr>
          <w:tab/>
          <w:t>3</w:t>
        </w:r>
      </w:hyperlink>
    </w:p>
    <w:p w14:paraId="7369A32C" w14:textId="77777777" w:rsidR="002C2AC4" w:rsidRPr="006158BE" w:rsidRDefault="006158BE" w:rsidP="002C2AC4">
      <w:pPr>
        <w:tabs>
          <w:tab w:val="right" w:leader="dot" w:pos="9639"/>
        </w:tabs>
        <w:spacing w:before="120"/>
        <w:ind w:left="240"/>
        <w:rPr>
          <w:rFonts w:ascii="Times New Roman" w:eastAsia="Times New Roman" w:hAnsi="Times New Roman" w:cs="Times New Roman"/>
          <w:noProof/>
          <w:color w:val="000000" w:themeColor="text1"/>
          <w:sz w:val="24"/>
          <w:szCs w:val="24"/>
          <w:lang w:eastAsia="ru-RU"/>
        </w:rPr>
      </w:pPr>
      <w:hyperlink w:anchor="_Toc156825290" w:history="1">
        <w:r w:rsidR="002C2AC4" w:rsidRPr="006158BE">
          <w:rPr>
            <w:rFonts w:ascii="Times New Roman" w:eastAsia="Times New Roman" w:hAnsi="Times New Roman" w:cs="Times New Roman"/>
            <w:noProof/>
            <w:color w:val="000000" w:themeColor="text1"/>
            <w:sz w:val="24"/>
            <w:szCs w:val="24"/>
            <w:lang w:eastAsia="ru-RU"/>
          </w:rPr>
          <w:t>1.2. Планируемые результаты освоения дисциплины</w:t>
        </w:r>
        <w:r w:rsidR="002C2AC4" w:rsidRPr="006158BE">
          <w:rPr>
            <w:rFonts w:ascii="Times New Roman" w:eastAsia="Times New Roman" w:hAnsi="Times New Roman" w:cs="Times New Roman"/>
            <w:noProof/>
            <w:webHidden/>
            <w:color w:val="000000" w:themeColor="text1"/>
            <w:sz w:val="24"/>
            <w:szCs w:val="24"/>
            <w:lang w:eastAsia="ru-RU"/>
          </w:rPr>
          <w:tab/>
          <w:t>3</w:t>
        </w:r>
      </w:hyperlink>
    </w:p>
    <w:p w14:paraId="36A5B257" w14:textId="77777777" w:rsidR="002C2AC4" w:rsidRPr="006158BE" w:rsidRDefault="002C2AC4" w:rsidP="002C2AC4">
      <w:pPr>
        <w:spacing w:before="120" w:after="120"/>
        <w:ind w:left="284"/>
        <w:rPr>
          <w:rFonts w:ascii="Calibri" w:eastAsia="Calibri" w:hAnsi="Calibri" w:cs="Times New Roman"/>
          <w:color w:val="000000" w:themeColor="text1"/>
          <w:lang w:eastAsia="ru-RU"/>
        </w:rPr>
      </w:pPr>
      <w:r w:rsidRPr="006158BE">
        <w:rPr>
          <w:rFonts w:ascii="Times New Roman" w:eastAsia="Calibri" w:hAnsi="Times New Roman" w:cs="Times New Roman"/>
          <w:color w:val="000000" w:themeColor="text1"/>
          <w:sz w:val="24"/>
          <w:szCs w:val="24"/>
          <w:lang w:eastAsia="ru-RU"/>
        </w:rPr>
        <w:t xml:space="preserve">1.3.  </w:t>
      </w:r>
      <w:r w:rsidRPr="006158BE">
        <w:rPr>
          <w:rFonts w:ascii="Times New Roman" w:eastAsia="Calibri" w:hAnsi="Times New Roman" w:cs="Times New Roman"/>
          <w:color w:val="000000" w:themeColor="text1"/>
          <w:sz w:val="24"/>
          <w:szCs w:val="24"/>
        </w:rPr>
        <w:t>Обоснование часов вариативной части ОПОП-П………………………………………...5</w:t>
      </w:r>
    </w:p>
    <w:p w14:paraId="0DB7880E" w14:textId="77777777" w:rsidR="002C2AC4" w:rsidRPr="006158BE" w:rsidRDefault="006158BE" w:rsidP="002C2AC4">
      <w:pPr>
        <w:tabs>
          <w:tab w:val="right" w:leader="dot" w:pos="9639"/>
        </w:tabs>
        <w:spacing w:before="120" w:line="276" w:lineRule="auto"/>
        <w:rPr>
          <w:rFonts w:ascii="Calibri" w:eastAsia="Times New Roman" w:hAnsi="Calibri" w:cs="Times New Roman"/>
          <w:noProof/>
          <w:color w:val="000000" w:themeColor="text1"/>
          <w:lang w:eastAsia="ru-RU"/>
        </w:rPr>
      </w:pPr>
      <w:hyperlink w:anchor="_Toc156825291" w:history="1">
        <w:r w:rsidR="002C2AC4" w:rsidRPr="006158BE">
          <w:rPr>
            <w:rFonts w:ascii="Times New Roman" w:eastAsia="Calibri" w:hAnsi="Times New Roman" w:cs="Times New Roman"/>
            <w:b/>
            <w:bCs/>
            <w:noProof/>
            <w:color w:val="000000" w:themeColor="text1"/>
          </w:rPr>
          <w:t>2. Структура и содержание ДИСЦИПЛИНЫ</w:t>
        </w:r>
        <w:r w:rsidR="002C2AC4" w:rsidRPr="006158BE">
          <w:rPr>
            <w:rFonts w:ascii="Times New Roman" w:eastAsia="Calibri" w:hAnsi="Times New Roman" w:cs="Times New Roman"/>
            <w:b/>
            <w:bCs/>
            <w:noProof/>
            <w:webHidden/>
            <w:color w:val="000000" w:themeColor="text1"/>
          </w:rPr>
          <w:tab/>
          <w:t>5</w:t>
        </w:r>
      </w:hyperlink>
    </w:p>
    <w:p w14:paraId="54EB2965" w14:textId="77777777" w:rsidR="002C2AC4" w:rsidRPr="006158BE" w:rsidRDefault="006158BE" w:rsidP="002C2AC4">
      <w:pPr>
        <w:tabs>
          <w:tab w:val="right" w:leader="dot" w:pos="9639"/>
        </w:tabs>
        <w:spacing w:before="120"/>
        <w:ind w:left="240"/>
        <w:rPr>
          <w:rFonts w:ascii="Calibri" w:eastAsia="Times New Roman" w:hAnsi="Calibri" w:cs="Times New Roman"/>
          <w:noProof/>
          <w:color w:val="000000" w:themeColor="text1"/>
          <w:lang w:eastAsia="ru-RU"/>
        </w:rPr>
      </w:pPr>
      <w:hyperlink w:anchor="_Toc156825292" w:history="1">
        <w:r w:rsidR="002C2AC4" w:rsidRPr="006158BE">
          <w:rPr>
            <w:rFonts w:ascii="Times New Roman" w:eastAsia="Times New Roman" w:hAnsi="Times New Roman" w:cs="Times New Roman"/>
            <w:noProof/>
            <w:color w:val="000000" w:themeColor="text1"/>
            <w:sz w:val="24"/>
            <w:szCs w:val="24"/>
            <w:lang w:eastAsia="ru-RU"/>
          </w:rPr>
          <w:t>2.1. Трудоемкость освоения дисциплины</w:t>
        </w:r>
        <w:r w:rsidR="002C2AC4" w:rsidRPr="006158BE">
          <w:rPr>
            <w:rFonts w:ascii="Times New Roman" w:eastAsia="Times New Roman" w:hAnsi="Times New Roman" w:cs="Times New Roman"/>
            <w:noProof/>
            <w:webHidden/>
            <w:color w:val="000000" w:themeColor="text1"/>
            <w:sz w:val="24"/>
            <w:szCs w:val="24"/>
            <w:lang w:eastAsia="ru-RU"/>
          </w:rPr>
          <w:tab/>
          <w:t>5</w:t>
        </w:r>
      </w:hyperlink>
    </w:p>
    <w:p w14:paraId="5C9FFD41" w14:textId="77777777" w:rsidR="002C2AC4" w:rsidRPr="006158BE" w:rsidRDefault="006158BE" w:rsidP="002C2AC4">
      <w:pPr>
        <w:tabs>
          <w:tab w:val="right" w:leader="dot" w:pos="9639"/>
        </w:tabs>
        <w:spacing w:before="120"/>
        <w:ind w:left="240"/>
        <w:rPr>
          <w:rFonts w:ascii="Calibri" w:eastAsia="Times New Roman" w:hAnsi="Calibri" w:cs="Times New Roman"/>
          <w:noProof/>
          <w:color w:val="000000" w:themeColor="text1"/>
          <w:lang w:eastAsia="ru-RU"/>
        </w:rPr>
      </w:pPr>
      <w:hyperlink w:anchor="_Toc156825293" w:history="1">
        <w:r w:rsidR="002C2AC4" w:rsidRPr="006158BE">
          <w:rPr>
            <w:rFonts w:ascii="Times New Roman" w:eastAsia="Times New Roman" w:hAnsi="Times New Roman" w:cs="Times New Roman"/>
            <w:noProof/>
            <w:color w:val="000000" w:themeColor="text1"/>
            <w:sz w:val="24"/>
            <w:szCs w:val="24"/>
            <w:lang w:eastAsia="ru-RU"/>
          </w:rPr>
          <w:t>2.2. Содержание дисциплины</w:t>
        </w:r>
        <w:r w:rsidR="002C2AC4" w:rsidRPr="006158BE">
          <w:rPr>
            <w:rFonts w:ascii="Times New Roman" w:eastAsia="Times New Roman" w:hAnsi="Times New Roman" w:cs="Times New Roman"/>
            <w:noProof/>
            <w:webHidden/>
            <w:color w:val="000000" w:themeColor="text1"/>
            <w:sz w:val="24"/>
            <w:szCs w:val="24"/>
            <w:lang w:eastAsia="ru-RU"/>
          </w:rPr>
          <w:tab/>
          <w:t>6</w:t>
        </w:r>
      </w:hyperlink>
    </w:p>
    <w:p w14:paraId="00C3803B" w14:textId="77777777" w:rsidR="002C2AC4" w:rsidRPr="006158BE" w:rsidRDefault="006158BE" w:rsidP="002C2AC4">
      <w:pPr>
        <w:tabs>
          <w:tab w:val="right" w:leader="dot" w:pos="9639"/>
        </w:tabs>
        <w:spacing w:before="120" w:line="276" w:lineRule="auto"/>
        <w:rPr>
          <w:rFonts w:ascii="Calibri" w:eastAsia="Times New Roman" w:hAnsi="Calibri" w:cs="Times New Roman"/>
          <w:noProof/>
          <w:color w:val="000000" w:themeColor="text1"/>
          <w:lang w:eastAsia="ru-RU"/>
        </w:rPr>
      </w:pPr>
      <w:hyperlink w:anchor="_Toc156825296" w:history="1">
        <w:r w:rsidR="002C2AC4" w:rsidRPr="006158BE">
          <w:rPr>
            <w:rFonts w:ascii="Times New Roman" w:eastAsia="Calibri" w:hAnsi="Times New Roman" w:cs="Times New Roman"/>
            <w:b/>
            <w:bCs/>
            <w:noProof/>
            <w:color w:val="000000" w:themeColor="text1"/>
          </w:rPr>
          <w:t>3. Условия реализации ДИСЦИПЛИНЫ</w:t>
        </w:r>
        <w:r w:rsidR="002C2AC4" w:rsidRPr="006158BE">
          <w:rPr>
            <w:rFonts w:ascii="Times New Roman" w:eastAsia="Calibri" w:hAnsi="Times New Roman" w:cs="Times New Roman"/>
            <w:b/>
            <w:bCs/>
            <w:noProof/>
            <w:webHidden/>
            <w:color w:val="000000" w:themeColor="text1"/>
          </w:rPr>
          <w:tab/>
          <w:t>11</w:t>
        </w:r>
      </w:hyperlink>
    </w:p>
    <w:p w14:paraId="671B1433" w14:textId="77777777" w:rsidR="002C2AC4" w:rsidRPr="006158BE" w:rsidRDefault="006158BE" w:rsidP="002C2AC4">
      <w:pPr>
        <w:tabs>
          <w:tab w:val="right" w:leader="dot" w:pos="9639"/>
        </w:tabs>
        <w:spacing w:before="120"/>
        <w:ind w:left="240"/>
        <w:rPr>
          <w:rFonts w:ascii="Calibri" w:eastAsia="Times New Roman" w:hAnsi="Calibri" w:cs="Times New Roman"/>
          <w:noProof/>
          <w:color w:val="000000" w:themeColor="text1"/>
          <w:lang w:eastAsia="ru-RU"/>
        </w:rPr>
      </w:pPr>
      <w:hyperlink w:anchor="_Toc156825297" w:history="1">
        <w:r w:rsidR="002C2AC4" w:rsidRPr="006158BE">
          <w:rPr>
            <w:rFonts w:ascii="Times New Roman" w:eastAsia="Times New Roman" w:hAnsi="Times New Roman" w:cs="Times New Roman"/>
            <w:noProof/>
            <w:color w:val="000000" w:themeColor="text1"/>
            <w:sz w:val="24"/>
            <w:szCs w:val="24"/>
            <w:lang w:eastAsia="ru-RU"/>
          </w:rPr>
          <w:t>3.1. Материально-техническое обеспечение</w:t>
        </w:r>
        <w:r w:rsidR="002C2AC4" w:rsidRPr="006158BE">
          <w:rPr>
            <w:rFonts w:ascii="Times New Roman" w:eastAsia="Times New Roman" w:hAnsi="Times New Roman" w:cs="Times New Roman"/>
            <w:noProof/>
            <w:webHidden/>
            <w:color w:val="000000" w:themeColor="text1"/>
            <w:sz w:val="24"/>
            <w:szCs w:val="24"/>
            <w:lang w:eastAsia="ru-RU"/>
          </w:rPr>
          <w:tab/>
          <w:t>11</w:t>
        </w:r>
      </w:hyperlink>
    </w:p>
    <w:p w14:paraId="14E2CE49" w14:textId="77777777" w:rsidR="002C2AC4" w:rsidRPr="006158BE" w:rsidRDefault="006158BE" w:rsidP="002C2AC4">
      <w:pPr>
        <w:tabs>
          <w:tab w:val="right" w:leader="dot" w:pos="9639"/>
        </w:tabs>
        <w:spacing w:before="120"/>
        <w:ind w:left="240"/>
        <w:rPr>
          <w:rFonts w:ascii="Calibri" w:eastAsia="Times New Roman" w:hAnsi="Calibri" w:cs="Times New Roman"/>
          <w:noProof/>
          <w:color w:val="000000" w:themeColor="text1"/>
          <w:lang w:eastAsia="ru-RU"/>
        </w:rPr>
      </w:pPr>
      <w:hyperlink w:anchor="_Toc156825298" w:history="1">
        <w:r w:rsidR="002C2AC4" w:rsidRPr="006158BE">
          <w:rPr>
            <w:rFonts w:ascii="Times New Roman" w:eastAsia="Times New Roman" w:hAnsi="Times New Roman" w:cs="Times New Roman"/>
            <w:noProof/>
            <w:color w:val="000000" w:themeColor="text1"/>
            <w:sz w:val="24"/>
            <w:szCs w:val="24"/>
            <w:lang w:eastAsia="ru-RU"/>
          </w:rPr>
          <w:t>3.2. Учебно-методическое обеспечение</w:t>
        </w:r>
        <w:r w:rsidR="002C2AC4" w:rsidRPr="006158BE">
          <w:rPr>
            <w:rFonts w:ascii="Times New Roman" w:eastAsia="Times New Roman" w:hAnsi="Times New Roman" w:cs="Times New Roman"/>
            <w:noProof/>
            <w:webHidden/>
            <w:color w:val="000000" w:themeColor="text1"/>
            <w:sz w:val="24"/>
            <w:szCs w:val="24"/>
            <w:lang w:eastAsia="ru-RU"/>
          </w:rPr>
          <w:tab/>
          <w:t>11</w:t>
        </w:r>
      </w:hyperlink>
    </w:p>
    <w:p w14:paraId="5C1078B8" w14:textId="77777777" w:rsidR="002C2AC4" w:rsidRPr="006158BE" w:rsidRDefault="006158BE" w:rsidP="002C2AC4">
      <w:pPr>
        <w:tabs>
          <w:tab w:val="right" w:leader="dot" w:pos="9639"/>
        </w:tabs>
        <w:spacing w:before="120" w:line="276" w:lineRule="auto"/>
        <w:rPr>
          <w:rFonts w:ascii="Calibri" w:eastAsia="Times New Roman" w:hAnsi="Calibri" w:cs="Times New Roman"/>
          <w:noProof/>
          <w:color w:val="000000" w:themeColor="text1"/>
          <w:lang w:eastAsia="ru-RU"/>
        </w:rPr>
      </w:pPr>
      <w:hyperlink w:anchor="_Toc156825299" w:history="1">
        <w:r w:rsidR="002C2AC4" w:rsidRPr="006158BE">
          <w:rPr>
            <w:rFonts w:ascii="Times New Roman" w:eastAsia="Calibri" w:hAnsi="Times New Roman" w:cs="Times New Roman"/>
            <w:b/>
            <w:bCs/>
            <w:noProof/>
            <w:color w:val="000000" w:themeColor="text1"/>
          </w:rPr>
          <w:t>4. Контроль и оценка результатов  освоения ДИСЦИПЛИНЫ</w:t>
        </w:r>
        <w:r w:rsidR="002C2AC4" w:rsidRPr="006158BE">
          <w:rPr>
            <w:rFonts w:ascii="Times New Roman" w:eastAsia="Calibri" w:hAnsi="Times New Roman" w:cs="Times New Roman"/>
            <w:b/>
            <w:bCs/>
            <w:noProof/>
            <w:webHidden/>
            <w:color w:val="000000" w:themeColor="text1"/>
          </w:rPr>
          <w:tab/>
        </w:r>
      </w:hyperlink>
      <w:r w:rsidR="002C2AC4" w:rsidRPr="006158BE">
        <w:rPr>
          <w:rFonts w:ascii="Times New Roman" w:eastAsia="Calibri" w:hAnsi="Times New Roman" w:cs="Times New Roman"/>
          <w:b/>
          <w:bCs/>
          <w:noProof/>
          <w:color w:val="000000" w:themeColor="text1"/>
        </w:rPr>
        <w:t>12</w:t>
      </w:r>
    </w:p>
    <w:p w14:paraId="7EF41F81" w14:textId="77777777" w:rsidR="002C2AC4" w:rsidRPr="002C2AC4" w:rsidRDefault="002C2AC4" w:rsidP="002C2AC4">
      <w:pPr>
        <w:keepNext/>
        <w:spacing w:after="120"/>
        <w:outlineLvl w:val="0"/>
        <w:rPr>
          <w:rFonts w:ascii="Times New Roman" w:eastAsia="Segoe UI" w:hAnsi="Times New Roman" w:cs="Times New Roman"/>
          <w:caps/>
          <w:kern w:val="32"/>
          <w:sz w:val="24"/>
          <w:szCs w:val="24"/>
          <w:lang w:eastAsia="x-none"/>
        </w:rPr>
      </w:pPr>
      <w:r w:rsidRPr="006158BE">
        <w:rPr>
          <w:rFonts w:ascii="Times New Roman" w:eastAsia="Segoe UI" w:hAnsi="Times New Roman" w:cs="Times New Roman"/>
          <w:caps/>
          <w:color w:val="000000" w:themeColor="text1"/>
          <w:kern w:val="32"/>
          <w:sz w:val="24"/>
          <w:szCs w:val="24"/>
          <w:lang w:eastAsia="x-none"/>
        </w:rPr>
        <w:fldChar w:fldCharType="end"/>
      </w:r>
    </w:p>
    <w:p w14:paraId="766990F2" w14:textId="77777777" w:rsidR="002C2AC4" w:rsidRPr="002C2AC4" w:rsidRDefault="002C2AC4" w:rsidP="002C2AC4">
      <w:pPr>
        <w:keepNext/>
        <w:spacing w:after="120"/>
        <w:outlineLvl w:val="0"/>
        <w:rPr>
          <w:rFonts w:ascii="Times New Roman" w:eastAsia="Segoe UI" w:hAnsi="Times New Roman" w:cs="Times New Roman"/>
          <w:b/>
          <w:bCs/>
          <w:caps/>
          <w:kern w:val="32"/>
          <w:sz w:val="24"/>
          <w:szCs w:val="24"/>
          <w:lang w:eastAsia="x-none"/>
        </w:rPr>
        <w:sectPr w:rsidR="002C2AC4" w:rsidRPr="002C2AC4" w:rsidSect="006158BE">
          <w:headerReference w:type="even" r:id="rId44"/>
          <w:headerReference w:type="default" r:id="rId45"/>
          <w:pgSz w:w="11906" w:h="16838"/>
          <w:pgMar w:top="1134" w:right="567" w:bottom="1134" w:left="1701" w:header="709" w:footer="709" w:gutter="0"/>
          <w:cols w:space="708"/>
          <w:docGrid w:linePitch="360"/>
        </w:sectPr>
      </w:pPr>
    </w:p>
    <w:p w14:paraId="4AEA8222" w14:textId="77777777" w:rsidR="002C2AC4" w:rsidRPr="002C2AC4" w:rsidRDefault="002C2AC4" w:rsidP="002C2AC4">
      <w:pPr>
        <w:keepNext/>
        <w:numPr>
          <w:ilvl w:val="0"/>
          <w:numId w:val="28"/>
        </w:numPr>
        <w:spacing w:after="120"/>
        <w:jc w:val="center"/>
        <w:outlineLvl w:val="0"/>
        <w:rPr>
          <w:rFonts w:ascii="Times New Roman" w:eastAsia="Segoe UI" w:hAnsi="Times New Roman" w:cs="Times New Roman"/>
          <w:b/>
          <w:bCs/>
          <w:iCs/>
          <w:caps/>
          <w:kern w:val="32"/>
          <w:sz w:val="24"/>
          <w:szCs w:val="24"/>
          <w:lang w:val="x-none" w:eastAsia="x-none"/>
        </w:rPr>
      </w:pPr>
      <w:r w:rsidRPr="002C2AC4">
        <w:rPr>
          <w:rFonts w:ascii="Times New Roman" w:eastAsia="Segoe UI" w:hAnsi="Times New Roman" w:cs="Times New Roman"/>
          <w:b/>
          <w:bCs/>
          <w:iCs/>
          <w:caps/>
          <w:kern w:val="32"/>
          <w:sz w:val="24"/>
          <w:szCs w:val="24"/>
          <w:lang w:val="x-none" w:eastAsia="x-none"/>
        </w:rPr>
        <w:lastRenderedPageBreak/>
        <w:t>Общая характеристика РАБОЧЕЙ ПРОГРАММЫ УЧЕБНОЙ ДИСЦИПЛИНЫ</w:t>
      </w:r>
    </w:p>
    <w:p w14:paraId="218F33B0" w14:textId="77777777" w:rsidR="002C2AC4" w:rsidRPr="002C2AC4" w:rsidRDefault="002C2AC4" w:rsidP="002C2AC4">
      <w:pPr>
        <w:widowControl w:val="0"/>
        <w:ind w:left="720"/>
        <w:jc w:val="center"/>
        <w:rPr>
          <w:rFonts w:ascii="Times New Roman" w:eastAsia="Segoe UI" w:hAnsi="Times New Roman" w:cs="Times New Roman"/>
          <w:b/>
          <w:sz w:val="24"/>
          <w:szCs w:val="24"/>
          <w:lang w:eastAsia="nl-NL"/>
        </w:rPr>
      </w:pPr>
      <w:r w:rsidRPr="002C2AC4">
        <w:rPr>
          <w:rFonts w:ascii="Times New Roman" w:eastAsia="Segoe UI" w:hAnsi="Times New Roman" w:cs="Times New Roman"/>
          <w:b/>
          <w:sz w:val="24"/>
          <w:szCs w:val="24"/>
          <w:lang w:eastAsia="nl-NL"/>
        </w:rPr>
        <w:t>«ОП.03 МАТЕРИАЛОВЕДЕНИЕ»</w:t>
      </w:r>
    </w:p>
    <w:p w14:paraId="0DBE988B" w14:textId="77777777" w:rsidR="002C2AC4" w:rsidRPr="002C2AC4" w:rsidRDefault="002C2AC4" w:rsidP="002C2AC4">
      <w:pPr>
        <w:rPr>
          <w:rFonts w:ascii="Times New Roman" w:eastAsia="Calibri" w:hAnsi="Times New Roman" w:cs="Times New Roman"/>
          <w:sz w:val="24"/>
          <w:szCs w:val="24"/>
          <w:lang w:eastAsia="nl-NL"/>
        </w:rPr>
      </w:pPr>
    </w:p>
    <w:p w14:paraId="63EEC969" w14:textId="77777777" w:rsidR="002C2AC4" w:rsidRPr="002C2AC4" w:rsidRDefault="002C2AC4" w:rsidP="002C2AC4">
      <w:pPr>
        <w:spacing w:after="120" w:line="276" w:lineRule="auto"/>
        <w:ind w:firstLine="709"/>
        <w:outlineLvl w:val="1"/>
        <w:rPr>
          <w:rFonts w:ascii="Times New Roman" w:eastAsia="Segoe UI" w:hAnsi="Times New Roman" w:cs="Times New Roman"/>
          <w:b/>
          <w:bCs/>
          <w:spacing w:val="15"/>
          <w:szCs w:val="24"/>
          <w:lang w:eastAsia="ru-RU"/>
        </w:rPr>
      </w:pPr>
      <w:r w:rsidRPr="002C2AC4">
        <w:rPr>
          <w:rFonts w:ascii="Times New Roman" w:eastAsia="Segoe UI" w:hAnsi="Times New Roman" w:cs="Times New Roman"/>
          <w:b/>
          <w:bCs/>
          <w:spacing w:val="15"/>
          <w:szCs w:val="24"/>
          <w:lang w:eastAsia="ru-RU"/>
        </w:rPr>
        <w:t>1.1. Цель и место дисциплины в структуре образовательной программы</w:t>
      </w:r>
    </w:p>
    <w:p w14:paraId="5AB1B4D5" w14:textId="77777777" w:rsidR="002C2AC4" w:rsidRPr="002C2AC4" w:rsidRDefault="002C2AC4" w:rsidP="006158BE">
      <w:pPr>
        <w:tabs>
          <w:tab w:val="left" w:pos="284"/>
        </w:tabs>
        <w:spacing w:line="276" w:lineRule="auto"/>
        <w:ind w:right="-1" w:firstLine="709"/>
        <w:contextualSpacing/>
        <w:jc w:val="both"/>
        <w:rPr>
          <w:rFonts w:ascii="Times New Roman" w:eastAsia="Calibri" w:hAnsi="Times New Roman" w:cs="Times New Roman"/>
          <w:sz w:val="24"/>
          <w:szCs w:val="24"/>
        </w:rPr>
      </w:pPr>
      <w:r w:rsidRPr="002C2AC4">
        <w:rPr>
          <w:rFonts w:ascii="Times New Roman" w:eastAsia="Times New Roman" w:hAnsi="Times New Roman" w:cs="Times New Roman"/>
          <w:sz w:val="24"/>
          <w:szCs w:val="24"/>
          <w:lang w:eastAsia="ru-RU"/>
        </w:rPr>
        <w:t xml:space="preserve">Цель дисциплины </w:t>
      </w:r>
      <w:r w:rsidRPr="002C2AC4">
        <w:rPr>
          <w:rFonts w:ascii="Times New Roman" w:eastAsia="Calibri" w:hAnsi="Times New Roman" w:cs="Times New Roman"/>
        </w:rPr>
        <w:t>«Материаловедение»</w:t>
      </w:r>
      <w:r w:rsidRPr="002C2AC4">
        <w:rPr>
          <w:rFonts w:ascii="Times New Roman" w:eastAsia="Times New Roman" w:hAnsi="Times New Roman" w:cs="Times New Roman"/>
          <w:sz w:val="24"/>
          <w:szCs w:val="24"/>
          <w:lang w:eastAsia="ru-RU"/>
        </w:rPr>
        <w:t xml:space="preserve"> - </w:t>
      </w:r>
      <w:r w:rsidRPr="002C2AC4">
        <w:rPr>
          <w:rFonts w:ascii="Times New Roman" w:eastAsia="Calibri" w:hAnsi="Times New Roman" w:cs="Times New Roman"/>
          <w:sz w:val="24"/>
          <w:szCs w:val="24"/>
        </w:rPr>
        <w:t>изучение закономерностей, определяющих строение и свойства материалов в зависимости от их состава, способа получения и условий обработки.</w:t>
      </w:r>
    </w:p>
    <w:p w14:paraId="6E733A99" w14:textId="77777777" w:rsidR="002C2AC4" w:rsidRPr="002C2AC4" w:rsidRDefault="002C2AC4" w:rsidP="006158BE">
      <w:pPr>
        <w:shd w:val="clear" w:color="auto" w:fill="FFFFFF"/>
        <w:spacing w:line="276" w:lineRule="auto"/>
        <w:ind w:firstLine="709"/>
        <w:jc w:val="both"/>
        <w:rPr>
          <w:rFonts w:ascii="Times New Roman" w:eastAsia="Calibri" w:hAnsi="Times New Roman" w:cs="Times New Roman"/>
          <w:b/>
          <w:bCs/>
          <w:color w:val="0070C0"/>
          <w:sz w:val="24"/>
          <w:szCs w:val="24"/>
        </w:rPr>
      </w:pPr>
      <w:r w:rsidRPr="002C2AC4">
        <w:rPr>
          <w:rFonts w:ascii="Times New Roman" w:eastAsia="Calibri" w:hAnsi="Times New Roman" w:cs="Times New Roman"/>
          <w:sz w:val="24"/>
          <w:szCs w:val="24"/>
        </w:rPr>
        <w:t>Дисциплина «</w:t>
      </w:r>
      <w:r w:rsidRPr="002C2AC4">
        <w:rPr>
          <w:rFonts w:ascii="Times New Roman" w:eastAsia="Segoe UI" w:hAnsi="Times New Roman" w:cs="Times New Roman"/>
          <w:sz w:val="24"/>
          <w:szCs w:val="24"/>
        </w:rPr>
        <w:t>Материаловедение</w:t>
      </w:r>
      <w:r w:rsidRPr="002C2AC4">
        <w:rPr>
          <w:rFonts w:ascii="Times New Roman" w:eastAsia="Calibri" w:hAnsi="Times New Roman" w:cs="Times New Roman"/>
          <w:sz w:val="24"/>
          <w:szCs w:val="24"/>
        </w:rPr>
        <w:t>» включена в обязательную часть</w:t>
      </w:r>
      <w:r w:rsidRPr="002C2AC4">
        <w:rPr>
          <w:rFonts w:ascii="Times New Roman" w:eastAsia="Calibri" w:hAnsi="Times New Roman" w:cs="Times New Roman"/>
          <w:i/>
          <w:sz w:val="24"/>
          <w:szCs w:val="24"/>
        </w:rPr>
        <w:t xml:space="preserve"> </w:t>
      </w:r>
      <w:r w:rsidRPr="002C2AC4">
        <w:rPr>
          <w:rFonts w:ascii="Times New Roman" w:eastAsia="Calibri" w:hAnsi="Times New Roman" w:cs="Times New Roman"/>
          <w:sz w:val="24"/>
          <w:szCs w:val="24"/>
        </w:rPr>
        <w:t xml:space="preserve">общепрофессионального цикла образовательной программы в соответствии с ФГОС СПО по </w:t>
      </w:r>
      <w:r w:rsidRPr="002C2AC4">
        <w:rPr>
          <w:rFonts w:ascii="Times New Roman" w:eastAsia="Calibri" w:hAnsi="Times New Roman" w:cs="Times New Roman"/>
          <w:color w:val="000000"/>
          <w:sz w:val="24"/>
          <w:szCs w:val="24"/>
        </w:rPr>
        <w:t xml:space="preserve">профессии 15.01.05 </w:t>
      </w:r>
      <w:r w:rsidRPr="002C2AC4">
        <w:rPr>
          <w:rFonts w:ascii="Times New Roman" w:eastAsia="Calibri" w:hAnsi="Times New Roman" w:cs="Times New Roman"/>
        </w:rPr>
        <w:t>Сварщик ручной и частично механизированной сварки (наплавки)</w:t>
      </w:r>
    </w:p>
    <w:p w14:paraId="559BFD03" w14:textId="77777777" w:rsidR="002C2AC4" w:rsidRPr="002C2AC4" w:rsidRDefault="002C2AC4" w:rsidP="006158B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Calibri" w:hAnsi="Times New Roman" w:cs="Times New Roman"/>
          <w:sz w:val="24"/>
          <w:szCs w:val="24"/>
        </w:rPr>
      </w:pPr>
    </w:p>
    <w:p w14:paraId="5C4638A0" w14:textId="77777777" w:rsidR="002C2AC4" w:rsidRPr="002C2AC4" w:rsidRDefault="002C2AC4" w:rsidP="002C2AC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Calibri" w:hAnsi="Times New Roman" w:cs="Times New Roman"/>
          <w:b/>
          <w:sz w:val="24"/>
          <w:szCs w:val="24"/>
        </w:rPr>
      </w:pPr>
      <w:r w:rsidRPr="002C2AC4">
        <w:rPr>
          <w:rFonts w:ascii="Times New Roman" w:eastAsia="Calibri" w:hAnsi="Times New Roman" w:cs="Times New Roman"/>
          <w:b/>
        </w:rPr>
        <w:t>1.2. Планируемые результаты освоения дисциплины</w:t>
      </w:r>
    </w:p>
    <w:p w14:paraId="0CF7387B" w14:textId="77777777" w:rsidR="002C2AC4" w:rsidRPr="002C2AC4" w:rsidRDefault="002C2AC4" w:rsidP="002C2AC4">
      <w:pPr>
        <w:suppressAutoHyphens/>
        <w:spacing w:line="276" w:lineRule="auto"/>
        <w:ind w:firstLine="709"/>
        <w:jc w:val="both"/>
        <w:rPr>
          <w:rFonts w:ascii="Times New Roman" w:eastAsia="Calibri" w:hAnsi="Times New Roman" w:cs="Times New Roman"/>
          <w:color w:val="0070C0"/>
          <w:sz w:val="24"/>
          <w:szCs w:val="24"/>
        </w:rPr>
      </w:pPr>
    </w:p>
    <w:p w14:paraId="033E7ECF" w14:textId="77777777" w:rsidR="002C2AC4" w:rsidRPr="002C2AC4" w:rsidRDefault="002C2AC4" w:rsidP="002C2AC4">
      <w:pPr>
        <w:spacing w:after="120"/>
        <w:ind w:firstLine="709"/>
        <w:rPr>
          <w:rFonts w:ascii="Times New Roman" w:eastAsia="Calibri" w:hAnsi="Times New Roman" w:cs="Times New Roman"/>
          <w:bCs/>
          <w:sz w:val="24"/>
          <w:szCs w:val="24"/>
        </w:rPr>
      </w:pPr>
      <w:r w:rsidRPr="002C2AC4">
        <w:rPr>
          <w:rFonts w:ascii="Times New Roman" w:eastAsia="Calibri" w:hAnsi="Times New Roman" w:cs="Times New Roman"/>
          <w:bCs/>
          <w:sz w:val="24"/>
          <w:szCs w:val="24"/>
        </w:rPr>
        <w:t>В результате освоения дисциплины обучающийся должен:</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2470"/>
        <w:gridCol w:w="2584"/>
        <w:gridCol w:w="1899"/>
      </w:tblGrid>
      <w:tr w:rsidR="002C2AC4" w:rsidRPr="002C2AC4" w14:paraId="77FC5997" w14:textId="77777777" w:rsidTr="006158BE">
        <w:tc>
          <w:tcPr>
            <w:tcW w:w="2538" w:type="dxa"/>
            <w:tcBorders>
              <w:top w:val="single" w:sz="4" w:space="0" w:color="auto"/>
              <w:left w:val="single" w:sz="4" w:space="0" w:color="auto"/>
              <w:right w:val="single" w:sz="4" w:space="0" w:color="auto"/>
            </w:tcBorders>
          </w:tcPr>
          <w:p w14:paraId="0F93808D" w14:textId="77777777" w:rsidR="002C2AC4" w:rsidRPr="002C2AC4" w:rsidRDefault="002C2AC4" w:rsidP="002C2AC4">
            <w:pPr>
              <w:rPr>
                <w:rFonts w:ascii="Times New Roman" w:eastAsia="Calibri" w:hAnsi="Times New Roman" w:cs="Times New Roman"/>
                <w:b/>
                <w:sz w:val="20"/>
                <w:szCs w:val="20"/>
              </w:rPr>
            </w:pPr>
            <w:r w:rsidRPr="002C2AC4">
              <w:rPr>
                <w:rFonts w:ascii="Times New Roman" w:eastAsia="Calibri" w:hAnsi="Times New Roman" w:cs="Times New Roman"/>
                <w:b/>
                <w:sz w:val="20"/>
                <w:szCs w:val="20"/>
              </w:rPr>
              <w:t>Код ОК, ПК</w:t>
            </w:r>
          </w:p>
        </w:tc>
        <w:tc>
          <w:tcPr>
            <w:tcW w:w="2470" w:type="dxa"/>
            <w:tcBorders>
              <w:top w:val="single" w:sz="4" w:space="0" w:color="auto"/>
              <w:left w:val="single" w:sz="4" w:space="0" w:color="auto"/>
              <w:right w:val="single" w:sz="4" w:space="0" w:color="auto"/>
            </w:tcBorders>
          </w:tcPr>
          <w:p w14:paraId="28B7614A" w14:textId="77777777" w:rsidR="002C2AC4" w:rsidRPr="002C2AC4" w:rsidRDefault="002C2AC4" w:rsidP="002C2AC4">
            <w:pPr>
              <w:jc w:val="center"/>
              <w:rPr>
                <w:rFonts w:ascii="Times New Roman" w:eastAsia="Calibri" w:hAnsi="Times New Roman" w:cs="Times New Roman"/>
                <w:b/>
                <w:sz w:val="20"/>
                <w:szCs w:val="20"/>
              </w:rPr>
            </w:pPr>
            <w:r w:rsidRPr="002C2AC4">
              <w:rPr>
                <w:rFonts w:ascii="Times New Roman" w:eastAsia="Calibri" w:hAnsi="Times New Roman" w:cs="Times New Roman"/>
                <w:b/>
                <w:sz w:val="20"/>
                <w:szCs w:val="20"/>
              </w:rPr>
              <w:t>Уметь</w:t>
            </w:r>
          </w:p>
        </w:tc>
        <w:tc>
          <w:tcPr>
            <w:tcW w:w="2584" w:type="dxa"/>
            <w:tcBorders>
              <w:top w:val="single" w:sz="4" w:space="0" w:color="auto"/>
              <w:left w:val="single" w:sz="4" w:space="0" w:color="auto"/>
              <w:bottom w:val="single" w:sz="4" w:space="0" w:color="auto"/>
              <w:right w:val="single" w:sz="4" w:space="0" w:color="auto"/>
            </w:tcBorders>
            <w:shd w:val="clear" w:color="auto" w:fill="auto"/>
          </w:tcPr>
          <w:p w14:paraId="1E1C29FA" w14:textId="77777777" w:rsidR="002C2AC4" w:rsidRPr="002C2AC4" w:rsidRDefault="002C2AC4" w:rsidP="002C2AC4">
            <w:pPr>
              <w:jc w:val="center"/>
              <w:rPr>
                <w:rFonts w:ascii="Times New Roman" w:eastAsia="Calibri" w:hAnsi="Times New Roman" w:cs="Times New Roman"/>
                <w:b/>
                <w:i/>
                <w:sz w:val="20"/>
                <w:szCs w:val="20"/>
              </w:rPr>
            </w:pPr>
            <w:r w:rsidRPr="002C2AC4">
              <w:rPr>
                <w:rFonts w:ascii="Times New Roman" w:eastAsia="Calibri" w:hAnsi="Times New Roman" w:cs="Times New Roman"/>
                <w:b/>
                <w:sz w:val="20"/>
                <w:szCs w:val="20"/>
              </w:rPr>
              <w:t>Знать</w:t>
            </w:r>
          </w:p>
        </w:tc>
        <w:tc>
          <w:tcPr>
            <w:tcW w:w="1899" w:type="dxa"/>
            <w:tcBorders>
              <w:top w:val="single" w:sz="4" w:space="0" w:color="auto"/>
              <w:left w:val="single" w:sz="4" w:space="0" w:color="auto"/>
              <w:bottom w:val="single" w:sz="4" w:space="0" w:color="auto"/>
              <w:right w:val="single" w:sz="4" w:space="0" w:color="auto"/>
            </w:tcBorders>
          </w:tcPr>
          <w:p w14:paraId="39832A59" w14:textId="77777777" w:rsidR="002C2AC4" w:rsidRPr="002C2AC4" w:rsidRDefault="002C2AC4" w:rsidP="002C2AC4">
            <w:pPr>
              <w:jc w:val="center"/>
              <w:rPr>
                <w:rFonts w:ascii="Times New Roman" w:eastAsia="Calibri" w:hAnsi="Times New Roman" w:cs="Times New Roman"/>
                <w:b/>
                <w:i/>
                <w:sz w:val="20"/>
                <w:szCs w:val="20"/>
              </w:rPr>
            </w:pPr>
            <w:r w:rsidRPr="002C2AC4">
              <w:rPr>
                <w:rFonts w:ascii="Times New Roman" w:eastAsia="Calibri" w:hAnsi="Times New Roman" w:cs="Times New Roman"/>
                <w:b/>
                <w:sz w:val="20"/>
                <w:szCs w:val="20"/>
              </w:rPr>
              <w:t xml:space="preserve">Владеть навыками </w:t>
            </w:r>
          </w:p>
        </w:tc>
      </w:tr>
      <w:tr w:rsidR="002C2AC4" w:rsidRPr="002C2AC4" w14:paraId="3F9F5D3D" w14:textId="77777777" w:rsidTr="006158BE">
        <w:tc>
          <w:tcPr>
            <w:tcW w:w="2538" w:type="dxa"/>
            <w:tcBorders>
              <w:top w:val="single" w:sz="4" w:space="0" w:color="auto"/>
              <w:left w:val="single" w:sz="4" w:space="0" w:color="auto"/>
              <w:right w:val="single" w:sz="4" w:space="0" w:color="auto"/>
            </w:tcBorders>
          </w:tcPr>
          <w:p w14:paraId="2705FE14" w14:textId="77777777" w:rsidR="002C2AC4" w:rsidRPr="002C2AC4" w:rsidRDefault="002C2AC4" w:rsidP="002C2AC4">
            <w:pPr>
              <w:rPr>
                <w:rFonts w:ascii="Times New Roman" w:eastAsia="Calibri" w:hAnsi="Times New Roman" w:cs="Times New Roman"/>
                <w:bCs/>
                <w:sz w:val="20"/>
                <w:szCs w:val="20"/>
              </w:rPr>
            </w:pPr>
            <w:r w:rsidRPr="002C2AC4">
              <w:rPr>
                <w:rFonts w:ascii="Times New Roman" w:eastAsia="Calibri" w:hAnsi="Times New Roman" w:cs="Times New Roman"/>
                <w:bCs/>
                <w:sz w:val="20"/>
                <w:szCs w:val="20"/>
              </w:rPr>
              <w:t>ОК 01</w:t>
            </w:r>
          </w:p>
          <w:p w14:paraId="2BF1016F" w14:textId="77777777" w:rsidR="002C2AC4" w:rsidRPr="002C2AC4" w:rsidRDefault="002C2AC4" w:rsidP="002C2AC4">
            <w:pPr>
              <w:rPr>
                <w:rFonts w:ascii="Times New Roman" w:eastAsia="Calibri" w:hAnsi="Times New Roman" w:cs="Times New Roman"/>
                <w:bCs/>
                <w:sz w:val="20"/>
                <w:szCs w:val="20"/>
              </w:rPr>
            </w:pPr>
            <w:r w:rsidRPr="002C2AC4">
              <w:rPr>
                <w:rFonts w:ascii="Times New Roman" w:eastAsia="Calibri" w:hAnsi="Times New Roman" w:cs="Times New Roman"/>
                <w:sz w:val="20"/>
                <w:szCs w:val="20"/>
              </w:rPr>
              <w:t>Выбирать способы решения задач профессиональной деятельности применительно к различным контекстам</w:t>
            </w:r>
            <w:r w:rsidRPr="002C2AC4">
              <w:rPr>
                <w:rFonts w:ascii="Times New Roman" w:eastAsia="Calibri" w:hAnsi="Times New Roman" w:cs="Times New Roman"/>
                <w:bCs/>
                <w:sz w:val="20"/>
                <w:szCs w:val="20"/>
              </w:rPr>
              <w:t xml:space="preserve"> </w:t>
            </w:r>
          </w:p>
        </w:tc>
        <w:tc>
          <w:tcPr>
            <w:tcW w:w="2470" w:type="dxa"/>
            <w:tcBorders>
              <w:top w:val="single" w:sz="4" w:space="0" w:color="auto"/>
              <w:left w:val="single" w:sz="4" w:space="0" w:color="auto"/>
              <w:right w:val="single" w:sz="4" w:space="0" w:color="auto"/>
            </w:tcBorders>
          </w:tcPr>
          <w:p w14:paraId="57D0D3B1" w14:textId="77777777" w:rsidR="002C2AC4" w:rsidRPr="002C2AC4" w:rsidRDefault="002C2AC4" w:rsidP="002C2AC4">
            <w:pPr>
              <w:spacing w:after="200"/>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Распознавать задачу и/или проблему в профессиональном и/или социальном контексте, анализировать и выделять её составные части;</w:t>
            </w:r>
          </w:p>
          <w:p w14:paraId="01561B60" w14:textId="77777777" w:rsidR="002C2AC4" w:rsidRPr="002C2AC4" w:rsidRDefault="002C2AC4" w:rsidP="002C2AC4">
            <w:pPr>
              <w:spacing w:after="200"/>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определять этапы решения задачи, составлять план действия, реализовывать составленный план, определять необходимые ресурсы;</w:t>
            </w:r>
          </w:p>
          <w:p w14:paraId="5F64DED5" w14:textId="77777777" w:rsidR="002C2AC4" w:rsidRPr="002C2AC4" w:rsidRDefault="002C2AC4" w:rsidP="002C2AC4">
            <w:pPr>
              <w:spacing w:after="200"/>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определять этапы решения задачи, составлять план действия, реализовывать составленный план, определять необходимые ресурсы;</w:t>
            </w:r>
          </w:p>
          <w:p w14:paraId="3BC56A9F" w14:textId="77777777" w:rsidR="002C2AC4" w:rsidRPr="002C2AC4" w:rsidRDefault="002C2AC4" w:rsidP="002C2AC4">
            <w:pPr>
              <w:spacing w:after="200"/>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выявлять и эффективно искать информацию, необходимую для решения задачи и/или проблемы; владеть актуальными методами работы в профессиональной и смежных сферах;</w:t>
            </w:r>
          </w:p>
          <w:p w14:paraId="1F982184" w14:textId="77777777" w:rsidR="002C2AC4" w:rsidRPr="002C2AC4" w:rsidRDefault="002C2AC4" w:rsidP="002C2AC4">
            <w:pPr>
              <w:spacing w:after="200"/>
              <w:contextualSpacing/>
              <w:rPr>
                <w:rFonts w:ascii="Times New Roman" w:eastAsia="Calibri" w:hAnsi="Times New Roman" w:cs="Times New Roman"/>
                <w:bCs/>
                <w:sz w:val="20"/>
                <w:szCs w:val="20"/>
              </w:rPr>
            </w:pPr>
            <w:r w:rsidRPr="002C2AC4">
              <w:rPr>
                <w:rFonts w:ascii="Times New Roman" w:eastAsia="Calibri" w:hAnsi="Times New Roman" w:cs="Times New Roman"/>
                <w:sz w:val="20"/>
                <w:szCs w:val="20"/>
              </w:rPr>
              <w:t>оценивать результат и последствия своих действий (самостоятельно или с помощью наставника).</w:t>
            </w:r>
          </w:p>
        </w:tc>
        <w:tc>
          <w:tcPr>
            <w:tcW w:w="2584" w:type="dxa"/>
            <w:tcBorders>
              <w:top w:val="single" w:sz="4" w:space="0" w:color="auto"/>
              <w:left w:val="single" w:sz="4" w:space="0" w:color="auto"/>
              <w:bottom w:val="single" w:sz="4" w:space="0" w:color="auto"/>
              <w:right w:val="single" w:sz="4" w:space="0" w:color="auto"/>
            </w:tcBorders>
            <w:shd w:val="clear" w:color="auto" w:fill="auto"/>
          </w:tcPr>
          <w:p w14:paraId="2A4A90EF" w14:textId="77777777" w:rsidR="002C2AC4" w:rsidRPr="002C2AC4" w:rsidRDefault="002C2AC4" w:rsidP="002C2AC4">
            <w:pPr>
              <w:ind w:left="6"/>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Актуальный профессиональный контекст, в котором приходится работать и жить;</w:t>
            </w:r>
          </w:p>
          <w:p w14:paraId="09A6DB59" w14:textId="77777777" w:rsidR="002C2AC4" w:rsidRPr="002C2AC4" w:rsidRDefault="002C2AC4" w:rsidP="002C2AC4">
            <w:pPr>
              <w:ind w:left="6"/>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структуру плана для решения задач, алгоритмы выполнения работ в профессиональной и смежных областях;</w:t>
            </w:r>
          </w:p>
          <w:p w14:paraId="6139937C" w14:textId="77777777" w:rsidR="002C2AC4" w:rsidRPr="002C2AC4" w:rsidRDefault="002C2AC4" w:rsidP="002C2AC4">
            <w:pPr>
              <w:ind w:left="6"/>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основные источники информации и ресурсы для решения задач и/или проблем в профессиональном контексте;</w:t>
            </w:r>
          </w:p>
          <w:p w14:paraId="78DBF80D" w14:textId="77777777" w:rsidR="002C2AC4" w:rsidRPr="002C2AC4" w:rsidRDefault="002C2AC4" w:rsidP="002C2AC4">
            <w:pPr>
              <w:ind w:left="6"/>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порядок оценки результатов решения задач профессиональной деятельности.</w:t>
            </w:r>
          </w:p>
          <w:p w14:paraId="29C7FC2A" w14:textId="77777777" w:rsidR="002C2AC4" w:rsidRPr="002C2AC4" w:rsidRDefault="002C2AC4" w:rsidP="002C2AC4">
            <w:pPr>
              <w:ind w:left="6"/>
              <w:contextualSpacing/>
              <w:rPr>
                <w:rFonts w:ascii="Times New Roman" w:eastAsia="Calibri" w:hAnsi="Times New Roman" w:cs="Times New Roman"/>
                <w:bCs/>
                <w:i/>
                <w:sz w:val="20"/>
                <w:szCs w:val="20"/>
              </w:rPr>
            </w:pPr>
          </w:p>
        </w:tc>
        <w:tc>
          <w:tcPr>
            <w:tcW w:w="1899" w:type="dxa"/>
            <w:tcBorders>
              <w:top w:val="single" w:sz="4" w:space="0" w:color="auto"/>
              <w:left w:val="single" w:sz="4" w:space="0" w:color="auto"/>
              <w:bottom w:val="single" w:sz="4" w:space="0" w:color="auto"/>
              <w:right w:val="single" w:sz="4" w:space="0" w:color="auto"/>
            </w:tcBorders>
          </w:tcPr>
          <w:p w14:paraId="7821B165" w14:textId="77777777" w:rsidR="002C2AC4" w:rsidRPr="002C2AC4" w:rsidRDefault="002C2AC4" w:rsidP="002C2AC4">
            <w:pPr>
              <w:jc w:val="center"/>
              <w:rPr>
                <w:rFonts w:ascii="Times New Roman" w:eastAsia="Calibri" w:hAnsi="Times New Roman" w:cs="Times New Roman"/>
                <w:bCs/>
                <w:i/>
                <w:sz w:val="20"/>
                <w:szCs w:val="20"/>
              </w:rPr>
            </w:pPr>
            <w:r w:rsidRPr="002C2AC4">
              <w:rPr>
                <w:rFonts w:ascii="Times New Roman" w:eastAsia="Calibri" w:hAnsi="Times New Roman" w:cs="Times New Roman"/>
                <w:bCs/>
                <w:i/>
                <w:sz w:val="20"/>
                <w:szCs w:val="20"/>
              </w:rPr>
              <w:t>-</w:t>
            </w:r>
          </w:p>
        </w:tc>
      </w:tr>
      <w:tr w:rsidR="002C2AC4" w:rsidRPr="002C2AC4" w14:paraId="3A7DF7A3" w14:textId="77777777" w:rsidTr="006158BE">
        <w:tc>
          <w:tcPr>
            <w:tcW w:w="2538" w:type="dxa"/>
            <w:tcBorders>
              <w:left w:val="single" w:sz="4" w:space="0" w:color="auto"/>
              <w:bottom w:val="single" w:sz="4" w:space="0" w:color="auto"/>
              <w:right w:val="single" w:sz="4" w:space="0" w:color="auto"/>
            </w:tcBorders>
          </w:tcPr>
          <w:p w14:paraId="5FC8B637"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ОК 02</w:t>
            </w:r>
          </w:p>
          <w:p w14:paraId="320339A4"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 xml:space="preserve">Использовать современные средства поиска, анализа и интерпретации информации, и </w:t>
            </w:r>
            <w:r w:rsidRPr="002C2AC4">
              <w:rPr>
                <w:rFonts w:ascii="Times New Roman" w:eastAsia="Calibri" w:hAnsi="Times New Roman" w:cs="Times New Roman"/>
                <w:sz w:val="20"/>
                <w:szCs w:val="20"/>
              </w:rPr>
              <w:lastRenderedPageBreak/>
              <w:t>информационные технологии для выполнения задач профессиональной деятельности</w:t>
            </w:r>
          </w:p>
        </w:tc>
        <w:tc>
          <w:tcPr>
            <w:tcW w:w="2470" w:type="dxa"/>
            <w:tcBorders>
              <w:left w:val="single" w:sz="4" w:space="0" w:color="auto"/>
              <w:bottom w:val="single" w:sz="4" w:space="0" w:color="auto"/>
              <w:right w:val="single" w:sz="4" w:space="0" w:color="auto"/>
            </w:tcBorders>
          </w:tcPr>
          <w:p w14:paraId="40C7245E"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lastRenderedPageBreak/>
              <w:t>Определять задачи для поиска информации, планировать процесс поиска, выбирать необходимые источники информации;</w:t>
            </w:r>
          </w:p>
          <w:p w14:paraId="32CAF12E"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lastRenderedPageBreak/>
              <w:t>выделять наиболее значимое в перечне информации, структурировать получаемую информацию, оформлять результаты поиска;</w:t>
            </w:r>
          </w:p>
          <w:p w14:paraId="2E93530B"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оценивать практическую значимость результатов поиска;</w:t>
            </w:r>
          </w:p>
          <w:p w14:paraId="64E5A4F6"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применять средства информационных технологий для решения профессиональных задач; использовать современное программное обеспечение в профессиональной деятельности;</w:t>
            </w:r>
          </w:p>
          <w:p w14:paraId="58F654A5" w14:textId="77777777" w:rsidR="002C2AC4" w:rsidRPr="002C2AC4" w:rsidRDefault="002C2AC4" w:rsidP="002C2AC4">
            <w:pPr>
              <w:rPr>
                <w:rFonts w:ascii="Times New Roman" w:eastAsia="Calibri" w:hAnsi="Times New Roman" w:cs="Times New Roman"/>
                <w:bCs/>
                <w:sz w:val="20"/>
                <w:szCs w:val="20"/>
              </w:rPr>
            </w:pPr>
            <w:r w:rsidRPr="002C2AC4">
              <w:rPr>
                <w:rFonts w:ascii="Times New Roman" w:eastAsia="Calibri" w:hAnsi="Times New Roman" w:cs="Times New Roman"/>
                <w:sz w:val="20"/>
                <w:szCs w:val="20"/>
              </w:rPr>
              <w:t>использовать различные цифровые средства для решения профессиональных задач.</w:t>
            </w:r>
          </w:p>
        </w:tc>
        <w:tc>
          <w:tcPr>
            <w:tcW w:w="2584" w:type="dxa"/>
            <w:tcBorders>
              <w:top w:val="single" w:sz="4" w:space="0" w:color="auto"/>
              <w:left w:val="single" w:sz="4" w:space="0" w:color="auto"/>
              <w:bottom w:val="single" w:sz="4" w:space="0" w:color="auto"/>
              <w:right w:val="single" w:sz="4" w:space="0" w:color="auto"/>
            </w:tcBorders>
            <w:shd w:val="clear" w:color="auto" w:fill="auto"/>
          </w:tcPr>
          <w:p w14:paraId="7D1A31A1"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lastRenderedPageBreak/>
              <w:t>Номенклатура информационных источников, применяемых в профессиональной деятельности;</w:t>
            </w:r>
          </w:p>
          <w:p w14:paraId="70EED8B5"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lastRenderedPageBreak/>
              <w:t>приемы структурирования информации;</w:t>
            </w:r>
          </w:p>
          <w:p w14:paraId="15FC9543"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формат оформления результатов поиска информации;</w:t>
            </w:r>
          </w:p>
          <w:p w14:paraId="15F6E869"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современные средства и устройства информатизации, порядок их применения;</w:t>
            </w:r>
          </w:p>
          <w:p w14:paraId="3C3EB90B" w14:textId="77777777" w:rsidR="002C2AC4" w:rsidRPr="002C2AC4" w:rsidRDefault="002C2AC4" w:rsidP="002C2AC4">
            <w:pPr>
              <w:rPr>
                <w:rFonts w:ascii="Times New Roman" w:eastAsia="Calibri" w:hAnsi="Times New Roman" w:cs="Times New Roman"/>
                <w:bCs/>
                <w:i/>
                <w:sz w:val="20"/>
                <w:szCs w:val="20"/>
              </w:rPr>
            </w:pPr>
            <w:r w:rsidRPr="002C2AC4">
              <w:rPr>
                <w:rFonts w:ascii="Times New Roman" w:eastAsia="Calibri" w:hAnsi="Times New Roman" w:cs="Times New Roman"/>
                <w:sz w:val="20"/>
                <w:szCs w:val="20"/>
              </w:rPr>
              <w:t>программное обеспечение в профессиональной деятельности, в том числе цифровые средства.</w:t>
            </w:r>
          </w:p>
        </w:tc>
        <w:tc>
          <w:tcPr>
            <w:tcW w:w="1899" w:type="dxa"/>
            <w:tcBorders>
              <w:top w:val="single" w:sz="4" w:space="0" w:color="auto"/>
              <w:left w:val="single" w:sz="4" w:space="0" w:color="auto"/>
              <w:bottom w:val="single" w:sz="4" w:space="0" w:color="auto"/>
              <w:right w:val="single" w:sz="4" w:space="0" w:color="auto"/>
            </w:tcBorders>
          </w:tcPr>
          <w:p w14:paraId="4D4DBDFA" w14:textId="77777777" w:rsidR="002C2AC4" w:rsidRPr="002C2AC4" w:rsidRDefault="002C2AC4" w:rsidP="002C2AC4">
            <w:pPr>
              <w:jc w:val="center"/>
              <w:rPr>
                <w:rFonts w:ascii="Times New Roman" w:eastAsia="Calibri" w:hAnsi="Times New Roman" w:cs="Times New Roman"/>
                <w:bCs/>
                <w:i/>
                <w:sz w:val="20"/>
                <w:szCs w:val="20"/>
              </w:rPr>
            </w:pPr>
            <w:r w:rsidRPr="002C2AC4">
              <w:rPr>
                <w:rFonts w:ascii="Times New Roman" w:eastAsia="Calibri" w:hAnsi="Times New Roman" w:cs="Times New Roman"/>
                <w:bCs/>
                <w:i/>
                <w:sz w:val="20"/>
                <w:szCs w:val="20"/>
              </w:rPr>
              <w:lastRenderedPageBreak/>
              <w:t>-</w:t>
            </w:r>
          </w:p>
        </w:tc>
      </w:tr>
      <w:tr w:rsidR="002C2AC4" w:rsidRPr="002C2AC4" w14:paraId="383ED724" w14:textId="77777777" w:rsidTr="006158BE">
        <w:tc>
          <w:tcPr>
            <w:tcW w:w="2538" w:type="dxa"/>
            <w:tcBorders>
              <w:left w:val="single" w:sz="4" w:space="0" w:color="auto"/>
              <w:bottom w:val="single" w:sz="4" w:space="0" w:color="auto"/>
              <w:right w:val="single" w:sz="4" w:space="0" w:color="auto"/>
            </w:tcBorders>
          </w:tcPr>
          <w:p w14:paraId="0D91FD90" w14:textId="77777777" w:rsidR="002C2AC4" w:rsidRPr="002C2AC4" w:rsidRDefault="002C2AC4" w:rsidP="002C2AC4">
            <w:pPr>
              <w:rPr>
                <w:rFonts w:ascii="Times New Roman" w:eastAsia="Calibri" w:hAnsi="Times New Roman" w:cs="Times New Roman"/>
                <w:bCs/>
                <w:sz w:val="20"/>
                <w:szCs w:val="20"/>
              </w:rPr>
            </w:pPr>
            <w:r w:rsidRPr="002C2AC4">
              <w:rPr>
                <w:rFonts w:ascii="Times New Roman" w:eastAsia="Calibri" w:hAnsi="Times New Roman" w:cs="Times New Roman"/>
                <w:bCs/>
                <w:sz w:val="20"/>
                <w:szCs w:val="20"/>
              </w:rPr>
              <w:lastRenderedPageBreak/>
              <w:t>ОК 05</w:t>
            </w:r>
          </w:p>
          <w:p w14:paraId="34B92C85" w14:textId="77777777" w:rsidR="002C2AC4" w:rsidRPr="002C2AC4" w:rsidRDefault="002C2AC4" w:rsidP="002C2AC4">
            <w:pPr>
              <w:rPr>
                <w:rFonts w:ascii="Times New Roman" w:eastAsia="Calibri" w:hAnsi="Times New Roman" w:cs="Times New Roman"/>
                <w:bCs/>
                <w:sz w:val="20"/>
                <w:szCs w:val="20"/>
              </w:rPr>
            </w:pPr>
            <w:r w:rsidRPr="002C2AC4">
              <w:rPr>
                <w:rFonts w:ascii="Times New Roman" w:eastAsia="Calibri" w:hAnsi="Times New Roman" w:cs="Times New Roman"/>
                <w:sz w:val="20"/>
                <w:szCs w:val="20"/>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470" w:type="dxa"/>
            <w:tcBorders>
              <w:left w:val="single" w:sz="4" w:space="0" w:color="auto"/>
              <w:bottom w:val="single" w:sz="4" w:space="0" w:color="auto"/>
              <w:right w:val="single" w:sz="4" w:space="0" w:color="auto"/>
            </w:tcBorders>
          </w:tcPr>
          <w:p w14:paraId="3EEDAE6D"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Грамотно излагать свои мысли и оформлять документы по профессиональной тематике на государственном языке;</w:t>
            </w:r>
          </w:p>
          <w:p w14:paraId="3F4969B5" w14:textId="77777777" w:rsidR="002C2AC4" w:rsidRPr="002C2AC4" w:rsidRDefault="002C2AC4" w:rsidP="002C2AC4">
            <w:pPr>
              <w:rPr>
                <w:rFonts w:ascii="Times New Roman" w:eastAsia="Calibri" w:hAnsi="Times New Roman" w:cs="Times New Roman"/>
                <w:bCs/>
                <w:i/>
                <w:sz w:val="20"/>
                <w:szCs w:val="20"/>
              </w:rPr>
            </w:pPr>
            <w:r w:rsidRPr="002C2AC4">
              <w:rPr>
                <w:rFonts w:ascii="Times New Roman" w:eastAsia="Calibri" w:hAnsi="Times New Roman" w:cs="Times New Roman"/>
                <w:sz w:val="20"/>
                <w:szCs w:val="20"/>
              </w:rPr>
              <w:t>проявлять толерантность в рабочем коллективе</w:t>
            </w:r>
          </w:p>
        </w:tc>
        <w:tc>
          <w:tcPr>
            <w:tcW w:w="2584" w:type="dxa"/>
            <w:tcBorders>
              <w:top w:val="single" w:sz="4" w:space="0" w:color="auto"/>
              <w:left w:val="single" w:sz="4" w:space="0" w:color="auto"/>
              <w:bottom w:val="single" w:sz="4" w:space="0" w:color="auto"/>
              <w:right w:val="single" w:sz="4" w:space="0" w:color="auto"/>
            </w:tcBorders>
            <w:shd w:val="clear" w:color="auto" w:fill="auto"/>
          </w:tcPr>
          <w:p w14:paraId="7E6923FC"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Правила оформления документов;</w:t>
            </w:r>
          </w:p>
          <w:p w14:paraId="22967595"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правила построения устных сообщений.</w:t>
            </w:r>
          </w:p>
          <w:p w14:paraId="01299280" w14:textId="77777777" w:rsidR="002C2AC4" w:rsidRPr="002C2AC4" w:rsidRDefault="002C2AC4" w:rsidP="002C2AC4">
            <w:pPr>
              <w:rPr>
                <w:rFonts w:ascii="Times New Roman" w:eastAsia="Calibri" w:hAnsi="Times New Roman" w:cs="Times New Roman"/>
                <w:bCs/>
                <w:i/>
                <w:sz w:val="20"/>
                <w:szCs w:val="20"/>
              </w:rPr>
            </w:pPr>
          </w:p>
        </w:tc>
        <w:tc>
          <w:tcPr>
            <w:tcW w:w="1899" w:type="dxa"/>
            <w:tcBorders>
              <w:top w:val="single" w:sz="4" w:space="0" w:color="auto"/>
              <w:left w:val="single" w:sz="4" w:space="0" w:color="auto"/>
              <w:bottom w:val="single" w:sz="4" w:space="0" w:color="auto"/>
              <w:right w:val="single" w:sz="4" w:space="0" w:color="auto"/>
            </w:tcBorders>
          </w:tcPr>
          <w:p w14:paraId="32E5E2E9" w14:textId="77777777" w:rsidR="002C2AC4" w:rsidRPr="002C2AC4" w:rsidRDefault="002C2AC4" w:rsidP="002C2AC4">
            <w:pPr>
              <w:jc w:val="center"/>
              <w:rPr>
                <w:rFonts w:ascii="Times New Roman" w:eastAsia="Calibri" w:hAnsi="Times New Roman" w:cs="Times New Roman"/>
                <w:bCs/>
                <w:sz w:val="20"/>
                <w:szCs w:val="20"/>
              </w:rPr>
            </w:pPr>
            <w:r w:rsidRPr="002C2AC4">
              <w:rPr>
                <w:rFonts w:ascii="Times New Roman" w:eastAsia="Calibri" w:hAnsi="Times New Roman" w:cs="Times New Roman"/>
                <w:bCs/>
                <w:sz w:val="20"/>
                <w:szCs w:val="20"/>
              </w:rPr>
              <w:t>-</w:t>
            </w:r>
          </w:p>
        </w:tc>
      </w:tr>
      <w:tr w:rsidR="002C2AC4" w:rsidRPr="002C2AC4" w14:paraId="68EDA9B2" w14:textId="77777777" w:rsidTr="006158BE">
        <w:tc>
          <w:tcPr>
            <w:tcW w:w="2538" w:type="dxa"/>
            <w:tcBorders>
              <w:left w:val="single" w:sz="4" w:space="0" w:color="auto"/>
              <w:bottom w:val="single" w:sz="4" w:space="0" w:color="auto"/>
              <w:right w:val="single" w:sz="4" w:space="0" w:color="auto"/>
            </w:tcBorders>
          </w:tcPr>
          <w:p w14:paraId="5DD064E5" w14:textId="77777777" w:rsidR="002C2AC4" w:rsidRPr="002C2AC4" w:rsidRDefault="002C2AC4" w:rsidP="002C2AC4">
            <w:pPr>
              <w:rPr>
                <w:rFonts w:ascii="Times New Roman" w:eastAsia="Calibri" w:hAnsi="Times New Roman" w:cs="Times New Roman"/>
                <w:bCs/>
                <w:sz w:val="20"/>
                <w:szCs w:val="20"/>
              </w:rPr>
            </w:pPr>
            <w:r w:rsidRPr="002C2AC4">
              <w:rPr>
                <w:rFonts w:ascii="Times New Roman" w:eastAsia="Calibri" w:hAnsi="Times New Roman" w:cs="Times New Roman"/>
                <w:bCs/>
                <w:sz w:val="20"/>
                <w:szCs w:val="20"/>
              </w:rPr>
              <w:t>ОК 09</w:t>
            </w:r>
          </w:p>
          <w:p w14:paraId="1EBB7B10" w14:textId="77777777" w:rsidR="002C2AC4" w:rsidRPr="002C2AC4" w:rsidRDefault="002C2AC4" w:rsidP="002C2AC4">
            <w:pPr>
              <w:rPr>
                <w:rFonts w:ascii="Times New Roman" w:eastAsia="Calibri" w:hAnsi="Times New Roman" w:cs="Times New Roman"/>
                <w:bCs/>
                <w:sz w:val="20"/>
                <w:szCs w:val="20"/>
              </w:rPr>
            </w:pPr>
            <w:r w:rsidRPr="002C2AC4">
              <w:rPr>
                <w:rFonts w:ascii="Times New Roman" w:eastAsia="Calibri" w:hAnsi="Times New Roman" w:cs="Times New Roman"/>
                <w:sz w:val="20"/>
                <w:szCs w:val="20"/>
              </w:rPr>
              <w:t>Пользоваться профессиональной документацией на государственном и иностранном языках</w:t>
            </w:r>
          </w:p>
        </w:tc>
        <w:tc>
          <w:tcPr>
            <w:tcW w:w="2470" w:type="dxa"/>
            <w:tcBorders>
              <w:left w:val="single" w:sz="4" w:space="0" w:color="auto"/>
              <w:bottom w:val="single" w:sz="4" w:space="0" w:color="auto"/>
              <w:right w:val="single" w:sz="4" w:space="0" w:color="auto"/>
            </w:tcBorders>
          </w:tcPr>
          <w:p w14:paraId="196CCE6F"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7E3845F2"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участвовать в диалогах на знакомые общие и профессиональные темы; кратко обосновывать и объяснять свои действия (текущие и планируемые);</w:t>
            </w:r>
          </w:p>
          <w:p w14:paraId="4FE05C02" w14:textId="77777777" w:rsidR="002C2AC4" w:rsidRPr="002C2AC4" w:rsidRDefault="002C2AC4" w:rsidP="002C2AC4">
            <w:pPr>
              <w:rPr>
                <w:rFonts w:ascii="Times New Roman" w:eastAsia="Calibri" w:hAnsi="Times New Roman" w:cs="Times New Roman"/>
                <w:bCs/>
                <w:i/>
                <w:sz w:val="20"/>
                <w:szCs w:val="20"/>
              </w:rPr>
            </w:pPr>
            <w:r w:rsidRPr="002C2AC4">
              <w:rPr>
                <w:rFonts w:ascii="Times New Roman" w:eastAsia="Calibri" w:hAnsi="Times New Roman" w:cs="Times New Roman"/>
                <w:sz w:val="20"/>
                <w:szCs w:val="20"/>
              </w:rPr>
              <w:t>писать простые связные сообщения на знакомые или интересующие профессиональные темы</w:t>
            </w:r>
          </w:p>
        </w:tc>
        <w:tc>
          <w:tcPr>
            <w:tcW w:w="2584" w:type="dxa"/>
            <w:tcBorders>
              <w:top w:val="single" w:sz="4" w:space="0" w:color="auto"/>
              <w:left w:val="single" w:sz="4" w:space="0" w:color="auto"/>
              <w:bottom w:val="single" w:sz="4" w:space="0" w:color="auto"/>
              <w:right w:val="single" w:sz="4" w:space="0" w:color="auto"/>
            </w:tcBorders>
            <w:shd w:val="clear" w:color="auto" w:fill="auto"/>
          </w:tcPr>
          <w:p w14:paraId="6D36A5BF"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Правила построения простых и сложных предложений на профессиональные темы;</w:t>
            </w:r>
          </w:p>
          <w:p w14:paraId="6481753D"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основные общеупотребительные глаголы (бытовая и профессиональная лексика);</w:t>
            </w:r>
          </w:p>
          <w:p w14:paraId="557B91E1"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лексический минимум, относящийся к описанию предметов, средств и процессов профессиональной деятельности;</w:t>
            </w:r>
          </w:p>
          <w:p w14:paraId="00985416" w14:textId="77777777" w:rsidR="002C2AC4" w:rsidRPr="002C2AC4" w:rsidRDefault="002C2AC4" w:rsidP="002C2AC4">
            <w:pPr>
              <w:rPr>
                <w:rFonts w:ascii="Times New Roman" w:eastAsia="Calibri" w:hAnsi="Times New Roman" w:cs="Times New Roman"/>
                <w:bCs/>
                <w:i/>
                <w:sz w:val="20"/>
                <w:szCs w:val="20"/>
              </w:rPr>
            </w:pPr>
            <w:r w:rsidRPr="002C2AC4">
              <w:rPr>
                <w:rFonts w:ascii="Times New Roman" w:eastAsia="Calibri" w:hAnsi="Times New Roman" w:cs="Times New Roman"/>
                <w:sz w:val="20"/>
                <w:szCs w:val="20"/>
              </w:rPr>
              <w:t>правила чтения текстов профессиональной направленности.</w:t>
            </w:r>
          </w:p>
        </w:tc>
        <w:tc>
          <w:tcPr>
            <w:tcW w:w="1899" w:type="dxa"/>
            <w:tcBorders>
              <w:top w:val="single" w:sz="4" w:space="0" w:color="auto"/>
              <w:left w:val="single" w:sz="4" w:space="0" w:color="auto"/>
              <w:bottom w:val="single" w:sz="4" w:space="0" w:color="auto"/>
              <w:right w:val="single" w:sz="4" w:space="0" w:color="auto"/>
            </w:tcBorders>
          </w:tcPr>
          <w:p w14:paraId="6EDE8052" w14:textId="77777777" w:rsidR="002C2AC4" w:rsidRPr="002C2AC4" w:rsidRDefault="002C2AC4" w:rsidP="002C2AC4">
            <w:pPr>
              <w:jc w:val="center"/>
              <w:rPr>
                <w:rFonts w:ascii="Times New Roman" w:eastAsia="Calibri" w:hAnsi="Times New Roman" w:cs="Times New Roman"/>
                <w:bCs/>
                <w:sz w:val="20"/>
                <w:szCs w:val="20"/>
              </w:rPr>
            </w:pPr>
            <w:r w:rsidRPr="002C2AC4">
              <w:rPr>
                <w:rFonts w:ascii="Times New Roman" w:eastAsia="Calibri" w:hAnsi="Times New Roman" w:cs="Times New Roman"/>
                <w:bCs/>
                <w:sz w:val="20"/>
                <w:szCs w:val="20"/>
              </w:rPr>
              <w:t>-</w:t>
            </w:r>
          </w:p>
        </w:tc>
      </w:tr>
      <w:tr w:rsidR="002C2AC4" w:rsidRPr="002C2AC4" w14:paraId="35CA2858" w14:textId="77777777" w:rsidTr="006158BE">
        <w:tc>
          <w:tcPr>
            <w:tcW w:w="2538" w:type="dxa"/>
            <w:tcBorders>
              <w:top w:val="single" w:sz="4" w:space="0" w:color="auto"/>
              <w:left w:val="single" w:sz="4" w:space="0" w:color="auto"/>
              <w:right w:val="single" w:sz="4" w:space="0" w:color="auto"/>
            </w:tcBorders>
          </w:tcPr>
          <w:p w14:paraId="00940A3A" w14:textId="77777777" w:rsidR="002C2AC4" w:rsidRPr="002C2AC4" w:rsidRDefault="002C2AC4" w:rsidP="002C2AC4">
            <w:pPr>
              <w:rPr>
                <w:rFonts w:ascii="Times New Roman" w:eastAsia="Calibri" w:hAnsi="Times New Roman" w:cs="Times New Roman"/>
                <w:bCs/>
                <w:sz w:val="20"/>
                <w:szCs w:val="20"/>
              </w:rPr>
            </w:pPr>
            <w:r w:rsidRPr="002C2AC4">
              <w:rPr>
                <w:rFonts w:ascii="Times New Roman" w:eastAsia="Calibri" w:hAnsi="Times New Roman" w:cs="Times New Roman"/>
                <w:bCs/>
                <w:sz w:val="20"/>
                <w:szCs w:val="20"/>
              </w:rPr>
              <w:t>ПК 1.1</w:t>
            </w:r>
          </w:p>
          <w:p w14:paraId="4A591083" w14:textId="77777777" w:rsidR="002C2AC4" w:rsidRPr="002C2AC4" w:rsidRDefault="002C2AC4" w:rsidP="002C2AC4">
            <w:pPr>
              <w:rPr>
                <w:rFonts w:ascii="Times New Roman" w:eastAsia="Calibri" w:hAnsi="Times New Roman" w:cs="Times New Roman"/>
                <w:bCs/>
                <w:sz w:val="20"/>
                <w:szCs w:val="20"/>
              </w:rPr>
            </w:pPr>
            <w:r w:rsidRPr="002C2AC4">
              <w:rPr>
                <w:rFonts w:ascii="Times New Roman" w:eastAsia="Calibri" w:hAnsi="Times New Roman" w:cs="Times New Roman"/>
                <w:sz w:val="20"/>
                <w:szCs w:val="20"/>
              </w:rPr>
              <w:t>Проводить сборочные операции перед сваркой с использованием конструкторской, производственно-технологической и нормативной документации</w:t>
            </w:r>
          </w:p>
        </w:tc>
        <w:tc>
          <w:tcPr>
            <w:tcW w:w="2470" w:type="dxa"/>
            <w:tcBorders>
              <w:top w:val="single" w:sz="4" w:space="0" w:color="auto"/>
              <w:left w:val="single" w:sz="4" w:space="0" w:color="auto"/>
              <w:right w:val="single" w:sz="4" w:space="0" w:color="auto"/>
            </w:tcBorders>
            <w:hideMark/>
          </w:tcPr>
          <w:p w14:paraId="55DB4955"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Пользоваться конструкторской, производственно-технологической и нормативной документацией для выполнения профессиональной деятельности в части подбора необходимого материала.</w:t>
            </w:r>
          </w:p>
        </w:tc>
        <w:tc>
          <w:tcPr>
            <w:tcW w:w="2584" w:type="dxa"/>
            <w:tcBorders>
              <w:top w:val="single" w:sz="4" w:space="0" w:color="auto"/>
              <w:left w:val="single" w:sz="4" w:space="0" w:color="auto"/>
              <w:bottom w:val="single" w:sz="4" w:space="0" w:color="auto"/>
              <w:right w:val="single" w:sz="4" w:space="0" w:color="auto"/>
            </w:tcBorders>
            <w:shd w:val="clear" w:color="auto" w:fill="auto"/>
          </w:tcPr>
          <w:p w14:paraId="58991BB7" w14:textId="77777777" w:rsidR="002C2AC4" w:rsidRPr="002C2AC4" w:rsidRDefault="002C2AC4" w:rsidP="002C2AC4">
            <w:pPr>
              <w:rPr>
                <w:rFonts w:ascii="Times New Roman" w:eastAsia="Calibri" w:hAnsi="Times New Roman" w:cs="Times New Roman"/>
                <w:bCs/>
                <w:i/>
                <w:sz w:val="20"/>
                <w:szCs w:val="20"/>
              </w:rPr>
            </w:pPr>
            <w:r w:rsidRPr="002C2AC4">
              <w:rPr>
                <w:rFonts w:ascii="Times New Roman" w:eastAsia="Calibri" w:hAnsi="Times New Roman" w:cs="Times New Roman"/>
                <w:sz w:val="20"/>
                <w:szCs w:val="20"/>
              </w:rPr>
              <w:t>основные группы и марки свариваемых материалов</w:t>
            </w:r>
          </w:p>
        </w:tc>
        <w:tc>
          <w:tcPr>
            <w:tcW w:w="1899" w:type="dxa"/>
            <w:tcBorders>
              <w:top w:val="single" w:sz="4" w:space="0" w:color="auto"/>
              <w:left w:val="single" w:sz="4" w:space="0" w:color="auto"/>
              <w:bottom w:val="single" w:sz="4" w:space="0" w:color="auto"/>
              <w:right w:val="single" w:sz="4" w:space="0" w:color="auto"/>
            </w:tcBorders>
            <w:hideMark/>
          </w:tcPr>
          <w:p w14:paraId="04C93385"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ознакомления с конструкторской и производственно-технологической документацией по сварке</w:t>
            </w:r>
          </w:p>
        </w:tc>
      </w:tr>
    </w:tbl>
    <w:p w14:paraId="277A8632" w14:textId="77777777" w:rsidR="002C2AC4" w:rsidRPr="002C2AC4" w:rsidRDefault="002C2AC4" w:rsidP="002C2AC4">
      <w:pPr>
        <w:spacing w:after="120"/>
        <w:ind w:firstLine="709"/>
        <w:rPr>
          <w:rFonts w:ascii="Times New Roman" w:eastAsia="Calibri" w:hAnsi="Times New Roman" w:cs="Times New Roman"/>
          <w:bCs/>
          <w:sz w:val="24"/>
          <w:szCs w:val="24"/>
        </w:rPr>
      </w:pPr>
    </w:p>
    <w:p w14:paraId="227AF7EB" w14:textId="77777777" w:rsidR="002C2AC4" w:rsidRPr="002C2AC4" w:rsidRDefault="002C2AC4" w:rsidP="002C2AC4">
      <w:pPr>
        <w:numPr>
          <w:ilvl w:val="1"/>
          <w:numId w:val="28"/>
        </w:numPr>
        <w:spacing w:after="120"/>
        <w:contextualSpacing/>
        <w:rPr>
          <w:rFonts w:ascii="Times New Roman" w:eastAsia="Calibri" w:hAnsi="Times New Roman" w:cs="Times New Roman"/>
          <w:b/>
          <w:sz w:val="24"/>
          <w:szCs w:val="24"/>
        </w:rPr>
      </w:pPr>
      <w:r w:rsidRPr="002C2AC4">
        <w:rPr>
          <w:rFonts w:ascii="Times New Roman" w:eastAsia="Calibri" w:hAnsi="Times New Roman" w:cs="Times New Roman"/>
          <w:b/>
          <w:sz w:val="24"/>
          <w:szCs w:val="24"/>
        </w:rPr>
        <w:lastRenderedPageBreak/>
        <w:t>Обоснование часов вариативной части ОПОП-П</w:t>
      </w:r>
    </w:p>
    <w:p w14:paraId="6285BE59" w14:textId="77777777" w:rsidR="002C2AC4" w:rsidRPr="002C2AC4" w:rsidRDefault="002C2AC4" w:rsidP="002C2AC4">
      <w:pPr>
        <w:spacing w:after="120"/>
        <w:ind w:left="720"/>
        <w:contextualSpacing/>
        <w:rPr>
          <w:rFonts w:ascii="Times New Roman" w:eastAsia="Calibri" w:hAnsi="Times New Roman" w:cs="Times New Roman"/>
          <w:b/>
          <w:sz w:val="24"/>
          <w:szCs w:val="24"/>
        </w:rPr>
      </w:pPr>
    </w:p>
    <w:tbl>
      <w:tblPr>
        <w:tblStyle w:val="50"/>
        <w:tblW w:w="9639" w:type="dxa"/>
        <w:tblInd w:w="-5" w:type="dxa"/>
        <w:tblLook w:val="04A0" w:firstRow="1" w:lastRow="0" w:firstColumn="1" w:lastColumn="0" w:noHBand="0" w:noVBand="1"/>
      </w:tblPr>
      <w:tblGrid>
        <w:gridCol w:w="770"/>
        <w:gridCol w:w="3213"/>
        <w:gridCol w:w="1782"/>
        <w:gridCol w:w="1486"/>
        <w:gridCol w:w="2388"/>
      </w:tblGrid>
      <w:tr w:rsidR="002C2AC4" w:rsidRPr="002C2AC4" w14:paraId="2EDEFCF2" w14:textId="77777777" w:rsidTr="006158BE">
        <w:tc>
          <w:tcPr>
            <w:tcW w:w="770" w:type="dxa"/>
          </w:tcPr>
          <w:p w14:paraId="3FE43D37" w14:textId="77777777" w:rsidR="002C2AC4" w:rsidRPr="002C2AC4" w:rsidRDefault="002C2AC4" w:rsidP="002C2AC4">
            <w:pPr>
              <w:spacing w:after="120"/>
              <w:rPr>
                <w:rFonts w:ascii="Times New Roman" w:eastAsia="Calibri" w:hAnsi="Times New Roman" w:cs="Times New Roman"/>
                <w:b/>
                <w:sz w:val="20"/>
                <w:szCs w:val="20"/>
              </w:rPr>
            </w:pPr>
            <w:r w:rsidRPr="002C2AC4">
              <w:rPr>
                <w:rFonts w:ascii="Times New Roman" w:eastAsia="Calibri" w:hAnsi="Times New Roman" w:cs="Times New Roman"/>
                <w:b/>
                <w:sz w:val="20"/>
                <w:szCs w:val="20"/>
              </w:rPr>
              <w:t>№№ п/п</w:t>
            </w:r>
          </w:p>
        </w:tc>
        <w:tc>
          <w:tcPr>
            <w:tcW w:w="3217" w:type="dxa"/>
          </w:tcPr>
          <w:p w14:paraId="320D3B80" w14:textId="77777777" w:rsidR="002C2AC4" w:rsidRPr="002C2AC4" w:rsidRDefault="002C2AC4" w:rsidP="002C2AC4">
            <w:pPr>
              <w:spacing w:after="120"/>
              <w:rPr>
                <w:rFonts w:ascii="Times New Roman" w:eastAsia="Calibri" w:hAnsi="Times New Roman" w:cs="Times New Roman"/>
                <w:b/>
                <w:sz w:val="20"/>
                <w:szCs w:val="20"/>
              </w:rPr>
            </w:pPr>
            <w:r w:rsidRPr="002C2AC4">
              <w:rPr>
                <w:rFonts w:ascii="Times New Roman" w:eastAsia="Calibri" w:hAnsi="Times New Roman" w:cs="Times New Roman"/>
                <w:b/>
                <w:sz w:val="20"/>
                <w:szCs w:val="20"/>
              </w:rPr>
              <w:t>Дополнительные знания, умения</w:t>
            </w:r>
          </w:p>
        </w:tc>
        <w:tc>
          <w:tcPr>
            <w:tcW w:w="1774" w:type="dxa"/>
          </w:tcPr>
          <w:p w14:paraId="40B07325" w14:textId="77777777" w:rsidR="002C2AC4" w:rsidRPr="002C2AC4" w:rsidRDefault="002C2AC4" w:rsidP="002C2AC4">
            <w:pPr>
              <w:spacing w:after="120"/>
              <w:rPr>
                <w:rFonts w:ascii="Times New Roman" w:eastAsia="Calibri" w:hAnsi="Times New Roman" w:cs="Times New Roman"/>
                <w:b/>
                <w:sz w:val="20"/>
                <w:szCs w:val="20"/>
              </w:rPr>
            </w:pPr>
            <w:r w:rsidRPr="002C2AC4">
              <w:rPr>
                <w:rFonts w:ascii="Times New Roman" w:eastAsia="Calibri" w:hAnsi="Times New Roman" w:cs="Times New Roman"/>
                <w:b/>
                <w:sz w:val="20"/>
                <w:szCs w:val="20"/>
              </w:rPr>
              <w:t>№, наименование темы</w:t>
            </w:r>
          </w:p>
        </w:tc>
        <w:tc>
          <w:tcPr>
            <w:tcW w:w="1488" w:type="dxa"/>
          </w:tcPr>
          <w:p w14:paraId="4C3E1D85" w14:textId="77777777" w:rsidR="002C2AC4" w:rsidRPr="002C2AC4" w:rsidRDefault="002C2AC4" w:rsidP="002C2AC4">
            <w:pPr>
              <w:spacing w:after="120"/>
              <w:rPr>
                <w:rFonts w:ascii="Times New Roman" w:eastAsia="Calibri" w:hAnsi="Times New Roman" w:cs="Times New Roman"/>
                <w:b/>
                <w:sz w:val="20"/>
                <w:szCs w:val="20"/>
              </w:rPr>
            </w:pPr>
            <w:r w:rsidRPr="002C2AC4">
              <w:rPr>
                <w:rFonts w:ascii="Times New Roman" w:eastAsia="Calibri" w:hAnsi="Times New Roman" w:cs="Times New Roman"/>
                <w:b/>
                <w:sz w:val="20"/>
                <w:szCs w:val="20"/>
              </w:rPr>
              <w:t>Объем часов</w:t>
            </w:r>
          </w:p>
        </w:tc>
        <w:tc>
          <w:tcPr>
            <w:tcW w:w="2390" w:type="dxa"/>
          </w:tcPr>
          <w:p w14:paraId="05FF514F" w14:textId="77777777" w:rsidR="002C2AC4" w:rsidRPr="002C2AC4" w:rsidRDefault="002C2AC4" w:rsidP="002C2AC4">
            <w:pPr>
              <w:spacing w:after="120"/>
              <w:rPr>
                <w:rFonts w:ascii="Times New Roman" w:eastAsia="Calibri" w:hAnsi="Times New Roman" w:cs="Times New Roman"/>
                <w:b/>
                <w:sz w:val="20"/>
                <w:szCs w:val="20"/>
              </w:rPr>
            </w:pPr>
            <w:r w:rsidRPr="002C2AC4">
              <w:rPr>
                <w:rFonts w:ascii="Times New Roman" w:eastAsia="Calibri" w:hAnsi="Times New Roman" w:cs="Times New Roman"/>
                <w:b/>
                <w:sz w:val="20"/>
                <w:szCs w:val="20"/>
              </w:rPr>
              <w:t>Обоснование включения в рабочую программу</w:t>
            </w:r>
          </w:p>
        </w:tc>
      </w:tr>
      <w:tr w:rsidR="002C2AC4" w:rsidRPr="002C2AC4" w14:paraId="58C65744" w14:textId="77777777" w:rsidTr="006158BE">
        <w:tc>
          <w:tcPr>
            <w:tcW w:w="770" w:type="dxa"/>
          </w:tcPr>
          <w:p w14:paraId="3B9AA110" w14:textId="77777777" w:rsidR="002C2AC4" w:rsidRPr="002C2AC4" w:rsidRDefault="002C2AC4" w:rsidP="002C2AC4">
            <w:pPr>
              <w:spacing w:after="120"/>
              <w:rPr>
                <w:rFonts w:ascii="Times New Roman" w:eastAsia="Calibri" w:hAnsi="Times New Roman" w:cs="Times New Roman"/>
                <w:bCs/>
                <w:sz w:val="20"/>
                <w:szCs w:val="20"/>
              </w:rPr>
            </w:pPr>
            <w:r w:rsidRPr="002C2AC4">
              <w:rPr>
                <w:rFonts w:ascii="Times New Roman" w:eastAsia="Calibri" w:hAnsi="Times New Roman" w:cs="Times New Roman"/>
                <w:bCs/>
                <w:sz w:val="20"/>
                <w:szCs w:val="20"/>
              </w:rPr>
              <w:t>1</w:t>
            </w:r>
          </w:p>
        </w:tc>
        <w:tc>
          <w:tcPr>
            <w:tcW w:w="3217" w:type="dxa"/>
          </w:tcPr>
          <w:p w14:paraId="3621B1CA" w14:textId="77777777" w:rsidR="002C2AC4" w:rsidRPr="002C2AC4" w:rsidRDefault="002C2AC4" w:rsidP="002C2AC4">
            <w:pPr>
              <w:rPr>
                <w:rFonts w:ascii="Times New Roman" w:eastAsia="Calibri" w:hAnsi="Times New Roman" w:cs="Times New Roman"/>
                <w:b/>
                <w:sz w:val="20"/>
                <w:szCs w:val="20"/>
              </w:rPr>
            </w:pPr>
            <w:r w:rsidRPr="002C2AC4">
              <w:rPr>
                <w:rFonts w:ascii="Times New Roman" w:eastAsia="Calibri" w:hAnsi="Times New Roman" w:cs="Times New Roman"/>
                <w:b/>
                <w:sz w:val="20"/>
                <w:szCs w:val="20"/>
              </w:rPr>
              <w:t>Знать:</w:t>
            </w:r>
          </w:p>
          <w:p w14:paraId="45AE5718" w14:textId="77777777" w:rsidR="002C2AC4" w:rsidRPr="002C2AC4" w:rsidRDefault="002C2AC4" w:rsidP="002C2AC4">
            <w:pPr>
              <w:rPr>
                <w:rFonts w:ascii="Times New Roman" w:eastAsia="Calibri" w:hAnsi="Times New Roman" w:cs="Times New Roman"/>
                <w:b/>
                <w:sz w:val="20"/>
                <w:szCs w:val="20"/>
              </w:rPr>
            </w:pPr>
            <w:r w:rsidRPr="002C2AC4">
              <w:rPr>
                <w:rFonts w:ascii="Times New Roman" w:eastAsia="Calibri" w:hAnsi="Times New Roman" w:cs="Times New Roman"/>
                <w:sz w:val="20"/>
                <w:szCs w:val="20"/>
              </w:rPr>
              <w:t>Основные свойства, классификацию, характеристики, применяемых в профессиональной деятельности материалов.</w:t>
            </w:r>
          </w:p>
          <w:p w14:paraId="4C4FFCD9" w14:textId="77777777" w:rsidR="002C2AC4" w:rsidRPr="002C2AC4" w:rsidRDefault="002C2AC4" w:rsidP="002C2AC4">
            <w:pPr>
              <w:suppressAutoHyphens/>
              <w:autoSpaceDN w:val="0"/>
              <w:ind w:right="-108"/>
              <w:textAlignment w:val="baseline"/>
              <w:rPr>
                <w:rFonts w:ascii="Times New Roman" w:eastAsia="Times New Roman" w:hAnsi="Times New Roman" w:cs="Times New Roman"/>
                <w:bCs/>
                <w:kern w:val="3"/>
                <w:sz w:val="20"/>
                <w:szCs w:val="20"/>
                <w:lang w:eastAsia="ru-RU"/>
              </w:rPr>
            </w:pPr>
            <w:r w:rsidRPr="002C2AC4">
              <w:rPr>
                <w:rFonts w:ascii="Times New Roman" w:eastAsia="Times New Roman" w:hAnsi="Times New Roman" w:cs="Times New Roman"/>
                <w:bCs/>
                <w:kern w:val="3"/>
                <w:sz w:val="20"/>
                <w:szCs w:val="20"/>
                <w:lang w:eastAsia="ru-RU"/>
              </w:rPr>
              <w:t>Методы защиты металлов от коррозии.</w:t>
            </w:r>
          </w:p>
          <w:p w14:paraId="33A3F576" w14:textId="77777777" w:rsidR="002C2AC4" w:rsidRPr="002C2AC4" w:rsidRDefault="002C2AC4" w:rsidP="002C2AC4">
            <w:pPr>
              <w:suppressAutoHyphens/>
              <w:autoSpaceDN w:val="0"/>
              <w:ind w:right="-108"/>
              <w:textAlignment w:val="baseline"/>
              <w:rPr>
                <w:rFonts w:ascii="Times New Roman" w:eastAsia="Times New Roman" w:hAnsi="Times New Roman" w:cs="Times New Roman"/>
                <w:bCs/>
                <w:kern w:val="3"/>
                <w:sz w:val="20"/>
                <w:szCs w:val="20"/>
                <w:lang w:eastAsia="ru-RU"/>
              </w:rPr>
            </w:pPr>
          </w:p>
        </w:tc>
        <w:tc>
          <w:tcPr>
            <w:tcW w:w="1774" w:type="dxa"/>
          </w:tcPr>
          <w:p w14:paraId="340C8789" w14:textId="77777777" w:rsidR="002C2AC4" w:rsidRPr="002C2AC4" w:rsidRDefault="002C2AC4" w:rsidP="002C2AC4">
            <w:pPr>
              <w:rPr>
                <w:rFonts w:ascii="Times New Roman" w:eastAsia="Calibri" w:hAnsi="Times New Roman" w:cs="Times New Roman"/>
                <w:b/>
                <w:bCs/>
                <w:sz w:val="20"/>
                <w:szCs w:val="20"/>
              </w:rPr>
            </w:pPr>
            <w:r w:rsidRPr="002C2AC4">
              <w:rPr>
                <w:rFonts w:ascii="Times New Roman" w:eastAsia="Calibri" w:hAnsi="Times New Roman" w:cs="Times New Roman"/>
                <w:b/>
                <w:bCs/>
                <w:sz w:val="20"/>
                <w:szCs w:val="20"/>
              </w:rPr>
              <w:t>Тема 1.2</w:t>
            </w:r>
          </w:p>
          <w:p w14:paraId="5FB85A2D"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1 Строение, свойства и способы испытания материалов.</w:t>
            </w:r>
          </w:p>
          <w:p w14:paraId="3E684E29"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b/>
                <w:sz w:val="20"/>
                <w:szCs w:val="20"/>
              </w:rPr>
              <w:t>Тема 1.5</w:t>
            </w:r>
            <w:r w:rsidRPr="002C2AC4">
              <w:rPr>
                <w:rFonts w:ascii="Times New Roman" w:eastAsia="Calibri" w:hAnsi="Times New Roman" w:cs="Times New Roman"/>
                <w:sz w:val="20"/>
                <w:szCs w:val="20"/>
              </w:rPr>
              <w:t xml:space="preserve"> Основы термической обработки металлов и сплавов</w:t>
            </w:r>
          </w:p>
          <w:p w14:paraId="428B3E41"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b/>
                <w:sz w:val="20"/>
                <w:szCs w:val="20"/>
              </w:rPr>
              <w:t>Тема 2.5</w:t>
            </w:r>
            <w:r w:rsidRPr="002C2AC4">
              <w:rPr>
                <w:rFonts w:ascii="Times New Roman" w:eastAsia="Calibri" w:hAnsi="Times New Roman" w:cs="Times New Roman"/>
                <w:sz w:val="20"/>
                <w:szCs w:val="20"/>
              </w:rPr>
              <w:t xml:space="preserve"> Композиционные и порошковые материалы.</w:t>
            </w:r>
          </w:p>
          <w:p w14:paraId="72E028C4" w14:textId="77777777" w:rsidR="002C2AC4" w:rsidRPr="002C2AC4" w:rsidRDefault="002C2AC4" w:rsidP="002C2AC4">
            <w:pPr>
              <w:rPr>
                <w:rFonts w:ascii="Times New Roman" w:eastAsia="Calibri" w:hAnsi="Times New Roman" w:cs="Times New Roman"/>
                <w:b/>
                <w:sz w:val="20"/>
                <w:szCs w:val="20"/>
              </w:rPr>
            </w:pPr>
            <w:r w:rsidRPr="002C2AC4">
              <w:rPr>
                <w:rFonts w:ascii="Times New Roman" w:eastAsia="Calibri" w:hAnsi="Times New Roman" w:cs="Times New Roman"/>
                <w:b/>
                <w:sz w:val="20"/>
                <w:szCs w:val="20"/>
              </w:rPr>
              <w:t>Тема 2.6</w:t>
            </w:r>
          </w:p>
          <w:p w14:paraId="1C88C949" w14:textId="77777777" w:rsidR="002C2AC4" w:rsidRPr="002C2AC4" w:rsidRDefault="002C2AC4" w:rsidP="002C2AC4">
            <w:pPr>
              <w:rPr>
                <w:rFonts w:ascii="Times New Roman" w:eastAsia="Calibri" w:hAnsi="Times New Roman" w:cs="Times New Roman"/>
                <w:b/>
                <w:sz w:val="20"/>
                <w:szCs w:val="20"/>
              </w:rPr>
            </w:pPr>
            <w:r w:rsidRPr="002C2AC4">
              <w:rPr>
                <w:rFonts w:ascii="Times New Roman" w:eastAsia="Calibri" w:hAnsi="Times New Roman" w:cs="Times New Roman"/>
                <w:sz w:val="20"/>
                <w:szCs w:val="20"/>
              </w:rPr>
              <w:t>Конструкционные материалы на органической основе</w:t>
            </w:r>
            <w:r w:rsidRPr="002C2AC4">
              <w:rPr>
                <w:rFonts w:ascii="Times New Roman" w:eastAsia="Calibri" w:hAnsi="Times New Roman" w:cs="Times New Roman"/>
                <w:b/>
                <w:sz w:val="20"/>
                <w:szCs w:val="20"/>
              </w:rPr>
              <w:t xml:space="preserve"> </w:t>
            </w:r>
          </w:p>
          <w:p w14:paraId="469EC684" w14:textId="77777777" w:rsidR="002C2AC4" w:rsidRPr="002C2AC4" w:rsidRDefault="002C2AC4" w:rsidP="002C2AC4">
            <w:pPr>
              <w:rPr>
                <w:rFonts w:ascii="Times New Roman" w:eastAsia="Calibri" w:hAnsi="Times New Roman" w:cs="Times New Roman"/>
                <w:b/>
                <w:sz w:val="20"/>
                <w:szCs w:val="20"/>
              </w:rPr>
            </w:pPr>
            <w:r w:rsidRPr="002C2AC4">
              <w:rPr>
                <w:rFonts w:ascii="Times New Roman" w:eastAsia="Calibri" w:hAnsi="Times New Roman" w:cs="Times New Roman"/>
                <w:b/>
                <w:sz w:val="20"/>
                <w:szCs w:val="20"/>
              </w:rPr>
              <w:t>Тема 2.7</w:t>
            </w:r>
            <w:r w:rsidRPr="002C2AC4">
              <w:rPr>
                <w:rFonts w:ascii="Times New Roman" w:eastAsia="Calibri" w:hAnsi="Times New Roman" w:cs="Times New Roman"/>
                <w:sz w:val="20"/>
                <w:szCs w:val="20"/>
              </w:rPr>
              <w:t xml:space="preserve"> Сварочные материалы</w:t>
            </w:r>
          </w:p>
          <w:p w14:paraId="54329D5A" w14:textId="77777777" w:rsidR="002C2AC4" w:rsidRPr="002C2AC4" w:rsidRDefault="002C2AC4" w:rsidP="002C2AC4">
            <w:pPr>
              <w:rPr>
                <w:rFonts w:ascii="Times New Roman" w:eastAsia="Calibri" w:hAnsi="Times New Roman" w:cs="Times New Roman"/>
                <w:b/>
                <w:bCs/>
                <w:sz w:val="20"/>
                <w:szCs w:val="20"/>
              </w:rPr>
            </w:pPr>
            <w:r w:rsidRPr="002C2AC4">
              <w:rPr>
                <w:rFonts w:ascii="Times New Roman" w:eastAsia="Calibri" w:hAnsi="Times New Roman" w:cs="Times New Roman"/>
                <w:b/>
                <w:sz w:val="20"/>
                <w:szCs w:val="20"/>
              </w:rPr>
              <w:t>Тема 2.8</w:t>
            </w:r>
            <w:r w:rsidRPr="002C2AC4">
              <w:rPr>
                <w:rFonts w:ascii="Times New Roman" w:eastAsia="Calibri" w:hAnsi="Times New Roman" w:cs="Times New Roman"/>
                <w:sz w:val="20"/>
                <w:szCs w:val="20"/>
              </w:rPr>
              <w:t xml:space="preserve"> Коррозия металлов  и мера борьбы с ней.</w:t>
            </w:r>
          </w:p>
        </w:tc>
        <w:tc>
          <w:tcPr>
            <w:tcW w:w="1488" w:type="dxa"/>
          </w:tcPr>
          <w:p w14:paraId="34CB7903" w14:textId="77777777" w:rsidR="002C2AC4" w:rsidRPr="002C2AC4" w:rsidRDefault="002C2AC4" w:rsidP="002C2AC4">
            <w:pPr>
              <w:spacing w:after="120"/>
              <w:rPr>
                <w:rFonts w:ascii="Times New Roman" w:eastAsia="Calibri" w:hAnsi="Times New Roman" w:cs="Times New Roman"/>
                <w:bCs/>
                <w:sz w:val="20"/>
                <w:szCs w:val="20"/>
              </w:rPr>
            </w:pPr>
            <w:r w:rsidRPr="002C2AC4">
              <w:rPr>
                <w:rFonts w:ascii="Times New Roman" w:eastAsia="Calibri" w:hAnsi="Times New Roman" w:cs="Times New Roman"/>
                <w:bCs/>
                <w:sz w:val="20"/>
                <w:szCs w:val="20"/>
              </w:rPr>
              <w:t>11</w:t>
            </w:r>
          </w:p>
        </w:tc>
        <w:tc>
          <w:tcPr>
            <w:tcW w:w="2390" w:type="dxa"/>
          </w:tcPr>
          <w:p w14:paraId="7CEE3078" w14:textId="77777777" w:rsidR="002C2AC4" w:rsidRPr="002C2AC4" w:rsidRDefault="002C2AC4" w:rsidP="002C2AC4">
            <w:pPr>
              <w:spacing w:after="120"/>
              <w:rPr>
                <w:rFonts w:ascii="Times New Roman" w:eastAsia="Calibri" w:hAnsi="Times New Roman" w:cs="Times New Roman"/>
                <w:bCs/>
                <w:sz w:val="20"/>
                <w:szCs w:val="20"/>
              </w:rPr>
            </w:pPr>
            <w:r w:rsidRPr="002C2AC4">
              <w:rPr>
                <w:rFonts w:ascii="Times New Roman" w:eastAsia="Arial Unicode MS" w:hAnsi="Times New Roman" w:cs="Times New Roman"/>
                <w:color w:val="000000"/>
                <w:sz w:val="20"/>
                <w:szCs w:val="20"/>
                <w:shd w:val="clear" w:color="auto" w:fill="FFFFFF"/>
                <w:lang w:eastAsia="ru-RU" w:bidi="ru-RU"/>
              </w:rPr>
              <w:t>С целью углубления подготовки в области применения материалов в профессиональной деятельности.</w:t>
            </w:r>
          </w:p>
        </w:tc>
      </w:tr>
      <w:tr w:rsidR="002C2AC4" w:rsidRPr="002C2AC4" w14:paraId="225EAE4E" w14:textId="77777777" w:rsidTr="006158BE">
        <w:tc>
          <w:tcPr>
            <w:tcW w:w="770" w:type="dxa"/>
          </w:tcPr>
          <w:p w14:paraId="4C0EA64B" w14:textId="77777777" w:rsidR="002C2AC4" w:rsidRPr="002C2AC4" w:rsidRDefault="002C2AC4" w:rsidP="002C2AC4">
            <w:pPr>
              <w:spacing w:after="120"/>
              <w:rPr>
                <w:rFonts w:ascii="Times New Roman" w:eastAsia="Calibri" w:hAnsi="Times New Roman" w:cs="Times New Roman"/>
                <w:bCs/>
                <w:sz w:val="20"/>
                <w:szCs w:val="20"/>
              </w:rPr>
            </w:pPr>
            <w:r w:rsidRPr="002C2AC4">
              <w:rPr>
                <w:rFonts w:ascii="Times New Roman" w:eastAsia="Calibri" w:hAnsi="Times New Roman" w:cs="Times New Roman"/>
                <w:bCs/>
                <w:sz w:val="20"/>
                <w:szCs w:val="20"/>
              </w:rPr>
              <w:t>2</w:t>
            </w:r>
          </w:p>
        </w:tc>
        <w:tc>
          <w:tcPr>
            <w:tcW w:w="3217" w:type="dxa"/>
          </w:tcPr>
          <w:p w14:paraId="690E55DF" w14:textId="77777777" w:rsidR="002C2AC4" w:rsidRPr="002C2AC4" w:rsidRDefault="002C2AC4" w:rsidP="002C2AC4">
            <w:pPr>
              <w:spacing w:after="120"/>
              <w:rPr>
                <w:rFonts w:ascii="Times New Roman" w:eastAsia="Calibri" w:hAnsi="Times New Roman" w:cs="Times New Roman"/>
                <w:b/>
                <w:bCs/>
                <w:sz w:val="20"/>
                <w:szCs w:val="20"/>
              </w:rPr>
            </w:pPr>
            <w:r w:rsidRPr="002C2AC4">
              <w:rPr>
                <w:rFonts w:ascii="Times New Roman" w:eastAsia="Calibri" w:hAnsi="Times New Roman" w:cs="Times New Roman"/>
                <w:b/>
                <w:bCs/>
                <w:sz w:val="20"/>
                <w:szCs w:val="20"/>
              </w:rPr>
              <w:t>Уметь:</w:t>
            </w:r>
          </w:p>
          <w:p w14:paraId="660148EA" w14:textId="77777777" w:rsidR="002C2AC4" w:rsidRPr="002C2AC4" w:rsidRDefault="002C2AC4" w:rsidP="002C2AC4">
            <w:pPr>
              <w:spacing w:after="120"/>
              <w:rPr>
                <w:rFonts w:ascii="Times New Roman" w:eastAsia="Calibri" w:hAnsi="Times New Roman" w:cs="Times New Roman"/>
                <w:sz w:val="20"/>
                <w:szCs w:val="20"/>
              </w:rPr>
            </w:pPr>
            <w:r w:rsidRPr="002C2AC4">
              <w:rPr>
                <w:rFonts w:ascii="Times New Roman" w:eastAsia="Calibri" w:hAnsi="Times New Roman" w:cs="Times New Roman"/>
                <w:sz w:val="20"/>
                <w:szCs w:val="20"/>
              </w:rPr>
              <w:t>Эффективно выбирать и использовать материалы в профессиональной деятельности</w:t>
            </w:r>
          </w:p>
          <w:p w14:paraId="5A573157" w14:textId="77777777" w:rsidR="002C2AC4" w:rsidRPr="002C2AC4" w:rsidRDefault="002C2AC4" w:rsidP="002C2AC4">
            <w:pPr>
              <w:rPr>
                <w:rFonts w:ascii="Times New Roman" w:eastAsia="Calibri" w:hAnsi="Times New Roman" w:cs="Times New Roman"/>
                <w:b/>
                <w:sz w:val="20"/>
                <w:szCs w:val="20"/>
              </w:rPr>
            </w:pPr>
            <w:r w:rsidRPr="002C2AC4">
              <w:rPr>
                <w:rFonts w:ascii="Times New Roman" w:eastAsia="Calibri" w:hAnsi="Times New Roman" w:cs="Times New Roman"/>
                <w:b/>
                <w:sz w:val="20"/>
                <w:szCs w:val="20"/>
              </w:rPr>
              <w:t>Знать:</w:t>
            </w:r>
          </w:p>
          <w:p w14:paraId="5E0CCBDE" w14:textId="77777777" w:rsidR="002C2AC4" w:rsidRPr="002C2AC4" w:rsidRDefault="002C2AC4" w:rsidP="002C2AC4">
            <w:pPr>
              <w:suppressAutoHyphens/>
              <w:autoSpaceDN w:val="0"/>
              <w:ind w:right="-108"/>
              <w:textAlignment w:val="baseline"/>
              <w:rPr>
                <w:rFonts w:ascii="Times New Roman" w:eastAsia="Times New Roman" w:hAnsi="Times New Roman" w:cs="Times New Roman"/>
                <w:b/>
                <w:bCs/>
                <w:kern w:val="3"/>
                <w:sz w:val="20"/>
                <w:szCs w:val="20"/>
                <w:lang w:eastAsia="ru-RU"/>
              </w:rPr>
            </w:pPr>
            <w:r w:rsidRPr="002C2AC4">
              <w:rPr>
                <w:rFonts w:ascii="Times New Roman" w:eastAsia="Times New Roman" w:hAnsi="Times New Roman" w:cs="Times New Roman"/>
                <w:kern w:val="3"/>
                <w:sz w:val="20"/>
                <w:szCs w:val="20"/>
              </w:rPr>
              <w:t>Влияние температуры на структуру и свойства металлов</w:t>
            </w:r>
          </w:p>
        </w:tc>
        <w:tc>
          <w:tcPr>
            <w:tcW w:w="1774" w:type="dxa"/>
          </w:tcPr>
          <w:p w14:paraId="2BF5E7C1" w14:textId="77777777" w:rsidR="002C2AC4" w:rsidRPr="002C2AC4" w:rsidRDefault="002C2AC4" w:rsidP="002C2AC4">
            <w:pPr>
              <w:spacing w:after="120"/>
              <w:rPr>
                <w:rFonts w:ascii="Times New Roman" w:eastAsia="Calibri" w:hAnsi="Times New Roman" w:cs="Times New Roman"/>
                <w:sz w:val="20"/>
                <w:szCs w:val="20"/>
              </w:rPr>
            </w:pPr>
            <w:r w:rsidRPr="002C2AC4">
              <w:rPr>
                <w:rFonts w:ascii="Times New Roman" w:eastAsia="Calibri" w:hAnsi="Times New Roman" w:cs="Times New Roman"/>
                <w:b/>
                <w:sz w:val="20"/>
                <w:szCs w:val="20"/>
              </w:rPr>
              <w:t>Тема 1.5</w:t>
            </w:r>
            <w:r w:rsidRPr="002C2AC4">
              <w:rPr>
                <w:rFonts w:ascii="Times New Roman" w:eastAsia="Calibri" w:hAnsi="Times New Roman" w:cs="Times New Roman"/>
                <w:sz w:val="20"/>
                <w:szCs w:val="20"/>
              </w:rPr>
              <w:t xml:space="preserve"> Основы термической обработки металлов и сплавов.</w:t>
            </w:r>
          </w:p>
          <w:p w14:paraId="13C8A45E" w14:textId="77777777" w:rsidR="002C2AC4" w:rsidRPr="002C2AC4" w:rsidRDefault="002C2AC4" w:rsidP="002C2AC4">
            <w:pPr>
              <w:spacing w:after="120"/>
              <w:rPr>
                <w:rFonts w:ascii="Times New Roman" w:eastAsia="Calibri" w:hAnsi="Times New Roman" w:cs="Times New Roman"/>
                <w:bCs/>
                <w:sz w:val="20"/>
                <w:szCs w:val="20"/>
              </w:rPr>
            </w:pPr>
            <w:r w:rsidRPr="002C2AC4">
              <w:rPr>
                <w:rFonts w:ascii="Times New Roman" w:eastAsia="Calibri" w:hAnsi="Times New Roman" w:cs="Times New Roman"/>
                <w:b/>
                <w:sz w:val="20"/>
                <w:szCs w:val="20"/>
              </w:rPr>
              <w:t xml:space="preserve">Тема 1.6 </w:t>
            </w:r>
            <w:r w:rsidRPr="002C2AC4">
              <w:rPr>
                <w:rFonts w:ascii="Times New Roman" w:eastAsia="Calibri" w:hAnsi="Times New Roman" w:cs="Times New Roman"/>
                <w:sz w:val="20"/>
                <w:szCs w:val="20"/>
              </w:rPr>
              <w:t>Поверхностное упрочнение стали.</w:t>
            </w:r>
          </w:p>
        </w:tc>
        <w:tc>
          <w:tcPr>
            <w:tcW w:w="1488" w:type="dxa"/>
          </w:tcPr>
          <w:p w14:paraId="1356680B" w14:textId="77777777" w:rsidR="002C2AC4" w:rsidRPr="002C2AC4" w:rsidRDefault="002C2AC4" w:rsidP="002C2AC4">
            <w:pPr>
              <w:spacing w:after="120"/>
              <w:rPr>
                <w:rFonts w:ascii="Times New Roman" w:eastAsia="Calibri" w:hAnsi="Times New Roman" w:cs="Times New Roman"/>
                <w:bCs/>
                <w:sz w:val="20"/>
                <w:szCs w:val="20"/>
              </w:rPr>
            </w:pPr>
            <w:r w:rsidRPr="002C2AC4">
              <w:rPr>
                <w:rFonts w:ascii="Times New Roman" w:eastAsia="Calibri" w:hAnsi="Times New Roman" w:cs="Times New Roman"/>
                <w:bCs/>
                <w:sz w:val="20"/>
                <w:szCs w:val="20"/>
              </w:rPr>
              <w:t>4</w:t>
            </w:r>
          </w:p>
        </w:tc>
        <w:tc>
          <w:tcPr>
            <w:tcW w:w="2390" w:type="dxa"/>
          </w:tcPr>
          <w:p w14:paraId="74E222D1" w14:textId="77777777" w:rsidR="002C2AC4" w:rsidRPr="002C2AC4" w:rsidRDefault="002C2AC4" w:rsidP="002C2AC4">
            <w:pPr>
              <w:spacing w:after="120"/>
              <w:rPr>
                <w:rFonts w:ascii="Times New Roman" w:eastAsia="Arial Unicode MS" w:hAnsi="Times New Roman" w:cs="Times New Roman"/>
                <w:color w:val="000000"/>
                <w:sz w:val="20"/>
                <w:szCs w:val="20"/>
                <w:shd w:val="clear" w:color="auto" w:fill="FFFFFF"/>
                <w:lang w:eastAsia="ru-RU" w:bidi="ru-RU"/>
              </w:rPr>
            </w:pPr>
            <w:r w:rsidRPr="002C2AC4">
              <w:rPr>
                <w:rFonts w:ascii="Times New Roman" w:eastAsia="Arial Unicode MS" w:hAnsi="Times New Roman" w:cs="Times New Roman"/>
                <w:color w:val="000000"/>
                <w:sz w:val="20"/>
                <w:szCs w:val="20"/>
                <w:shd w:val="clear" w:color="auto" w:fill="FFFFFF"/>
                <w:lang w:eastAsia="ru-RU" w:bidi="ru-RU"/>
              </w:rPr>
              <w:t>С целью углубления подготовки в области подбора способов и режимов сварки металлов для изготовления различных деталей.</w:t>
            </w:r>
          </w:p>
        </w:tc>
      </w:tr>
    </w:tbl>
    <w:p w14:paraId="25519BE9" w14:textId="77777777" w:rsidR="002C2AC4" w:rsidRPr="002C2AC4" w:rsidRDefault="002C2AC4" w:rsidP="002C2AC4">
      <w:pPr>
        <w:ind w:firstLine="709"/>
        <w:rPr>
          <w:rFonts w:ascii="Times New Roman" w:eastAsia="Times New Roman" w:hAnsi="Times New Roman" w:cs="Times New Roman"/>
          <w:sz w:val="12"/>
          <w:szCs w:val="12"/>
          <w:lang w:eastAsia="ru-RU"/>
        </w:rPr>
      </w:pPr>
    </w:p>
    <w:p w14:paraId="46D70E9D" w14:textId="77777777" w:rsidR="002C2AC4" w:rsidRPr="002C2AC4" w:rsidRDefault="002C2AC4" w:rsidP="002C2AC4">
      <w:pPr>
        <w:keepNext/>
        <w:spacing w:after="120"/>
        <w:jc w:val="center"/>
        <w:outlineLvl w:val="0"/>
        <w:rPr>
          <w:rFonts w:ascii="Times New Roman" w:eastAsia="Segoe UI" w:hAnsi="Times New Roman" w:cs="Times New Roman"/>
          <w:b/>
          <w:bCs/>
          <w:caps/>
          <w:kern w:val="32"/>
          <w:sz w:val="24"/>
          <w:szCs w:val="24"/>
          <w:lang w:val="x-none" w:eastAsia="x-none"/>
        </w:rPr>
      </w:pPr>
    </w:p>
    <w:p w14:paraId="43587620" w14:textId="77777777" w:rsidR="002C2AC4" w:rsidRPr="002C2AC4" w:rsidRDefault="002C2AC4" w:rsidP="002C2AC4">
      <w:pPr>
        <w:keepNext/>
        <w:spacing w:after="120"/>
        <w:jc w:val="center"/>
        <w:outlineLvl w:val="0"/>
        <w:rPr>
          <w:rFonts w:ascii="Times New Roman" w:eastAsia="Segoe UI" w:hAnsi="Times New Roman" w:cs="Times New Roman"/>
          <w:b/>
          <w:bCs/>
          <w:caps/>
          <w:kern w:val="32"/>
          <w:sz w:val="24"/>
          <w:szCs w:val="24"/>
          <w:lang w:eastAsia="x-none"/>
        </w:rPr>
      </w:pPr>
      <w:r w:rsidRPr="002C2AC4">
        <w:rPr>
          <w:rFonts w:ascii="Times New Roman" w:eastAsia="Segoe UI" w:hAnsi="Times New Roman" w:cs="Times New Roman"/>
          <w:b/>
          <w:bCs/>
          <w:caps/>
          <w:kern w:val="32"/>
          <w:sz w:val="24"/>
          <w:szCs w:val="24"/>
          <w:lang w:val="x-none" w:eastAsia="x-none"/>
        </w:rPr>
        <w:t xml:space="preserve">2. Структура и содержание </w:t>
      </w:r>
      <w:r w:rsidRPr="002C2AC4">
        <w:rPr>
          <w:rFonts w:ascii="Times New Roman" w:eastAsia="Segoe UI" w:hAnsi="Times New Roman" w:cs="Times New Roman"/>
          <w:b/>
          <w:bCs/>
          <w:caps/>
          <w:kern w:val="32"/>
          <w:sz w:val="24"/>
          <w:szCs w:val="24"/>
          <w:lang w:eastAsia="x-none"/>
        </w:rPr>
        <w:t>ДИСЦИПЛИНЫ</w:t>
      </w:r>
    </w:p>
    <w:p w14:paraId="33B88257" w14:textId="77777777" w:rsidR="002C2AC4" w:rsidRPr="002C2AC4" w:rsidRDefault="002C2AC4" w:rsidP="002C2AC4">
      <w:pPr>
        <w:spacing w:after="120" w:line="276" w:lineRule="auto"/>
        <w:ind w:firstLine="709"/>
        <w:outlineLvl w:val="1"/>
        <w:rPr>
          <w:rFonts w:ascii="Times New Roman" w:eastAsia="Segoe UI" w:hAnsi="Times New Roman" w:cs="Times New Roman"/>
          <w:b/>
          <w:bCs/>
          <w:spacing w:val="15"/>
          <w:szCs w:val="24"/>
          <w:lang w:eastAsia="ru-RU"/>
        </w:rPr>
      </w:pPr>
      <w:r w:rsidRPr="002C2AC4">
        <w:rPr>
          <w:rFonts w:ascii="Times New Roman" w:eastAsia="Segoe UI" w:hAnsi="Times New Roman" w:cs="Times New Roman"/>
          <w:b/>
          <w:bCs/>
          <w:spacing w:val="15"/>
          <w:szCs w:val="24"/>
          <w:lang w:eastAsia="ru-RU"/>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132"/>
        <w:gridCol w:w="2272"/>
      </w:tblGrid>
      <w:tr w:rsidR="002C2AC4" w:rsidRPr="002C2AC4" w14:paraId="05CFE552" w14:textId="77777777" w:rsidTr="006158BE">
        <w:trPr>
          <w:trHeight w:val="23"/>
        </w:trPr>
        <w:tc>
          <w:tcPr>
            <w:tcW w:w="3258" w:type="pct"/>
            <w:vAlign w:val="center"/>
          </w:tcPr>
          <w:p w14:paraId="486D1FD8" w14:textId="77777777" w:rsidR="002C2AC4" w:rsidRPr="002C2AC4" w:rsidRDefault="002C2AC4" w:rsidP="002C2AC4">
            <w:pPr>
              <w:jc w:val="center"/>
              <w:rPr>
                <w:rFonts w:ascii="Times New Roman" w:eastAsia="Calibri" w:hAnsi="Times New Roman" w:cs="Times New Roman"/>
                <w:b/>
                <w:sz w:val="20"/>
                <w:szCs w:val="20"/>
              </w:rPr>
            </w:pPr>
            <w:r w:rsidRPr="002C2AC4">
              <w:rPr>
                <w:rFonts w:ascii="Times New Roman" w:eastAsia="Calibri" w:hAnsi="Times New Roman" w:cs="Times New Roman"/>
                <w:b/>
                <w:sz w:val="20"/>
                <w:szCs w:val="20"/>
              </w:rPr>
              <w:t>Наименование составных частей дисциплины</w:t>
            </w:r>
          </w:p>
        </w:tc>
        <w:tc>
          <w:tcPr>
            <w:tcW w:w="579" w:type="pct"/>
            <w:vAlign w:val="center"/>
          </w:tcPr>
          <w:p w14:paraId="1D6B6BF3" w14:textId="77777777" w:rsidR="002C2AC4" w:rsidRPr="002C2AC4" w:rsidRDefault="002C2AC4" w:rsidP="002C2AC4">
            <w:pPr>
              <w:jc w:val="center"/>
              <w:rPr>
                <w:rFonts w:ascii="Times New Roman" w:eastAsia="Calibri" w:hAnsi="Times New Roman" w:cs="Times New Roman"/>
                <w:b/>
                <w:iCs/>
                <w:sz w:val="20"/>
                <w:szCs w:val="20"/>
              </w:rPr>
            </w:pPr>
            <w:r w:rsidRPr="002C2AC4">
              <w:rPr>
                <w:rFonts w:ascii="Times New Roman" w:eastAsia="Calibri" w:hAnsi="Times New Roman" w:cs="Times New Roman"/>
                <w:b/>
                <w:iCs/>
                <w:sz w:val="20"/>
                <w:szCs w:val="20"/>
              </w:rPr>
              <w:t>Объем в часах</w:t>
            </w:r>
          </w:p>
        </w:tc>
        <w:tc>
          <w:tcPr>
            <w:tcW w:w="1162" w:type="pct"/>
          </w:tcPr>
          <w:p w14:paraId="3D1911E2" w14:textId="77777777" w:rsidR="002C2AC4" w:rsidRPr="002C2AC4" w:rsidRDefault="002C2AC4" w:rsidP="002C2AC4">
            <w:pPr>
              <w:jc w:val="center"/>
              <w:rPr>
                <w:rFonts w:ascii="Times New Roman" w:eastAsia="Calibri" w:hAnsi="Times New Roman" w:cs="Times New Roman"/>
                <w:b/>
                <w:iCs/>
                <w:sz w:val="20"/>
                <w:szCs w:val="20"/>
              </w:rPr>
            </w:pPr>
            <w:r w:rsidRPr="002C2AC4">
              <w:rPr>
                <w:rFonts w:ascii="Times New Roman" w:eastAsia="Calibri" w:hAnsi="Times New Roman" w:cs="Times New Roman"/>
                <w:b/>
                <w:sz w:val="20"/>
                <w:szCs w:val="20"/>
              </w:rPr>
              <w:t xml:space="preserve">В </w:t>
            </w:r>
            <w:proofErr w:type="spellStart"/>
            <w:r w:rsidRPr="002C2AC4">
              <w:rPr>
                <w:rFonts w:ascii="Times New Roman" w:eastAsia="Calibri" w:hAnsi="Times New Roman" w:cs="Times New Roman"/>
                <w:b/>
                <w:sz w:val="20"/>
                <w:szCs w:val="20"/>
              </w:rPr>
              <w:t>т.ч</w:t>
            </w:r>
            <w:proofErr w:type="spellEnd"/>
            <w:r w:rsidRPr="002C2AC4">
              <w:rPr>
                <w:rFonts w:ascii="Times New Roman" w:eastAsia="Calibri" w:hAnsi="Times New Roman" w:cs="Times New Roman"/>
                <w:b/>
                <w:sz w:val="20"/>
                <w:szCs w:val="20"/>
              </w:rPr>
              <w:t xml:space="preserve">. в форме </w:t>
            </w:r>
            <w:proofErr w:type="spellStart"/>
            <w:r w:rsidRPr="002C2AC4">
              <w:rPr>
                <w:rFonts w:ascii="Times New Roman" w:eastAsia="Calibri" w:hAnsi="Times New Roman" w:cs="Times New Roman"/>
                <w:b/>
                <w:sz w:val="20"/>
                <w:szCs w:val="20"/>
              </w:rPr>
              <w:t>практ</w:t>
            </w:r>
            <w:proofErr w:type="spellEnd"/>
            <w:r w:rsidRPr="002C2AC4">
              <w:rPr>
                <w:rFonts w:ascii="Times New Roman" w:eastAsia="Calibri" w:hAnsi="Times New Roman" w:cs="Times New Roman"/>
                <w:b/>
                <w:sz w:val="20"/>
                <w:szCs w:val="20"/>
              </w:rPr>
              <w:t>. подготовки</w:t>
            </w:r>
          </w:p>
        </w:tc>
      </w:tr>
      <w:tr w:rsidR="002C2AC4" w:rsidRPr="002C2AC4" w14:paraId="53EF634C" w14:textId="77777777" w:rsidTr="006158BE">
        <w:trPr>
          <w:trHeight w:val="23"/>
        </w:trPr>
        <w:tc>
          <w:tcPr>
            <w:tcW w:w="3258" w:type="pct"/>
            <w:vAlign w:val="center"/>
          </w:tcPr>
          <w:p w14:paraId="139D2294" w14:textId="77777777" w:rsidR="002C2AC4" w:rsidRPr="002C2AC4" w:rsidRDefault="002C2AC4" w:rsidP="002C2AC4">
            <w:pPr>
              <w:jc w:val="both"/>
              <w:rPr>
                <w:rFonts w:ascii="Times New Roman" w:eastAsia="Calibri" w:hAnsi="Times New Roman" w:cs="Times New Roman"/>
                <w:bCs/>
                <w:sz w:val="20"/>
                <w:szCs w:val="20"/>
              </w:rPr>
            </w:pPr>
            <w:r w:rsidRPr="002C2AC4">
              <w:rPr>
                <w:rFonts w:ascii="Times New Roman" w:eastAsia="Calibri" w:hAnsi="Times New Roman" w:cs="Times New Roman"/>
                <w:bCs/>
                <w:sz w:val="20"/>
                <w:szCs w:val="20"/>
              </w:rPr>
              <w:t>Учебные занятия</w:t>
            </w:r>
          </w:p>
        </w:tc>
        <w:tc>
          <w:tcPr>
            <w:tcW w:w="579" w:type="pct"/>
            <w:vAlign w:val="center"/>
          </w:tcPr>
          <w:p w14:paraId="0E444C8E" w14:textId="77777777" w:rsidR="002C2AC4" w:rsidRPr="002C2AC4" w:rsidRDefault="002C2AC4" w:rsidP="002C2AC4">
            <w:pPr>
              <w:jc w:val="center"/>
              <w:rPr>
                <w:rFonts w:ascii="Times New Roman" w:eastAsia="Calibri" w:hAnsi="Times New Roman" w:cs="Times New Roman"/>
                <w:bCs/>
                <w:sz w:val="20"/>
                <w:szCs w:val="20"/>
              </w:rPr>
            </w:pPr>
            <w:r w:rsidRPr="002C2AC4">
              <w:rPr>
                <w:rFonts w:ascii="Times New Roman" w:eastAsia="Calibri" w:hAnsi="Times New Roman" w:cs="Times New Roman"/>
                <w:bCs/>
                <w:sz w:val="20"/>
                <w:szCs w:val="20"/>
              </w:rPr>
              <w:t>45</w:t>
            </w:r>
          </w:p>
        </w:tc>
        <w:tc>
          <w:tcPr>
            <w:tcW w:w="1162" w:type="pct"/>
            <w:vAlign w:val="center"/>
          </w:tcPr>
          <w:p w14:paraId="6D398D52" w14:textId="77777777" w:rsidR="002C2AC4" w:rsidRPr="002C2AC4" w:rsidRDefault="002C2AC4" w:rsidP="002C2AC4">
            <w:pPr>
              <w:jc w:val="center"/>
              <w:rPr>
                <w:rFonts w:ascii="Times New Roman" w:eastAsia="Calibri" w:hAnsi="Times New Roman" w:cs="Times New Roman"/>
                <w:bCs/>
                <w:sz w:val="20"/>
                <w:szCs w:val="20"/>
              </w:rPr>
            </w:pPr>
            <w:r w:rsidRPr="002C2AC4">
              <w:rPr>
                <w:rFonts w:ascii="Times New Roman" w:eastAsia="Calibri" w:hAnsi="Times New Roman" w:cs="Times New Roman"/>
                <w:bCs/>
                <w:sz w:val="20"/>
                <w:szCs w:val="20"/>
              </w:rPr>
              <w:t>22</w:t>
            </w:r>
          </w:p>
        </w:tc>
      </w:tr>
      <w:tr w:rsidR="002C2AC4" w:rsidRPr="002C2AC4" w14:paraId="3F8E94FB" w14:textId="77777777" w:rsidTr="006158BE">
        <w:trPr>
          <w:trHeight w:val="23"/>
        </w:trPr>
        <w:tc>
          <w:tcPr>
            <w:tcW w:w="3259" w:type="pct"/>
          </w:tcPr>
          <w:p w14:paraId="21C132A7" w14:textId="77777777" w:rsidR="002C2AC4" w:rsidRPr="002C2AC4" w:rsidRDefault="002C2AC4" w:rsidP="002C2AC4">
            <w:pPr>
              <w:ind w:left="467"/>
              <w:rPr>
                <w:rFonts w:ascii="Times New Roman" w:eastAsia="Calibri" w:hAnsi="Times New Roman" w:cs="Times New Roman"/>
                <w:sz w:val="20"/>
                <w:szCs w:val="20"/>
                <w:lang w:val="en-US"/>
              </w:rPr>
            </w:pPr>
            <w:r w:rsidRPr="002C2AC4">
              <w:rPr>
                <w:rFonts w:ascii="Times New Roman" w:eastAsia="Calibri" w:hAnsi="Times New Roman" w:cs="Times New Roman"/>
                <w:sz w:val="20"/>
                <w:szCs w:val="20"/>
                <w:lang w:val="en-US"/>
              </w:rPr>
              <w:t xml:space="preserve">В </w:t>
            </w:r>
            <w:proofErr w:type="spellStart"/>
            <w:r w:rsidRPr="002C2AC4">
              <w:rPr>
                <w:rFonts w:ascii="Times New Roman" w:eastAsia="Calibri" w:hAnsi="Times New Roman" w:cs="Times New Roman"/>
                <w:sz w:val="20"/>
                <w:szCs w:val="20"/>
                <w:lang w:val="en-US"/>
              </w:rPr>
              <w:t>том</w:t>
            </w:r>
            <w:proofErr w:type="spellEnd"/>
            <w:r w:rsidRPr="002C2AC4">
              <w:rPr>
                <w:rFonts w:ascii="Times New Roman" w:eastAsia="Calibri" w:hAnsi="Times New Roman" w:cs="Times New Roman"/>
                <w:sz w:val="20"/>
                <w:szCs w:val="20"/>
                <w:lang w:val="en-US"/>
              </w:rPr>
              <w:t xml:space="preserve"> </w:t>
            </w:r>
            <w:proofErr w:type="spellStart"/>
            <w:r w:rsidRPr="002C2AC4">
              <w:rPr>
                <w:rFonts w:ascii="Times New Roman" w:eastAsia="Calibri" w:hAnsi="Times New Roman" w:cs="Times New Roman"/>
                <w:sz w:val="20"/>
                <w:szCs w:val="20"/>
                <w:lang w:val="en-US"/>
              </w:rPr>
              <w:t>числе</w:t>
            </w:r>
            <w:proofErr w:type="spellEnd"/>
            <w:r w:rsidRPr="002C2AC4">
              <w:rPr>
                <w:rFonts w:ascii="Times New Roman" w:eastAsia="Calibri" w:hAnsi="Times New Roman" w:cs="Times New Roman"/>
                <w:sz w:val="20"/>
                <w:szCs w:val="20"/>
                <w:lang w:val="en-US"/>
              </w:rPr>
              <w:t>:</w:t>
            </w:r>
          </w:p>
        </w:tc>
        <w:tc>
          <w:tcPr>
            <w:tcW w:w="579" w:type="pct"/>
            <w:vAlign w:val="center"/>
          </w:tcPr>
          <w:p w14:paraId="0BC0F48E" w14:textId="77777777" w:rsidR="002C2AC4" w:rsidRPr="002C2AC4" w:rsidRDefault="002C2AC4" w:rsidP="002C2AC4">
            <w:pPr>
              <w:jc w:val="center"/>
              <w:rPr>
                <w:rFonts w:ascii="Times New Roman" w:eastAsia="Calibri" w:hAnsi="Times New Roman" w:cs="Times New Roman"/>
                <w:bCs/>
                <w:sz w:val="20"/>
                <w:szCs w:val="20"/>
              </w:rPr>
            </w:pPr>
          </w:p>
        </w:tc>
        <w:tc>
          <w:tcPr>
            <w:tcW w:w="1162" w:type="pct"/>
            <w:vAlign w:val="center"/>
          </w:tcPr>
          <w:p w14:paraId="0472B4CB" w14:textId="77777777" w:rsidR="002C2AC4" w:rsidRPr="002C2AC4" w:rsidRDefault="002C2AC4" w:rsidP="002C2AC4">
            <w:pPr>
              <w:jc w:val="center"/>
              <w:rPr>
                <w:rFonts w:ascii="Times New Roman" w:eastAsia="Calibri" w:hAnsi="Times New Roman" w:cs="Times New Roman"/>
                <w:bCs/>
                <w:sz w:val="20"/>
                <w:szCs w:val="20"/>
              </w:rPr>
            </w:pPr>
          </w:p>
        </w:tc>
      </w:tr>
      <w:tr w:rsidR="002C2AC4" w:rsidRPr="002C2AC4" w14:paraId="5900C1AF" w14:textId="77777777" w:rsidTr="006158BE">
        <w:trPr>
          <w:trHeight w:val="23"/>
        </w:trPr>
        <w:tc>
          <w:tcPr>
            <w:tcW w:w="3259" w:type="pct"/>
          </w:tcPr>
          <w:p w14:paraId="5BF634BA" w14:textId="77777777" w:rsidR="002C2AC4" w:rsidRPr="002C2AC4" w:rsidRDefault="002C2AC4" w:rsidP="002C2AC4">
            <w:pPr>
              <w:ind w:left="107"/>
              <w:rPr>
                <w:rFonts w:ascii="Times New Roman" w:eastAsia="Calibri" w:hAnsi="Times New Roman" w:cs="Times New Roman"/>
                <w:sz w:val="20"/>
                <w:szCs w:val="20"/>
                <w:lang w:val="en-US"/>
              </w:rPr>
            </w:pPr>
            <w:proofErr w:type="spellStart"/>
            <w:r w:rsidRPr="002C2AC4">
              <w:rPr>
                <w:rFonts w:ascii="Times New Roman" w:eastAsia="Calibri" w:hAnsi="Times New Roman" w:cs="Times New Roman"/>
                <w:sz w:val="20"/>
                <w:szCs w:val="20"/>
                <w:lang w:val="en-US"/>
              </w:rPr>
              <w:t>теоретическое</w:t>
            </w:r>
            <w:proofErr w:type="spellEnd"/>
            <w:r w:rsidRPr="002C2AC4">
              <w:rPr>
                <w:rFonts w:ascii="Times New Roman" w:eastAsia="Calibri" w:hAnsi="Times New Roman" w:cs="Times New Roman"/>
                <w:sz w:val="20"/>
                <w:szCs w:val="20"/>
                <w:lang w:val="en-US"/>
              </w:rPr>
              <w:t xml:space="preserve"> </w:t>
            </w:r>
            <w:proofErr w:type="spellStart"/>
            <w:r w:rsidRPr="002C2AC4">
              <w:rPr>
                <w:rFonts w:ascii="Times New Roman" w:eastAsia="Calibri" w:hAnsi="Times New Roman" w:cs="Times New Roman"/>
                <w:sz w:val="20"/>
                <w:szCs w:val="20"/>
                <w:lang w:val="en-US"/>
              </w:rPr>
              <w:t>обучение</w:t>
            </w:r>
            <w:proofErr w:type="spellEnd"/>
          </w:p>
        </w:tc>
        <w:tc>
          <w:tcPr>
            <w:tcW w:w="579" w:type="pct"/>
            <w:vAlign w:val="center"/>
          </w:tcPr>
          <w:p w14:paraId="0F51B1B8" w14:textId="77777777" w:rsidR="002C2AC4" w:rsidRPr="002C2AC4" w:rsidRDefault="002C2AC4" w:rsidP="002C2AC4">
            <w:pPr>
              <w:jc w:val="center"/>
              <w:rPr>
                <w:rFonts w:ascii="Times New Roman" w:eastAsia="Calibri" w:hAnsi="Times New Roman" w:cs="Times New Roman"/>
                <w:bCs/>
                <w:sz w:val="20"/>
                <w:szCs w:val="20"/>
              </w:rPr>
            </w:pPr>
            <w:r w:rsidRPr="002C2AC4">
              <w:rPr>
                <w:rFonts w:ascii="Times New Roman" w:eastAsia="Calibri" w:hAnsi="Times New Roman" w:cs="Times New Roman"/>
                <w:bCs/>
                <w:sz w:val="20"/>
                <w:szCs w:val="20"/>
              </w:rPr>
              <w:t>25</w:t>
            </w:r>
          </w:p>
        </w:tc>
        <w:tc>
          <w:tcPr>
            <w:tcW w:w="1162" w:type="pct"/>
            <w:vAlign w:val="center"/>
          </w:tcPr>
          <w:p w14:paraId="4C1B93C5" w14:textId="77777777" w:rsidR="002C2AC4" w:rsidRPr="002C2AC4" w:rsidRDefault="002C2AC4" w:rsidP="002C2AC4">
            <w:pPr>
              <w:jc w:val="center"/>
              <w:rPr>
                <w:rFonts w:ascii="Times New Roman" w:eastAsia="Calibri" w:hAnsi="Times New Roman" w:cs="Times New Roman"/>
                <w:bCs/>
                <w:sz w:val="20"/>
                <w:szCs w:val="20"/>
              </w:rPr>
            </w:pPr>
            <w:r w:rsidRPr="002C2AC4">
              <w:rPr>
                <w:rFonts w:ascii="Times New Roman" w:eastAsia="Calibri" w:hAnsi="Times New Roman" w:cs="Times New Roman"/>
                <w:bCs/>
                <w:sz w:val="20"/>
                <w:szCs w:val="20"/>
              </w:rPr>
              <w:t>8</w:t>
            </w:r>
          </w:p>
        </w:tc>
      </w:tr>
      <w:tr w:rsidR="002C2AC4" w:rsidRPr="002C2AC4" w14:paraId="3935215C" w14:textId="77777777" w:rsidTr="006158BE">
        <w:trPr>
          <w:trHeight w:val="23"/>
        </w:trPr>
        <w:tc>
          <w:tcPr>
            <w:tcW w:w="3259" w:type="pct"/>
          </w:tcPr>
          <w:p w14:paraId="0D133D9B" w14:textId="77777777" w:rsidR="002C2AC4" w:rsidRPr="002C2AC4" w:rsidRDefault="002C2AC4" w:rsidP="002C2AC4">
            <w:pPr>
              <w:ind w:left="107"/>
              <w:rPr>
                <w:rFonts w:ascii="Times New Roman" w:eastAsia="Calibri" w:hAnsi="Times New Roman" w:cs="Times New Roman"/>
                <w:sz w:val="20"/>
                <w:szCs w:val="20"/>
              </w:rPr>
            </w:pPr>
            <w:r w:rsidRPr="002C2AC4">
              <w:rPr>
                <w:rFonts w:ascii="Times New Roman" w:eastAsia="Calibri" w:hAnsi="Times New Roman" w:cs="Times New Roman"/>
                <w:sz w:val="20"/>
                <w:szCs w:val="20"/>
              </w:rPr>
              <w:t xml:space="preserve">практические  занятия </w:t>
            </w:r>
          </w:p>
        </w:tc>
        <w:tc>
          <w:tcPr>
            <w:tcW w:w="579" w:type="pct"/>
            <w:vAlign w:val="center"/>
          </w:tcPr>
          <w:p w14:paraId="362F0D6B" w14:textId="77777777" w:rsidR="002C2AC4" w:rsidRPr="002C2AC4" w:rsidRDefault="002C2AC4" w:rsidP="002C2AC4">
            <w:pPr>
              <w:jc w:val="center"/>
              <w:rPr>
                <w:rFonts w:ascii="Times New Roman" w:eastAsia="Calibri" w:hAnsi="Times New Roman" w:cs="Times New Roman"/>
                <w:bCs/>
                <w:sz w:val="20"/>
                <w:szCs w:val="20"/>
              </w:rPr>
            </w:pPr>
            <w:r w:rsidRPr="002C2AC4">
              <w:rPr>
                <w:rFonts w:ascii="Times New Roman" w:eastAsia="Calibri" w:hAnsi="Times New Roman" w:cs="Times New Roman"/>
                <w:bCs/>
                <w:sz w:val="20"/>
                <w:szCs w:val="20"/>
              </w:rPr>
              <w:t>20</w:t>
            </w:r>
          </w:p>
        </w:tc>
        <w:tc>
          <w:tcPr>
            <w:tcW w:w="1162" w:type="pct"/>
            <w:vAlign w:val="center"/>
          </w:tcPr>
          <w:p w14:paraId="46229EDB" w14:textId="77777777" w:rsidR="002C2AC4" w:rsidRPr="002C2AC4" w:rsidRDefault="002C2AC4" w:rsidP="002C2AC4">
            <w:pPr>
              <w:jc w:val="center"/>
              <w:rPr>
                <w:rFonts w:ascii="Times New Roman" w:eastAsia="Calibri" w:hAnsi="Times New Roman" w:cs="Times New Roman"/>
                <w:bCs/>
                <w:sz w:val="20"/>
                <w:szCs w:val="20"/>
              </w:rPr>
            </w:pPr>
            <w:r w:rsidRPr="002C2AC4">
              <w:rPr>
                <w:rFonts w:ascii="Times New Roman" w:eastAsia="Calibri" w:hAnsi="Times New Roman" w:cs="Times New Roman"/>
                <w:bCs/>
                <w:sz w:val="20"/>
                <w:szCs w:val="20"/>
              </w:rPr>
              <w:t>14</w:t>
            </w:r>
          </w:p>
        </w:tc>
      </w:tr>
      <w:tr w:rsidR="002C2AC4" w:rsidRPr="002C2AC4" w14:paraId="223ABE92" w14:textId="77777777" w:rsidTr="006158BE">
        <w:trPr>
          <w:trHeight w:val="23"/>
        </w:trPr>
        <w:tc>
          <w:tcPr>
            <w:tcW w:w="3258" w:type="pct"/>
            <w:vAlign w:val="center"/>
          </w:tcPr>
          <w:p w14:paraId="464D8C2E" w14:textId="77777777" w:rsidR="002C2AC4" w:rsidRPr="002C2AC4" w:rsidRDefault="002C2AC4" w:rsidP="002C2AC4">
            <w:pPr>
              <w:jc w:val="both"/>
              <w:rPr>
                <w:rFonts w:ascii="Times New Roman" w:eastAsia="Calibri" w:hAnsi="Times New Roman" w:cs="Times New Roman"/>
                <w:bCs/>
                <w:i/>
                <w:iCs/>
                <w:sz w:val="20"/>
                <w:szCs w:val="20"/>
              </w:rPr>
            </w:pPr>
            <w:r w:rsidRPr="002C2AC4">
              <w:rPr>
                <w:rFonts w:ascii="Times New Roman" w:eastAsia="Calibri" w:hAnsi="Times New Roman" w:cs="Times New Roman"/>
                <w:bCs/>
                <w:i/>
                <w:iCs/>
                <w:sz w:val="20"/>
                <w:szCs w:val="20"/>
              </w:rPr>
              <w:t>Курсовая работа (проект)</w:t>
            </w:r>
          </w:p>
        </w:tc>
        <w:tc>
          <w:tcPr>
            <w:tcW w:w="579" w:type="pct"/>
            <w:vAlign w:val="center"/>
          </w:tcPr>
          <w:p w14:paraId="28079EAC" w14:textId="77777777" w:rsidR="002C2AC4" w:rsidRPr="002C2AC4" w:rsidRDefault="002C2AC4" w:rsidP="002C2AC4">
            <w:pPr>
              <w:jc w:val="center"/>
              <w:rPr>
                <w:rFonts w:ascii="Times New Roman" w:eastAsia="Calibri" w:hAnsi="Times New Roman" w:cs="Times New Roman"/>
                <w:bCs/>
                <w:sz w:val="20"/>
                <w:szCs w:val="20"/>
              </w:rPr>
            </w:pPr>
            <w:r w:rsidRPr="002C2AC4">
              <w:rPr>
                <w:rFonts w:ascii="Times New Roman" w:eastAsia="Calibri" w:hAnsi="Times New Roman" w:cs="Times New Roman"/>
                <w:bCs/>
                <w:sz w:val="20"/>
                <w:szCs w:val="20"/>
              </w:rPr>
              <w:t>-</w:t>
            </w:r>
          </w:p>
        </w:tc>
        <w:tc>
          <w:tcPr>
            <w:tcW w:w="1162" w:type="pct"/>
            <w:vAlign w:val="center"/>
          </w:tcPr>
          <w:p w14:paraId="475EFDC8" w14:textId="77777777" w:rsidR="002C2AC4" w:rsidRPr="002C2AC4" w:rsidRDefault="002C2AC4" w:rsidP="002C2AC4">
            <w:pPr>
              <w:jc w:val="center"/>
              <w:rPr>
                <w:rFonts w:ascii="Times New Roman" w:eastAsia="Calibri" w:hAnsi="Times New Roman" w:cs="Times New Roman"/>
                <w:bCs/>
                <w:sz w:val="20"/>
                <w:szCs w:val="20"/>
              </w:rPr>
            </w:pPr>
            <w:r w:rsidRPr="002C2AC4">
              <w:rPr>
                <w:rFonts w:ascii="Times New Roman" w:eastAsia="Calibri" w:hAnsi="Times New Roman" w:cs="Times New Roman"/>
                <w:bCs/>
                <w:sz w:val="20"/>
                <w:szCs w:val="20"/>
              </w:rPr>
              <w:t>-</w:t>
            </w:r>
          </w:p>
        </w:tc>
      </w:tr>
      <w:tr w:rsidR="002C2AC4" w:rsidRPr="002C2AC4" w14:paraId="5AD9F882" w14:textId="77777777" w:rsidTr="006158BE">
        <w:trPr>
          <w:trHeight w:val="23"/>
        </w:trPr>
        <w:tc>
          <w:tcPr>
            <w:tcW w:w="3258" w:type="pct"/>
            <w:vAlign w:val="center"/>
          </w:tcPr>
          <w:p w14:paraId="42ADA382" w14:textId="77777777" w:rsidR="002C2AC4" w:rsidRPr="002C2AC4" w:rsidRDefault="002C2AC4" w:rsidP="002C2AC4">
            <w:pPr>
              <w:jc w:val="both"/>
              <w:rPr>
                <w:rFonts w:ascii="Times New Roman" w:eastAsia="Calibri" w:hAnsi="Times New Roman" w:cs="Times New Roman"/>
                <w:bCs/>
                <w:sz w:val="20"/>
                <w:szCs w:val="20"/>
              </w:rPr>
            </w:pPr>
            <w:r w:rsidRPr="002C2AC4">
              <w:rPr>
                <w:rFonts w:ascii="Times New Roman" w:eastAsia="Calibri" w:hAnsi="Times New Roman" w:cs="Times New Roman"/>
                <w:bCs/>
                <w:sz w:val="20"/>
                <w:szCs w:val="20"/>
              </w:rPr>
              <w:t>Самостоятельная работа</w:t>
            </w:r>
          </w:p>
        </w:tc>
        <w:tc>
          <w:tcPr>
            <w:tcW w:w="579" w:type="pct"/>
            <w:vAlign w:val="center"/>
          </w:tcPr>
          <w:p w14:paraId="1A667C1C" w14:textId="77777777" w:rsidR="002C2AC4" w:rsidRPr="002C2AC4" w:rsidRDefault="002C2AC4" w:rsidP="002C2AC4">
            <w:pPr>
              <w:jc w:val="center"/>
              <w:rPr>
                <w:rFonts w:ascii="Times New Roman" w:eastAsia="Calibri" w:hAnsi="Times New Roman" w:cs="Times New Roman"/>
                <w:bCs/>
                <w:sz w:val="20"/>
                <w:szCs w:val="20"/>
              </w:rPr>
            </w:pPr>
            <w:r w:rsidRPr="002C2AC4">
              <w:rPr>
                <w:rFonts w:ascii="Times New Roman" w:eastAsia="Calibri" w:hAnsi="Times New Roman" w:cs="Times New Roman"/>
                <w:bCs/>
                <w:sz w:val="20"/>
                <w:szCs w:val="20"/>
              </w:rPr>
              <w:t>4</w:t>
            </w:r>
          </w:p>
        </w:tc>
        <w:tc>
          <w:tcPr>
            <w:tcW w:w="1162" w:type="pct"/>
            <w:vAlign w:val="center"/>
          </w:tcPr>
          <w:p w14:paraId="68B3F564" w14:textId="77777777" w:rsidR="002C2AC4" w:rsidRPr="002C2AC4" w:rsidRDefault="002C2AC4" w:rsidP="002C2AC4">
            <w:pPr>
              <w:jc w:val="center"/>
              <w:rPr>
                <w:rFonts w:ascii="Times New Roman" w:eastAsia="Calibri" w:hAnsi="Times New Roman" w:cs="Times New Roman"/>
                <w:bCs/>
                <w:sz w:val="20"/>
                <w:szCs w:val="20"/>
              </w:rPr>
            </w:pPr>
            <w:r w:rsidRPr="002C2AC4">
              <w:rPr>
                <w:rFonts w:ascii="Times New Roman" w:eastAsia="Calibri" w:hAnsi="Times New Roman" w:cs="Times New Roman"/>
                <w:bCs/>
                <w:sz w:val="20"/>
                <w:szCs w:val="20"/>
              </w:rPr>
              <w:t>-</w:t>
            </w:r>
          </w:p>
        </w:tc>
      </w:tr>
      <w:tr w:rsidR="002C2AC4" w:rsidRPr="002C2AC4" w14:paraId="7A3B64BF" w14:textId="77777777" w:rsidTr="006158BE">
        <w:trPr>
          <w:trHeight w:val="23"/>
        </w:trPr>
        <w:tc>
          <w:tcPr>
            <w:tcW w:w="3258" w:type="pct"/>
            <w:vAlign w:val="center"/>
          </w:tcPr>
          <w:p w14:paraId="771F84BD" w14:textId="77777777" w:rsidR="002C2AC4" w:rsidRPr="002C2AC4" w:rsidRDefault="002C2AC4" w:rsidP="002C2AC4">
            <w:pPr>
              <w:jc w:val="both"/>
              <w:rPr>
                <w:rFonts w:ascii="Times New Roman" w:eastAsia="Calibri" w:hAnsi="Times New Roman" w:cs="Times New Roman"/>
                <w:bCs/>
                <w:sz w:val="20"/>
                <w:szCs w:val="20"/>
              </w:rPr>
            </w:pPr>
            <w:r w:rsidRPr="002C2AC4">
              <w:rPr>
                <w:rFonts w:ascii="Times New Roman" w:eastAsia="Calibri" w:hAnsi="Times New Roman" w:cs="Times New Roman"/>
                <w:bCs/>
                <w:sz w:val="20"/>
                <w:szCs w:val="20"/>
              </w:rPr>
              <w:t>Промежуточная аттестация в форме дифференцированного зачета</w:t>
            </w:r>
          </w:p>
        </w:tc>
        <w:tc>
          <w:tcPr>
            <w:tcW w:w="579" w:type="pct"/>
            <w:vAlign w:val="center"/>
          </w:tcPr>
          <w:p w14:paraId="0F344DFC" w14:textId="77777777" w:rsidR="002C2AC4" w:rsidRPr="002C2AC4" w:rsidRDefault="002C2AC4" w:rsidP="002C2AC4">
            <w:pPr>
              <w:jc w:val="center"/>
              <w:rPr>
                <w:rFonts w:ascii="Times New Roman" w:eastAsia="Calibri" w:hAnsi="Times New Roman" w:cs="Times New Roman"/>
                <w:bCs/>
                <w:sz w:val="20"/>
                <w:szCs w:val="20"/>
              </w:rPr>
            </w:pPr>
            <w:r w:rsidRPr="002C2AC4">
              <w:rPr>
                <w:rFonts w:ascii="Times New Roman" w:eastAsia="Calibri" w:hAnsi="Times New Roman" w:cs="Times New Roman"/>
                <w:bCs/>
                <w:sz w:val="20"/>
                <w:szCs w:val="20"/>
              </w:rPr>
              <w:t>2</w:t>
            </w:r>
          </w:p>
        </w:tc>
        <w:tc>
          <w:tcPr>
            <w:tcW w:w="1162" w:type="pct"/>
            <w:vAlign w:val="center"/>
          </w:tcPr>
          <w:p w14:paraId="64A071D2" w14:textId="77777777" w:rsidR="002C2AC4" w:rsidRPr="002C2AC4" w:rsidRDefault="002C2AC4" w:rsidP="002C2AC4">
            <w:pPr>
              <w:jc w:val="center"/>
              <w:rPr>
                <w:rFonts w:ascii="Times New Roman" w:eastAsia="Calibri" w:hAnsi="Times New Roman" w:cs="Times New Roman"/>
                <w:bCs/>
                <w:sz w:val="20"/>
                <w:szCs w:val="20"/>
              </w:rPr>
            </w:pPr>
          </w:p>
        </w:tc>
      </w:tr>
      <w:tr w:rsidR="002C2AC4" w:rsidRPr="002C2AC4" w14:paraId="3A18C235" w14:textId="77777777" w:rsidTr="006158BE">
        <w:trPr>
          <w:trHeight w:val="23"/>
        </w:trPr>
        <w:tc>
          <w:tcPr>
            <w:tcW w:w="3258" w:type="pct"/>
            <w:vAlign w:val="center"/>
          </w:tcPr>
          <w:p w14:paraId="5394DCF6" w14:textId="77777777" w:rsidR="002C2AC4" w:rsidRPr="002C2AC4" w:rsidRDefault="002C2AC4" w:rsidP="002C2AC4">
            <w:pPr>
              <w:jc w:val="both"/>
              <w:rPr>
                <w:rFonts w:ascii="Times New Roman" w:eastAsia="Calibri" w:hAnsi="Times New Roman" w:cs="Times New Roman"/>
                <w:bCs/>
                <w:sz w:val="20"/>
                <w:szCs w:val="20"/>
              </w:rPr>
            </w:pPr>
            <w:r w:rsidRPr="002C2AC4">
              <w:rPr>
                <w:rFonts w:ascii="Times New Roman" w:eastAsia="Calibri" w:hAnsi="Times New Roman" w:cs="Times New Roman"/>
                <w:bCs/>
                <w:sz w:val="20"/>
                <w:szCs w:val="20"/>
              </w:rPr>
              <w:t>Всего</w:t>
            </w:r>
          </w:p>
        </w:tc>
        <w:tc>
          <w:tcPr>
            <w:tcW w:w="579" w:type="pct"/>
            <w:vAlign w:val="center"/>
          </w:tcPr>
          <w:p w14:paraId="10EDA0A9" w14:textId="77777777" w:rsidR="002C2AC4" w:rsidRPr="002C2AC4" w:rsidRDefault="002C2AC4" w:rsidP="002C2AC4">
            <w:pPr>
              <w:jc w:val="center"/>
              <w:rPr>
                <w:rFonts w:ascii="Times New Roman" w:eastAsia="Calibri" w:hAnsi="Times New Roman" w:cs="Times New Roman"/>
                <w:b/>
                <w:sz w:val="20"/>
                <w:szCs w:val="20"/>
              </w:rPr>
            </w:pPr>
            <w:r w:rsidRPr="002C2AC4">
              <w:rPr>
                <w:rFonts w:ascii="Times New Roman" w:eastAsia="Calibri" w:hAnsi="Times New Roman" w:cs="Times New Roman"/>
                <w:b/>
                <w:sz w:val="20"/>
                <w:szCs w:val="20"/>
              </w:rPr>
              <w:t>51</w:t>
            </w:r>
          </w:p>
        </w:tc>
        <w:tc>
          <w:tcPr>
            <w:tcW w:w="1162" w:type="pct"/>
            <w:vAlign w:val="center"/>
          </w:tcPr>
          <w:p w14:paraId="07393E54" w14:textId="77777777" w:rsidR="002C2AC4" w:rsidRPr="002C2AC4" w:rsidRDefault="002C2AC4" w:rsidP="002C2AC4">
            <w:pPr>
              <w:jc w:val="center"/>
              <w:rPr>
                <w:rFonts w:ascii="Times New Roman" w:eastAsia="Calibri" w:hAnsi="Times New Roman" w:cs="Times New Roman"/>
                <w:b/>
                <w:sz w:val="20"/>
                <w:szCs w:val="20"/>
              </w:rPr>
            </w:pPr>
          </w:p>
        </w:tc>
      </w:tr>
    </w:tbl>
    <w:p w14:paraId="62DF2CBD" w14:textId="77777777" w:rsidR="002C2AC4" w:rsidRPr="002C2AC4" w:rsidRDefault="002C2AC4" w:rsidP="002C2AC4">
      <w:pPr>
        <w:rPr>
          <w:rFonts w:ascii="Times New Roman" w:eastAsia="Segoe UI" w:hAnsi="Times New Roman" w:cs="Times New Roman"/>
          <w:b/>
          <w:bCs/>
          <w:sz w:val="24"/>
          <w:szCs w:val="24"/>
          <w:lang w:eastAsia="ru-RU"/>
        </w:rPr>
      </w:pPr>
      <w:r w:rsidRPr="002C2AC4">
        <w:rPr>
          <w:rFonts w:ascii="Times New Roman" w:eastAsia="Calibri" w:hAnsi="Times New Roman" w:cs="Times New Roman"/>
        </w:rPr>
        <w:br w:type="page"/>
      </w:r>
    </w:p>
    <w:p w14:paraId="26C4456C" w14:textId="77777777" w:rsidR="002C2AC4" w:rsidRPr="002C2AC4" w:rsidRDefault="002C2AC4" w:rsidP="002C2AC4">
      <w:pPr>
        <w:spacing w:after="120" w:line="276" w:lineRule="auto"/>
        <w:ind w:firstLine="709"/>
        <w:outlineLvl w:val="1"/>
        <w:rPr>
          <w:rFonts w:ascii="Times New Roman" w:eastAsia="Segoe UI" w:hAnsi="Times New Roman" w:cs="Times New Roman"/>
          <w:b/>
          <w:bCs/>
          <w:color w:val="5A5A5A"/>
          <w:spacing w:val="15"/>
          <w:szCs w:val="24"/>
          <w:lang w:eastAsia="ru-RU"/>
        </w:rPr>
        <w:sectPr w:rsidR="002C2AC4" w:rsidRPr="002C2AC4" w:rsidSect="006158BE">
          <w:headerReference w:type="even" r:id="rId46"/>
          <w:pgSz w:w="11906" w:h="16838"/>
          <w:pgMar w:top="1134" w:right="567" w:bottom="993" w:left="1701" w:header="709" w:footer="709" w:gutter="0"/>
          <w:cols w:space="708"/>
          <w:docGrid w:linePitch="360"/>
        </w:sectPr>
      </w:pPr>
    </w:p>
    <w:p w14:paraId="52A81640" w14:textId="77777777" w:rsidR="002C2AC4" w:rsidRPr="002C2AC4" w:rsidRDefault="002C2AC4" w:rsidP="002C2AC4">
      <w:pPr>
        <w:spacing w:after="120" w:line="276" w:lineRule="auto"/>
        <w:ind w:firstLine="709"/>
        <w:outlineLvl w:val="1"/>
        <w:rPr>
          <w:rFonts w:ascii="Times New Roman" w:eastAsia="Segoe UI" w:hAnsi="Times New Roman" w:cs="Times New Roman"/>
          <w:b/>
          <w:bCs/>
          <w:spacing w:val="15"/>
          <w:szCs w:val="24"/>
          <w:lang w:eastAsia="ru-RU"/>
        </w:rPr>
      </w:pPr>
      <w:r w:rsidRPr="002C2AC4">
        <w:rPr>
          <w:rFonts w:ascii="Times New Roman" w:eastAsia="Segoe UI" w:hAnsi="Times New Roman" w:cs="Times New Roman"/>
          <w:b/>
          <w:bCs/>
          <w:spacing w:val="15"/>
          <w:szCs w:val="24"/>
          <w:lang w:eastAsia="ru-RU"/>
        </w:rPr>
        <w:lastRenderedPageBreak/>
        <w:t>2.2. Содержание дисциплины</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gridCol w:w="2694"/>
        <w:gridCol w:w="2409"/>
      </w:tblGrid>
      <w:tr w:rsidR="002C2AC4" w:rsidRPr="002C2AC4" w14:paraId="75ACB85D" w14:textId="77777777" w:rsidTr="006158BE">
        <w:trPr>
          <w:trHeight w:val="903"/>
        </w:trPr>
        <w:tc>
          <w:tcPr>
            <w:tcW w:w="2972" w:type="dxa"/>
            <w:vAlign w:val="center"/>
          </w:tcPr>
          <w:p w14:paraId="156A832C" w14:textId="77777777" w:rsidR="002C2AC4" w:rsidRPr="002C2AC4" w:rsidRDefault="002C2AC4" w:rsidP="002C2AC4">
            <w:pPr>
              <w:spacing w:line="276" w:lineRule="auto"/>
              <w:jc w:val="center"/>
              <w:rPr>
                <w:rFonts w:ascii="Times New Roman" w:eastAsia="Times New Roman" w:hAnsi="Times New Roman" w:cs="Times New Roman"/>
                <w:b/>
                <w:sz w:val="20"/>
                <w:szCs w:val="20"/>
                <w:lang w:eastAsia="ru-RU"/>
              </w:rPr>
            </w:pPr>
            <w:r w:rsidRPr="002C2AC4">
              <w:rPr>
                <w:rFonts w:ascii="Times New Roman" w:eastAsia="Times New Roman" w:hAnsi="Times New Roman" w:cs="Times New Roman"/>
                <w:b/>
                <w:bCs/>
                <w:sz w:val="20"/>
                <w:szCs w:val="20"/>
                <w:lang w:eastAsia="ru-RU"/>
              </w:rPr>
              <w:t>Наименование разделов и тем</w:t>
            </w:r>
          </w:p>
        </w:tc>
        <w:tc>
          <w:tcPr>
            <w:tcW w:w="6662" w:type="dxa"/>
            <w:vAlign w:val="center"/>
          </w:tcPr>
          <w:p w14:paraId="3236F45F" w14:textId="77777777" w:rsidR="002C2AC4" w:rsidRPr="002C2AC4" w:rsidRDefault="002C2AC4" w:rsidP="002C2AC4">
            <w:pPr>
              <w:suppressAutoHyphens/>
              <w:jc w:val="center"/>
              <w:rPr>
                <w:rFonts w:ascii="Times New Roman" w:eastAsia="Times New Roman" w:hAnsi="Times New Roman" w:cs="Times New Roman"/>
                <w:b/>
                <w:sz w:val="20"/>
                <w:szCs w:val="20"/>
                <w:lang w:eastAsia="ru-RU"/>
              </w:rPr>
            </w:pPr>
            <w:r w:rsidRPr="002C2AC4">
              <w:rPr>
                <w:rFonts w:ascii="Times New Roman" w:eastAsia="Times New Roman" w:hAnsi="Times New Roman" w:cs="Times New Roman"/>
                <w:b/>
                <w:bCs/>
                <w:sz w:val="20"/>
                <w:szCs w:val="20"/>
                <w:lang w:eastAsia="ru-RU"/>
              </w:rPr>
              <w:t>Содержание учебного материала, практических и лабораторных занятий</w:t>
            </w:r>
          </w:p>
        </w:tc>
        <w:tc>
          <w:tcPr>
            <w:tcW w:w="2694" w:type="dxa"/>
          </w:tcPr>
          <w:p w14:paraId="01499BA2" w14:textId="77777777" w:rsidR="002C2AC4" w:rsidRPr="002C2AC4" w:rsidRDefault="002C2AC4" w:rsidP="002C2AC4">
            <w:pPr>
              <w:suppressAutoHyphens/>
              <w:jc w:val="center"/>
              <w:rPr>
                <w:rFonts w:ascii="Times New Roman" w:eastAsia="Times New Roman" w:hAnsi="Times New Roman" w:cs="Times New Roman"/>
                <w:b/>
                <w:bCs/>
                <w:sz w:val="20"/>
                <w:szCs w:val="20"/>
                <w:lang w:eastAsia="ru-RU"/>
              </w:rPr>
            </w:pPr>
            <w:r w:rsidRPr="002C2AC4">
              <w:rPr>
                <w:rFonts w:ascii="Times New Roman" w:eastAsia="Calibri" w:hAnsi="Times New Roman" w:cs="Times New Roman"/>
                <w:b/>
                <w:bCs/>
                <w:sz w:val="20"/>
                <w:szCs w:val="20"/>
              </w:rPr>
              <w:t xml:space="preserve">Объем, </w:t>
            </w:r>
            <w:proofErr w:type="spellStart"/>
            <w:r w:rsidRPr="002C2AC4">
              <w:rPr>
                <w:rFonts w:ascii="Times New Roman" w:eastAsia="Calibri" w:hAnsi="Times New Roman" w:cs="Times New Roman"/>
                <w:b/>
                <w:bCs/>
                <w:sz w:val="20"/>
                <w:szCs w:val="20"/>
              </w:rPr>
              <w:t>ак</w:t>
            </w:r>
            <w:proofErr w:type="spellEnd"/>
            <w:r w:rsidRPr="002C2AC4">
              <w:rPr>
                <w:rFonts w:ascii="Times New Roman" w:eastAsia="Calibri" w:hAnsi="Times New Roman" w:cs="Times New Roman"/>
                <w:b/>
                <w:bCs/>
                <w:sz w:val="20"/>
                <w:szCs w:val="20"/>
              </w:rPr>
              <w:t xml:space="preserve">. ч. / </w:t>
            </w:r>
            <w:r w:rsidRPr="002C2AC4">
              <w:rPr>
                <w:rFonts w:ascii="Times New Roman" w:eastAsia="Calibri" w:hAnsi="Times New Roman" w:cs="Times New Roman"/>
                <w:b/>
                <w:bCs/>
                <w:sz w:val="20"/>
                <w:szCs w:val="20"/>
              </w:rPr>
              <w:br/>
              <w:t xml:space="preserve">в том числе </w:t>
            </w:r>
            <w:r w:rsidRPr="002C2AC4">
              <w:rPr>
                <w:rFonts w:ascii="Times New Roman" w:eastAsia="Calibri" w:hAnsi="Times New Roman" w:cs="Times New Roman"/>
                <w:b/>
                <w:bCs/>
                <w:sz w:val="20"/>
                <w:szCs w:val="20"/>
              </w:rPr>
              <w:br/>
              <w:t xml:space="preserve">в форме практической подготовки, </w:t>
            </w:r>
            <w:r w:rsidRPr="002C2AC4">
              <w:rPr>
                <w:rFonts w:ascii="Times New Roman" w:eastAsia="Calibri" w:hAnsi="Times New Roman" w:cs="Times New Roman"/>
                <w:b/>
                <w:bCs/>
                <w:sz w:val="20"/>
                <w:szCs w:val="20"/>
              </w:rPr>
              <w:br/>
            </w:r>
            <w:proofErr w:type="spellStart"/>
            <w:r w:rsidRPr="002C2AC4">
              <w:rPr>
                <w:rFonts w:ascii="Times New Roman" w:eastAsia="Calibri" w:hAnsi="Times New Roman" w:cs="Times New Roman"/>
                <w:b/>
                <w:bCs/>
                <w:sz w:val="20"/>
                <w:szCs w:val="20"/>
              </w:rPr>
              <w:t>ак</w:t>
            </w:r>
            <w:proofErr w:type="spellEnd"/>
            <w:r w:rsidRPr="002C2AC4">
              <w:rPr>
                <w:rFonts w:ascii="Times New Roman" w:eastAsia="Calibri" w:hAnsi="Times New Roman" w:cs="Times New Roman"/>
                <w:b/>
                <w:bCs/>
                <w:sz w:val="20"/>
                <w:szCs w:val="20"/>
              </w:rPr>
              <w:t>. ч.</w:t>
            </w:r>
          </w:p>
        </w:tc>
        <w:tc>
          <w:tcPr>
            <w:tcW w:w="2409" w:type="dxa"/>
          </w:tcPr>
          <w:p w14:paraId="7FE45563" w14:textId="77777777" w:rsidR="002C2AC4" w:rsidRPr="002C2AC4" w:rsidRDefault="002C2AC4" w:rsidP="002C2AC4">
            <w:pPr>
              <w:suppressAutoHyphens/>
              <w:jc w:val="center"/>
              <w:rPr>
                <w:rFonts w:ascii="Times New Roman" w:eastAsia="Times New Roman" w:hAnsi="Times New Roman" w:cs="Times New Roman"/>
                <w:b/>
                <w:bCs/>
                <w:sz w:val="20"/>
                <w:szCs w:val="20"/>
                <w:lang w:eastAsia="ru-RU"/>
              </w:rPr>
            </w:pPr>
            <w:r w:rsidRPr="002C2AC4">
              <w:rPr>
                <w:rFonts w:ascii="Times New Roman" w:eastAsia="Calibri" w:hAnsi="Times New Roman" w:cs="Times New Roman"/>
                <w:b/>
                <w:bCs/>
                <w:sz w:val="20"/>
                <w:szCs w:val="20"/>
              </w:rPr>
              <w:t>Коды компетенций, формированию которых способствует элемент программы</w:t>
            </w:r>
          </w:p>
        </w:tc>
      </w:tr>
      <w:tr w:rsidR="002C2AC4" w:rsidRPr="002C2AC4" w14:paraId="0A7374E7" w14:textId="77777777" w:rsidTr="006158BE">
        <w:tc>
          <w:tcPr>
            <w:tcW w:w="9634" w:type="dxa"/>
            <w:gridSpan w:val="2"/>
          </w:tcPr>
          <w:p w14:paraId="7E29C7D6" w14:textId="77777777" w:rsidR="002C2AC4" w:rsidRPr="002C2AC4" w:rsidRDefault="002C2AC4" w:rsidP="002C2AC4">
            <w:pPr>
              <w:rPr>
                <w:rFonts w:ascii="Times New Roman" w:eastAsia="Times New Roman" w:hAnsi="Times New Roman" w:cs="Times New Roman"/>
                <w:i/>
                <w:sz w:val="20"/>
                <w:szCs w:val="20"/>
                <w:lang w:eastAsia="ru-RU"/>
              </w:rPr>
            </w:pPr>
            <w:r w:rsidRPr="002C2AC4">
              <w:rPr>
                <w:rFonts w:ascii="Times New Roman" w:eastAsia="Calibri" w:hAnsi="Times New Roman" w:cs="Times New Roman"/>
                <w:b/>
                <w:bCs/>
                <w:sz w:val="20"/>
                <w:szCs w:val="20"/>
              </w:rPr>
              <w:t>Раздел 1. Физико-химические закономерности формирования структуры металлов.</w:t>
            </w:r>
          </w:p>
        </w:tc>
        <w:tc>
          <w:tcPr>
            <w:tcW w:w="2694" w:type="dxa"/>
            <w:vAlign w:val="center"/>
          </w:tcPr>
          <w:p w14:paraId="23E446EB" w14:textId="77777777" w:rsidR="002C2AC4" w:rsidRPr="002C2AC4" w:rsidRDefault="002C2AC4" w:rsidP="002C2AC4">
            <w:pPr>
              <w:jc w:val="center"/>
              <w:rPr>
                <w:rFonts w:ascii="Times New Roman" w:eastAsia="Times New Roman" w:hAnsi="Times New Roman" w:cs="Times New Roman"/>
                <w:bCs/>
                <w:sz w:val="20"/>
                <w:szCs w:val="20"/>
                <w:lang w:eastAsia="ru-RU"/>
              </w:rPr>
            </w:pPr>
            <w:r w:rsidRPr="002C2AC4">
              <w:rPr>
                <w:rFonts w:ascii="Times New Roman" w:eastAsia="Times New Roman" w:hAnsi="Times New Roman" w:cs="Times New Roman"/>
                <w:b/>
                <w:bCs/>
                <w:sz w:val="20"/>
                <w:szCs w:val="20"/>
                <w:lang w:eastAsia="ru-RU"/>
              </w:rPr>
              <w:t>22/</w:t>
            </w:r>
            <w:r w:rsidRPr="002C2AC4">
              <w:rPr>
                <w:rFonts w:ascii="Times New Roman" w:eastAsia="Times New Roman" w:hAnsi="Times New Roman" w:cs="Times New Roman"/>
                <w:bCs/>
                <w:sz w:val="20"/>
                <w:szCs w:val="20"/>
                <w:lang w:eastAsia="ru-RU"/>
              </w:rPr>
              <w:t>12</w:t>
            </w:r>
          </w:p>
        </w:tc>
        <w:tc>
          <w:tcPr>
            <w:tcW w:w="2409" w:type="dxa"/>
          </w:tcPr>
          <w:p w14:paraId="078167B0"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467183E4" w14:textId="77777777" w:rsidTr="006158BE">
        <w:tc>
          <w:tcPr>
            <w:tcW w:w="2972" w:type="dxa"/>
            <w:vMerge w:val="restart"/>
          </w:tcPr>
          <w:p w14:paraId="0A586A9C" w14:textId="77777777" w:rsidR="002C2AC4" w:rsidRPr="002C2AC4" w:rsidRDefault="002C2AC4" w:rsidP="002C2AC4">
            <w:pPr>
              <w:rPr>
                <w:rFonts w:ascii="Times New Roman" w:eastAsia="Calibri" w:hAnsi="Times New Roman" w:cs="Times New Roman"/>
                <w:b/>
                <w:bCs/>
                <w:sz w:val="20"/>
                <w:szCs w:val="20"/>
              </w:rPr>
            </w:pPr>
            <w:r w:rsidRPr="002C2AC4">
              <w:rPr>
                <w:rFonts w:ascii="Times New Roman" w:eastAsia="Calibri" w:hAnsi="Times New Roman" w:cs="Times New Roman"/>
                <w:b/>
                <w:bCs/>
                <w:sz w:val="20"/>
                <w:szCs w:val="20"/>
              </w:rPr>
              <w:t xml:space="preserve">Тема 1.1 </w:t>
            </w:r>
            <w:r w:rsidRPr="002C2AC4">
              <w:rPr>
                <w:rFonts w:ascii="Times New Roman" w:eastAsia="Calibri" w:hAnsi="Times New Roman" w:cs="Times New Roman"/>
                <w:bCs/>
                <w:sz w:val="20"/>
                <w:szCs w:val="20"/>
              </w:rPr>
              <w:t>Введение</w:t>
            </w:r>
          </w:p>
        </w:tc>
        <w:tc>
          <w:tcPr>
            <w:tcW w:w="6662" w:type="dxa"/>
          </w:tcPr>
          <w:p w14:paraId="7CFE87FC" w14:textId="77777777" w:rsidR="002C2AC4" w:rsidRPr="002C2AC4" w:rsidRDefault="002C2AC4" w:rsidP="002C2AC4">
            <w:pPr>
              <w:rPr>
                <w:rFonts w:ascii="Times New Roman" w:eastAsia="Calibri" w:hAnsi="Times New Roman" w:cs="Times New Roman"/>
                <w:b/>
                <w:bCs/>
                <w:i/>
                <w:sz w:val="20"/>
                <w:szCs w:val="20"/>
              </w:rPr>
            </w:pPr>
            <w:r w:rsidRPr="002C2AC4">
              <w:rPr>
                <w:rFonts w:ascii="Times New Roman" w:eastAsia="Calibri" w:hAnsi="Times New Roman" w:cs="Times New Roman"/>
                <w:b/>
                <w:bCs/>
                <w:sz w:val="20"/>
                <w:szCs w:val="20"/>
              </w:rPr>
              <w:t xml:space="preserve">Содержание </w:t>
            </w:r>
          </w:p>
        </w:tc>
        <w:tc>
          <w:tcPr>
            <w:tcW w:w="2694" w:type="dxa"/>
            <w:vAlign w:val="center"/>
          </w:tcPr>
          <w:p w14:paraId="4BB3B9EB" w14:textId="77777777" w:rsidR="002C2AC4" w:rsidRPr="002C2AC4" w:rsidRDefault="002C2AC4" w:rsidP="002C2AC4">
            <w:pPr>
              <w:suppressAutoHyphens/>
              <w:jc w:val="center"/>
              <w:rPr>
                <w:rFonts w:ascii="Times New Roman" w:eastAsia="Calibri" w:hAnsi="Times New Roman" w:cs="Times New Roman"/>
                <w:b/>
                <w:i/>
                <w:iCs/>
                <w:sz w:val="20"/>
                <w:szCs w:val="20"/>
              </w:rPr>
            </w:pPr>
            <w:r w:rsidRPr="002C2AC4">
              <w:rPr>
                <w:rFonts w:ascii="Times New Roman" w:eastAsia="Calibri" w:hAnsi="Times New Roman" w:cs="Times New Roman"/>
                <w:b/>
                <w:iCs/>
                <w:sz w:val="20"/>
                <w:szCs w:val="20"/>
              </w:rPr>
              <w:t>2</w:t>
            </w:r>
          </w:p>
        </w:tc>
        <w:tc>
          <w:tcPr>
            <w:tcW w:w="2409" w:type="dxa"/>
            <w:vMerge w:val="restart"/>
          </w:tcPr>
          <w:p w14:paraId="48F05173" w14:textId="77777777" w:rsidR="002C2AC4" w:rsidRPr="002C2AC4" w:rsidRDefault="002C2AC4" w:rsidP="002C2AC4">
            <w:pPr>
              <w:rPr>
                <w:rFonts w:ascii="Times New Roman" w:eastAsia="Times New Roman" w:hAnsi="Times New Roman" w:cs="Times New Roman"/>
                <w:b/>
                <w:bCs/>
                <w:sz w:val="20"/>
                <w:szCs w:val="20"/>
                <w:lang w:eastAsia="ru-RU"/>
              </w:rPr>
            </w:pPr>
            <w:r w:rsidRPr="002C2AC4">
              <w:rPr>
                <w:rFonts w:ascii="Times New Roman" w:eastAsia="Calibri" w:hAnsi="Times New Roman" w:cs="Times New Roman"/>
                <w:sz w:val="20"/>
                <w:szCs w:val="20"/>
              </w:rPr>
              <w:t>ОК 1, ОК 2, ОК 5, ОК 9, ПК 1.1</w:t>
            </w:r>
          </w:p>
        </w:tc>
      </w:tr>
      <w:tr w:rsidR="002C2AC4" w:rsidRPr="002C2AC4" w14:paraId="248C5AB1" w14:textId="77777777" w:rsidTr="006158BE">
        <w:trPr>
          <w:trHeight w:val="396"/>
        </w:trPr>
        <w:tc>
          <w:tcPr>
            <w:tcW w:w="2972" w:type="dxa"/>
            <w:vMerge/>
          </w:tcPr>
          <w:p w14:paraId="0BDD96E0"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Pr>
          <w:p w14:paraId="4EF1C912" w14:textId="77777777" w:rsidR="002C2AC4" w:rsidRPr="002C2AC4" w:rsidRDefault="002C2AC4" w:rsidP="002C2AC4">
            <w:pPr>
              <w:suppressAutoHyphens/>
              <w:jc w:val="both"/>
              <w:rPr>
                <w:rFonts w:ascii="Times New Roman" w:eastAsia="Times New Roman" w:hAnsi="Times New Roman" w:cs="Times New Roman"/>
                <w:sz w:val="20"/>
                <w:szCs w:val="20"/>
                <w:lang w:eastAsia="ru-RU"/>
              </w:rPr>
            </w:pPr>
            <w:r w:rsidRPr="002C2AC4">
              <w:rPr>
                <w:rFonts w:ascii="Times New Roman" w:eastAsia="Calibri" w:hAnsi="Times New Roman" w:cs="Times New Roman"/>
                <w:bCs/>
                <w:sz w:val="20"/>
                <w:szCs w:val="20"/>
              </w:rPr>
              <w:t>1. Значение и содержание дисциплины «Материаловедение», новейшие достижения и перспективы развития в области материаловедения. Классификация материалов по применению, по химическому составу, по техническим требованиям.</w:t>
            </w:r>
          </w:p>
        </w:tc>
        <w:tc>
          <w:tcPr>
            <w:tcW w:w="2694" w:type="dxa"/>
            <w:vAlign w:val="center"/>
          </w:tcPr>
          <w:p w14:paraId="2CBB8C22" w14:textId="77777777" w:rsidR="002C2AC4" w:rsidRPr="002C2AC4" w:rsidRDefault="002C2AC4" w:rsidP="002C2AC4">
            <w:pPr>
              <w:suppressAutoHyphens/>
              <w:jc w:val="center"/>
              <w:rPr>
                <w:rFonts w:ascii="Times New Roman" w:eastAsia="Times New Roman" w:hAnsi="Times New Roman" w:cs="Times New Roman"/>
                <w:sz w:val="20"/>
                <w:szCs w:val="20"/>
                <w:lang w:eastAsia="ru-RU"/>
              </w:rPr>
            </w:pPr>
            <w:r w:rsidRPr="002C2AC4">
              <w:rPr>
                <w:rFonts w:ascii="Times New Roman" w:eastAsia="Times New Roman" w:hAnsi="Times New Roman" w:cs="Times New Roman"/>
                <w:sz w:val="20"/>
                <w:szCs w:val="20"/>
                <w:lang w:eastAsia="ru-RU"/>
              </w:rPr>
              <w:t>1</w:t>
            </w:r>
          </w:p>
        </w:tc>
        <w:tc>
          <w:tcPr>
            <w:tcW w:w="2409" w:type="dxa"/>
            <w:vMerge/>
          </w:tcPr>
          <w:p w14:paraId="31FBD0F7" w14:textId="77777777" w:rsidR="002C2AC4" w:rsidRPr="002C2AC4" w:rsidRDefault="002C2AC4" w:rsidP="002C2AC4">
            <w:pPr>
              <w:suppressAutoHyphens/>
              <w:jc w:val="both"/>
              <w:rPr>
                <w:rFonts w:ascii="Times New Roman" w:eastAsia="Times New Roman" w:hAnsi="Times New Roman" w:cs="Times New Roman"/>
                <w:sz w:val="20"/>
                <w:szCs w:val="20"/>
                <w:lang w:eastAsia="ru-RU"/>
              </w:rPr>
            </w:pPr>
          </w:p>
        </w:tc>
      </w:tr>
      <w:tr w:rsidR="002C2AC4" w:rsidRPr="002C2AC4" w14:paraId="1A66C0C0" w14:textId="77777777" w:rsidTr="006158BE">
        <w:trPr>
          <w:trHeight w:val="278"/>
        </w:trPr>
        <w:tc>
          <w:tcPr>
            <w:tcW w:w="2972" w:type="dxa"/>
            <w:vMerge/>
          </w:tcPr>
          <w:p w14:paraId="377FEC4D"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Pr>
          <w:p w14:paraId="4199220F" w14:textId="77777777" w:rsidR="002C2AC4" w:rsidRPr="002C2AC4" w:rsidRDefault="002C2AC4" w:rsidP="002C2AC4">
            <w:pPr>
              <w:rPr>
                <w:rFonts w:ascii="Times New Roman" w:eastAsia="Times New Roman" w:hAnsi="Times New Roman" w:cs="Times New Roman"/>
                <w:b/>
                <w:bCs/>
                <w:sz w:val="20"/>
                <w:szCs w:val="20"/>
                <w:lang w:eastAsia="ru-RU"/>
              </w:rPr>
            </w:pPr>
            <w:r w:rsidRPr="002C2AC4">
              <w:rPr>
                <w:rFonts w:ascii="Times New Roman" w:eastAsia="Calibri" w:hAnsi="Times New Roman" w:cs="Times New Roman"/>
                <w:b/>
                <w:bCs/>
                <w:sz w:val="20"/>
                <w:szCs w:val="20"/>
              </w:rPr>
              <w:t>В том числе практических и лабораторных занятий</w:t>
            </w:r>
          </w:p>
        </w:tc>
        <w:tc>
          <w:tcPr>
            <w:tcW w:w="2694" w:type="dxa"/>
            <w:vAlign w:val="center"/>
          </w:tcPr>
          <w:p w14:paraId="2ABC7C5B" w14:textId="77777777" w:rsidR="002C2AC4" w:rsidRPr="002C2AC4" w:rsidRDefault="002C2AC4" w:rsidP="002C2AC4">
            <w:pPr>
              <w:suppressAutoHyphens/>
              <w:jc w:val="center"/>
              <w:rPr>
                <w:rFonts w:ascii="Times New Roman" w:eastAsia="Calibri" w:hAnsi="Times New Roman" w:cs="Times New Roman"/>
                <w:b/>
                <w:iCs/>
                <w:sz w:val="20"/>
                <w:szCs w:val="20"/>
              </w:rPr>
            </w:pPr>
          </w:p>
        </w:tc>
        <w:tc>
          <w:tcPr>
            <w:tcW w:w="2409" w:type="dxa"/>
            <w:vMerge/>
          </w:tcPr>
          <w:p w14:paraId="1BFB7FE9" w14:textId="77777777" w:rsidR="002C2AC4" w:rsidRPr="002C2AC4" w:rsidRDefault="002C2AC4" w:rsidP="002C2AC4">
            <w:pPr>
              <w:suppressAutoHyphens/>
              <w:jc w:val="both"/>
              <w:rPr>
                <w:rFonts w:ascii="Times New Roman" w:eastAsia="Times New Roman" w:hAnsi="Times New Roman" w:cs="Times New Roman"/>
                <w:sz w:val="20"/>
                <w:szCs w:val="20"/>
                <w:lang w:eastAsia="ru-RU"/>
              </w:rPr>
            </w:pPr>
          </w:p>
        </w:tc>
      </w:tr>
      <w:tr w:rsidR="002C2AC4" w:rsidRPr="002C2AC4" w14:paraId="4CBEBD64" w14:textId="77777777" w:rsidTr="006158BE">
        <w:trPr>
          <w:trHeight w:val="396"/>
        </w:trPr>
        <w:tc>
          <w:tcPr>
            <w:tcW w:w="2972" w:type="dxa"/>
            <w:vMerge/>
          </w:tcPr>
          <w:p w14:paraId="72FD3494"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Pr>
          <w:p w14:paraId="76D6FFC2" w14:textId="77777777" w:rsidR="002C2AC4" w:rsidRPr="002C2AC4" w:rsidRDefault="002C2AC4" w:rsidP="002C2AC4">
            <w:pPr>
              <w:rPr>
                <w:rFonts w:ascii="Times New Roman" w:eastAsia="Calibri" w:hAnsi="Times New Roman" w:cs="Times New Roman"/>
                <w:iCs/>
                <w:sz w:val="20"/>
                <w:szCs w:val="20"/>
              </w:rPr>
            </w:pPr>
            <w:r w:rsidRPr="002C2AC4">
              <w:rPr>
                <w:rFonts w:ascii="Times New Roman" w:eastAsia="Calibri" w:hAnsi="Times New Roman" w:cs="Times New Roman"/>
                <w:b/>
                <w:iCs/>
                <w:sz w:val="20"/>
                <w:szCs w:val="20"/>
              </w:rPr>
              <w:t>Практическое занятие 1.</w:t>
            </w:r>
            <w:r w:rsidRPr="002C2AC4">
              <w:rPr>
                <w:rFonts w:ascii="Times New Roman" w:eastAsia="Calibri" w:hAnsi="Times New Roman" w:cs="Times New Roman"/>
                <w:iCs/>
                <w:sz w:val="20"/>
                <w:szCs w:val="20"/>
              </w:rPr>
              <w:t xml:space="preserve"> Практическая подготовка.</w:t>
            </w:r>
          </w:p>
          <w:p w14:paraId="311EA831" w14:textId="77777777" w:rsidR="002C2AC4" w:rsidRPr="002C2AC4" w:rsidRDefault="002C2AC4" w:rsidP="002C2AC4">
            <w:pPr>
              <w:rPr>
                <w:rFonts w:ascii="Times New Roman" w:eastAsia="Times New Roman" w:hAnsi="Times New Roman" w:cs="Times New Roman"/>
                <w:b/>
                <w:bCs/>
                <w:sz w:val="20"/>
                <w:szCs w:val="20"/>
                <w:lang w:eastAsia="ru-RU"/>
              </w:rPr>
            </w:pPr>
            <w:r w:rsidRPr="002C2AC4">
              <w:rPr>
                <w:rFonts w:ascii="Times New Roman" w:eastAsia="Calibri" w:hAnsi="Times New Roman" w:cs="Times New Roman"/>
                <w:sz w:val="20"/>
                <w:szCs w:val="20"/>
              </w:rPr>
              <w:t>Зависимость свойств металла от процесса образования зерен при наложении сварного шва</w:t>
            </w:r>
          </w:p>
        </w:tc>
        <w:tc>
          <w:tcPr>
            <w:tcW w:w="2694" w:type="dxa"/>
            <w:vAlign w:val="center"/>
          </w:tcPr>
          <w:p w14:paraId="00273D3E" w14:textId="77777777" w:rsidR="002C2AC4" w:rsidRPr="002C2AC4" w:rsidRDefault="002C2AC4" w:rsidP="002C2AC4">
            <w:pPr>
              <w:suppressAutoHyphens/>
              <w:jc w:val="center"/>
              <w:rPr>
                <w:rFonts w:ascii="Times New Roman" w:eastAsia="Calibri" w:hAnsi="Times New Roman" w:cs="Times New Roman"/>
                <w:iCs/>
                <w:sz w:val="20"/>
                <w:szCs w:val="20"/>
              </w:rPr>
            </w:pPr>
            <w:r w:rsidRPr="002C2AC4">
              <w:rPr>
                <w:rFonts w:ascii="Times New Roman" w:eastAsia="Calibri" w:hAnsi="Times New Roman" w:cs="Times New Roman"/>
                <w:iCs/>
                <w:sz w:val="20"/>
                <w:szCs w:val="20"/>
              </w:rPr>
              <w:t>1</w:t>
            </w:r>
          </w:p>
        </w:tc>
        <w:tc>
          <w:tcPr>
            <w:tcW w:w="2409" w:type="dxa"/>
            <w:vMerge/>
          </w:tcPr>
          <w:p w14:paraId="7C65140A" w14:textId="77777777" w:rsidR="002C2AC4" w:rsidRPr="002C2AC4" w:rsidRDefault="002C2AC4" w:rsidP="002C2AC4">
            <w:pPr>
              <w:suppressAutoHyphens/>
              <w:jc w:val="both"/>
              <w:rPr>
                <w:rFonts w:ascii="Times New Roman" w:eastAsia="Times New Roman" w:hAnsi="Times New Roman" w:cs="Times New Roman"/>
                <w:sz w:val="20"/>
                <w:szCs w:val="20"/>
                <w:lang w:eastAsia="ru-RU"/>
              </w:rPr>
            </w:pPr>
          </w:p>
        </w:tc>
      </w:tr>
      <w:tr w:rsidR="002C2AC4" w:rsidRPr="002C2AC4" w14:paraId="20244E63" w14:textId="77777777" w:rsidTr="006158BE">
        <w:trPr>
          <w:trHeight w:val="396"/>
        </w:trPr>
        <w:tc>
          <w:tcPr>
            <w:tcW w:w="2972" w:type="dxa"/>
            <w:vMerge/>
          </w:tcPr>
          <w:p w14:paraId="4C7493FF"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Pr>
          <w:p w14:paraId="2F5E8257" w14:textId="77777777" w:rsidR="002C2AC4" w:rsidRPr="002C2AC4" w:rsidRDefault="002C2AC4" w:rsidP="002C2AC4">
            <w:pPr>
              <w:rPr>
                <w:rFonts w:ascii="Times New Roman" w:eastAsia="Calibri" w:hAnsi="Times New Roman" w:cs="Times New Roman"/>
                <w:b/>
                <w:bCs/>
                <w:sz w:val="20"/>
                <w:szCs w:val="20"/>
              </w:rPr>
            </w:pPr>
            <w:r w:rsidRPr="002C2AC4">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57BB223D" w14:textId="77777777" w:rsidR="002C2AC4" w:rsidRPr="002C2AC4" w:rsidRDefault="002C2AC4" w:rsidP="002C2AC4">
            <w:pPr>
              <w:suppressAutoHyphens/>
              <w:jc w:val="center"/>
              <w:rPr>
                <w:rFonts w:ascii="Times New Roman" w:eastAsia="Calibri" w:hAnsi="Times New Roman" w:cs="Times New Roman"/>
                <w:b/>
                <w:iCs/>
                <w:sz w:val="20"/>
                <w:szCs w:val="20"/>
              </w:rPr>
            </w:pPr>
            <w:r w:rsidRPr="002C2AC4">
              <w:rPr>
                <w:rFonts w:ascii="Times New Roman" w:eastAsia="Calibri" w:hAnsi="Times New Roman" w:cs="Times New Roman"/>
                <w:b/>
                <w:iCs/>
                <w:sz w:val="20"/>
                <w:szCs w:val="20"/>
              </w:rPr>
              <w:t>-</w:t>
            </w:r>
          </w:p>
        </w:tc>
        <w:tc>
          <w:tcPr>
            <w:tcW w:w="2409" w:type="dxa"/>
            <w:vMerge/>
          </w:tcPr>
          <w:p w14:paraId="411D67CF" w14:textId="77777777" w:rsidR="002C2AC4" w:rsidRPr="002C2AC4" w:rsidRDefault="002C2AC4" w:rsidP="002C2AC4">
            <w:pPr>
              <w:suppressAutoHyphens/>
              <w:jc w:val="both"/>
              <w:rPr>
                <w:rFonts w:ascii="Times New Roman" w:eastAsia="Times New Roman" w:hAnsi="Times New Roman" w:cs="Times New Roman"/>
                <w:sz w:val="20"/>
                <w:szCs w:val="20"/>
                <w:lang w:eastAsia="ru-RU"/>
              </w:rPr>
            </w:pPr>
          </w:p>
        </w:tc>
      </w:tr>
      <w:tr w:rsidR="002C2AC4" w:rsidRPr="002C2AC4" w14:paraId="1D6BEC2F" w14:textId="77777777" w:rsidTr="006158BE">
        <w:trPr>
          <w:trHeight w:val="238"/>
        </w:trPr>
        <w:tc>
          <w:tcPr>
            <w:tcW w:w="2972" w:type="dxa"/>
            <w:vMerge w:val="restart"/>
          </w:tcPr>
          <w:p w14:paraId="2BDFEBCE" w14:textId="77777777" w:rsidR="002C2AC4" w:rsidRPr="002C2AC4" w:rsidRDefault="002C2AC4" w:rsidP="002C2AC4">
            <w:pPr>
              <w:rPr>
                <w:rFonts w:ascii="Times New Roman" w:eastAsia="Calibri" w:hAnsi="Times New Roman" w:cs="Times New Roman"/>
                <w:b/>
                <w:bCs/>
                <w:sz w:val="20"/>
                <w:szCs w:val="20"/>
              </w:rPr>
            </w:pPr>
            <w:r w:rsidRPr="002C2AC4">
              <w:rPr>
                <w:rFonts w:ascii="Times New Roman" w:eastAsia="Calibri" w:hAnsi="Times New Roman" w:cs="Times New Roman"/>
                <w:b/>
                <w:bCs/>
                <w:sz w:val="20"/>
                <w:szCs w:val="20"/>
              </w:rPr>
              <w:t>Тема 1.2</w:t>
            </w:r>
          </w:p>
          <w:p w14:paraId="48660E62" w14:textId="77777777" w:rsidR="002C2AC4" w:rsidRPr="002C2AC4" w:rsidRDefault="002C2AC4" w:rsidP="002C2AC4">
            <w:pPr>
              <w:rPr>
                <w:rFonts w:ascii="Times New Roman" w:eastAsia="Calibri" w:hAnsi="Times New Roman" w:cs="Times New Roman"/>
                <w:b/>
                <w:bCs/>
                <w:sz w:val="20"/>
                <w:szCs w:val="20"/>
              </w:rPr>
            </w:pPr>
            <w:r w:rsidRPr="002C2AC4">
              <w:rPr>
                <w:rFonts w:ascii="Times New Roman" w:eastAsia="Calibri" w:hAnsi="Times New Roman" w:cs="Times New Roman"/>
                <w:sz w:val="20"/>
                <w:szCs w:val="20"/>
              </w:rPr>
              <w:t>1 Строение, свойства и способы испытания материалов.</w:t>
            </w:r>
          </w:p>
        </w:tc>
        <w:tc>
          <w:tcPr>
            <w:tcW w:w="6662" w:type="dxa"/>
            <w:tcBorders>
              <w:top w:val="single" w:sz="4" w:space="0" w:color="auto"/>
              <w:left w:val="single" w:sz="4" w:space="0" w:color="auto"/>
              <w:bottom w:val="single" w:sz="4" w:space="0" w:color="auto"/>
            </w:tcBorders>
          </w:tcPr>
          <w:p w14:paraId="0E42A98F" w14:textId="77777777" w:rsidR="002C2AC4" w:rsidRPr="002C2AC4" w:rsidRDefault="002C2AC4" w:rsidP="002C2AC4">
            <w:pPr>
              <w:rPr>
                <w:rFonts w:ascii="Times New Roman" w:eastAsia="Calibri" w:hAnsi="Times New Roman" w:cs="Times New Roman"/>
                <w:b/>
                <w:bCs/>
                <w:i/>
                <w:sz w:val="20"/>
                <w:szCs w:val="20"/>
              </w:rPr>
            </w:pPr>
            <w:r w:rsidRPr="002C2AC4">
              <w:rPr>
                <w:rFonts w:ascii="Times New Roman" w:eastAsia="Calibri" w:hAnsi="Times New Roman" w:cs="Times New Roman"/>
                <w:b/>
                <w:bCs/>
                <w:sz w:val="20"/>
                <w:szCs w:val="20"/>
              </w:rPr>
              <w:t xml:space="preserve">Содержание </w:t>
            </w:r>
          </w:p>
        </w:tc>
        <w:tc>
          <w:tcPr>
            <w:tcW w:w="2694" w:type="dxa"/>
            <w:vAlign w:val="center"/>
          </w:tcPr>
          <w:p w14:paraId="2E6F9244" w14:textId="77777777" w:rsidR="002C2AC4" w:rsidRPr="002C2AC4" w:rsidRDefault="002C2AC4" w:rsidP="002C2AC4">
            <w:pPr>
              <w:suppressAutoHyphens/>
              <w:jc w:val="center"/>
              <w:rPr>
                <w:rFonts w:ascii="Times New Roman" w:eastAsia="Calibri" w:hAnsi="Times New Roman" w:cs="Times New Roman"/>
                <w:b/>
                <w:iCs/>
                <w:sz w:val="20"/>
                <w:szCs w:val="20"/>
              </w:rPr>
            </w:pPr>
            <w:r w:rsidRPr="002C2AC4">
              <w:rPr>
                <w:rFonts w:ascii="Times New Roman" w:eastAsia="Calibri" w:hAnsi="Times New Roman" w:cs="Times New Roman"/>
                <w:b/>
                <w:iCs/>
                <w:sz w:val="20"/>
                <w:szCs w:val="20"/>
              </w:rPr>
              <w:t>9</w:t>
            </w:r>
          </w:p>
        </w:tc>
        <w:tc>
          <w:tcPr>
            <w:tcW w:w="2409" w:type="dxa"/>
            <w:vMerge w:val="restart"/>
          </w:tcPr>
          <w:p w14:paraId="094B00D7" w14:textId="77777777" w:rsidR="002C2AC4" w:rsidRPr="002C2AC4" w:rsidRDefault="002C2AC4" w:rsidP="002C2AC4">
            <w:pPr>
              <w:rPr>
                <w:rFonts w:ascii="Times New Roman" w:eastAsia="Times New Roman" w:hAnsi="Times New Roman" w:cs="Times New Roman"/>
                <w:b/>
                <w:bCs/>
                <w:sz w:val="20"/>
                <w:szCs w:val="20"/>
                <w:lang w:eastAsia="ru-RU"/>
              </w:rPr>
            </w:pPr>
            <w:r w:rsidRPr="002C2AC4">
              <w:rPr>
                <w:rFonts w:ascii="Times New Roman" w:eastAsia="Calibri" w:hAnsi="Times New Roman" w:cs="Times New Roman"/>
                <w:sz w:val="20"/>
                <w:szCs w:val="20"/>
              </w:rPr>
              <w:t>ОК 1, ОК 2, ОК 5, ОК 9, ПК 1.1</w:t>
            </w:r>
          </w:p>
        </w:tc>
      </w:tr>
      <w:tr w:rsidR="002C2AC4" w:rsidRPr="002C2AC4" w14:paraId="12BE9147" w14:textId="77777777" w:rsidTr="006158BE">
        <w:trPr>
          <w:trHeight w:val="361"/>
        </w:trPr>
        <w:tc>
          <w:tcPr>
            <w:tcW w:w="2972" w:type="dxa"/>
            <w:vMerge/>
          </w:tcPr>
          <w:p w14:paraId="505083C4"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3BDBD4FD" w14:textId="77777777" w:rsidR="002C2AC4" w:rsidRPr="002C2AC4" w:rsidRDefault="002C2AC4" w:rsidP="002C2AC4">
            <w:pPr>
              <w:shd w:val="clear" w:color="auto" w:fill="FFFFFF"/>
              <w:rPr>
                <w:rFonts w:ascii="Times New Roman" w:eastAsia="Calibri" w:hAnsi="Times New Roman" w:cs="Times New Roman"/>
                <w:sz w:val="20"/>
                <w:szCs w:val="20"/>
              </w:rPr>
            </w:pPr>
            <w:r w:rsidRPr="002C2AC4">
              <w:rPr>
                <w:rFonts w:ascii="Times New Roman" w:eastAsia="Calibri" w:hAnsi="Times New Roman" w:cs="Times New Roman"/>
                <w:b/>
                <w:sz w:val="20"/>
                <w:szCs w:val="20"/>
              </w:rPr>
              <w:t>1</w:t>
            </w:r>
            <w:r w:rsidRPr="002C2AC4">
              <w:rPr>
                <w:rFonts w:ascii="Times New Roman" w:eastAsia="Calibri" w:hAnsi="Times New Roman" w:cs="Times New Roman"/>
                <w:sz w:val="20"/>
                <w:szCs w:val="20"/>
              </w:rPr>
              <w:t xml:space="preserve">. Кристаллическое строение металлов.  Дефекты кристаллических решеток. Изотропия и анизотропия. Аллотропические превращения в металлах. </w:t>
            </w:r>
          </w:p>
        </w:tc>
        <w:tc>
          <w:tcPr>
            <w:tcW w:w="2694" w:type="dxa"/>
            <w:vMerge w:val="restart"/>
            <w:vAlign w:val="center"/>
          </w:tcPr>
          <w:p w14:paraId="7B86BF21" w14:textId="77777777" w:rsidR="002C2AC4" w:rsidRPr="002C2AC4" w:rsidRDefault="002C2AC4" w:rsidP="002C2AC4">
            <w:pPr>
              <w:jc w:val="center"/>
              <w:rPr>
                <w:rFonts w:ascii="Times New Roman" w:eastAsia="Times New Roman" w:hAnsi="Times New Roman" w:cs="Times New Roman"/>
                <w:sz w:val="20"/>
                <w:szCs w:val="20"/>
                <w:lang w:eastAsia="ru-RU"/>
              </w:rPr>
            </w:pPr>
            <w:r w:rsidRPr="002C2AC4">
              <w:rPr>
                <w:rFonts w:ascii="Times New Roman" w:eastAsia="Times New Roman" w:hAnsi="Times New Roman" w:cs="Times New Roman"/>
                <w:sz w:val="20"/>
                <w:szCs w:val="20"/>
                <w:lang w:eastAsia="ru-RU"/>
              </w:rPr>
              <w:t>6</w:t>
            </w:r>
          </w:p>
        </w:tc>
        <w:tc>
          <w:tcPr>
            <w:tcW w:w="2409" w:type="dxa"/>
            <w:vMerge/>
          </w:tcPr>
          <w:p w14:paraId="7B5F514B" w14:textId="77777777" w:rsidR="002C2AC4" w:rsidRPr="002C2AC4" w:rsidRDefault="002C2AC4" w:rsidP="002C2AC4">
            <w:pPr>
              <w:rPr>
                <w:rFonts w:ascii="Times New Roman" w:eastAsia="Times New Roman" w:hAnsi="Times New Roman" w:cs="Times New Roman"/>
                <w:sz w:val="20"/>
                <w:szCs w:val="20"/>
                <w:lang w:eastAsia="ru-RU"/>
              </w:rPr>
            </w:pPr>
          </w:p>
        </w:tc>
      </w:tr>
      <w:tr w:rsidR="002C2AC4" w:rsidRPr="002C2AC4" w14:paraId="481E9660" w14:textId="77777777" w:rsidTr="006158BE">
        <w:trPr>
          <w:trHeight w:val="361"/>
        </w:trPr>
        <w:tc>
          <w:tcPr>
            <w:tcW w:w="2972" w:type="dxa"/>
            <w:vMerge/>
          </w:tcPr>
          <w:p w14:paraId="33D7FAFB"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7FC42CC5"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Практическая подготовка</w:t>
            </w:r>
          </w:p>
          <w:p w14:paraId="23F68D9C" w14:textId="77777777" w:rsidR="002C2AC4" w:rsidRPr="002C2AC4" w:rsidRDefault="002C2AC4" w:rsidP="002C2AC4">
            <w:pPr>
              <w:rPr>
                <w:rFonts w:ascii="Times New Roman" w:eastAsia="Calibri" w:hAnsi="Times New Roman" w:cs="Times New Roman"/>
                <w:b/>
                <w:bCs/>
                <w:sz w:val="20"/>
                <w:szCs w:val="20"/>
              </w:rPr>
            </w:pPr>
            <w:r w:rsidRPr="002C2AC4">
              <w:rPr>
                <w:rFonts w:ascii="Times New Roman" w:eastAsia="Calibri" w:hAnsi="Times New Roman" w:cs="Times New Roman"/>
                <w:b/>
                <w:sz w:val="20"/>
                <w:szCs w:val="20"/>
              </w:rPr>
              <w:t>2.</w:t>
            </w:r>
            <w:r w:rsidRPr="002C2AC4">
              <w:rPr>
                <w:rFonts w:ascii="Times New Roman" w:eastAsia="Calibri" w:hAnsi="Times New Roman" w:cs="Times New Roman"/>
                <w:sz w:val="20"/>
                <w:szCs w:val="20"/>
              </w:rPr>
              <w:t xml:space="preserve"> </w:t>
            </w:r>
            <w:r w:rsidRPr="002C2AC4">
              <w:rPr>
                <w:rFonts w:ascii="Times New Roman" w:eastAsia="Calibri" w:hAnsi="Times New Roman" w:cs="Times New Roman"/>
                <w:bCs/>
                <w:sz w:val="20"/>
                <w:szCs w:val="20"/>
              </w:rPr>
              <w:t>Основные свойства металлов, оказывающее влияние на определение их сферы применения: физические, химические, технологические</w:t>
            </w:r>
          </w:p>
        </w:tc>
        <w:tc>
          <w:tcPr>
            <w:tcW w:w="2694" w:type="dxa"/>
            <w:vMerge/>
            <w:vAlign w:val="center"/>
          </w:tcPr>
          <w:p w14:paraId="44A35FE1"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2409" w:type="dxa"/>
            <w:vMerge/>
          </w:tcPr>
          <w:p w14:paraId="4AA21C25"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18C4C2C8" w14:textId="77777777" w:rsidTr="006158BE">
        <w:trPr>
          <w:trHeight w:val="361"/>
        </w:trPr>
        <w:tc>
          <w:tcPr>
            <w:tcW w:w="2972" w:type="dxa"/>
            <w:vMerge/>
          </w:tcPr>
          <w:p w14:paraId="587BC008"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1E82E6F9"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Практическая подготовка</w:t>
            </w:r>
          </w:p>
          <w:p w14:paraId="1EE39FCC" w14:textId="77777777" w:rsidR="002C2AC4" w:rsidRPr="002C2AC4" w:rsidRDefault="002C2AC4" w:rsidP="002C2AC4">
            <w:pPr>
              <w:rPr>
                <w:rFonts w:ascii="Times New Roman" w:eastAsia="Calibri" w:hAnsi="Times New Roman" w:cs="Times New Roman"/>
                <w:b/>
                <w:sz w:val="20"/>
                <w:szCs w:val="20"/>
              </w:rPr>
            </w:pPr>
            <w:r w:rsidRPr="002C2AC4">
              <w:rPr>
                <w:rFonts w:ascii="Times New Roman" w:eastAsia="Calibri" w:hAnsi="Times New Roman" w:cs="Times New Roman"/>
                <w:b/>
                <w:sz w:val="20"/>
                <w:szCs w:val="20"/>
              </w:rPr>
              <w:t xml:space="preserve">3. </w:t>
            </w:r>
            <w:r w:rsidRPr="002C2AC4">
              <w:rPr>
                <w:rFonts w:ascii="Times New Roman" w:eastAsia="Calibri" w:hAnsi="Times New Roman" w:cs="Times New Roman"/>
                <w:bCs/>
                <w:sz w:val="20"/>
                <w:szCs w:val="20"/>
              </w:rPr>
              <w:t>Физические свойства металлов: плотность, плавление, теплопроводность, электропроводность, тепловое расширение</w:t>
            </w:r>
          </w:p>
        </w:tc>
        <w:tc>
          <w:tcPr>
            <w:tcW w:w="2694" w:type="dxa"/>
            <w:vMerge/>
            <w:vAlign w:val="center"/>
          </w:tcPr>
          <w:p w14:paraId="1D761793"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2409" w:type="dxa"/>
            <w:vMerge/>
          </w:tcPr>
          <w:p w14:paraId="56731A4C"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26844455" w14:textId="77777777" w:rsidTr="006158BE">
        <w:trPr>
          <w:trHeight w:val="361"/>
        </w:trPr>
        <w:tc>
          <w:tcPr>
            <w:tcW w:w="2972" w:type="dxa"/>
            <w:vMerge/>
          </w:tcPr>
          <w:p w14:paraId="4F713F15"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468DECF5" w14:textId="77777777" w:rsidR="002C2AC4" w:rsidRPr="002C2AC4" w:rsidRDefault="002C2AC4" w:rsidP="002C2AC4">
            <w:pPr>
              <w:rPr>
                <w:rFonts w:ascii="Times New Roman" w:eastAsia="Calibri" w:hAnsi="Times New Roman" w:cs="Times New Roman"/>
                <w:b/>
                <w:sz w:val="20"/>
                <w:szCs w:val="20"/>
              </w:rPr>
            </w:pPr>
            <w:r w:rsidRPr="002C2AC4">
              <w:rPr>
                <w:rFonts w:ascii="Times New Roman" w:eastAsia="Calibri" w:hAnsi="Times New Roman" w:cs="Times New Roman"/>
                <w:b/>
                <w:sz w:val="20"/>
                <w:szCs w:val="20"/>
              </w:rPr>
              <w:t xml:space="preserve">4. </w:t>
            </w:r>
            <w:r w:rsidRPr="002C2AC4">
              <w:rPr>
                <w:rFonts w:ascii="Times New Roman" w:eastAsia="Calibri" w:hAnsi="Times New Roman" w:cs="Times New Roman"/>
                <w:bCs/>
                <w:sz w:val="20"/>
                <w:szCs w:val="20"/>
              </w:rPr>
              <w:t>Химические свойства металлов: окисляемость, коррозионная стойкость, жаростойкость, жаропрочность</w:t>
            </w:r>
          </w:p>
        </w:tc>
        <w:tc>
          <w:tcPr>
            <w:tcW w:w="2694" w:type="dxa"/>
            <w:vMerge/>
            <w:vAlign w:val="center"/>
          </w:tcPr>
          <w:p w14:paraId="4DC85529"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2409" w:type="dxa"/>
            <w:vMerge/>
          </w:tcPr>
          <w:p w14:paraId="1977DDCA"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4938FBE7" w14:textId="77777777" w:rsidTr="006158BE">
        <w:trPr>
          <w:trHeight w:val="361"/>
        </w:trPr>
        <w:tc>
          <w:tcPr>
            <w:tcW w:w="2972" w:type="dxa"/>
            <w:vMerge/>
          </w:tcPr>
          <w:p w14:paraId="3B3E4254"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5E835500"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Практическая подготовка</w:t>
            </w:r>
          </w:p>
          <w:p w14:paraId="6F60BB96" w14:textId="77777777" w:rsidR="002C2AC4" w:rsidRPr="002C2AC4" w:rsidRDefault="002C2AC4" w:rsidP="002C2AC4">
            <w:pPr>
              <w:rPr>
                <w:rFonts w:ascii="Times New Roman" w:eastAsia="Calibri" w:hAnsi="Times New Roman" w:cs="Times New Roman"/>
                <w:b/>
                <w:sz w:val="20"/>
                <w:szCs w:val="20"/>
              </w:rPr>
            </w:pPr>
            <w:r w:rsidRPr="002C2AC4">
              <w:rPr>
                <w:rFonts w:ascii="Times New Roman" w:eastAsia="Calibri" w:hAnsi="Times New Roman" w:cs="Times New Roman"/>
                <w:b/>
                <w:sz w:val="20"/>
                <w:szCs w:val="20"/>
              </w:rPr>
              <w:t xml:space="preserve">5. </w:t>
            </w:r>
            <w:r w:rsidRPr="002C2AC4">
              <w:rPr>
                <w:rFonts w:ascii="Times New Roman" w:eastAsia="Calibri" w:hAnsi="Times New Roman" w:cs="Times New Roman"/>
                <w:bCs/>
                <w:sz w:val="20"/>
                <w:szCs w:val="20"/>
              </w:rPr>
              <w:t xml:space="preserve">Механические свойства металлов: прочность, упругость, пластичность, вязкость, твердость. Способы определения механических свойств. </w:t>
            </w:r>
          </w:p>
        </w:tc>
        <w:tc>
          <w:tcPr>
            <w:tcW w:w="2694" w:type="dxa"/>
            <w:vMerge/>
            <w:vAlign w:val="center"/>
          </w:tcPr>
          <w:p w14:paraId="6D095A7B"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2409" w:type="dxa"/>
            <w:vMerge/>
          </w:tcPr>
          <w:p w14:paraId="1AE11D97"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6870F490" w14:textId="77777777" w:rsidTr="006158BE">
        <w:trPr>
          <w:trHeight w:val="361"/>
        </w:trPr>
        <w:tc>
          <w:tcPr>
            <w:tcW w:w="2972" w:type="dxa"/>
            <w:vMerge/>
          </w:tcPr>
          <w:p w14:paraId="2A24A2CA"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5A85D900"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Практическая подготовка</w:t>
            </w:r>
          </w:p>
          <w:p w14:paraId="5BE2C8FD" w14:textId="77777777" w:rsidR="002C2AC4" w:rsidRPr="002C2AC4" w:rsidRDefault="002C2AC4" w:rsidP="002C2AC4">
            <w:pPr>
              <w:rPr>
                <w:rFonts w:ascii="Times New Roman" w:eastAsia="Calibri" w:hAnsi="Times New Roman" w:cs="Times New Roman"/>
                <w:b/>
                <w:sz w:val="20"/>
                <w:szCs w:val="20"/>
              </w:rPr>
            </w:pPr>
            <w:r w:rsidRPr="002C2AC4">
              <w:rPr>
                <w:rFonts w:ascii="Times New Roman" w:eastAsia="Calibri" w:hAnsi="Times New Roman" w:cs="Times New Roman"/>
                <w:b/>
                <w:sz w:val="20"/>
                <w:szCs w:val="20"/>
              </w:rPr>
              <w:t xml:space="preserve">6. </w:t>
            </w:r>
            <w:r w:rsidRPr="002C2AC4">
              <w:rPr>
                <w:rFonts w:ascii="Times New Roman" w:eastAsia="Calibri" w:hAnsi="Times New Roman" w:cs="Times New Roman"/>
                <w:bCs/>
                <w:sz w:val="20"/>
                <w:szCs w:val="20"/>
              </w:rPr>
              <w:t xml:space="preserve">Технологические свойства металлов: </w:t>
            </w:r>
            <w:proofErr w:type="spellStart"/>
            <w:r w:rsidRPr="002C2AC4">
              <w:rPr>
                <w:rFonts w:ascii="Times New Roman" w:eastAsia="Calibri" w:hAnsi="Times New Roman" w:cs="Times New Roman"/>
                <w:bCs/>
                <w:sz w:val="20"/>
                <w:szCs w:val="20"/>
              </w:rPr>
              <w:t>жидкотекучесть</w:t>
            </w:r>
            <w:proofErr w:type="spellEnd"/>
            <w:r w:rsidRPr="002C2AC4">
              <w:rPr>
                <w:rFonts w:ascii="Times New Roman" w:eastAsia="Calibri" w:hAnsi="Times New Roman" w:cs="Times New Roman"/>
                <w:bCs/>
                <w:sz w:val="20"/>
                <w:szCs w:val="20"/>
              </w:rPr>
              <w:t xml:space="preserve"> (</w:t>
            </w:r>
            <w:proofErr w:type="spellStart"/>
            <w:r w:rsidRPr="002C2AC4">
              <w:rPr>
                <w:rFonts w:ascii="Times New Roman" w:eastAsia="Calibri" w:hAnsi="Times New Roman" w:cs="Times New Roman"/>
                <w:bCs/>
                <w:sz w:val="20"/>
                <w:szCs w:val="20"/>
              </w:rPr>
              <w:t>литейность</w:t>
            </w:r>
            <w:proofErr w:type="spellEnd"/>
            <w:r w:rsidRPr="002C2AC4">
              <w:rPr>
                <w:rFonts w:ascii="Times New Roman" w:eastAsia="Calibri" w:hAnsi="Times New Roman" w:cs="Times New Roman"/>
                <w:bCs/>
                <w:sz w:val="20"/>
                <w:szCs w:val="20"/>
              </w:rPr>
              <w:t>), ковкость (</w:t>
            </w:r>
            <w:proofErr w:type="spellStart"/>
            <w:r w:rsidRPr="002C2AC4">
              <w:rPr>
                <w:rFonts w:ascii="Times New Roman" w:eastAsia="Calibri" w:hAnsi="Times New Roman" w:cs="Times New Roman"/>
                <w:bCs/>
                <w:sz w:val="20"/>
                <w:szCs w:val="20"/>
              </w:rPr>
              <w:t>деформируемость</w:t>
            </w:r>
            <w:proofErr w:type="spellEnd"/>
            <w:r w:rsidRPr="002C2AC4">
              <w:rPr>
                <w:rFonts w:ascii="Times New Roman" w:eastAsia="Calibri" w:hAnsi="Times New Roman" w:cs="Times New Roman"/>
                <w:bCs/>
                <w:sz w:val="20"/>
                <w:szCs w:val="20"/>
              </w:rPr>
              <w:t xml:space="preserve">),  </w:t>
            </w:r>
            <w:proofErr w:type="spellStart"/>
            <w:r w:rsidRPr="002C2AC4">
              <w:rPr>
                <w:rFonts w:ascii="Times New Roman" w:eastAsia="Calibri" w:hAnsi="Times New Roman" w:cs="Times New Roman"/>
                <w:bCs/>
                <w:sz w:val="20"/>
                <w:szCs w:val="20"/>
              </w:rPr>
              <w:t>прокаливаемость</w:t>
            </w:r>
            <w:proofErr w:type="spellEnd"/>
            <w:r w:rsidRPr="002C2AC4">
              <w:rPr>
                <w:rFonts w:ascii="Times New Roman" w:eastAsia="Calibri" w:hAnsi="Times New Roman" w:cs="Times New Roman"/>
                <w:bCs/>
                <w:sz w:val="20"/>
                <w:szCs w:val="20"/>
              </w:rPr>
              <w:t>, обрабатываемость резанием, свариваемость</w:t>
            </w:r>
          </w:p>
        </w:tc>
        <w:tc>
          <w:tcPr>
            <w:tcW w:w="2694" w:type="dxa"/>
            <w:vMerge/>
            <w:vAlign w:val="center"/>
          </w:tcPr>
          <w:p w14:paraId="264572A5"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2409" w:type="dxa"/>
            <w:vMerge/>
          </w:tcPr>
          <w:p w14:paraId="514BEA86"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03846916" w14:textId="77777777" w:rsidTr="006158BE">
        <w:trPr>
          <w:trHeight w:val="259"/>
        </w:trPr>
        <w:tc>
          <w:tcPr>
            <w:tcW w:w="2972" w:type="dxa"/>
            <w:vMerge/>
          </w:tcPr>
          <w:p w14:paraId="50632901"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14:paraId="0728EC66" w14:textId="77777777" w:rsidR="002C2AC4" w:rsidRPr="002C2AC4" w:rsidRDefault="002C2AC4" w:rsidP="002C2AC4">
            <w:pPr>
              <w:rPr>
                <w:rFonts w:ascii="Times New Roman" w:eastAsia="Times New Roman" w:hAnsi="Times New Roman" w:cs="Times New Roman"/>
                <w:b/>
                <w:bCs/>
                <w:sz w:val="20"/>
                <w:szCs w:val="20"/>
                <w:lang w:eastAsia="ru-RU"/>
              </w:rPr>
            </w:pPr>
            <w:r w:rsidRPr="002C2AC4">
              <w:rPr>
                <w:rFonts w:ascii="Times New Roman" w:eastAsia="Calibri" w:hAnsi="Times New Roman" w:cs="Times New Roman"/>
                <w:b/>
                <w:bCs/>
                <w:sz w:val="20"/>
                <w:szCs w:val="20"/>
              </w:rPr>
              <w:t>В том числе практических и лабораторных занятий</w:t>
            </w:r>
          </w:p>
        </w:tc>
        <w:tc>
          <w:tcPr>
            <w:tcW w:w="2694" w:type="dxa"/>
            <w:vAlign w:val="center"/>
          </w:tcPr>
          <w:p w14:paraId="4801C126" w14:textId="77777777" w:rsidR="002C2AC4" w:rsidRPr="002C2AC4" w:rsidRDefault="002C2AC4" w:rsidP="002C2AC4">
            <w:pPr>
              <w:jc w:val="center"/>
              <w:rPr>
                <w:rFonts w:ascii="Times New Roman" w:eastAsia="Times New Roman" w:hAnsi="Times New Roman" w:cs="Times New Roman"/>
                <w:b/>
                <w:bCs/>
                <w:sz w:val="20"/>
                <w:szCs w:val="20"/>
                <w:lang w:eastAsia="ru-RU"/>
              </w:rPr>
            </w:pPr>
          </w:p>
        </w:tc>
        <w:tc>
          <w:tcPr>
            <w:tcW w:w="2409" w:type="dxa"/>
            <w:vMerge/>
          </w:tcPr>
          <w:p w14:paraId="065B9C36"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3BD5CCB5" w14:textId="77777777" w:rsidTr="006158BE">
        <w:trPr>
          <w:trHeight w:val="361"/>
        </w:trPr>
        <w:tc>
          <w:tcPr>
            <w:tcW w:w="2972" w:type="dxa"/>
            <w:vMerge/>
          </w:tcPr>
          <w:p w14:paraId="09C01D94"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14:paraId="2A3B6D2A" w14:textId="77777777" w:rsidR="002C2AC4" w:rsidRPr="002C2AC4" w:rsidRDefault="002C2AC4" w:rsidP="002C2AC4">
            <w:pPr>
              <w:rPr>
                <w:rFonts w:ascii="Times New Roman" w:eastAsia="Calibri" w:hAnsi="Times New Roman" w:cs="Times New Roman"/>
                <w:iCs/>
                <w:sz w:val="20"/>
                <w:szCs w:val="20"/>
              </w:rPr>
            </w:pPr>
            <w:r w:rsidRPr="002C2AC4">
              <w:rPr>
                <w:rFonts w:ascii="Times New Roman" w:eastAsia="Calibri" w:hAnsi="Times New Roman" w:cs="Times New Roman"/>
                <w:b/>
                <w:iCs/>
                <w:sz w:val="20"/>
                <w:szCs w:val="20"/>
              </w:rPr>
              <w:t xml:space="preserve">Практическое занятие 2. </w:t>
            </w:r>
            <w:r w:rsidRPr="002C2AC4">
              <w:rPr>
                <w:rFonts w:ascii="Times New Roman" w:eastAsia="Calibri" w:hAnsi="Times New Roman" w:cs="Times New Roman"/>
                <w:iCs/>
                <w:sz w:val="20"/>
                <w:szCs w:val="20"/>
              </w:rPr>
              <w:t>Практическая подготовка.</w:t>
            </w:r>
          </w:p>
          <w:p w14:paraId="44D7B927" w14:textId="77777777" w:rsidR="002C2AC4" w:rsidRPr="002C2AC4" w:rsidRDefault="002C2AC4" w:rsidP="002C2AC4">
            <w:pPr>
              <w:rPr>
                <w:rFonts w:ascii="Times New Roman" w:eastAsia="Times New Roman" w:hAnsi="Times New Roman" w:cs="Times New Roman"/>
                <w:b/>
                <w:bCs/>
                <w:sz w:val="20"/>
                <w:szCs w:val="20"/>
                <w:lang w:eastAsia="ru-RU"/>
              </w:rPr>
            </w:pPr>
            <w:r w:rsidRPr="002C2AC4">
              <w:rPr>
                <w:rFonts w:ascii="Times New Roman" w:eastAsia="Calibri" w:hAnsi="Times New Roman" w:cs="Times New Roman"/>
                <w:bCs/>
                <w:sz w:val="20"/>
                <w:szCs w:val="20"/>
              </w:rPr>
              <w:lastRenderedPageBreak/>
              <w:t xml:space="preserve"> Методы измерения твердости металлов и сплавов. </w:t>
            </w:r>
            <w:r w:rsidRPr="002C2AC4">
              <w:rPr>
                <w:rFonts w:ascii="Times New Roman" w:eastAsia="Calibri" w:hAnsi="Times New Roman" w:cs="Times New Roman"/>
                <w:sz w:val="20"/>
                <w:szCs w:val="20"/>
              </w:rPr>
              <w:t>Определение твёрдости для наплавленного участка, а также для сварного соединения</w:t>
            </w:r>
          </w:p>
        </w:tc>
        <w:tc>
          <w:tcPr>
            <w:tcW w:w="2694" w:type="dxa"/>
            <w:vAlign w:val="center"/>
          </w:tcPr>
          <w:p w14:paraId="22E6DF4B" w14:textId="77777777" w:rsidR="002C2AC4" w:rsidRPr="002C2AC4" w:rsidRDefault="002C2AC4" w:rsidP="002C2AC4">
            <w:pPr>
              <w:jc w:val="center"/>
              <w:rPr>
                <w:rFonts w:ascii="Times New Roman" w:eastAsia="Times New Roman" w:hAnsi="Times New Roman" w:cs="Times New Roman"/>
                <w:bCs/>
                <w:sz w:val="20"/>
                <w:szCs w:val="20"/>
                <w:lang w:eastAsia="ru-RU"/>
              </w:rPr>
            </w:pPr>
            <w:r w:rsidRPr="002C2AC4">
              <w:rPr>
                <w:rFonts w:ascii="Times New Roman" w:eastAsia="Times New Roman" w:hAnsi="Times New Roman" w:cs="Times New Roman"/>
                <w:bCs/>
                <w:sz w:val="20"/>
                <w:szCs w:val="20"/>
                <w:lang w:eastAsia="ru-RU"/>
              </w:rPr>
              <w:lastRenderedPageBreak/>
              <w:t>2</w:t>
            </w:r>
          </w:p>
        </w:tc>
        <w:tc>
          <w:tcPr>
            <w:tcW w:w="2409" w:type="dxa"/>
            <w:vMerge/>
          </w:tcPr>
          <w:p w14:paraId="0E10F6B9"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17DF0B5D" w14:textId="77777777" w:rsidTr="006158BE">
        <w:trPr>
          <w:trHeight w:val="274"/>
        </w:trPr>
        <w:tc>
          <w:tcPr>
            <w:tcW w:w="2972" w:type="dxa"/>
            <w:vMerge/>
          </w:tcPr>
          <w:p w14:paraId="141B09C2"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14:paraId="6C520E52" w14:textId="77777777" w:rsidR="002C2AC4" w:rsidRPr="002C2AC4" w:rsidRDefault="002C2AC4" w:rsidP="002C2AC4">
            <w:pPr>
              <w:rPr>
                <w:rFonts w:ascii="Times New Roman" w:eastAsia="Times New Roman" w:hAnsi="Times New Roman" w:cs="Times New Roman"/>
                <w:b/>
                <w:bCs/>
                <w:sz w:val="20"/>
                <w:szCs w:val="20"/>
                <w:lang w:eastAsia="ru-RU"/>
              </w:rPr>
            </w:pPr>
            <w:r w:rsidRPr="002C2AC4">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22FC5E7F" w14:textId="77777777" w:rsidR="002C2AC4" w:rsidRPr="002C2AC4" w:rsidRDefault="002C2AC4" w:rsidP="002C2AC4">
            <w:pPr>
              <w:jc w:val="center"/>
              <w:rPr>
                <w:rFonts w:ascii="Times New Roman" w:eastAsia="Times New Roman" w:hAnsi="Times New Roman" w:cs="Times New Roman"/>
                <w:bCs/>
                <w:sz w:val="20"/>
                <w:szCs w:val="20"/>
                <w:lang w:eastAsia="ru-RU"/>
              </w:rPr>
            </w:pPr>
            <w:r w:rsidRPr="002C2AC4">
              <w:rPr>
                <w:rFonts w:ascii="Times New Roman" w:eastAsia="Times New Roman" w:hAnsi="Times New Roman" w:cs="Times New Roman"/>
                <w:bCs/>
                <w:sz w:val="20"/>
                <w:szCs w:val="20"/>
                <w:lang w:eastAsia="ru-RU"/>
              </w:rPr>
              <w:t>1</w:t>
            </w:r>
          </w:p>
        </w:tc>
        <w:tc>
          <w:tcPr>
            <w:tcW w:w="2409" w:type="dxa"/>
            <w:vMerge/>
          </w:tcPr>
          <w:p w14:paraId="46C1E79B"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651EACEF" w14:textId="77777777" w:rsidTr="006158BE">
        <w:trPr>
          <w:trHeight w:val="361"/>
        </w:trPr>
        <w:tc>
          <w:tcPr>
            <w:tcW w:w="2972" w:type="dxa"/>
            <w:vMerge/>
          </w:tcPr>
          <w:p w14:paraId="62C3B165"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14:paraId="08795BE4" w14:textId="77777777" w:rsidR="002C2AC4" w:rsidRPr="002C2AC4" w:rsidRDefault="002C2AC4" w:rsidP="002C2AC4">
            <w:pPr>
              <w:rPr>
                <w:rFonts w:ascii="Times New Roman" w:eastAsia="Times New Roman" w:hAnsi="Times New Roman" w:cs="Times New Roman"/>
                <w:b/>
                <w:bCs/>
                <w:sz w:val="20"/>
                <w:szCs w:val="20"/>
                <w:lang w:eastAsia="ru-RU"/>
              </w:rPr>
            </w:pPr>
            <w:r w:rsidRPr="002C2AC4">
              <w:rPr>
                <w:rFonts w:ascii="Times New Roman" w:eastAsia="Calibri" w:hAnsi="Times New Roman" w:cs="Times New Roman"/>
                <w:sz w:val="20"/>
                <w:szCs w:val="20"/>
              </w:rPr>
              <w:t>Процесс кристаллизации.</w:t>
            </w:r>
          </w:p>
        </w:tc>
        <w:tc>
          <w:tcPr>
            <w:tcW w:w="2694" w:type="dxa"/>
            <w:vAlign w:val="center"/>
          </w:tcPr>
          <w:p w14:paraId="32C6F865" w14:textId="77777777" w:rsidR="002C2AC4" w:rsidRPr="002C2AC4" w:rsidRDefault="002C2AC4" w:rsidP="002C2AC4">
            <w:pPr>
              <w:jc w:val="center"/>
              <w:rPr>
                <w:rFonts w:ascii="Times New Roman" w:eastAsia="Times New Roman" w:hAnsi="Times New Roman" w:cs="Times New Roman"/>
                <w:bCs/>
                <w:sz w:val="20"/>
                <w:szCs w:val="20"/>
                <w:lang w:eastAsia="ru-RU"/>
              </w:rPr>
            </w:pPr>
            <w:r w:rsidRPr="002C2AC4">
              <w:rPr>
                <w:rFonts w:ascii="Times New Roman" w:eastAsia="Times New Roman" w:hAnsi="Times New Roman" w:cs="Times New Roman"/>
                <w:bCs/>
                <w:sz w:val="20"/>
                <w:szCs w:val="20"/>
                <w:lang w:eastAsia="ru-RU"/>
              </w:rPr>
              <w:t>1</w:t>
            </w:r>
          </w:p>
        </w:tc>
        <w:tc>
          <w:tcPr>
            <w:tcW w:w="2409" w:type="dxa"/>
            <w:vMerge/>
          </w:tcPr>
          <w:p w14:paraId="163407DF"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3D32AC8F" w14:textId="77777777" w:rsidTr="006158BE">
        <w:trPr>
          <w:trHeight w:val="278"/>
        </w:trPr>
        <w:tc>
          <w:tcPr>
            <w:tcW w:w="2972" w:type="dxa"/>
            <w:vMerge w:val="restart"/>
          </w:tcPr>
          <w:p w14:paraId="64DD2C22" w14:textId="77777777" w:rsidR="002C2AC4" w:rsidRPr="002C2AC4" w:rsidRDefault="002C2AC4" w:rsidP="002C2AC4">
            <w:pPr>
              <w:rPr>
                <w:rFonts w:ascii="Times New Roman" w:eastAsia="Calibri" w:hAnsi="Times New Roman" w:cs="Times New Roman"/>
                <w:b/>
                <w:bCs/>
                <w:sz w:val="20"/>
                <w:szCs w:val="20"/>
              </w:rPr>
            </w:pPr>
            <w:r w:rsidRPr="002C2AC4">
              <w:rPr>
                <w:rFonts w:ascii="Times New Roman" w:eastAsia="Calibri" w:hAnsi="Times New Roman" w:cs="Times New Roman"/>
                <w:b/>
                <w:bCs/>
                <w:sz w:val="20"/>
                <w:szCs w:val="20"/>
              </w:rPr>
              <w:t xml:space="preserve">Тема 1.3 </w:t>
            </w:r>
          </w:p>
          <w:p w14:paraId="13F2EFFE" w14:textId="77777777" w:rsidR="002C2AC4" w:rsidRPr="002C2AC4" w:rsidRDefault="002C2AC4" w:rsidP="002C2AC4">
            <w:pPr>
              <w:rPr>
                <w:rFonts w:ascii="Times New Roman" w:eastAsia="Calibri" w:hAnsi="Times New Roman" w:cs="Times New Roman"/>
                <w:b/>
                <w:bCs/>
                <w:sz w:val="20"/>
                <w:szCs w:val="20"/>
              </w:rPr>
            </w:pPr>
            <w:r w:rsidRPr="002C2AC4">
              <w:rPr>
                <w:rFonts w:ascii="Times New Roman" w:eastAsia="Calibri" w:hAnsi="Times New Roman" w:cs="Times New Roman"/>
                <w:sz w:val="20"/>
                <w:szCs w:val="20"/>
              </w:rPr>
              <w:t>Основные положения теории сплавов.</w:t>
            </w:r>
          </w:p>
        </w:tc>
        <w:tc>
          <w:tcPr>
            <w:tcW w:w="6662" w:type="dxa"/>
            <w:tcBorders>
              <w:top w:val="single" w:sz="4" w:space="0" w:color="auto"/>
              <w:left w:val="single" w:sz="4" w:space="0" w:color="auto"/>
              <w:bottom w:val="single" w:sz="4" w:space="0" w:color="auto"/>
            </w:tcBorders>
          </w:tcPr>
          <w:p w14:paraId="69ED9C5E" w14:textId="77777777" w:rsidR="002C2AC4" w:rsidRPr="002C2AC4" w:rsidRDefault="002C2AC4" w:rsidP="002C2AC4">
            <w:pPr>
              <w:rPr>
                <w:rFonts w:ascii="Times New Roman" w:eastAsia="Calibri" w:hAnsi="Times New Roman" w:cs="Times New Roman"/>
                <w:b/>
                <w:bCs/>
                <w:i/>
                <w:sz w:val="20"/>
                <w:szCs w:val="20"/>
              </w:rPr>
            </w:pPr>
            <w:r w:rsidRPr="002C2AC4">
              <w:rPr>
                <w:rFonts w:ascii="Times New Roman" w:eastAsia="Calibri" w:hAnsi="Times New Roman" w:cs="Times New Roman"/>
                <w:b/>
                <w:bCs/>
                <w:sz w:val="20"/>
                <w:szCs w:val="20"/>
              </w:rPr>
              <w:t xml:space="preserve">Содержание </w:t>
            </w:r>
          </w:p>
        </w:tc>
        <w:tc>
          <w:tcPr>
            <w:tcW w:w="2694" w:type="dxa"/>
            <w:vAlign w:val="center"/>
          </w:tcPr>
          <w:p w14:paraId="5B94ABB9" w14:textId="77777777" w:rsidR="002C2AC4" w:rsidRPr="002C2AC4" w:rsidRDefault="002C2AC4" w:rsidP="002C2AC4">
            <w:pPr>
              <w:suppressAutoHyphens/>
              <w:jc w:val="center"/>
              <w:rPr>
                <w:rFonts w:ascii="Times New Roman" w:eastAsia="Calibri" w:hAnsi="Times New Roman" w:cs="Times New Roman"/>
                <w:b/>
                <w:iCs/>
                <w:sz w:val="20"/>
                <w:szCs w:val="20"/>
              </w:rPr>
            </w:pPr>
            <w:r w:rsidRPr="002C2AC4">
              <w:rPr>
                <w:rFonts w:ascii="Times New Roman" w:eastAsia="Calibri" w:hAnsi="Times New Roman" w:cs="Times New Roman"/>
                <w:b/>
                <w:iCs/>
                <w:sz w:val="20"/>
                <w:szCs w:val="20"/>
              </w:rPr>
              <w:t>1</w:t>
            </w:r>
          </w:p>
        </w:tc>
        <w:tc>
          <w:tcPr>
            <w:tcW w:w="2409" w:type="dxa"/>
            <w:vMerge w:val="restart"/>
          </w:tcPr>
          <w:p w14:paraId="718CAF6C" w14:textId="77777777" w:rsidR="002C2AC4" w:rsidRPr="002C2AC4" w:rsidRDefault="002C2AC4" w:rsidP="002C2AC4">
            <w:pPr>
              <w:rPr>
                <w:rFonts w:ascii="Times New Roman" w:eastAsia="Times New Roman" w:hAnsi="Times New Roman" w:cs="Times New Roman"/>
                <w:b/>
                <w:bCs/>
                <w:sz w:val="20"/>
                <w:szCs w:val="20"/>
                <w:lang w:eastAsia="ru-RU"/>
              </w:rPr>
            </w:pPr>
            <w:r w:rsidRPr="002C2AC4">
              <w:rPr>
                <w:rFonts w:ascii="Times New Roman" w:eastAsia="Calibri" w:hAnsi="Times New Roman" w:cs="Times New Roman"/>
                <w:sz w:val="20"/>
                <w:szCs w:val="20"/>
              </w:rPr>
              <w:t>ОК 1, ОК 2, ОК 5, ОК 9, ПК 1.1</w:t>
            </w:r>
          </w:p>
        </w:tc>
      </w:tr>
      <w:tr w:rsidR="002C2AC4" w:rsidRPr="002C2AC4" w14:paraId="5640BD61" w14:textId="77777777" w:rsidTr="006158BE">
        <w:trPr>
          <w:trHeight w:val="361"/>
        </w:trPr>
        <w:tc>
          <w:tcPr>
            <w:tcW w:w="2972" w:type="dxa"/>
            <w:vMerge/>
          </w:tcPr>
          <w:p w14:paraId="5C12BA32"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557DFE9B" w14:textId="77777777" w:rsidR="002C2AC4" w:rsidRPr="002C2AC4" w:rsidRDefault="002C2AC4" w:rsidP="002C2AC4">
            <w:pPr>
              <w:shd w:val="clear" w:color="auto" w:fill="FFFFFF"/>
              <w:rPr>
                <w:rFonts w:ascii="Times New Roman" w:eastAsia="Calibri" w:hAnsi="Times New Roman" w:cs="Times New Roman"/>
                <w:sz w:val="20"/>
                <w:szCs w:val="20"/>
              </w:rPr>
            </w:pPr>
            <w:r w:rsidRPr="002C2AC4">
              <w:rPr>
                <w:rFonts w:ascii="Times New Roman" w:eastAsia="Calibri" w:hAnsi="Times New Roman" w:cs="Times New Roman"/>
                <w:sz w:val="20"/>
                <w:szCs w:val="20"/>
              </w:rPr>
              <w:t xml:space="preserve">1. Понятие о сплаве. Фазовые составляющие сплавов: твердый раствор, химическое соединение, механическая смесь. </w:t>
            </w:r>
          </w:p>
        </w:tc>
        <w:tc>
          <w:tcPr>
            <w:tcW w:w="2694" w:type="dxa"/>
            <w:vAlign w:val="center"/>
          </w:tcPr>
          <w:p w14:paraId="5D9D7678" w14:textId="77777777" w:rsidR="002C2AC4" w:rsidRPr="002C2AC4" w:rsidRDefault="002C2AC4" w:rsidP="002C2AC4">
            <w:pPr>
              <w:jc w:val="center"/>
              <w:rPr>
                <w:rFonts w:ascii="Times New Roman" w:eastAsia="Calibri" w:hAnsi="Times New Roman" w:cs="Times New Roman"/>
                <w:iCs/>
                <w:sz w:val="20"/>
                <w:szCs w:val="20"/>
              </w:rPr>
            </w:pPr>
            <w:r w:rsidRPr="002C2AC4">
              <w:rPr>
                <w:rFonts w:ascii="Times New Roman" w:eastAsia="Calibri" w:hAnsi="Times New Roman" w:cs="Times New Roman"/>
                <w:iCs/>
                <w:sz w:val="20"/>
                <w:szCs w:val="20"/>
              </w:rPr>
              <w:t>1</w:t>
            </w:r>
          </w:p>
        </w:tc>
        <w:tc>
          <w:tcPr>
            <w:tcW w:w="2409" w:type="dxa"/>
            <w:vMerge/>
          </w:tcPr>
          <w:p w14:paraId="7CD6C497"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1B7078D4" w14:textId="77777777" w:rsidTr="006158BE">
        <w:trPr>
          <w:trHeight w:val="361"/>
        </w:trPr>
        <w:tc>
          <w:tcPr>
            <w:tcW w:w="2972" w:type="dxa"/>
            <w:vMerge/>
          </w:tcPr>
          <w:p w14:paraId="0CAE1B11"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0E511313" w14:textId="77777777" w:rsidR="002C2AC4" w:rsidRPr="002C2AC4" w:rsidRDefault="002C2AC4" w:rsidP="002C2AC4">
            <w:pPr>
              <w:rPr>
                <w:rFonts w:ascii="Times New Roman" w:eastAsia="Calibri" w:hAnsi="Times New Roman" w:cs="Times New Roman"/>
                <w:b/>
                <w:bCs/>
                <w:sz w:val="20"/>
                <w:szCs w:val="20"/>
              </w:rPr>
            </w:pPr>
            <w:r w:rsidRPr="002C2AC4">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575586B5" w14:textId="77777777" w:rsidR="002C2AC4" w:rsidRPr="002C2AC4" w:rsidRDefault="002C2AC4" w:rsidP="002C2AC4">
            <w:pPr>
              <w:jc w:val="center"/>
              <w:rPr>
                <w:rFonts w:ascii="Times New Roman" w:eastAsia="Calibri" w:hAnsi="Times New Roman" w:cs="Times New Roman"/>
                <w:iCs/>
                <w:sz w:val="20"/>
                <w:szCs w:val="20"/>
              </w:rPr>
            </w:pPr>
            <w:r w:rsidRPr="002C2AC4">
              <w:rPr>
                <w:rFonts w:ascii="Times New Roman" w:eastAsia="Calibri" w:hAnsi="Times New Roman" w:cs="Times New Roman"/>
                <w:b/>
                <w:bCs/>
                <w:i/>
                <w:iCs/>
                <w:sz w:val="20"/>
                <w:szCs w:val="20"/>
              </w:rPr>
              <w:t>-</w:t>
            </w:r>
          </w:p>
        </w:tc>
        <w:tc>
          <w:tcPr>
            <w:tcW w:w="2409" w:type="dxa"/>
            <w:vMerge/>
          </w:tcPr>
          <w:p w14:paraId="071DC08C"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5D7DA423" w14:textId="77777777" w:rsidTr="006158BE">
        <w:trPr>
          <w:trHeight w:val="70"/>
        </w:trPr>
        <w:tc>
          <w:tcPr>
            <w:tcW w:w="2972" w:type="dxa"/>
            <w:vMerge w:val="restart"/>
          </w:tcPr>
          <w:p w14:paraId="44D818CF" w14:textId="77777777" w:rsidR="002C2AC4" w:rsidRPr="002C2AC4" w:rsidRDefault="002C2AC4" w:rsidP="002C2AC4">
            <w:pPr>
              <w:rPr>
                <w:rFonts w:ascii="Times New Roman" w:eastAsia="Calibri" w:hAnsi="Times New Roman" w:cs="Times New Roman"/>
                <w:b/>
                <w:bCs/>
                <w:sz w:val="20"/>
                <w:szCs w:val="20"/>
              </w:rPr>
            </w:pPr>
            <w:r w:rsidRPr="002C2AC4">
              <w:rPr>
                <w:rFonts w:ascii="Times New Roman" w:eastAsia="Calibri" w:hAnsi="Times New Roman" w:cs="Times New Roman"/>
                <w:b/>
                <w:bCs/>
                <w:sz w:val="20"/>
                <w:szCs w:val="20"/>
              </w:rPr>
              <w:t>Тема 1.4</w:t>
            </w:r>
          </w:p>
          <w:p w14:paraId="313C9517" w14:textId="77777777" w:rsidR="002C2AC4" w:rsidRPr="002C2AC4" w:rsidRDefault="002C2AC4" w:rsidP="002C2AC4">
            <w:pPr>
              <w:rPr>
                <w:rFonts w:ascii="Times New Roman" w:eastAsia="Calibri" w:hAnsi="Times New Roman" w:cs="Times New Roman"/>
                <w:bCs/>
                <w:sz w:val="20"/>
                <w:szCs w:val="20"/>
              </w:rPr>
            </w:pPr>
            <w:r w:rsidRPr="002C2AC4">
              <w:rPr>
                <w:rFonts w:ascii="Times New Roman" w:eastAsia="Calibri" w:hAnsi="Times New Roman" w:cs="Times New Roman"/>
                <w:sz w:val="20"/>
                <w:szCs w:val="20"/>
              </w:rPr>
              <w:t>Сплавы железа с углеродом.</w:t>
            </w:r>
          </w:p>
        </w:tc>
        <w:tc>
          <w:tcPr>
            <w:tcW w:w="6662" w:type="dxa"/>
            <w:tcBorders>
              <w:top w:val="single" w:sz="4" w:space="0" w:color="auto"/>
              <w:left w:val="single" w:sz="4" w:space="0" w:color="auto"/>
              <w:bottom w:val="single" w:sz="4" w:space="0" w:color="auto"/>
            </w:tcBorders>
          </w:tcPr>
          <w:p w14:paraId="7C306FAA" w14:textId="77777777" w:rsidR="002C2AC4" w:rsidRPr="002C2AC4" w:rsidRDefault="002C2AC4" w:rsidP="002C2AC4">
            <w:pPr>
              <w:rPr>
                <w:rFonts w:ascii="Times New Roman" w:eastAsia="Calibri" w:hAnsi="Times New Roman" w:cs="Times New Roman"/>
                <w:b/>
                <w:bCs/>
                <w:sz w:val="20"/>
                <w:szCs w:val="20"/>
              </w:rPr>
            </w:pPr>
            <w:r w:rsidRPr="002C2AC4">
              <w:rPr>
                <w:rFonts w:ascii="Times New Roman" w:eastAsia="Calibri" w:hAnsi="Times New Roman" w:cs="Times New Roman"/>
                <w:b/>
                <w:bCs/>
                <w:sz w:val="20"/>
                <w:szCs w:val="20"/>
              </w:rPr>
              <w:t xml:space="preserve">Содержание </w:t>
            </w:r>
          </w:p>
        </w:tc>
        <w:tc>
          <w:tcPr>
            <w:tcW w:w="2694" w:type="dxa"/>
            <w:vAlign w:val="center"/>
          </w:tcPr>
          <w:p w14:paraId="6938C491" w14:textId="77777777" w:rsidR="002C2AC4" w:rsidRPr="002C2AC4" w:rsidRDefault="002C2AC4" w:rsidP="002C2AC4">
            <w:pPr>
              <w:jc w:val="center"/>
              <w:rPr>
                <w:rFonts w:ascii="Times New Roman" w:eastAsia="Calibri" w:hAnsi="Times New Roman" w:cs="Times New Roman"/>
                <w:b/>
                <w:bCs/>
                <w:sz w:val="20"/>
                <w:szCs w:val="20"/>
              </w:rPr>
            </w:pPr>
            <w:r w:rsidRPr="002C2AC4">
              <w:rPr>
                <w:rFonts w:ascii="Times New Roman" w:eastAsia="Calibri" w:hAnsi="Times New Roman" w:cs="Times New Roman"/>
                <w:b/>
                <w:bCs/>
                <w:sz w:val="20"/>
                <w:szCs w:val="20"/>
              </w:rPr>
              <w:t>6</w:t>
            </w:r>
          </w:p>
        </w:tc>
        <w:tc>
          <w:tcPr>
            <w:tcW w:w="2409" w:type="dxa"/>
            <w:vMerge w:val="restart"/>
          </w:tcPr>
          <w:p w14:paraId="41D9D999" w14:textId="77777777" w:rsidR="002C2AC4" w:rsidRPr="002C2AC4" w:rsidRDefault="002C2AC4" w:rsidP="002C2AC4">
            <w:pPr>
              <w:rPr>
                <w:rFonts w:ascii="Times New Roman" w:eastAsia="Times New Roman" w:hAnsi="Times New Roman" w:cs="Times New Roman"/>
                <w:b/>
                <w:bCs/>
                <w:sz w:val="20"/>
                <w:szCs w:val="20"/>
                <w:lang w:eastAsia="ru-RU"/>
              </w:rPr>
            </w:pPr>
            <w:r w:rsidRPr="002C2AC4">
              <w:rPr>
                <w:rFonts w:ascii="Times New Roman" w:eastAsia="Calibri" w:hAnsi="Times New Roman" w:cs="Times New Roman"/>
                <w:sz w:val="20"/>
                <w:szCs w:val="20"/>
              </w:rPr>
              <w:t>ОК 1, ОК 2, ОК 5, ОК 9, ПК 1.1</w:t>
            </w:r>
          </w:p>
        </w:tc>
      </w:tr>
      <w:tr w:rsidR="002C2AC4" w:rsidRPr="002C2AC4" w14:paraId="0812005B" w14:textId="77777777" w:rsidTr="006158BE">
        <w:trPr>
          <w:trHeight w:val="361"/>
        </w:trPr>
        <w:tc>
          <w:tcPr>
            <w:tcW w:w="2972" w:type="dxa"/>
            <w:vMerge/>
          </w:tcPr>
          <w:p w14:paraId="380EBF96"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28D8B469" w14:textId="77777777" w:rsidR="002C2AC4" w:rsidRPr="002C2AC4" w:rsidRDefault="002C2AC4" w:rsidP="002C2AC4">
            <w:pPr>
              <w:shd w:val="clear" w:color="auto" w:fill="FFFFFF"/>
              <w:rPr>
                <w:rFonts w:ascii="Times New Roman" w:eastAsia="Calibri" w:hAnsi="Times New Roman" w:cs="Times New Roman"/>
                <w:sz w:val="20"/>
                <w:szCs w:val="20"/>
              </w:rPr>
            </w:pPr>
            <w:r w:rsidRPr="002C2AC4">
              <w:rPr>
                <w:rFonts w:ascii="Times New Roman" w:eastAsia="Calibri" w:hAnsi="Times New Roman" w:cs="Times New Roman"/>
                <w:sz w:val="20"/>
                <w:szCs w:val="20"/>
              </w:rPr>
              <w:t xml:space="preserve">1.Форма углерода в сплавах с железом. Структурные составляющие железоуглеродистых сплавов. </w:t>
            </w:r>
          </w:p>
        </w:tc>
        <w:tc>
          <w:tcPr>
            <w:tcW w:w="2694" w:type="dxa"/>
            <w:vMerge w:val="restart"/>
            <w:vAlign w:val="center"/>
          </w:tcPr>
          <w:p w14:paraId="1C8DEE99" w14:textId="77777777" w:rsidR="002C2AC4" w:rsidRPr="002C2AC4" w:rsidRDefault="002C2AC4" w:rsidP="002C2AC4">
            <w:pPr>
              <w:jc w:val="center"/>
              <w:rPr>
                <w:rFonts w:ascii="Times New Roman" w:eastAsia="Calibri" w:hAnsi="Times New Roman" w:cs="Times New Roman"/>
                <w:iCs/>
                <w:sz w:val="20"/>
                <w:szCs w:val="20"/>
              </w:rPr>
            </w:pPr>
            <w:r w:rsidRPr="002C2AC4">
              <w:rPr>
                <w:rFonts w:ascii="Times New Roman" w:eastAsia="Calibri" w:hAnsi="Times New Roman" w:cs="Times New Roman"/>
                <w:iCs/>
                <w:sz w:val="20"/>
                <w:szCs w:val="20"/>
              </w:rPr>
              <w:t>2</w:t>
            </w:r>
          </w:p>
        </w:tc>
        <w:tc>
          <w:tcPr>
            <w:tcW w:w="2409" w:type="dxa"/>
            <w:vMerge/>
          </w:tcPr>
          <w:p w14:paraId="0C071DE1"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4A718695" w14:textId="77777777" w:rsidTr="006158BE">
        <w:trPr>
          <w:trHeight w:val="361"/>
        </w:trPr>
        <w:tc>
          <w:tcPr>
            <w:tcW w:w="2972" w:type="dxa"/>
            <w:vMerge/>
          </w:tcPr>
          <w:p w14:paraId="35A45EB4"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7DD1E957" w14:textId="77777777" w:rsidR="002C2AC4" w:rsidRPr="002C2AC4" w:rsidRDefault="002C2AC4" w:rsidP="002C2AC4">
            <w:pPr>
              <w:shd w:val="clear" w:color="auto" w:fill="FFFFFF"/>
              <w:rPr>
                <w:rFonts w:ascii="Times New Roman" w:eastAsia="Calibri" w:hAnsi="Times New Roman" w:cs="Times New Roman"/>
                <w:sz w:val="20"/>
                <w:szCs w:val="20"/>
              </w:rPr>
            </w:pPr>
            <w:r w:rsidRPr="002C2AC4">
              <w:rPr>
                <w:rFonts w:ascii="Times New Roman" w:eastAsia="Calibri" w:hAnsi="Times New Roman" w:cs="Times New Roman"/>
                <w:sz w:val="20"/>
                <w:szCs w:val="20"/>
              </w:rPr>
              <w:t>2.Упрощенная диаграмма состояния «железо-цементит», ее анализ. Деление железоуглеродистых сплавов на стали и чугун</w:t>
            </w:r>
          </w:p>
        </w:tc>
        <w:tc>
          <w:tcPr>
            <w:tcW w:w="2694" w:type="dxa"/>
            <w:vMerge/>
            <w:vAlign w:val="center"/>
          </w:tcPr>
          <w:p w14:paraId="78F1B985" w14:textId="77777777" w:rsidR="002C2AC4" w:rsidRPr="002C2AC4" w:rsidRDefault="002C2AC4" w:rsidP="002C2AC4">
            <w:pPr>
              <w:jc w:val="center"/>
              <w:rPr>
                <w:rFonts w:ascii="Times New Roman" w:eastAsia="Calibri" w:hAnsi="Times New Roman" w:cs="Times New Roman"/>
                <w:iCs/>
                <w:sz w:val="20"/>
                <w:szCs w:val="20"/>
              </w:rPr>
            </w:pPr>
          </w:p>
        </w:tc>
        <w:tc>
          <w:tcPr>
            <w:tcW w:w="2409" w:type="dxa"/>
            <w:vMerge/>
          </w:tcPr>
          <w:p w14:paraId="6C671A86"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1E525F04" w14:textId="77777777" w:rsidTr="006158BE">
        <w:trPr>
          <w:trHeight w:val="361"/>
        </w:trPr>
        <w:tc>
          <w:tcPr>
            <w:tcW w:w="2972" w:type="dxa"/>
            <w:vMerge/>
          </w:tcPr>
          <w:p w14:paraId="0044DE5F"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6D1386A0" w14:textId="77777777" w:rsidR="002C2AC4" w:rsidRPr="002C2AC4" w:rsidRDefault="002C2AC4" w:rsidP="002C2AC4">
            <w:pPr>
              <w:rPr>
                <w:rFonts w:ascii="Times New Roman" w:eastAsia="Calibri" w:hAnsi="Times New Roman" w:cs="Times New Roman"/>
                <w:b/>
                <w:bCs/>
                <w:sz w:val="20"/>
                <w:szCs w:val="20"/>
              </w:rPr>
            </w:pPr>
            <w:r w:rsidRPr="002C2AC4">
              <w:rPr>
                <w:rFonts w:ascii="Times New Roman" w:eastAsia="Calibri" w:hAnsi="Times New Roman" w:cs="Times New Roman"/>
                <w:b/>
                <w:bCs/>
                <w:sz w:val="20"/>
                <w:szCs w:val="20"/>
              </w:rPr>
              <w:t>В том числе практических и лабораторных занятий</w:t>
            </w:r>
          </w:p>
        </w:tc>
        <w:tc>
          <w:tcPr>
            <w:tcW w:w="2694" w:type="dxa"/>
            <w:vAlign w:val="center"/>
          </w:tcPr>
          <w:p w14:paraId="21209719" w14:textId="77777777" w:rsidR="002C2AC4" w:rsidRPr="002C2AC4" w:rsidRDefault="002C2AC4" w:rsidP="002C2AC4">
            <w:pPr>
              <w:jc w:val="center"/>
              <w:rPr>
                <w:rFonts w:ascii="Times New Roman" w:eastAsia="Calibri" w:hAnsi="Times New Roman" w:cs="Times New Roman"/>
                <w:b/>
                <w:iCs/>
                <w:sz w:val="20"/>
                <w:szCs w:val="20"/>
              </w:rPr>
            </w:pPr>
          </w:p>
        </w:tc>
        <w:tc>
          <w:tcPr>
            <w:tcW w:w="2409" w:type="dxa"/>
            <w:vMerge/>
          </w:tcPr>
          <w:p w14:paraId="7A515C64"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2470D3CE" w14:textId="77777777" w:rsidTr="006158BE">
        <w:trPr>
          <w:trHeight w:val="439"/>
        </w:trPr>
        <w:tc>
          <w:tcPr>
            <w:tcW w:w="2972" w:type="dxa"/>
            <w:vMerge/>
          </w:tcPr>
          <w:p w14:paraId="5913EB80"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6C3E7F8A"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b/>
                <w:sz w:val="20"/>
                <w:szCs w:val="20"/>
              </w:rPr>
              <w:t xml:space="preserve"> Практическое занятие 3.  </w:t>
            </w:r>
            <w:r w:rsidRPr="002C2AC4">
              <w:rPr>
                <w:rFonts w:ascii="Times New Roman" w:eastAsia="Calibri" w:hAnsi="Times New Roman" w:cs="Times New Roman"/>
                <w:sz w:val="20"/>
                <w:szCs w:val="20"/>
              </w:rPr>
              <w:t>Практическая подготовка</w:t>
            </w:r>
          </w:p>
          <w:p w14:paraId="34AFBC82" w14:textId="77777777" w:rsidR="002C2AC4" w:rsidRPr="002C2AC4" w:rsidRDefault="002C2AC4" w:rsidP="002C2AC4">
            <w:pPr>
              <w:rPr>
                <w:rFonts w:ascii="Times New Roman" w:eastAsia="Calibri" w:hAnsi="Times New Roman" w:cs="Times New Roman"/>
                <w:b/>
                <w:bCs/>
                <w:sz w:val="20"/>
                <w:szCs w:val="20"/>
              </w:rPr>
            </w:pPr>
            <w:r w:rsidRPr="002C2AC4">
              <w:rPr>
                <w:rFonts w:ascii="Times New Roman" w:eastAsia="Calibri" w:hAnsi="Times New Roman" w:cs="Times New Roman"/>
                <w:bCs/>
                <w:sz w:val="20"/>
                <w:szCs w:val="20"/>
              </w:rPr>
              <w:t xml:space="preserve">Анализ </w:t>
            </w:r>
            <w:r w:rsidRPr="002C2AC4">
              <w:rPr>
                <w:rFonts w:ascii="Times New Roman" w:eastAsia="Calibri" w:hAnsi="Times New Roman" w:cs="Times New Roman"/>
                <w:sz w:val="20"/>
                <w:szCs w:val="20"/>
              </w:rPr>
              <w:t>диаграммы</w:t>
            </w:r>
            <w:r w:rsidRPr="002C2AC4">
              <w:rPr>
                <w:rFonts w:ascii="Times New Roman" w:eastAsia="Calibri" w:hAnsi="Times New Roman" w:cs="Times New Roman"/>
                <w:bCs/>
                <w:sz w:val="20"/>
                <w:szCs w:val="20"/>
              </w:rPr>
              <w:t xml:space="preserve"> состояния железоуглеродистых сплавов</w:t>
            </w:r>
            <w:r w:rsidRPr="002C2AC4">
              <w:rPr>
                <w:rFonts w:ascii="Times New Roman" w:eastAsia="Calibri" w:hAnsi="Times New Roman" w:cs="Times New Roman"/>
                <w:b/>
                <w:sz w:val="20"/>
                <w:szCs w:val="20"/>
              </w:rPr>
              <w:t xml:space="preserve"> </w:t>
            </w:r>
          </w:p>
        </w:tc>
        <w:tc>
          <w:tcPr>
            <w:tcW w:w="2694" w:type="dxa"/>
            <w:vAlign w:val="center"/>
          </w:tcPr>
          <w:p w14:paraId="54DF85F1" w14:textId="77777777" w:rsidR="002C2AC4" w:rsidRPr="002C2AC4" w:rsidRDefault="002C2AC4" w:rsidP="002C2AC4">
            <w:pPr>
              <w:jc w:val="center"/>
              <w:rPr>
                <w:rFonts w:ascii="Times New Roman" w:eastAsia="Calibri" w:hAnsi="Times New Roman" w:cs="Times New Roman"/>
                <w:iCs/>
                <w:sz w:val="20"/>
                <w:szCs w:val="20"/>
              </w:rPr>
            </w:pPr>
            <w:r w:rsidRPr="002C2AC4">
              <w:rPr>
                <w:rFonts w:ascii="Times New Roman" w:eastAsia="Calibri" w:hAnsi="Times New Roman" w:cs="Times New Roman"/>
                <w:iCs/>
                <w:sz w:val="20"/>
                <w:szCs w:val="20"/>
              </w:rPr>
              <w:t>2</w:t>
            </w:r>
          </w:p>
        </w:tc>
        <w:tc>
          <w:tcPr>
            <w:tcW w:w="2409" w:type="dxa"/>
            <w:vMerge/>
          </w:tcPr>
          <w:p w14:paraId="1E2249AA"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1921754E" w14:textId="77777777" w:rsidTr="006158BE">
        <w:trPr>
          <w:trHeight w:val="361"/>
        </w:trPr>
        <w:tc>
          <w:tcPr>
            <w:tcW w:w="2972" w:type="dxa"/>
            <w:vMerge/>
          </w:tcPr>
          <w:p w14:paraId="177A3F89"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47E41900"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b/>
                <w:iCs/>
                <w:sz w:val="20"/>
                <w:szCs w:val="20"/>
              </w:rPr>
              <w:t xml:space="preserve">Практическое занятие 4. </w:t>
            </w:r>
            <w:r w:rsidRPr="002C2AC4">
              <w:rPr>
                <w:rFonts w:ascii="Times New Roman" w:eastAsia="Calibri" w:hAnsi="Times New Roman" w:cs="Times New Roman"/>
                <w:sz w:val="20"/>
                <w:szCs w:val="20"/>
              </w:rPr>
              <w:t>Практическая подготовка</w:t>
            </w:r>
          </w:p>
          <w:p w14:paraId="149FF19D" w14:textId="77777777" w:rsidR="002C2AC4" w:rsidRPr="002C2AC4" w:rsidRDefault="002C2AC4" w:rsidP="002C2AC4">
            <w:pPr>
              <w:rPr>
                <w:rFonts w:ascii="Times New Roman" w:eastAsia="Calibri" w:hAnsi="Times New Roman" w:cs="Times New Roman"/>
                <w:b/>
                <w:sz w:val="20"/>
                <w:szCs w:val="20"/>
              </w:rPr>
            </w:pPr>
            <w:r w:rsidRPr="002C2AC4">
              <w:rPr>
                <w:rFonts w:ascii="Times New Roman" w:eastAsia="Calibri" w:hAnsi="Times New Roman" w:cs="Times New Roman"/>
                <w:bCs/>
                <w:sz w:val="20"/>
                <w:szCs w:val="20"/>
              </w:rPr>
              <w:t xml:space="preserve"> Построение и анализ графика термической обработки</w:t>
            </w:r>
          </w:p>
        </w:tc>
        <w:tc>
          <w:tcPr>
            <w:tcW w:w="2694" w:type="dxa"/>
            <w:vAlign w:val="center"/>
          </w:tcPr>
          <w:p w14:paraId="5704DAFE" w14:textId="77777777" w:rsidR="002C2AC4" w:rsidRPr="002C2AC4" w:rsidRDefault="002C2AC4" w:rsidP="002C2AC4">
            <w:pPr>
              <w:jc w:val="center"/>
              <w:rPr>
                <w:rFonts w:ascii="Times New Roman" w:eastAsia="Calibri" w:hAnsi="Times New Roman" w:cs="Times New Roman"/>
                <w:iCs/>
                <w:sz w:val="20"/>
                <w:szCs w:val="20"/>
              </w:rPr>
            </w:pPr>
            <w:r w:rsidRPr="002C2AC4">
              <w:rPr>
                <w:rFonts w:ascii="Times New Roman" w:eastAsia="Calibri" w:hAnsi="Times New Roman" w:cs="Times New Roman"/>
                <w:iCs/>
                <w:sz w:val="20"/>
                <w:szCs w:val="20"/>
              </w:rPr>
              <w:t>2</w:t>
            </w:r>
          </w:p>
        </w:tc>
        <w:tc>
          <w:tcPr>
            <w:tcW w:w="2409" w:type="dxa"/>
            <w:vMerge/>
          </w:tcPr>
          <w:p w14:paraId="70521CA2"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75F26F86" w14:textId="77777777" w:rsidTr="006158BE">
        <w:trPr>
          <w:trHeight w:val="361"/>
        </w:trPr>
        <w:tc>
          <w:tcPr>
            <w:tcW w:w="2972" w:type="dxa"/>
            <w:vMerge/>
          </w:tcPr>
          <w:p w14:paraId="339DEDF4"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4CBE8175" w14:textId="77777777" w:rsidR="002C2AC4" w:rsidRPr="002C2AC4" w:rsidRDefault="002C2AC4" w:rsidP="002C2AC4">
            <w:pPr>
              <w:rPr>
                <w:rFonts w:ascii="Times New Roman" w:eastAsia="Calibri" w:hAnsi="Times New Roman" w:cs="Times New Roman"/>
                <w:b/>
                <w:bCs/>
                <w:sz w:val="20"/>
                <w:szCs w:val="20"/>
              </w:rPr>
            </w:pPr>
            <w:r w:rsidRPr="002C2AC4">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43793AD9" w14:textId="77777777" w:rsidR="002C2AC4" w:rsidRPr="002C2AC4" w:rsidRDefault="002C2AC4" w:rsidP="002C2AC4">
            <w:pPr>
              <w:jc w:val="center"/>
              <w:rPr>
                <w:rFonts w:ascii="Times New Roman" w:eastAsia="Calibri" w:hAnsi="Times New Roman" w:cs="Times New Roman"/>
                <w:iCs/>
                <w:sz w:val="20"/>
                <w:szCs w:val="20"/>
              </w:rPr>
            </w:pPr>
            <w:r w:rsidRPr="002C2AC4">
              <w:rPr>
                <w:rFonts w:ascii="Times New Roman" w:eastAsia="Calibri" w:hAnsi="Times New Roman" w:cs="Times New Roman"/>
                <w:iCs/>
                <w:sz w:val="20"/>
                <w:szCs w:val="20"/>
              </w:rPr>
              <w:t>-</w:t>
            </w:r>
          </w:p>
        </w:tc>
        <w:tc>
          <w:tcPr>
            <w:tcW w:w="2409" w:type="dxa"/>
            <w:vMerge/>
          </w:tcPr>
          <w:p w14:paraId="1CD36C67"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68086A20" w14:textId="77777777" w:rsidTr="006158BE">
        <w:trPr>
          <w:trHeight w:val="259"/>
        </w:trPr>
        <w:tc>
          <w:tcPr>
            <w:tcW w:w="2972" w:type="dxa"/>
            <w:vMerge w:val="restart"/>
          </w:tcPr>
          <w:p w14:paraId="70AD6C26" w14:textId="77777777" w:rsidR="002C2AC4" w:rsidRPr="002C2AC4" w:rsidRDefault="002C2AC4" w:rsidP="002C2AC4">
            <w:pPr>
              <w:rPr>
                <w:rFonts w:ascii="Times New Roman" w:eastAsia="Times New Roman" w:hAnsi="Times New Roman" w:cs="Times New Roman"/>
                <w:b/>
                <w:bCs/>
                <w:sz w:val="20"/>
                <w:szCs w:val="20"/>
                <w:lang w:eastAsia="ru-RU"/>
              </w:rPr>
            </w:pPr>
            <w:r w:rsidRPr="002C2AC4">
              <w:rPr>
                <w:rFonts w:ascii="Times New Roman" w:eastAsia="Calibri" w:hAnsi="Times New Roman" w:cs="Times New Roman"/>
                <w:b/>
                <w:sz w:val="20"/>
                <w:szCs w:val="20"/>
              </w:rPr>
              <w:t>Тема 1.5</w:t>
            </w:r>
            <w:r w:rsidRPr="002C2AC4">
              <w:rPr>
                <w:rFonts w:ascii="Times New Roman" w:eastAsia="Calibri" w:hAnsi="Times New Roman" w:cs="Times New Roman"/>
                <w:sz w:val="20"/>
                <w:szCs w:val="20"/>
              </w:rPr>
              <w:t xml:space="preserve"> Основы термической обработки металлов и сплавов.</w:t>
            </w:r>
          </w:p>
        </w:tc>
        <w:tc>
          <w:tcPr>
            <w:tcW w:w="6662" w:type="dxa"/>
            <w:tcBorders>
              <w:top w:val="single" w:sz="4" w:space="0" w:color="auto"/>
              <w:left w:val="single" w:sz="4" w:space="0" w:color="auto"/>
              <w:bottom w:val="single" w:sz="4" w:space="0" w:color="auto"/>
            </w:tcBorders>
          </w:tcPr>
          <w:p w14:paraId="481AF367" w14:textId="77777777" w:rsidR="002C2AC4" w:rsidRPr="002C2AC4" w:rsidRDefault="002C2AC4" w:rsidP="002C2AC4">
            <w:pPr>
              <w:rPr>
                <w:rFonts w:ascii="Times New Roman" w:eastAsia="Times New Roman" w:hAnsi="Times New Roman" w:cs="Times New Roman"/>
                <w:b/>
                <w:bCs/>
                <w:sz w:val="20"/>
                <w:szCs w:val="20"/>
                <w:lang w:eastAsia="ru-RU"/>
              </w:rPr>
            </w:pPr>
            <w:r w:rsidRPr="002C2AC4">
              <w:rPr>
                <w:rFonts w:ascii="Times New Roman" w:eastAsia="Calibri" w:hAnsi="Times New Roman" w:cs="Times New Roman"/>
                <w:b/>
                <w:bCs/>
                <w:sz w:val="20"/>
                <w:szCs w:val="20"/>
              </w:rPr>
              <w:t>Содержание</w:t>
            </w:r>
          </w:p>
        </w:tc>
        <w:tc>
          <w:tcPr>
            <w:tcW w:w="2694" w:type="dxa"/>
            <w:vAlign w:val="center"/>
          </w:tcPr>
          <w:p w14:paraId="4CF88B29" w14:textId="77777777" w:rsidR="002C2AC4" w:rsidRPr="002C2AC4" w:rsidRDefault="002C2AC4" w:rsidP="002C2AC4">
            <w:pPr>
              <w:jc w:val="center"/>
              <w:rPr>
                <w:rFonts w:ascii="Times New Roman" w:eastAsia="Calibri" w:hAnsi="Times New Roman" w:cs="Times New Roman"/>
                <w:b/>
                <w:iCs/>
                <w:sz w:val="20"/>
                <w:szCs w:val="20"/>
              </w:rPr>
            </w:pPr>
            <w:r w:rsidRPr="002C2AC4">
              <w:rPr>
                <w:rFonts w:ascii="Times New Roman" w:eastAsia="Calibri" w:hAnsi="Times New Roman" w:cs="Times New Roman"/>
                <w:b/>
                <w:iCs/>
                <w:sz w:val="20"/>
                <w:szCs w:val="20"/>
              </w:rPr>
              <w:t>2</w:t>
            </w:r>
          </w:p>
        </w:tc>
        <w:tc>
          <w:tcPr>
            <w:tcW w:w="2409" w:type="dxa"/>
            <w:vMerge w:val="restart"/>
          </w:tcPr>
          <w:p w14:paraId="75FF8E71" w14:textId="77777777" w:rsidR="002C2AC4" w:rsidRPr="002C2AC4" w:rsidRDefault="002C2AC4" w:rsidP="002C2AC4">
            <w:pPr>
              <w:rPr>
                <w:rFonts w:ascii="Times New Roman" w:eastAsia="Times New Roman" w:hAnsi="Times New Roman" w:cs="Times New Roman"/>
                <w:b/>
                <w:bCs/>
                <w:sz w:val="20"/>
                <w:szCs w:val="20"/>
                <w:lang w:eastAsia="ru-RU"/>
              </w:rPr>
            </w:pPr>
            <w:r w:rsidRPr="002C2AC4">
              <w:rPr>
                <w:rFonts w:ascii="Times New Roman" w:eastAsia="Calibri" w:hAnsi="Times New Roman" w:cs="Times New Roman"/>
                <w:sz w:val="20"/>
                <w:szCs w:val="20"/>
              </w:rPr>
              <w:t>ОК 1, ОК 2, ОК 5, ОК 9, ПК 1.1</w:t>
            </w:r>
          </w:p>
        </w:tc>
      </w:tr>
      <w:tr w:rsidR="002C2AC4" w:rsidRPr="002C2AC4" w14:paraId="04C06697" w14:textId="77777777" w:rsidTr="006158BE">
        <w:trPr>
          <w:trHeight w:val="732"/>
        </w:trPr>
        <w:tc>
          <w:tcPr>
            <w:tcW w:w="2972" w:type="dxa"/>
            <w:vMerge/>
            <w:tcBorders>
              <w:bottom w:val="single" w:sz="4" w:space="0" w:color="auto"/>
            </w:tcBorders>
          </w:tcPr>
          <w:p w14:paraId="25DC4F2E" w14:textId="77777777" w:rsidR="002C2AC4" w:rsidRPr="002C2AC4" w:rsidRDefault="002C2AC4" w:rsidP="002C2AC4">
            <w:pPr>
              <w:rPr>
                <w:rFonts w:ascii="Times New Roman" w:eastAsia="Calibri" w:hAnsi="Times New Roman" w:cs="Times New Roman"/>
                <w:sz w:val="20"/>
                <w:szCs w:val="20"/>
              </w:rPr>
            </w:pPr>
          </w:p>
        </w:tc>
        <w:tc>
          <w:tcPr>
            <w:tcW w:w="6662" w:type="dxa"/>
            <w:tcBorders>
              <w:top w:val="single" w:sz="4" w:space="0" w:color="auto"/>
              <w:left w:val="single" w:sz="4" w:space="0" w:color="auto"/>
              <w:bottom w:val="single" w:sz="4" w:space="0" w:color="auto"/>
            </w:tcBorders>
          </w:tcPr>
          <w:p w14:paraId="0FD64D5D"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1.Практическая подготовка.</w:t>
            </w:r>
          </w:p>
          <w:p w14:paraId="2B629E5C"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 xml:space="preserve">Классификация видов термической обработки. Превращения в металлах при нагреве и охлаждении. Отжиг. </w:t>
            </w:r>
          </w:p>
        </w:tc>
        <w:tc>
          <w:tcPr>
            <w:tcW w:w="2694" w:type="dxa"/>
            <w:tcBorders>
              <w:bottom w:val="single" w:sz="4" w:space="0" w:color="auto"/>
            </w:tcBorders>
            <w:vAlign w:val="center"/>
          </w:tcPr>
          <w:p w14:paraId="01620465" w14:textId="77777777" w:rsidR="002C2AC4" w:rsidRPr="002C2AC4" w:rsidRDefault="002C2AC4" w:rsidP="002C2AC4">
            <w:pPr>
              <w:jc w:val="center"/>
              <w:rPr>
                <w:rFonts w:ascii="Times New Roman" w:eastAsia="Calibri" w:hAnsi="Times New Roman" w:cs="Times New Roman"/>
                <w:iCs/>
                <w:sz w:val="20"/>
                <w:szCs w:val="20"/>
              </w:rPr>
            </w:pPr>
            <w:r w:rsidRPr="002C2AC4">
              <w:rPr>
                <w:rFonts w:ascii="Times New Roman" w:eastAsia="Calibri" w:hAnsi="Times New Roman" w:cs="Times New Roman"/>
                <w:iCs/>
                <w:sz w:val="20"/>
                <w:szCs w:val="20"/>
              </w:rPr>
              <w:t>1</w:t>
            </w:r>
          </w:p>
        </w:tc>
        <w:tc>
          <w:tcPr>
            <w:tcW w:w="2409" w:type="dxa"/>
            <w:vMerge/>
            <w:tcBorders>
              <w:bottom w:val="single" w:sz="4" w:space="0" w:color="auto"/>
            </w:tcBorders>
          </w:tcPr>
          <w:p w14:paraId="284F496B"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47A9A318" w14:textId="77777777" w:rsidTr="006158BE">
        <w:trPr>
          <w:trHeight w:val="361"/>
        </w:trPr>
        <w:tc>
          <w:tcPr>
            <w:tcW w:w="2972" w:type="dxa"/>
            <w:vMerge/>
          </w:tcPr>
          <w:p w14:paraId="642C703B" w14:textId="77777777" w:rsidR="002C2AC4" w:rsidRPr="002C2AC4" w:rsidRDefault="002C2AC4" w:rsidP="002C2AC4">
            <w:pPr>
              <w:rPr>
                <w:rFonts w:ascii="Times New Roman" w:eastAsia="Calibri" w:hAnsi="Times New Roman" w:cs="Times New Roman"/>
                <w:sz w:val="20"/>
                <w:szCs w:val="20"/>
              </w:rPr>
            </w:pPr>
          </w:p>
        </w:tc>
        <w:tc>
          <w:tcPr>
            <w:tcW w:w="6662" w:type="dxa"/>
            <w:tcBorders>
              <w:top w:val="single" w:sz="4" w:space="0" w:color="auto"/>
              <w:left w:val="single" w:sz="4" w:space="0" w:color="auto"/>
              <w:bottom w:val="single" w:sz="4" w:space="0" w:color="auto"/>
            </w:tcBorders>
          </w:tcPr>
          <w:p w14:paraId="17DA6090" w14:textId="77777777" w:rsidR="002C2AC4" w:rsidRPr="002C2AC4" w:rsidRDefault="002C2AC4" w:rsidP="002C2AC4">
            <w:pPr>
              <w:rPr>
                <w:rFonts w:ascii="Times New Roman" w:eastAsia="Times New Roman" w:hAnsi="Times New Roman" w:cs="Times New Roman"/>
                <w:b/>
                <w:bCs/>
                <w:sz w:val="20"/>
                <w:szCs w:val="20"/>
                <w:lang w:eastAsia="ru-RU"/>
              </w:rPr>
            </w:pPr>
            <w:r w:rsidRPr="002C2AC4">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2FB73D4B" w14:textId="77777777" w:rsidR="002C2AC4" w:rsidRPr="002C2AC4" w:rsidRDefault="002C2AC4" w:rsidP="002C2AC4">
            <w:pPr>
              <w:jc w:val="center"/>
              <w:rPr>
                <w:rFonts w:ascii="Times New Roman" w:eastAsia="Calibri" w:hAnsi="Times New Roman" w:cs="Times New Roman"/>
                <w:b/>
                <w:iCs/>
                <w:sz w:val="20"/>
                <w:szCs w:val="20"/>
              </w:rPr>
            </w:pPr>
          </w:p>
        </w:tc>
        <w:tc>
          <w:tcPr>
            <w:tcW w:w="2409" w:type="dxa"/>
            <w:vMerge/>
          </w:tcPr>
          <w:p w14:paraId="23B73CF1"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189EF6BA" w14:textId="77777777" w:rsidTr="006158BE">
        <w:trPr>
          <w:trHeight w:val="361"/>
        </w:trPr>
        <w:tc>
          <w:tcPr>
            <w:tcW w:w="2972" w:type="dxa"/>
            <w:vMerge/>
          </w:tcPr>
          <w:p w14:paraId="51E2BCBD" w14:textId="77777777" w:rsidR="002C2AC4" w:rsidRPr="002C2AC4" w:rsidRDefault="002C2AC4" w:rsidP="002C2AC4">
            <w:pPr>
              <w:jc w:val="right"/>
              <w:rPr>
                <w:rFonts w:ascii="Times New Roman" w:eastAsia="Calibri" w:hAnsi="Times New Roman" w:cs="Times New Roman"/>
                <w:sz w:val="20"/>
                <w:szCs w:val="20"/>
              </w:rPr>
            </w:pPr>
          </w:p>
        </w:tc>
        <w:tc>
          <w:tcPr>
            <w:tcW w:w="6662" w:type="dxa"/>
            <w:tcBorders>
              <w:top w:val="single" w:sz="4" w:space="0" w:color="auto"/>
              <w:left w:val="single" w:sz="4" w:space="0" w:color="auto"/>
              <w:bottom w:val="single" w:sz="4" w:space="0" w:color="auto"/>
            </w:tcBorders>
          </w:tcPr>
          <w:p w14:paraId="026F8385"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Практическая подготовка.</w:t>
            </w:r>
          </w:p>
          <w:p w14:paraId="0B15252A" w14:textId="77777777" w:rsidR="002C2AC4" w:rsidRPr="002C2AC4" w:rsidRDefault="002C2AC4" w:rsidP="002C2AC4">
            <w:pPr>
              <w:rPr>
                <w:rFonts w:ascii="Times New Roman" w:eastAsia="Times New Roman" w:hAnsi="Times New Roman" w:cs="Times New Roman"/>
                <w:b/>
                <w:bCs/>
                <w:sz w:val="20"/>
                <w:szCs w:val="20"/>
                <w:lang w:eastAsia="ru-RU"/>
              </w:rPr>
            </w:pPr>
            <w:r w:rsidRPr="002C2AC4">
              <w:rPr>
                <w:rFonts w:ascii="Times New Roman" w:eastAsia="Calibri" w:hAnsi="Times New Roman" w:cs="Times New Roman"/>
                <w:sz w:val="20"/>
                <w:szCs w:val="20"/>
              </w:rPr>
              <w:t>Закалка. Отпуск, виды.</w:t>
            </w:r>
          </w:p>
        </w:tc>
        <w:tc>
          <w:tcPr>
            <w:tcW w:w="2694" w:type="dxa"/>
            <w:vAlign w:val="center"/>
          </w:tcPr>
          <w:p w14:paraId="453F774E" w14:textId="77777777" w:rsidR="002C2AC4" w:rsidRPr="002C2AC4" w:rsidRDefault="002C2AC4" w:rsidP="002C2AC4">
            <w:pPr>
              <w:jc w:val="center"/>
              <w:rPr>
                <w:rFonts w:ascii="Times New Roman" w:eastAsia="Calibri" w:hAnsi="Times New Roman" w:cs="Times New Roman"/>
                <w:iCs/>
                <w:sz w:val="20"/>
                <w:szCs w:val="20"/>
              </w:rPr>
            </w:pPr>
            <w:r w:rsidRPr="002C2AC4">
              <w:rPr>
                <w:rFonts w:ascii="Times New Roman" w:eastAsia="Calibri" w:hAnsi="Times New Roman" w:cs="Times New Roman"/>
                <w:iCs/>
                <w:sz w:val="20"/>
                <w:szCs w:val="20"/>
              </w:rPr>
              <w:t>1</w:t>
            </w:r>
          </w:p>
        </w:tc>
        <w:tc>
          <w:tcPr>
            <w:tcW w:w="2409" w:type="dxa"/>
            <w:vMerge/>
          </w:tcPr>
          <w:p w14:paraId="2ED0BAE7"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02281373" w14:textId="77777777" w:rsidTr="006158BE">
        <w:trPr>
          <w:trHeight w:val="199"/>
        </w:trPr>
        <w:tc>
          <w:tcPr>
            <w:tcW w:w="2972" w:type="dxa"/>
            <w:vMerge w:val="restart"/>
          </w:tcPr>
          <w:p w14:paraId="256C0A00"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b/>
                <w:sz w:val="20"/>
                <w:szCs w:val="20"/>
              </w:rPr>
              <w:t xml:space="preserve">Тема 1.6 </w:t>
            </w:r>
            <w:r w:rsidRPr="002C2AC4">
              <w:rPr>
                <w:rFonts w:ascii="Times New Roman" w:eastAsia="Calibri" w:hAnsi="Times New Roman" w:cs="Times New Roman"/>
                <w:sz w:val="20"/>
                <w:szCs w:val="20"/>
              </w:rPr>
              <w:t>Поверхностное упрочнение стали.</w:t>
            </w:r>
          </w:p>
        </w:tc>
        <w:tc>
          <w:tcPr>
            <w:tcW w:w="6662" w:type="dxa"/>
            <w:tcBorders>
              <w:top w:val="single" w:sz="4" w:space="0" w:color="auto"/>
              <w:left w:val="single" w:sz="4" w:space="0" w:color="auto"/>
              <w:bottom w:val="single" w:sz="4" w:space="0" w:color="auto"/>
            </w:tcBorders>
          </w:tcPr>
          <w:p w14:paraId="3CC85FF7" w14:textId="77777777" w:rsidR="002C2AC4" w:rsidRPr="002C2AC4" w:rsidRDefault="002C2AC4" w:rsidP="002C2AC4">
            <w:pPr>
              <w:rPr>
                <w:rFonts w:ascii="Times New Roman" w:eastAsia="Times New Roman" w:hAnsi="Times New Roman" w:cs="Times New Roman"/>
                <w:b/>
                <w:bCs/>
                <w:sz w:val="20"/>
                <w:szCs w:val="20"/>
                <w:lang w:eastAsia="ru-RU"/>
              </w:rPr>
            </w:pPr>
            <w:r w:rsidRPr="002C2AC4">
              <w:rPr>
                <w:rFonts w:ascii="Times New Roman" w:eastAsia="Calibri" w:hAnsi="Times New Roman" w:cs="Times New Roman"/>
                <w:b/>
                <w:bCs/>
                <w:sz w:val="20"/>
                <w:szCs w:val="20"/>
              </w:rPr>
              <w:t>Содержание</w:t>
            </w:r>
          </w:p>
        </w:tc>
        <w:tc>
          <w:tcPr>
            <w:tcW w:w="2694" w:type="dxa"/>
            <w:vAlign w:val="center"/>
          </w:tcPr>
          <w:p w14:paraId="6E1668E2" w14:textId="77777777" w:rsidR="002C2AC4" w:rsidRPr="002C2AC4" w:rsidRDefault="002C2AC4" w:rsidP="002C2AC4">
            <w:pPr>
              <w:jc w:val="center"/>
              <w:rPr>
                <w:rFonts w:ascii="Times New Roman" w:eastAsia="Calibri" w:hAnsi="Times New Roman" w:cs="Times New Roman"/>
                <w:b/>
                <w:iCs/>
                <w:sz w:val="20"/>
                <w:szCs w:val="20"/>
              </w:rPr>
            </w:pPr>
            <w:r w:rsidRPr="002C2AC4">
              <w:rPr>
                <w:rFonts w:ascii="Times New Roman" w:eastAsia="Calibri" w:hAnsi="Times New Roman" w:cs="Times New Roman"/>
                <w:b/>
                <w:iCs/>
                <w:sz w:val="20"/>
                <w:szCs w:val="20"/>
              </w:rPr>
              <w:t>2</w:t>
            </w:r>
          </w:p>
        </w:tc>
        <w:tc>
          <w:tcPr>
            <w:tcW w:w="2409" w:type="dxa"/>
            <w:vMerge w:val="restart"/>
          </w:tcPr>
          <w:p w14:paraId="6CC2A45A" w14:textId="77777777" w:rsidR="002C2AC4" w:rsidRPr="002C2AC4" w:rsidRDefault="002C2AC4" w:rsidP="002C2AC4">
            <w:pPr>
              <w:rPr>
                <w:rFonts w:ascii="Times New Roman" w:eastAsia="Times New Roman" w:hAnsi="Times New Roman" w:cs="Times New Roman"/>
                <w:b/>
                <w:bCs/>
                <w:sz w:val="20"/>
                <w:szCs w:val="20"/>
                <w:lang w:eastAsia="ru-RU"/>
              </w:rPr>
            </w:pPr>
            <w:r w:rsidRPr="002C2AC4">
              <w:rPr>
                <w:rFonts w:ascii="Times New Roman" w:eastAsia="Calibri" w:hAnsi="Times New Roman" w:cs="Times New Roman"/>
                <w:sz w:val="20"/>
                <w:szCs w:val="20"/>
              </w:rPr>
              <w:t>ОК 1, ОК 2, ОК 5, ОК 9, ПК 1.1</w:t>
            </w:r>
          </w:p>
        </w:tc>
      </w:tr>
      <w:tr w:rsidR="002C2AC4" w:rsidRPr="002C2AC4" w14:paraId="14A1851E" w14:textId="77777777" w:rsidTr="006158BE">
        <w:trPr>
          <w:trHeight w:val="445"/>
        </w:trPr>
        <w:tc>
          <w:tcPr>
            <w:tcW w:w="2972" w:type="dxa"/>
            <w:vMerge/>
            <w:tcBorders>
              <w:bottom w:val="single" w:sz="4" w:space="0" w:color="auto"/>
            </w:tcBorders>
          </w:tcPr>
          <w:p w14:paraId="567ED4E7" w14:textId="77777777" w:rsidR="002C2AC4" w:rsidRPr="002C2AC4" w:rsidRDefault="002C2AC4" w:rsidP="002C2AC4">
            <w:pPr>
              <w:jc w:val="right"/>
              <w:rPr>
                <w:rFonts w:ascii="Times New Roman" w:eastAsia="Calibri" w:hAnsi="Times New Roman" w:cs="Times New Roman"/>
                <w:sz w:val="20"/>
                <w:szCs w:val="20"/>
              </w:rPr>
            </w:pPr>
          </w:p>
        </w:tc>
        <w:tc>
          <w:tcPr>
            <w:tcW w:w="6662" w:type="dxa"/>
            <w:tcBorders>
              <w:top w:val="single" w:sz="4" w:space="0" w:color="auto"/>
              <w:left w:val="single" w:sz="4" w:space="0" w:color="auto"/>
              <w:bottom w:val="single" w:sz="4" w:space="0" w:color="auto"/>
            </w:tcBorders>
          </w:tcPr>
          <w:p w14:paraId="5ABA8F9D" w14:textId="77777777" w:rsidR="002C2AC4" w:rsidRPr="002C2AC4" w:rsidRDefault="002C2AC4" w:rsidP="002C2AC4">
            <w:pPr>
              <w:shd w:val="clear" w:color="auto" w:fill="FFFFFF"/>
              <w:rPr>
                <w:rFonts w:ascii="Times New Roman" w:eastAsia="Calibri" w:hAnsi="Times New Roman" w:cs="Times New Roman"/>
                <w:sz w:val="20"/>
                <w:szCs w:val="20"/>
              </w:rPr>
            </w:pPr>
            <w:r w:rsidRPr="002C2AC4">
              <w:rPr>
                <w:rFonts w:ascii="Times New Roman" w:eastAsia="Calibri" w:hAnsi="Times New Roman" w:cs="Times New Roman"/>
                <w:sz w:val="20"/>
                <w:szCs w:val="20"/>
              </w:rPr>
              <w:t>1. Упрочнение поверхностным пластическим деформированием.</w:t>
            </w:r>
          </w:p>
          <w:p w14:paraId="422467E1" w14:textId="77777777" w:rsidR="002C2AC4" w:rsidRPr="002C2AC4" w:rsidRDefault="002C2AC4" w:rsidP="002C2AC4">
            <w:pPr>
              <w:shd w:val="clear" w:color="auto" w:fill="FFFFFF"/>
              <w:rPr>
                <w:rFonts w:ascii="Times New Roman" w:eastAsia="Calibri" w:hAnsi="Times New Roman" w:cs="Times New Roman"/>
                <w:sz w:val="20"/>
                <w:szCs w:val="20"/>
              </w:rPr>
            </w:pPr>
            <w:r w:rsidRPr="002C2AC4">
              <w:rPr>
                <w:rFonts w:ascii="Times New Roman" w:eastAsia="Calibri" w:hAnsi="Times New Roman" w:cs="Times New Roman"/>
                <w:sz w:val="20"/>
                <w:szCs w:val="20"/>
              </w:rPr>
              <w:t>Химико-термическая обработка</w:t>
            </w:r>
          </w:p>
        </w:tc>
        <w:tc>
          <w:tcPr>
            <w:tcW w:w="2694" w:type="dxa"/>
            <w:tcBorders>
              <w:bottom w:val="single" w:sz="4" w:space="0" w:color="auto"/>
            </w:tcBorders>
            <w:vAlign w:val="center"/>
          </w:tcPr>
          <w:p w14:paraId="09B20785" w14:textId="77777777" w:rsidR="002C2AC4" w:rsidRPr="002C2AC4" w:rsidRDefault="002C2AC4" w:rsidP="002C2AC4">
            <w:pPr>
              <w:jc w:val="center"/>
              <w:rPr>
                <w:rFonts w:ascii="Times New Roman" w:eastAsia="Calibri" w:hAnsi="Times New Roman" w:cs="Times New Roman"/>
                <w:iCs/>
                <w:sz w:val="20"/>
                <w:szCs w:val="20"/>
              </w:rPr>
            </w:pPr>
            <w:r w:rsidRPr="002C2AC4">
              <w:rPr>
                <w:rFonts w:ascii="Times New Roman" w:eastAsia="Calibri" w:hAnsi="Times New Roman" w:cs="Times New Roman"/>
                <w:iCs/>
                <w:sz w:val="20"/>
                <w:szCs w:val="20"/>
              </w:rPr>
              <w:t>1</w:t>
            </w:r>
          </w:p>
        </w:tc>
        <w:tc>
          <w:tcPr>
            <w:tcW w:w="2409" w:type="dxa"/>
            <w:vMerge/>
          </w:tcPr>
          <w:p w14:paraId="0DD7388F"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5F6C3051" w14:textId="77777777" w:rsidTr="006158BE">
        <w:trPr>
          <w:trHeight w:val="257"/>
        </w:trPr>
        <w:tc>
          <w:tcPr>
            <w:tcW w:w="2972" w:type="dxa"/>
            <w:vMerge/>
          </w:tcPr>
          <w:p w14:paraId="137C8819" w14:textId="77777777" w:rsidR="002C2AC4" w:rsidRPr="002C2AC4" w:rsidRDefault="002C2AC4" w:rsidP="002C2AC4">
            <w:pPr>
              <w:jc w:val="right"/>
              <w:rPr>
                <w:rFonts w:ascii="Times New Roman" w:eastAsia="Calibri" w:hAnsi="Times New Roman" w:cs="Times New Roman"/>
                <w:sz w:val="20"/>
                <w:szCs w:val="20"/>
              </w:rPr>
            </w:pPr>
          </w:p>
        </w:tc>
        <w:tc>
          <w:tcPr>
            <w:tcW w:w="6662" w:type="dxa"/>
            <w:tcBorders>
              <w:top w:val="single" w:sz="4" w:space="0" w:color="auto"/>
              <w:left w:val="single" w:sz="4" w:space="0" w:color="auto"/>
              <w:bottom w:val="single" w:sz="4" w:space="0" w:color="auto"/>
            </w:tcBorders>
          </w:tcPr>
          <w:p w14:paraId="2B7DE367" w14:textId="77777777" w:rsidR="002C2AC4" w:rsidRPr="002C2AC4" w:rsidRDefault="002C2AC4" w:rsidP="002C2AC4">
            <w:pPr>
              <w:rPr>
                <w:rFonts w:ascii="Times New Roman" w:eastAsia="Times New Roman" w:hAnsi="Times New Roman" w:cs="Times New Roman"/>
                <w:b/>
                <w:bCs/>
                <w:sz w:val="20"/>
                <w:szCs w:val="20"/>
                <w:lang w:eastAsia="ru-RU"/>
              </w:rPr>
            </w:pPr>
            <w:r w:rsidRPr="002C2AC4">
              <w:rPr>
                <w:rFonts w:ascii="Times New Roman" w:eastAsia="Calibri" w:hAnsi="Times New Roman" w:cs="Times New Roman"/>
                <w:b/>
                <w:bCs/>
                <w:sz w:val="20"/>
                <w:szCs w:val="20"/>
              </w:rPr>
              <w:t>В том числе практических и лабораторных занятий</w:t>
            </w:r>
          </w:p>
        </w:tc>
        <w:tc>
          <w:tcPr>
            <w:tcW w:w="2694" w:type="dxa"/>
            <w:vAlign w:val="center"/>
          </w:tcPr>
          <w:p w14:paraId="1789A25D" w14:textId="77777777" w:rsidR="002C2AC4" w:rsidRPr="002C2AC4" w:rsidRDefault="002C2AC4" w:rsidP="002C2AC4">
            <w:pPr>
              <w:jc w:val="center"/>
              <w:rPr>
                <w:rFonts w:ascii="Times New Roman" w:eastAsia="Calibri" w:hAnsi="Times New Roman" w:cs="Times New Roman"/>
                <w:iCs/>
                <w:sz w:val="20"/>
                <w:szCs w:val="20"/>
              </w:rPr>
            </w:pPr>
          </w:p>
        </w:tc>
        <w:tc>
          <w:tcPr>
            <w:tcW w:w="2409" w:type="dxa"/>
            <w:vMerge/>
          </w:tcPr>
          <w:p w14:paraId="16268941"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520C3499" w14:textId="77777777" w:rsidTr="006158BE">
        <w:trPr>
          <w:trHeight w:val="361"/>
        </w:trPr>
        <w:tc>
          <w:tcPr>
            <w:tcW w:w="2972" w:type="dxa"/>
            <w:vMerge/>
          </w:tcPr>
          <w:p w14:paraId="54868BFC" w14:textId="77777777" w:rsidR="002C2AC4" w:rsidRPr="002C2AC4" w:rsidRDefault="002C2AC4" w:rsidP="002C2AC4">
            <w:pPr>
              <w:jc w:val="right"/>
              <w:rPr>
                <w:rFonts w:ascii="Times New Roman" w:eastAsia="Calibri" w:hAnsi="Times New Roman" w:cs="Times New Roman"/>
                <w:sz w:val="20"/>
                <w:szCs w:val="20"/>
              </w:rPr>
            </w:pPr>
          </w:p>
        </w:tc>
        <w:tc>
          <w:tcPr>
            <w:tcW w:w="6662" w:type="dxa"/>
            <w:tcBorders>
              <w:top w:val="single" w:sz="4" w:space="0" w:color="auto"/>
              <w:left w:val="single" w:sz="4" w:space="0" w:color="auto"/>
              <w:bottom w:val="single" w:sz="4" w:space="0" w:color="auto"/>
            </w:tcBorders>
          </w:tcPr>
          <w:p w14:paraId="48B5265A" w14:textId="77777777" w:rsidR="002C2AC4" w:rsidRPr="002C2AC4" w:rsidRDefault="002C2AC4" w:rsidP="002C2AC4">
            <w:pPr>
              <w:rPr>
                <w:rFonts w:ascii="Times New Roman" w:eastAsia="Calibri" w:hAnsi="Times New Roman" w:cs="Times New Roman"/>
                <w:bCs/>
                <w:sz w:val="20"/>
                <w:szCs w:val="20"/>
                <w:shd w:val="clear" w:color="auto" w:fill="FFFFFF"/>
              </w:rPr>
            </w:pPr>
            <w:r w:rsidRPr="002C2AC4">
              <w:rPr>
                <w:rFonts w:ascii="Times New Roman" w:eastAsia="Calibri" w:hAnsi="Times New Roman" w:cs="Times New Roman"/>
                <w:b/>
                <w:bCs/>
                <w:sz w:val="20"/>
                <w:szCs w:val="20"/>
                <w:shd w:val="clear" w:color="auto" w:fill="FFFFFF"/>
              </w:rPr>
              <w:t>Практическое занятие</w:t>
            </w:r>
            <w:r w:rsidRPr="002C2AC4">
              <w:rPr>
                <w:rFonts w:ascii="Times New Roman" w:eastAsia="Calibri" w:hAnsi="Times New Roman" w:cs="Times New Roman"/>
                <w:bCs/>
                <w:sz w:val="20"/>
                <w:szCs w:val="20"/>
                <w:shd w:val="clear" w:color="auto" w:fill="FFFFFF"/>
              </w:rPr>
              <w:t xml:space="preserve"> </w:t>
            </w:r>
            <w:r w:rsidRPr="002C2AC4">
              <w:rPr>
                <w:rFonts w:ascii="Times New Roman" w:eastAsia="Calibri" w:hAnsi="Times New Roman" w:cs="Times New Roman"/>
                <w:b/>
                <w:bCs/>
                <w:sz w:val="20"/>
                <w:szCs w:val="20"/>
                <w:shd w:val="clear" w:color="auto" w:fill="FFFFFF"/>
              </w:rPr>
              <w:t>5</w:t>
            </w:r>
            <w:r w:rsidRPr="002C2AC4">
              <w:rPr>
                <w:rFonts w:ascii="Times New Roman" w:eastAsia="Calibri" w:hAnsi="Times New Roman" w:cs="Times New Roman"/>
                <w:bCs/>
                <w:sz w:val="20"/>
                <w:szCs w:val="20"/>
                <w:shd w:val="clear" w:color="auto" w:fill="FFFFFF"/>
              </w:rPr>
              <w:t>.</w:t>
            </w:r>
          </w:p>
          <w:p w14:paraId="688D226F" w14:textId="77777777" w:rsidR="002C2AC4" w:rsidRPr="002C2AC4" w:rsidRDefault="002C2AC4" w:rsidP="002C2AC4">
            <w:pPr>
              <w:rPr>
                <w:rFonts w:ascii="Times New Roman" w:eastAsia="Times New Roman" w:hAnsi="Times New Roman" w:cs="Times New Roman"/>
                <w:bCs/>
                <w:sz w:val="20"/>
                <w:szCs w:val="20"/>
                <w:lang w:eastAsia="ru-RU"/>
              </w:rPr>
            </w:pPr>
            <w:r w:rsidRPr="002C2AC4">
              <w:rPr>
                <w:rFonts w:ascii="Times New Roman" w:eastAsia="Calibri" w:hAnsi="Times New Roman" w:cs="Times New Roman"/>
                <w:bCs/>
                <w:sz w:val="20"/>
                <w:szCs w:val="20"/>
                <w:shd w:val="clear" w:color="auto" w:fill="FFFFFF"/>
              </w:rPr>
              <w:t>Анализ влияния термической обработки на микроструктуры инструментальных сталей</w:t>
            </w:r>
          </w:p>
        </w:tc>
        <w:tc>
          <w:tcPr>
            <w:tcW w:w="2694" w:type="dxa"/>
            <w:vAlign w:val="center"/>
          </w:tcPr>
          <w:p w14:paraId="096EF111" w14:textId="77777777" w:rsidR="002C2AC4" w:rsidRPr="002C2AC4" w:rsidRDefault="002C2AC4" w:rsidP="002C2AC4">
            <w:pPr>
              <w:jc w:val="center"/>
              <w:rPr>
                <w:rFonts w:ascii="Times New Roman" w:eastAsia="Calibri" w:hAnsi="Times New Roman" w:cs="Times New Roman"/>
                <w:iCs/>
                <w:sz w:val="20"/>
                <w:szCs w:val="20"/>
              </w:rPr>
            </w:pPr>
            <w:r w:rsidRPr="002C2AC4">
              <w:rPr>
                <w:rFonts w:ascii="Times New Roman" w:eastAsia="Calibri" w:hAnsi="Times New Roman" w:cs="Times New Roman"/>
                <w:iCs/>
                <w:sz w:val="20"/>
                <w:szCs w:val="20"/>
              </w:rPr>
              <w:t>1</w:t>
            </w:r>
          </w:p>
        </w:tc>
        <w:tc>
          <w:tcPr>
            <w:tcW w:w="2409" w:type="dxa"/>
            <w:vMerge/>
          </w:tcPr>
          <w:p w14:paraId="0022CC82"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5F56722E" w14:textId="77777777" w:rsidTr="006158BE">
        <w:trPr>
          <w:trHeight w:val="361"/>
        </w:trPr>
        <w:tc>
          <w:tcPr>
            <w:tcW w:w="2972" w:type="dxa"/>
            <w:vMerge/>
          </w:tcPr>
          <w:p w14:paraId="394AB337" w14:textId="77777777" w:rsidR="002C2AC4" w:rsidRPr="002C2AC4" w:rsidRDefault="002C2AC4" w:rsidP="002C2AC4">
            <w:pPr>
              <w:jc w:val="right"/>
              <w:rPr>
                <w:rFonts w:ascii="Times New Roman" w:eastAsia="Calibri" w:hAnsi="Times New Roman" w:cs="Times New Roman"/>
                <w:sz w:val="20"/>
                <w:szCs w:val="20"/>
              </w:rPr>
            </w:pPr>
          </w:p>
        </w:tc>
        <w:tc>
          <w:tcPr>
            <w:tcW w:w="6662" w:type="dxa"/>
            <w:tcBorders>
              <w:top w:val="single" w:sz="4" w:space="0" w:color="auto"/>
              <w:left w:val="single" w:sz="4" w:space="0" w:color="auto"/>
              <w:bottom w:val="single" w:sz="4" w:space="0" w:color="auto"/>
            </w:tcBorders>
          </w:tcPr>
          <w:p w14:paraId="01CA20D9" w14:textId="77777777" w:rsidR="002C2AC4" w:rsidRPr="002C2AC4" w:rsidRDefault="002C2AC4" w:rsidP="002C2AC4">
            <w:pPr>
              <w:rPr>
                <w:rFonts w:ascii="Times New Roman" w:eastAsia="Times New Roman" w:hAnsi="Times New Roman" w:cs="Times New Roman"/>
                <w:b/>
                <w:bCs/>
                <w:sz w:val="20"/>
                <w:szCs w:val="20"/>
                <w:lang w:eastAsia="ru-RU"/>
              </w:rPr>
            </w:pPr>
            <w:r w:rsidRPr="002C2AC4">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425ACC78" w14:textId="77777777" w:rsidR="002C2AC4" w:rsidRPr="002C2AC4" w:rsidRDefault="002C2AC4" w:rsidP="002C2AC4">
            <w:pPr>
              <w:jc w:val="center"/>
              <w:rPr>
                <w:rFonts w:ascii="Times New Roman" w:eastAsia="Calibri" w:hAnsi="Times New Roman" w:cs="Times New Roman"/>
                <w:iCs/>
                <w:sz w:val="20"/>
                <w:szCs w:val="20"/>
              </w:rPr>
            </w:pPr>
            <w:r w:rsidRPr="002C2AC4">
              <w:rPr>
                <w:rFonts w:ascii="Times New Roman" w:eastAsia="Calibri" w:hAnsi="Times New Roman" w:cs="Times New Roman"/>
                <w:iCs/>
                <w:sz w:val="20"/>
                <w:szCs w:val="20"/>
              </w:rPr>
              <w:t>-</w:t>
            </w:r>
          </w:p>
        </w:tc>
        <w:tc>
          <w:tcPr>
            <w:tcW w:w="2409" w:type="dxa"/>
            <w:vMerge/>
          </w:tcPr>
          <w:p w14:paraId="3062F4CF"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479105D6" w14:textId="77777777" w:rsidTr="006158BE">
        <w:trPr>
          <w:trHeight w:val="347"/>
        </w:trPr>
        <w:tc>
          <w:tcPr>
            <w:tcW w:w="9634" w:type="dxa"/>
            <w:gridSpan w:val="2"/>
            <w:vAlign w:val="center"/>
          </w:tcPr>
          <w:p w14:paraId="12672568" w14:textId="77777777" w:rsidR="002C2AC4" w:rsidRPr="002C2AC4" w:rsidRDefault="002C2AC4" w:rsidP="002C2AC4">
            <w:pPr>
              <w:tabs>
                <w:tab w:val="left" w:pos="1725"/>
              </w:tabs>
              <w:rPr>
                <w:rFonts w:ascii="Times New Roman" w:eastAsia="Calibri" w:hAnsi="Times New Roman" w:cs="Times New Roman"/>
                <w:b/>
                <w:bCs/>
                <w:sz w:val="20"/>
                <w:szCs w:val="20"/>
              </w:rPr>
            </w:pPr>
            <w:r w:rsidRPr="002C2AC4">
              <w:rPr>
                <w:rFonts w:ascii="Times New Roman" w:eastAsia="Calibri" w:hAnsi="Times New Roman" w:cs="Times New Roman"/>
                <w:b/>
                <w:sz w:val="20"/>
                <w:szCs w:val="20"/>
              </w:rPr>
              <w:t>Раздел 2. Материалы, применяемые в машиностроении.</w:t>
            </w:r>
          </w:p>
        </w:tc>
        <w:tc>
          <w:tcPr>
            <w:tcW w:w="2694" w:type="dxa"/>
            <w:vAlign w:val="center"/>
          </w:tcPr>
          <w:p w14:paraId="1A12C054" w14:textId="77777777" w:rsidR="002C2AC4" w:rsidRPr="002C2AC4" w:rsidRDefault="002C2AC4" w:rsidP="002C2AC4">
            <w:pPr>
              <w:suppressAutoHyphens/>
              <w:jc w:val="center"/>
              <w:rPr>
                <w:rFonts w:ascii="Times New Roman" w:eastAsia="Calibri" w:hAnsi="Times New Roman" w:cs="Times New Roman"/>
                <w:b/>
                <w:iCs/>
                <w:sz w:val="20"/>
                <w:szCs w:val="20"/>
              </w:rPr>
            </w:pPr>
            <w:r w:rsidRPr="002C2AC4">
              <w:rPr>
                <w:rFonts w:ascii="Times New Roman" w:eastAsia="Calibri" w:hAnsi="Times New Roman" w:cs="Times New Roman"/>
                <w:b/>
                <w:iCs/>
                <w:sz w:val="20"/>
                <w:szCs w:val="20"/>
              </w:rPr>
              <w:t>27/</w:t>
            </w:r>
            <w:r w:rsidRPr="002C2AC4">
              <w:rPr>
                <w:rFonts w:ascii="Times New Roman" w:eastAsia="Calibri" w:hAnsi="Times New Roman" w:cs="Times New Roman"/>
                <w:iCs/>
                <w:sz w:val="20"/>
                <w:szCs w:val="20"/>
              </w:rPr>
              <w:t>10</w:t>
            </w:r>
          </w:p>
        </w:tc>
        <w:tc>
          <w:tcPr>
            <w:tcW w:w="2409" w:type="dxa"/>
          </w:tcPr>
          <w:p w14:paraId="5C691D2C" w14:textId="77777777" w:rsidR="002C2AC4" w:rsidRPr="002C2AC4" w:rsidRDefault="002C2AC4" w:rsidP="002C2AC4">
            <w:pPr>
              <w:rPr>
                <w:rFonts w:ascii="Times New Roman" w:eastAsia="Calibri" w:hAnsi="Times New Roman" w:cs="Times New Roman"/>
                <w:sz w:val="20"/>
                <w:szCs w:val="20"/>
              </w:rPr>
            </w:pPr>
          </w:p>
        </w:tc>
      </w:tr>
      <w:tr w:rsidR="002C2AC4" w:rsidRPr="002C2AC4" w14:paraId="15504D8F" w14:textId="77777777" w:rsidTr="006158BE">
        <w:trPr>
          <w:trHeight w:val="250"/>
        </w:trPr>
        <w:tc>
          <w:tcPr>
            <w:tcW w:w="2972" w:type="dxa"/>
            <w:vMerge w:val="restart"/>
          </w:tcPr>
          <w:p w14:paraId="2199CF51" w14:textId="77777777" w:rsidR="002C2AC4" w:rsidRPr="002C2AC4" w:rsidRDefault="002C2AC4" w:rsidP="002C2AC4">
            <w:pPr>
              <w:rPr>
                <w:rFonts w:ascii="Times New Roman" w:eastAsia="Calibri" w:hAnsi="Times New Roman" w:cs="Times New Roman"/>
                <w:b/>
                <w:bCs/>
                <w:sz w:val="20"/>
                <w:szCs w:val="20"/>
              </w:rPr>
            </w:pPr>
            <w:r w:rsidRPr="002C2AC4">
              <w:rPr>
                <w:rFonts w:ascii="Times New Roman" w:eastAsia="Calibri" w:hAnsi="Times New Roman" w:cs="Times New Roman"/>
                <w:b/>
                <w:bCs/>
                <w:sz w:val="20"/>
                <w:szCs w:val="20"/>
              </w:rPr>
              <w:t>Тема 2.1</w:t>
            </w:r>
          </w:p>
          <w:p w14:paraId="24B31179" w14:textId="77777777" w:rsidR="002C2AC4" w:rsidRPr="002C2AC4" w:rsidRDefault="002C2AC4" w:rsidP="002C2AC4">
            <w:pPr>
              <w:rPr>
                <w:rFonts w:ascii="Times New Roman" w:eastAsia="Calibri" w:hAnsi="Times New Roman" w:cs="Times New Roman"/>
                <w:b/>
                <w:bCs/>
                <w:sz w:val="20"/>
                <w:szCs w:val="20"/>
              </w:rPr>
            </w:pPr>
            <w:r w:rsidRPr="002C2AC4">
              <w:rPr>
                <w:rFonts w:ascii="Times New Roman" w:eastAsia="Calibri" w:hAnsi="Times New Roman" w:cs="Times New Roman"/>
                <w:sz w:val="20"/>
                <w:szCs w:val="20"/>
              </w:rPr>
              <w:lastRenderedPageBreak/>
              <w:t>Углеродистые стали.</w:t>
            </w:r>
          </w:p>
        </w:tc>
        <w:tc>
          <w:tcPr>
            <w:tcW w:w="6662" w:type="dxa"/>
            <w:tcBorders>
              <w:top w:val="single" w:sz="4" w:space="0" w:color="auto"/>
              <w:left w:val="single" w:sz="4" w:space="0" w:color="auto"/>
              <w:bottom w:val="single" w:sz="4" w:space="0" w:color="auto"/>
            </w:tcBorders>
          </w:tcPr>
          <w:p w14:paraId="04B20788" w14:textId="77777777" w:rsidR="002C2AC4" w:rsidRPr="002C2AC4" w:rsidRDefault="002C2AC4" w:rsidP="002C2AC4">
            <w:pPr>
              <w:rPr>
                <w:rFonts w:ascii="Times New Roman" w:eastAsia="Calibri" w:hAnsi="Times New Roman" w:cs="Times New Roman"/>
                <w:b/>
                <w:bCs/>
                <w:i/>
                <w:sz w:val="20"/>
                <w:szCs w:val="20"/>
              </w:rPr>
            </w:pPr>
            <w:r w:rsidRPr="002C2AC4">
              <w:rPr>
                <w:rFonts w:ascii="Times New Roman" w:eastAsia="Calibri" w:hAnsi="Times New Roman" w:cs="Times New Roman"/>
                <w:b/>
                <w:bCs/>
                <w:sz w:val="20"/>
                <w:szCs w:val="20"/>
              </w:rPr>
              <w:lastRenderedPageBreak/>
              <w:t>Содержание</w:t>
            </w:r>
          </w:p>
        </w:tc>
        <w:tc>
          <w:tcPr>
            <w:tcW w:w="2694" w:type="dxa"/>
            <w:vAlign w:val="center"/>
          </w:tcPr>
          <w:p w14:paraId="3CD7A534" w14:textId="77777777" w:rsidR="002C2AC4" w:rsidRPr="002C2AC4" w:rsidRDefault="002C2AC4" w:rsidP="002C2AC4">
            <w:pPr>
              <w:suppressAutoHyphens/>
              <w:jc w:val="center"/>
              <w:rPr>
                <w:rFonts w:ascii="Times New Roman" w:eastAsia="Calibri" w:hAnsi="Times New Roman" w:cs="Times New Roman"/>
                <w:b/>
                <w:iCs/>
                <w:sz w:val="20"/>
                <w:szCs w:val="20"/>
              </w:rPr>
            </w:pPr>
            <w:r w:rsidRPr="002C2AC4">
              <w:rPr>
                <w:rFonts w:ascii="Times New Roman" w:eastAsia="Calibri" w:hAnsi="Times New Roman" w:cs="Times New Roman"/>
                <w:b/>
                <w:iCs/>
                <w:sz w:val="20"/>
                <w:szCs w:val="20"/>
              </w:rPr>
              <w:t>6</w:t>
            </w:r>
          </w:p>
        </w:tc>
        <w:tc>
          <w:tcPr>
            <w:tcW w:w="2409" w:type="dxa"/>
            <w:vMerge w:val="restart"/>
          </w:tcPr>
          <w:p w14:paraId="37E98998" w14:textId="77777777" w:rsidR="002C2AC4" w:rsidRPr="002C2AC4" w:rsidRDefault="002C2AC4" w:rsidP="002C2AC4">
            <w:pPr>
              <w:rPr>
                <w:rFonts w:ascii="Times New Roman" w:eastAsia="Times New Roman" w:hAnsi="Times New Roman" w:cs="Times New Roman"/>
                <w:b/>
                <w:bCs/>
                <w:sz w:val="20"/>
                <w:szCs w:val="20"/>
                <w:lang w:eastAsia="ru-RU"/>
              </w:rPr>
            </w:pPr>
            <w:r w:rsidRPr="002C2AC4">
              <w:rPr>
                <w:rFonts w:ascii="Times New Roman" w:eastAsia="Calibri" w:hAnsi="Times New Roman" w:cs="Times New Roman"/>
                <w:sz w:val="20"/>
                <w:szCs w:val="20"/>
              </w:rPr>
              <w:t>ОК 1, ОК 2, ОК 5, ОК 9, ПК 1.1</w:t>
            </w:r>
          </w:p>
        </w:tc>
      </w:tr>
      <w:tr w:rsidR="002C2AC4" w:rsidRPr="002C2AC4" w14:paraId="565009FC" w14:textId="77777777" w:rsidTr="006158BE">
        <w:trPr>
          <w:trHeight w:val="361"/>
        </w:trPr>
        <w:tc>
          <w:tcPr>
            <w:tcW w:w="2972" w:type="dxa"/>
            <w:vMerge/>
          </w:tcPr>
          <w:p w14:paraId="44BC2969"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018D7F69"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 xml:space="preserve">1. Классификация сталей. Влияние содержания углерода и постоянных примесей на свойства углеродистых сталей. </w:t>
            </w:r>
          </w:p>
        </w:tc>
        <w:tc>
          <w:tcPr>
            <w:tcW w:w="2694" w:type="dxa"/>
            <w:vMerge w:val="restart"/>
            <w:vAlign w:val="center"/>
          </w:tcPr>
          <w:p w14:paraId="2C5D7F97" w14:textId="77777777" w:rsidR="002C2AC4" w:rsidRPr="002C2AC4" w:rsidRDefault="002C2AC4" w:rsidP="002C2AC4">
            <w:pPr>
              <w:jc w:val="center"/>
              <w:rPr>
                <w:rFonts w:ascii="Times New Roman" w:eastAsia="Calibri" w:hAnsi="Times New Roman" w:cs="Times New Roman"/>
                <w:bCs/>
                <w:sz w:val="20"/>
                <w:szCs w:val="20"/>
              </w:rPr>
            </w:pPr>
            <w:r w:rsidRPr="002C2AC4">
              <w:rPr>
                <w:rFonts w:ascii="Times New Roman" w:eastAsia="Calibri" w:hAnsi="Times New Roman" w:cs="Times New Roman"/>
                <w:bCs/>
                <w:sz w:val="20"/>
                <w:szCs w:val="20"/>
              </w:rPr>
              <w:t>3</w:t>
            </w:r>
          </w:p>
        </w:tc>
        <w:tc>
          <w:tcPr>
            <w:tcW w:w="2409" w:type="dxa"/>
            <w:vMerge/>
          </w:tcPr>
          <w:p w14:paraId="19F49049"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5279A904" w14:textId="77777777" w:rsidTr="006158BE">
        <w:trPr>
          <w:trHeight w:val="361"/>
        </w:trPr>
        <w:tc>
          <w:tcPr>
            <w:tcW w:w="2972" w:type="dxa"/>
            <w:vMerge/>
          </w:tcPr>
          <w:p w14:paraId="579BF95A"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15B9C9F7"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2. Углеродистые конструкционные стали, их маркировка по ГОСТу, свойства и применения.</w:t>
            </w:r>
          </w:p>
        </w:tc>
        <w:tc>
          <w:tcPr>
            <w:tcW w:w="2694" w:type="dxa"/>
            <w:vMerge/>
            <w:vAlign w:val="center"/>
          </w:tcPr>
          <w:p w14:paraId="1385BB29" w14:textId="77777777" w:rsidR="002C2AC4" w:rsidRPr="002C2AC4" w:rsidRDefault="002C2AC4" w:rsidP="002C2AC4">
            <w:pPr>
              <w:jc w:val="center"/>
              <w:rPr>
                <w:rFonts w:ascii="Times New Roman" w:eastAsia="Calibri" w:hAnsi="Times New Roman" w:cs="Times New Roman"/>
                <w:b/>
                <w:iCs/>
                <w:sz w:val="20"/>
                <w:szCs w:val="20"/>
              </w:rPr>
            </w:pPr>
          </w:p>
        </w:tc>
        <w:tc>
          <w:tcPr>
            <w:tcW w:w="2409" w:type="dxa"/>
            <w:vMerge/>
          </w:tcPr>
          <w:p w14:paraId="0C69D0BD"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35A183D5" w14:textId="77777777" w:rsidTr="006158BE">
        <w:trPr>
          <w:trHeight w:val="361"/>
        </w:trPr>
        <w:tc>
          <w:tcPr>
            <w:tcW w:w="2972" w:type="dxa"/>
            <w:vMerge/>
          </w:tcPr>
          <w:p w14:paraId="2055EDCC"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1B9081CE"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3.Инструментальные углеродистые стали, их маркировка по ГОСТу, свойства, область применения.</w:t>
            </w:r>
          </w:p>
        </w:tc>
        <w:tc>
          <w:tcPr>
            <w:tcW w:w="2694" w:type="dxa"/>
            <w:vMerge/>
            <w:vAlign w:val="center"/>
          </w:tcPr>
          <w:p w14:paraId="11D07562" w14:textId="77777777" w:rsidR="002C2AC4" w:rsidRPr="002C2AC4" w:rsidRDefault="002C2AC4" w:rsidP="002C2AC4">
            <w:pPr>
              <w:jc w:val="center"/>
              <w:rPr>
                <w:rFonts w:ascii="Times New Roman" w:eastAsia="Calibri" w:hAnsi="Times New Roman" w:cs="Times New Roman"/>
                <w:b/>
                <w:iCs/>
                <w:sz w:val="20"/>
                <w:szCs w:val="20"/>
              </w:rPr>
            </w:pPr>
          </w:p>
        </w:tc>
        <w:tc>
          <w:tcPr>
            <w:tcW w:w="2409" w:type="dxa"/>
            <w:vMerge/>
          </w:tcPr>
          <w:p w14:paraId="0533F743"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5A58B5BD" w14:textId="77777777" w:rsidTr="006158BE">
        <w:trPr>
          <w:trHeight w:val="242"/>
        </w:trPr>
        <w:tc>
          <w:tcPr>
            <w:tcW w:w="2972" w:type="dxa"/>
            <w:vMerge/>
          </w:tcPr>
          <w:p w14:paraId="104B4897"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332C83E6" w14:textId="77777777" w:rsidR="002C2AC4" w:rsidRPr="002C2AC4" w:rsidRDefault="002C2AC4" w:rsidP="002C2AC4">
            <w:pPr>
              <w:rPr>
                <w:rFonts w:ascii="Times New Roman" w:eastAsia="Times New Roman" w:hAnsi="Times New Roman" w:cs="Times New Roman"/>
                <w:b/>
                <w:bCs/>
                <w:sz w:val="20"/>
                <w:szCs w:val="20"/>
                <w:lang w:eastAsia="ru-RU"/>
              </w:rPr>
            </w:pPr>
            <w:r w:rsidRPr="002C2AC4">
              <w:rPr>
                <w:rFonts w:ascii="Times New Roman" w:eastAsia="Calibri" w:hAnsi="Times New Roman" w:cs="Times New Roman"/>
                <w:b/>
                <w:bCs/>
                <w:sz w:val="20"/>
                <w:szCs w:val="20"/>
              </w:rPr>
              <w:t>В том числе практических и лабораторных занятий</w:t>
            </w:r>
          </w:p>
        </w:tc>
        <w:tc>
          <w:tcPr>
            <w:tcW w:w="2694" w:type="dxa"/>
            <w:vAlign w:val="center"/>
          </w:tcPr>
          <w:p w14:paraId="4DCCED7D" w14:textId="77777777" w:rsidR="002C2AC4" w:rsidRPr="002C2AC4" w:rsidRDefault="002C2AC4" w:rsidP="002C2AC4">
            <w:pPr>
              <w:jc w:val="center"/>
              <w:rPr>
                <w:rFonts w:ascii="Times New Roman" w:eastAsia="Calibri" w:hAnsi="Times New Roman" w:cs="Times New Roman"/>
                <w:b/>
                <w:bCs/>
                <w:sz w:val="20"/>
                <w:szCs w:val="20"/>
              </w:rPr>
            </w:pPr>
          </w:p>
        </w:tc>
        <w:tc>
          <w:tcPr>
            <w:tcW w:w="2409" w:type="dxa"/>
            <w:vMerge/>
          </w:tcPr>
          <w:p w14:paraId="49BFB392"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3EC82E32" w14:textId="77777777" w:rsidTr="006158BE">
        <w:trPr>
          <w:trHeight w:val="361"/>
        </w:trPr>
        <w:tc>
          <w:tcPr>
            <w:tcW w:w="2972" w:type="dxa"/>
            <w:vMerge/>
          </w:tcPr>
          <w:p w14:paraId="1840FB5D"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0FF7E140" w14:textId="77777777" w:rsidR="002C2AC4" w:rsidRPr="002C2AC4" w:rsidRDefault="002C2AC4" w:rsidP="002C2AC4">
            <w:pPr>
              <w:rPr>
                <w:rFonts w:ascii="Times New Roman" w:eastAsia="Calibri" w:hAnsi="Times New Roman" w:cs="Times New Roman"/>
                <w:b/>
                <w:iCs/>
                <w:sz w:val="20"/>
                <w:szCs w:val="20"/>
              </w:rPr>
            </w:pPr>
            <w:r w:rsidRPr="002C2AC4">
              <w:rPr>
                <w:rFonts w:ascii="Times New Roman" w:eastAsia="Calibri" w:hAnsi="Times New Roman" w:cs="Times New Roman"/>
                <w:b/>
                <w:iCs/>
                <w:sz w:val="20"/>
                <w:szCs w:val="20"/>
              </w:rPr>
              <w:t xml:space="preserve">Практическое занятие 6. </w:t>
            </w:r>
          </w:p>
          <w:p w14:paraId="33890C26" w14:textId="77777777" w:rsidR="002C2AC4" w:rsidRPr="002C2AC4" w:rsidRDefault="002C2AC4" w:rsidP="002C2AC4">
            <w:pPr>
              <w:rPr>
                <w:rFonts w:ascii="Times New Roman" w:eastAsia="Times New Roman" w:hAnsi="Times New Roman" w:cs="Times New Roman"/>
                <w:b/>
                <w:bCs/>
                <w:sz w:val="20"/>
                <w:szCs w:val="20"/>
                <w:lang w:eastAsia="ru-RU"/>
              </w:rPr>
            </w:pPr>
            <w:r w:rsidRPr="002C2AC4">
              <w:rPr>
                <w:rFonts w:ascii="Times New Roman" w:eastAsia="Calibri" w:hAnsi="Times New Roman" w:cs="Times New Roman"/>
                <w:bCs/>
                <w:sz w:val="20"/>
                <w:szCs w:val="20"/>
              </w:rPr>
              <w:t>Изучение микроструктуры металлов и сплавов</w:t>
            </w:r>
          </w:p>
        </w:tc>
        <w:tc>
          <w:tcPr>
            <w:tcW w:w="2694" w:type="dxa"/>
            <w:vAlign w:val="center"/>
          </w:tcPr>
          <w:p w14:paraId="2BA3D49D" w14:textId="77777777" w:rsidR="002C2AC4" w:rsidRPr="002C2AC4" w:rsidRDefault="002C2AC4" w:rsidP="002C2AC4">
            <w:pPr>
              <w:jc w:val="center"/>
              <w:rPr>
                <w:rFonts w:ascii="Times New Roman" w:eastAsia="Calibri" w:hAnsi="Times New Roman" w:cs="Times New Roman"/>
                <w:bCs/>
                <w:sz w:val="20"/>
                <w:szCs w:val="20"/>
              </w:rPr>
            </w:pPr>
            <w:r w:rsidRPr="002C2AC4">
              <w:rPr>
                <w:rFonts w:ascii="Times New Roman" w:eastAsia="Calibri" w:hAnsi="Times New Roman" w:cs="Times New Roman"/>
                <w:bCs/>
                <w:sz w:val="20"/>
                <w:szCs w:val="20"/>
              </w:rPr>
              <w:t>2</w:t>
            </w:r>
          </w:p>
        </w:tc>
        <w:tc>
          <w:tcPr>
            <w:tcW w:w="2409" w:type="dxa"/>
            <w:vMerge/>
          </w:tcPr>
          <w:p w14:paraId="47205776"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02C3AA8D" w14:textId="77777777" w:rsidTr="006158BE">
        <w:trPr>
          <w:trHeight w:val="361"/>
        </w:trPr>
        <w:tc>
          <w:tcPr>
            <w:tcW w:w="2972" w:type="dxa"/>
            <w:vMerge/>
          </w:tcPr>
          <w:p w14:paraId="20A11653"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5EE21FAE"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b/>
                <w:sz w:val="20"/>
                <w:szCs w:val="20"/>
              </w:rPr>
              <w:t xml:space="preserve">Практическая работа 7. </w:t>
            </w:r>
            <w:r w:rsidRPr="002C2AC4">
              <w:rPr>
                <w:rFonts w:ascii="Times New Roman" w:eastAsia="Calibri" w:hAnsi="Times New Roman" w:cs="Times New Roman"/>
                <w:sz w:val="20"/>
                <w:szCs w:val="20"/>
              </w:rPr>
              <w:t xml:space="preserve"> Практическая подготовка</w:t>
            </w:r>
          </w:p>
          <w:p w14:paraId="23E63286" w14:textId="77777777" w:rsidR="002C2AC4" w:rsidRPr="002C2AC4" w:rsidRDefault="002C2AC4" w:rsidP="002C2AC4">
            <w:pPr>
              <w:rPr>
                <w:rFonts w:ascii="Times New Roman" w:eastAsia="Calibri" w:hAnsi="Times New Roman" w:cs="Times New Roman"/>
                <w:b/>
                <w:iCs/>
                <w:sz w:val="20"/>
                <w:szCs w:val="20"/>
              </w:rPr>
            </w:pPr>
            <w:r w:rsidRPr="002C2AC4">
              <w:rPr>
                <w:rFonts w:ascii="Times New Roman" w:eastAsia="Calibri" w:hAnsi="Times New Roman" w:cs="Times New Roman"/>
                <w:sz w:val="20"/>
                <w:szCs w:val="20"/>
              </w:rPr>
              <w:t>Расшифровка различных марок углеродистых сталей</w:t>
            </w:r>
          </w:p>
        </w:tc>
        <w:tc>
          <w:tcPr>
            <w:tcW w:w="2694" w:type="dxa"/>
            <w:vAlign w:val="center"/>
          </w:tcPr>
          <w:p w14:paraId="512D1020" w14:textId="77777777" w:rsidR="002C2AC4" w:rsidRPr="002C2AC4" w:rsidRDefault="002C2AC4" w:rsidP="002C2AC4">
            <w:pPr>
              <w:jc w:val="center"/>
              <w:rPr>
                <w:rFonts w:ascii="Times New Roman" w:eastAsia="Calibri" w:hAnsi="Times New Roman" w:cs="Times New Roman"/>
                <w:bCs/>
                <w:sz w:val="20"/>
                <w:szCs w:val="20"/>
              </w:rPr>
            </w:pPr>
            <w:r w:rsidRPr="002C2AC4">
              <w:rPr>
                <w:rFonts w:ascii="Times New Roman" w:eastAsia="Calibri" w:hAnsi="Times New Roman" w:cs="Times New Roman"/>
                <w:bCs/>
                <w:sz w:val="20"/>
                <w:szCs w:val="20"/>
              </w:rPr>
              <w:t>1</w:t>
            </w:r>
          </w:p>
        </w:tc>
        <w:tc>
          <w:tcPr>
            <w:tcW w:w="2409" w:type="dxa"/>
            <w:vMerge/>
          </w:tcPr>
          <w:p w14:paraId="48D08679"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644C703B" w14:textId="77777777" w:rsidTr="006158BE">
        <w:trPr>
          <w:trHeight w:val="361"/>
        </w:trPr>
        <w:tc>
          <w:tcPr>
            <w:tcW w:w="2972" w:type="dxa"/>
            <w:vMerge/>
          </w:tcPr>
          <w:p w14:paraId="2772877D"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6FC49CF4" w14:textId="77777777" w:rsidR="002C2AC4" w:rsidRPr="002C2AC4" w:rsidRDefault="002C2AC4" w:rsidP="002C2AC4">
            <w:pPr>
              <w:rPr>
                <w:rFonts w:ascii="Times New Roman" w:eastAsia="Calibri" w:hAnsi="Times New Roman" w:cs="Times New Roman"/>
                <w:b/>
                <w:bCs/>
                <w:sz w:val="20"/>
                <w:szCs w:val="20"/>
              </w:rPr>
            </w:pPr>
            <w:r w:rsidRPr="002C2AC4">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64C6259D" w14:textId="77777777" w:rsidR="002C2AC4" w:rsidRPr="002C2AC4" w:rsidRDefault="002C2AC4" w:rsidP="002C2AC4">
            <w:pPr>
              <w:jc w:val="center"/>
              <w:rPr>
                <w:rFonts w:ascii="Times New Roman" w:eastAsia="Calibri" w:hAnsi="Times New Roman" w:cs="Times New Roman"/>
                <w:b/>
                <w:bCs/>
                <w:sz w:val="20"/>
                <w:szCs w:val="20"/>
              </w:rPr>
            </w:pPr>
            <w:r w:rsidRPr="002C2AC4">
              <w:rPr>
                <w:rFonts w:ascii="Times New Roman" w:eastAsia="Calibri" w:hAnsi="Times New Roman" w:cs="Times New Roman"/>
                <w:b/>
                <w:bCs/>
                <w:sz w:val="20"/>
                <w:szCs w:val="20"/>
              </w:rPr>
              <w:t>-</w:t>
            </w:r>
          </w:p>
        </w:tc>
        <w:tc>
          <w:tcPr>
            <w:tcW w:w="2409" w:type="dxa"/>
            <w:vMerge/>
          </w:tcPr>
          <w:p w14:paraId="209DE44F"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19FD19C2" w14:textId="77777777" w:rsidTr="006158BE">
        <w:trPr>
          <w:trHeight w:val="265"/>
        </w:trPr>
        <w:tc>
          <w:tcPr>
            <w:tcW w:w="2972" w:type="dxa"/>
            <w:vMerge w:val="restart"/>
          </w:tcPr>
          <w:p w14:paraId="637A76DA" w14:textId="77777777" w:rsidR="002C2AC4" w:rsidRPr="002C2AC4" w:rsidRDefault="002C2AC4" w:rsidP="002C2AC4">
            <w:pPr>
              <w:rPr>
                <w:rFonts w:ascii="Times New Roman" w:eastAsia="Calibri" w:hAnsi="Times New Roman" w:cs="Times New Roman"/>
                <w:b/>
                <w:bCs/>
                <w:sz w:val="20"/>
                <w:szCs w:val="20"/>
              </w:rPr>
            </w:pPr>
            <w:r w:rsidRPr="002C2AC4">
              <w:rPr>
                <w:rFonts w:ascii="Times New Roman" w:eastAsia="Calibri" w:hAnsi="Times New Roman" w:cs="Times New Roman"/>
                <w:b/>
                <w:bCs/>
                <w:sz w:val="20"/>
                <w:szCs w:val="20"/>
              </w:rPr>
              <w:t>Тема 2.2</w:t>
            </w:r>
          </w:p>
          <w:p w14:paraId="6C2E66DA" w14:textId="77777777" w:rsidR="002C2AC4" w:rsidRPr="002C2AC4" w:rsidRDefault="002C2AC4" w:rsidP="002C2AC4">
            <w:pPr>
              <w:rPr>
                <w:rFonts w:ascii="Times New Roman" w:eastAsia="Calibri" w:hAnsi="Times New Roman" w:cs="Times New Roman"/>
                <w:b/>
                <w:bCs/>
                <w:sz w:val="20"/>
                <w:szCs w:val="20"/>
              </w:rPr>
            </w:pPr>
            <w:r w:rsidRPr="002C2AC4">
              <w:rPr>
                <w:rFonts w:ascii="Times New Roman" w:eastAsia="Calibri" w:hAnsi="Times New Roman" w:cs="Times New Roman"/>
                <w:sz w:val="20"/>
                <w:szCs w:val="20"/>
              </w:rPr>
              <w:t>Легированные стали.</w:t>
            </w:r>
          </w:p>
        </w:tc>
        <w:tc>
          <w:tcPr>
            <w:tcW w:w="6662" w:type="dxa"/>
            <w:tcBorders>
              <w:top w:val="single" w:sz="4" w:space="0" w:color="auto"/>
              <w:left w:val="single" w:sz="4" w:space="0" w:color="auto"/>
              <w:bottom w:val="single" w:sz="4" w:space="0" w:color="auto"/>
            </w:tcBorders>
          </w:tcPr>
          <w:p w14:paraId="4B2CBB58" w14:textId="77777777" w:rsidR="002C2AC4" w:rsidRPr="002C2AC4" w:rsidRDefault="002C2AC4" w:rsidP="002C2AC4">
            <w:pPr>
              <w:rPr>
                <w:rFonts w:ascii="Times New Roman" w:eastAsia="Calibri" w:hAnsi="Times New Roman" w:cs="Times New Roman"/>
                <w:b/>
                <w:bCs/>
                <w:i/>
                <w:sz w:val="20"/>
                <w:szCs w:val="20"/>
              </w:rPr>
            </w:pPr>
            <w:r w:rsidRPr="002C2AC4">
              <w:rPr>
                <w:rFonts w:ascii="Times New Roman" w:eastAsia="Calibri" w:hAnsi="Times New Roman" w:cs="Times New Roman"/>
                <w:b/>
                <w:bCs/>
                <w:sz w:val="20"/>
                <w:szCs w:val="20"/>
              </w:rPr>
              <w:t xml:space="preserve">Содержание </w:t>
            </w:r>
          </w:p>
        </w:tc>
        <w:tc>
          <w:tcPr>
            <w:tcW w:w="2694" w:type="dxa"/>
            <w:vAlign w:val="center"/>
          </w:tcPr>
          <w:p w14:paraId="0E1C0C71" w14:textId="77777777" w:rsidR="002C2AC4" w:rsidRPr="002C2AC4" w:rsidRDefault="002C2AC4" w:rsidP="002C2AC4">
            <w:pPr>
              <w:suppressAutoHyphens/>
              <w:jc w:val="center"/>
              <w:rPr>
                <w:rFonts w:ascii="Times New Roman" w:eastAsia="Calibri" w:hAnsi="Times New Roman" w:cs="Times New Roman"/>
                <w:b/>
                <w:iCs/>
                <w:sz w:val="20"/>
                <w:szCs w:val="20"/>
              </w:rPr>
            </w:pPr>
            <w:r w:rsidRPr="002C2AC4">
              <w:rPr>
                <w:rFonts w:ascii="Times New Roman" w:eastAsia="Calibri" w:hAnsi="Times New Roman" w:cs="Times New Roman"/>
                <w:b/>
                <w:iCs/>
                <w:sz w:val="20"/>
                <w:szCs w:val="20"/>
              </w:rPr>
              <w:t>5</w:t>
            </w:r>
          </w:p>
        </w:tc>
        <w:tc>
          <w:tcPr>
            <w:tcW w:w="2409" w:type="dxa"/>
            <w:vMerge w:val="restart"/>
          </w:tcPr>
          <w:p w14:paraId="65160CFC" w14:textId="77777777" w:rsidR="002C2AC4" w:rsidRPr="002C2AC4" w:rsidRDefault="002C2AC4" w:rsidP="002C2AC4">
            <w:pPr>
              <w:rPr>
                <w:rFonts w:ascii="Times New Roman" w:eastAsia="Times New Roman" w:hAnsi="Times New Roman" w:cs="Times New Roman"/>
                <w:b/>
                <w:bCs/>
                <w:sz w:val="20"/>
                <w:szCs w:val="20"/>
                <w:lang w:eastAsia="ru-RU"/>
              </w:rPr>
            </w:pPr>
            <w:r w:rsidRPr="002C2AC4">
              <w:rPr>
                <w:rFonts w:ascii="Times New Roman" w:eastAsia="Calibri" w:hAnsi="Times New Roman" w:cs="Times New Roman"/>
                <w:sz w:val="20"/>
                <w:szCs w:val="20"/>
              </w:rPr>
              <w:t>ОК 1, ОК 2, ОК 5, ОК 9, ПК 1.1</w:t>
            </w:r>
          </w:p>
        </w:tc>
      </w:tr>
      <w:tr w:rsidR="002C2AC4" w:rsidRPr="002C2AC4" w14:paraId="679B15C9" w14:textId="77777777" w:rsidTr="006158BE">
        <w:trPr>
          <w:trHeight w:val="361"/>
        </w:trPr>
        <w:tc>
          <w:tcPr>
            <w:tcW w:w="2972" w:type="dxa"/>
            <w:vMerge/>
          </w:tcPr>
          <w:p w14:paraId="1DD1E4C5"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18422360"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Практическая подготовка</w:t>
            </w:r>
          </w:p>
          <w:p w14:paraId="3C53CA21"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1. Влияние легирующих элементов на свойства сталей. Конструкционные легированные стали, их свойства, состав, маркировка по ГОСТу, применение</w:t>
            </w:r>
          </w:p>
        </w:tc>
        <w:tc>
          <w:tcPr>
            <w:tcW w:w="2694" w:type="dxa"/>
            <w:vMerge w:val="restart"/>
            <w:vAlign w:val="center"/>
          </w:tcPr>
          <w:p w14:paraId="757E2CED" w14:textId="77777777" w:rsidR="002C2AC4" w:rsidRPr="002C2AC4" w:rsidRDefault="002C2AC4" w:rsidP="002C2AC4">
            <w:pPr>
              <w:jc w:val="center"/>
              <w:rPr>
                <w:rFonts w:ascii="Times New Roman" w:eastAsia="Calibri" w:hAnsi="Times New Roman" w:cs="Times New Roman"/>
                <w:bCs/>
                <w:sz w:val="20"/>
                <w:szCs w:val="20"/>
              </w:rPr>
            </w:pPr>
            <w:r w:rsidRPr="002C2AC4">
              <w:rPr>
                <w:rFonts w:ascii="Times New Roman" w:eastAsia="Calibri" w:hAnsi="Times New Roman" w:cs="Times New Roman"/>
                <w:bCs/>
                <w:sz w:val="20"/>
                <w:szCs w:val="20"/>
              </w:rPr>
              <w:t>2</w:t>
            </w:r>
          </w:p>
        </w:tc>
        <w:tc>
          <w:tcPr>
            <w:tcW w:w="2409" w:type="dxa"/>
            <w:vMerge/>
          </w:tcPr>
          <w:p w14:paraId="048E713E"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577EC688" w14:textId="77777777" w:rsidTr="006158BE">
        <w:trPr>
          <w:trHeight w:val="361"/>
        </w:trPr>
        <w:tc>
          <w:tcPr>
            <w:tcW w:w="2972" w:type="dxa"/>
            <w:vMerge/>
          </w:tcPr>
          <w:p w14:paraId="439FBE0D"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624AC021"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 xml:space="preserve"> 2.Инструментальные легированные стали, их состав, свойства, маркировка по ГОСТу.</w:t>
            </w:r>
          </w:p>
        </w:tc>
        <w:tc>
          <w:tcPr>
            <w:tcW w:w="2694" w:type="dxa"/>
            <w:vMerge/>
            <w:vAlign w:val="center"/>
          </w:tcPr>
          <w:p w14:paraId="68B98FCC" w14:textId="77777777" w:rsidR="002C2AC4" w:rsidRPr="002C2AC4" w:rsidRDefault="002C2AC4" w:rsidP="002C2AC4">
            <w:pPr>
              <w:jc w:val="center"/>
              <w:rPr>
                <w:rFonts w:ascii="Times New Roman" w:eastAsia="Calibri" w:hAnsi="Times New Roman" w:cs="Times New Roman"/>
                <w:b/>
                <w:bCs/>
                <w:sz w:val="20"/>
                <w:szCs w:val="20"/>
              </w:rPr>
            </w:pPr>
          </w:p>
        </w:tc>
        <w:tc>
          <w:tcPr>
            <w:tcW w:w="2409" w:type="dxa"/>
            <w:vMerge/>
          </w:tcPr>
          <w:p w14:paraId="31CE6ED6"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1B90BEAB" w14:textId="77777777" w:rsidTr="006158BE">
        <w:trPr>
          <w:trHeight w:val="230"/>
        </w:trPr>
        <w:tc>
          <w:tcPr>
            <w:tcW w:w="2972" w:type="dxa"/>
            <w:vMerge/>
          </w:tcPr>
          <w:p w14:paraId="3593317D"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6ADE5955" w14:textId="77777777" w:rsidR="002C2AC4" w:rsidRPr="002C2AC4" w:rsidRDefault="002C2AC4" w:rsidP="002C2AC4">
            <w:pPr>
              <w:rPr>
                <w:rFonts w:ascii="Times New Roman" w:eastAsia="Calibri" w:hAnsi="Times New Roman" w:cs="Times New Roman"/>
                <w:b/>
                <w:bCs/>
                <w:sz w:val="20"/>
                <w:szCs w:val="20"/>
              </w:rPr>
            </w:pPr>
            <w:r w:rsidRPr="002C2AC4">
              <w:rPr>
                <w:rFonts w:ascii="Times New Roman" w:eastAsia="Calibri" w:hAnsi="Times New Roman" w:cs="Times New Roman"/>
                <w:b/>
                <w:bCs/>
                <w:sz w:val="20"/>
                <w:szCs w:val="20"/>
              </w:rPr>
              <w:t>В том числе практических и лабораторных занятий</w:t>
            </w:r>
          </w:p>
        </w:tc>
        <w:tc>
          <w:tcPr>
            <w:tcW w:w="2694" w:type="dxa"/>
            <w:vAlign w:val="center"/>
          </w:tcPr>
          <w:p w14:paraId="6F15F24F" w14:textId="77777777" w:rsidR="002C2AC4" w:rsidRPr="002C2AC4" w:rsidRDefault="002C2AC4" w:rsidP="002C2AC4">
            <w:pPr>
              <w:jc w:val="center"/>
              <w:rPr>
                <w:rFonts w:ascii="Times New Roman" w:eastAsia="Calibri" w:hAnsi="Times New Roman" w:cs="Times New Roman"/>
                <w:b/>
                <w:bCs/>
                <w:sz w:val="20"/>
                <w:szCs w:val="20"/>
              </w:rPr>
            </w:pPr>
          </w:p>
        </w:tc>
        <w:tc>
          <w:tcPr>
            <w:tcW w:w="2409" w:type="dxa"/>
            <w:vMerge/>
          </w:tcPr>
          <w:p w14:paraId="37FDB836"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2AC2AE6E" w14:textId="77777777" w:rsidTr="006158BE">
        <w:trPr>
          <w:trHeight w:val="361"/>
        </w:trPr>
        <w:tc>
          <w:tcPr>
            <w:tcW w:w="2972" w:type="dxa"/>
            <w:vMerge/>
          </w:tcPr>
          <w:p w14:paraId="1AEF71CD"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6EED8A7B"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b/>
                <w:sz w:val="20"/>
                <w:szCs w:val="20"/>
              </w:rPr>
              <w:t xml:space="preserve"> Практическое занятие 8. </w:t>
            </w:r>
            <w:r w:rsidRPr="002C2AC4">
              <w:rPr>
                <w:rFonts w:ascii="Times New Roman" w:eastAsia="Calibri" w:hAnsi="Times New Roman" w:cs="Times New Roman"/>
                <w:sz w:val="20"/>
                <w:szCs w:val="20"/>
              </w:rPr>
              <w:t>Практическая подготовка.</w:t>
            </w:r>
            <w:r w:rsidRPr="002C2AC4">
              <w:rPr>
                <w:rFonts w:ascii="Times New Roman" w:eastAsia="Calibri" w:hAnsi="Times New Roman" w:cs="Times New Roman"/>
                <w:b/>
                <w:sz w:val="20"/>
                <w:szCs w:val="20"/>
              </w:rPr>
              <w:t xml:space="preserve"> </w:t>
            </w:r>
          </w:p>
          <w:p w14:paraId="29E675B0" w14:textId="77777777" w:rsidR="002C2AC4" w:rsidRPr="002C2AC4" w:rsidRDefault="002C2AC4" w:rsidP="002C2AC4">
            <w:pPr>
              <w:rPr>
                <w:rFonts w:ascii="Times New Roman" w:eastAsia="Calibri" w:hAnsi="Times New Roman" w:cs="Times New Roman"/>
                <w:b/>
                <w:bCs/>
                <w:sz w:val="20"/>
                <w:szCs w:val="20"/>
              </w:rPr>
            </w:pPr>
            <w:r w:rsidRPr="002C2AC4">
              <w:rPr>
                <w:rFonts w:ascii="Times New Roman" w:eastAsia="Calibri" w:hAnsi="Times New Roman" w:cs="Times New Roman"/>
                <w:sz w:val="20"/>
                <w:szCs w:val="20"/>
              </w:rPr>
              <w:t xml:space="preserve"> Расшифровка различных марок легированных сталей</w:t>
            </w:r>
          </w:p>
        </w:tc>
        <w:tc>
          <w:tcPr>
            <w:tcW w:w="2694" w:type="dxa"/>
            <w:vAlign w:val="center"/>
          </w:tcPr>
          <w:p w14:paraId="093DB516" w14:textId="77777777" w:rsidR="002C2AC4" w:rsidRPr="002C2AC4" w:rsidRDefault="002C2AC4" w:rsidP="002C2AC4">
            <w:pPr>
              <w:jc w:val="center"/>
              <w:rPr>
                <w:rFonts w:ascii="Times New Roman" w:eastAsia="Calibri" w:hAnsi="Times New Roman" w:cs="Times New Roman"/>
                <w:bCs/>
                <w:sz w:val="20"/>
                <w:szCs w:val="20"/>
              </w:rPr>
            </w:pPr>
            <w:r w:rsidRPr="002C2AC4">
              <w:rPr>
                <w:rFonts w:ascii="Times New Roman" w:eastAsia="Calibri" w:hAnsi="Times New Roman" w:cs="Times New Roman"/>
                <w:bCs/>
                <w:sz w:val="20"/>
                <w:szCs w:val="20"/>
              </w:rPr>
              <w:t>1</w:t>
            </w:r>
          </w:p>
        </w:tc>
        <w:tc>
          <w:tcPr>
            <w:tcW w:w="2409" w:type="dxa"/>
            <w:vMerge/>
          </w:tcPr>
          <w:p w14:paraId="1F58BFCC"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7C9CBEB8" w14:textId="77777777" w:rsidTr="006158BE">
        <w:trPr>
          <w:trHeight w:val="361"/>
        </w:trPr>
        <w:tc>
          <w:tcPr>
            <w:tcW w:w="2972" w:type="dxa"/>
            <w:vMerge/>
          </w:tcPr>
          <w:p w14:paraId="09AA8A15"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6E7FEC1E"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b/>
                <w:sz w:val="20"/>
                <w:szCs w:val="20"/>
              </w:rPr>
              <w:t xml:space="preserve">Практическое занятие 9. </w:t>
            </w:r>
            <w:r w:rsidRPr="002C2AC4">
              <w:rPr>
                <w:rFonts w:ascii="Times New Roman" w:eastAsia="Calibri" w:hAnsi="Times New Roman" w:cs="Times New Roman"/>
                <w:sz w:val="20"/>
                <w:szCs w:val="20"/>
              </w:rPr>
              <w:t>Практическая подготовка.</w:t>
            </w:r>
          </w:p>
          <w:p w14:paraId="3C922659" w14:textId="77777777" w:rsidR="002C2AC4" w:rsidRPr="002C2AC4" w:rsidRDefault="002C2AC4" w:rsidP="002C2AC4">
            <w:pPr>
              <w:rPr>
                <w:rFonts w:ascii="Times New Roman" w:eastAsia="Calibri" w:hAnsi="Times New Roman" w:cs="Times New Roman"/>
                <w:b/>
                <w:sz w:val="20"/>
                <w:szCs w:val="20"/>
              </w:rPr>
            </w:pPr>
            <w:r w:rsidRPr="002C2AC4">
              <w:rPr>
                <w:rFonts w:ascii="Times New Roman" w:eastAsia="Calibri" w:hAnsi="Times New Roman" w:cs="Times New Roman"/>
                <w:bCs/>
                <w:sz w:val="20"/>
                <w:szCs w:val="20"/>
              </w:rPr>
              <w:t xml:space="preserve"> Выбор  марки  сплава  для конкретных деталей в зависимости от условий  их работы, свойств.</w:t>
            </w:r>
          </w:p>
        </w:tc>
        <w:tc>
          <w:tcPr>
            <w:tcW w:w="2694" w:type="dxa"/>
            <w:vAlign w:val="center"/>
          </w:tcPr>
          <w:p w14:paraId="4DD5EA17" w14:textId="77777777" w:rsidR="002C2AC4" w:rsidRPr="002C2AC4" w:rsidRDefault="002C2AC4" w:rsidP="002C2AC4">
            <w:pPr>
              <w:jc w:val="center"/>
              <w:rPr>
                <w:rFonts w:ascii="Times New Roman" w:eastAsia="Calibri" w:hAnsi="Times New Roman" w:cs="Times New Roman"/>
                <w:bCs/>
                <w:sz w:val="20"/>
                <w:szCs w:val="20"/>
              </w:rPr>
            </w:pPr>
            <w:r w:rsidRPr="002C2AC4">
              <w:rPr>
                <w:rFonts w:ascii="Times New Roman" w:eastAsia="Calibri" w:hAnsi="Times New Roman" w:cs="Times New Roman"/>
                <w:bCs/>
                <w:sz w:val="20"/>
                <w:szCs w:val="20"/>
              </w:rPr>
              <w:t>2</w:t>
            </w:r>
          </w:p>
        </w:tc>
        <w:tc>
          <w:tcPr>
            <w:tcW w:w="2409" w:type="dxa"/>
            <w:vMerge/>
          </w:tcPr>
          <w:p w14:paraId="22825251"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5384939F" w14:textId="77777777" w:rsidTr="006158BE">
        <w:trPr>
          <w:trHeight w:val="361"/>
        </w:trPr>
        <w:tc>
          <w:tcPr>
            <w:tcW w:w="2972" w:type="dxa"/>
            <w:vMerge/>
          </w:tcPr>
          <w:p w14:paraId="244D9C1F"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506B0DBA" w14:textId="77777777" w:rsidR="002C2AC4" w:rsidRPr="002C2AC4" w:rsidRDefault="002C2AC4" w:rsidP="002C2AC4">
            <w:pPr>
              <w:rPr>
                <w:rFonts w:ascii="Times New Roman" w:eastAsia="Calibri" w:hAnsi="Times New Roman" w:cs="Times New Roman"/>
                <w:b/>
                <w:bCs/>
                <w:sz w:val="20"/>
                <w:szCs w:val="20"/>
              </w:rPr>
            </w:pPr>
            <w:r w:rsidRPr="002C2AC4">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35FA88D0" w14:textId="77777777" w:rsidR="002C2AC4" w:rsidRPr="002C2AC4" w:rsidRDefault="002C2AC4" w:rsidP="002C2AC4">
            <w:pPr>
              <w:jc w:val="center"/>
              <w:rPr>
                <w:rFonts w:ascii="Times New Roman" w:eastAsia="Calibri" w:hAnsi="Times New Roman" w:cs="Times New Roman"/>
                <w:b/>
                <w:bCs/>
                <w:sz w:val="20"/>
                <w:szCs w:val="20"/>
              </w:rPr>
            </w:pPr>
          </w:p>
        </w:tc>
        <w:tc>
          <w:tcPr>
            <w:tcW w:w="2409" w:type="dxa"/>
            <w:vMerge/>
          </w:tcPr>
          <w:p w14:paraId="675F7125"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4198EF07" w14:textId="77777777" w:rsidTr="006158BE">
        <w:tc>
          <w:tcPr>
            <w:tcW w:w="2972" w:type="dxa"/>
            <w:vMerge w:val="restart"/>
          </w:tcPr>
          <w:p w14:paraId="20202C48"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b/>
                <w:sz w:val="20"/>
                <w:szCs w:val="20"/>
              </w:rPr>
              <w:t xml:space="preserve">Тема 2.3 </w:t>
            </w:r>
            <w:r w:rsidRPr="002C2AC4">
              <w:rPr>
                <w:rFonts w:ascii="Times New Roman" w:eastAsia="Calibri" w:hAnsi="Times New Roman" w:cs="Times New Roman"/>
                <w:sz w:val="20"/>
                <w:szCs w:val="20"/>
              </w:rPr>
              <w:t>Чугуны</w:t>
            </w:r>
          </w:p>
        </w:tc>
        <w:tc>
          <w:tcPr>
            <w:tcW w:w="6662" w:type="dxa"/>
          </w:tcPr>
          <w:p w14:paraId="0D4F80C1" w14:textId="77777777" w:rsidR="002C2AC4" w:rsidRPr="002C2AC4" w:rsidRDefault="002C2AC4" w:rsidP="002C2AC4">
            <w:pPr>
              <w:ind w:left="72"/>
              <w:rPr>
                <w:rFonts w:ascii="Times New Roman" w:eastAsia="Calibri" w:hAnsi="Times New Roman" w:cs="Times New Roman"/>
                <w:sz w:val="20"/>
                <w:szCs w:val="20"/>
              </w:rPr>
            </w:pPr>
            <w:r w:rsidRPr="002C2AC4">
              <w:rPr>
                <w:rFonts w:ascii="Times New Roman" w:eastAsia="Calibri" w:hAnsi="Times New Roman" w:cs="Times New Roman"/>
                <w:b/>
                <w:bCs/>
                <w:sz w:val="20"/>
                <w:szCs w:val="20"/>
              </w:rPr>
              <w:t>Содержание</w:t>
            </w:r>
          </w:p>
        </w:tc>
        <w:tc>
          <w:tcPr>
            <w:tcW w:w="2694" w:type="dxa"/>
            <w:vAlign w:val="center"/>
          </w:tcPr>
          <w:p w14:paraId="3E0B213D" w14:textId="77777777" w:rsidR="002C2AC4" w:rsidRPr="002C2AC4" w:rsidRDefault="002C2AC4" w:rsidP="002C2AC4">
            <w:pPr>
              <w:jc w:val="center"/>
              <w:rPr>
                <w:rFonts w:ascii="Times New Roman" w:eastAsia="Times New Roman" w:hAnsi="Times New Roman" w:cs="Times New Roman"/>
                <w:b/>
                <w:bCs/>
                <w:sz w:val="20"/>
                <w:szCs w:val="20"/>
                <w:lang w:eastAsia="ru-RU"/>
              </w:rPr>
            </w:pPr>
            <w:r w:rsidRPr="002C2AC4">
              <w:rPr>
                <w:rFonts w:ascii="Times New Roman" w:eastAsia="Times New Roman" w:hAnsi="Times New Roman" w:cs="Times New Roman"/>
                <w:b/>
                <w:bCs/>
                <w:sz w:val="20"/>
                <w:szCs w:val="20"/>
                <w:lang w:eastAsia="ru-RU"/>
              </w:rPr>
              <w:t>5</w:t>
            </w:r>
          </w:p>
        </w:tc>
        <w:tc>
          <w:tcPr>
            <w:tcW w:w="2409" w:type="dxa"/>
            <w:vMerge w:val="restart"/>
          </w:tcPr>
          <w:p w14:paraId="4C06F2AF" w14:textId="77777777" w:rsidR="002C2AC4" w:rsidRPr="002C2AC4" w:rsidRDefault="002C2AC4" w:rsidP="002C2AC4">
            <w:pPr>
              <w:rPr>
                <w:rFonts w:ascii="Times New Roman" w:eastAsia="Times New Roman" w:hAnsi="Times New Roman" w:cs="Times New Roman"/>
                <w:b/>
                <w:bCs/>
                <w:sz w:val="20"/>
                <w:szCs w:val="20"/>
                <w:lang w:eastAsia="ru-RU"/>
              </w:rPr>
            </w:pPr>
            <w:r w:rsidRPr="002C2AC4">
              <w:rPr>
                <w:rFonts w:ascii="Times New Roman" w:eastAsia="Calibri" w:hAnsi="Times New Roman" w:cs="Times New Roman"/>
                <w:sz w:val="20"/>
                <w:szCs w:val="20"/>
              </w:rPr>
              <w:t>ОК 1, ОК 2, ОК 5, ОК 9, ПК 1.1</w:t>
            </w:r>
          </w:p>
        </w:tc>
      </w:tr>
      <w:tr w:rsidR="002C2AC4" w:rsidRPr="002C2AC4" w14:paraId="4D723A1A" w14:textId="77777777" w:rsidTr="006158BE">
        <w:trPr>
          <w:trHeight w:val="396"/>
        </w:trPr>
        <w:tc>
          <w:tcPr>
            <w:tcW w:w="2972" w:type="dxa"/>
            <w:vMerge/>
          </w:tcPr>
          <w:p w14:paraId="2316B603"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Pr>
          <w:p w14:paraId="39515C18" w14:textId="77777777" w:rsidR="002C2AC4" w:rsidRPr="002C2AC4" w:rsidRDefault="002C2AC4" w:rsidP="002C2AC4">
            <w:pPr>
              <w:shd w:val="clear" w:color="auto" w:fill="FFFFFF"/>
              <w:rPr>
                <w:rFonts w:ascii="Times New Roman" w:eastAsia="Calibri" w:hAnsi="Times New Roman" w:cs="Times New Roman"/>
                <w:sz w:val="20"/>
                <w:szCs w:val="20"/>
              </w:rPr>
            </w:pPr>
            <w:r w:rsidRPr="002C2AC4">
              <w:rPr>
                <w:rFonts w:ascii="Times New Roman" w:eastAsia="Calibri" w:hAnsi="Times New Roman" w:cs="Times New Roman"/>
                <w:sz w:val="20"/>
                <w:szCs w:val="20"/>
              </w:rPr>
              <w:t xml:space="preserve">1. Классификация чугунов. Влияние постоянных примесей на свойства и структуру чугуна. </w:t>
            </w:r>
          </w:p>
        </w:tc>
        <w:tc>
          <w:tcPr>
            <w:tcW w:w="2694" w:type="dxa"/>
            <w:vMerge w:val="restart"/>
            <w:vAlign w:val="center"/>
          </w:tcPr>
          <w:p w14:paraId="0146D7BE" w14:textId="77777777" w:rsidR="002C2AC4" w:rsidRPr="002C2AC4" w:rsidRDefault="002C2AC4" w:rsidP="002C2AC4">
            <w:pPr>
              <w:suppressAutoHyphens/>
              <w:jc w:val="center"/>
              <w:rPr>
                <w:rFonts w:ascii="Times New Roman" w:eastAsia="Times New Roman" w:hAnsi="Times New Roman" w:cs="Times New Roman"/>
                <w:sz w:val="20"/>
                <w:szCs w:val="20"/>
                <w:lang w:eastAsia="ru-RU"/>
              </w:rPr>
            </w:pPr>
            <w:r w:rsidRPr="002C2AC4">
              <w:rPr>
                <w:rFonts w:ascii="Times New Roman" w:eastAsia="Times New Roman" w:hAnsi="Times New Roman" w:cs="Times New Roman"/>
                <w:sz w:val="20"/>
                <w:szCs w:val="20"/>
                <w:lang w:eastAsia="ru-RU"/>
              </w:rPr>
              <w:t>2</w:t>
            </w:r>
          </w:p>
        </w:tc>
        <w:tc>
          <w:tcPr>
            <w:tcW w:w="2409" w:type="dxa"/>
            <w:vMerge/>
          </w:tcPr>
          <w:p w14:paraId="15CF5165" w14:textId="77777777" w:rsidR="002C2AC4" w:rsidRPr="002C2AC4" w:rsidRDefault="002C2AC4" w:rsidP="002C2AC4">
            <w:pPr>
              <w:suppressAutoHyphens/>
              <w:jc w:val="both"/>
              <w:rPr>
                <w:rFonts w:ascii="Times New Roman" w:eastAsia="Times New Roman" w:hAnsi="Times New Roman" w:cs="Times New Roman"/>
                <w:sz w:val="20"/>
                <w:szCs w:val="20"/>
                <w:lang w:eastAsia="ru-RU"/>
              </w:rPr>
            </w:pPr>
          </w:p>
        </w:tc>
      </w:tr>
      <w:tr w:rsidR="002C2AC4" w:rsidRPr="002C2AC4" w14:paraId="0E736361" w14:textId="77777777" w:rsidTr="006158BE">
        <w:trPr>
          <w:trHeight w:val="20"/>
        </w:trPr>
        <w:tc>
          <w:tcPr>
            <w:tcW w:w="2972" w:type="dxa"/>
            <w:vMerge/>
          </w:tcPr>
          <w:p w14:paraId="322BD572"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Pr>
          <w:p w14:paraId="56A8380D" w14:textId="77777777" w:rsidR="002C2AC4" w:rsidRPr="002C2AC4" w:rsidRDefault="002C2AC4" w:rsidP="002C2AC4">
            <w:pPr>
              <w:shd w:val="clear" w:color="auto" w:fill="FFFFFF"/>
              <w:rPr>
                <w:rFonts w:ascii="Times New Roman" w:eastAsia="Calibri" w:hAnsi="Times New Roman" w:cs="Times New Roman"/>
                <w:sz w:val="20"/>
                <w:szCs w:val="20"/>
              </w:rPr>
            </w:pPr>
            <w:r w:rsidRPr="002C2AC4">
              <w:rPr>
                <w:rFonts w:ascii="Times New Roman" w:eastAsia="Calibri" w:hAnsi="Times New Roman" w:cs="Times New Roman"/>
                <w:sz w:val="20"/>
                <w:szCs w:val="20"/>
              </w:rPr>
              <w:t xml:space="preserve">2. Серый чугун, его структура, свойства, маркировка по </w:t>
            </w:r>
            <w:proofErr w:type="spellStart"/>
            <w:r w:rsidRPr="002C2AC4">
              <w:rPr>
                <w:rFonts w:ascii="Times New Roman" w:eastAsia="Calibri" w:hAnsi="Times New Roman" w:cs="Times New Roman"/>
                <w:sz w:val="20"/>
                <w:szCs w:val="20"/>
              </w:rPr>
              <w:t>ГОСту</w:t>
            </w:r>
            <w:proofErr w:type="spellEnd"/>
            <w:r w:rsidRPr="002C2AC4">
              <w:rPr>
                <w:rFonts w:ascii="Times New Roman" w:eastAsia="Calibri" w:hAnsi="Times New Roman" w:cs="Times New Roman"/>
                <w:sz w:val="20"/>
                <w:szCs w:val="20"/>
              </w:rPr>
              <w:t xml:space="preserve"> и применение. Ковкий чугун. Его структура, свойства, маркировка по ГОСТу и применение. Высокопрочный чугун, его структура, свойства, маркировка по ГОСТу и применение.</w:t>
            </w:r>
          </w:p>
        </w:tc>
        <w:tc>
          <w:tcPr>
            <w:tcW w:w="2694" w:type="dxa"/>
            <w:vMerge/>
            <w:vAlign w:val="center"/>
          </w:tcPr>
          <w:p w14:paraId="0E7B2910" w14:textId="77777777" w:rsidR="002C2AC4" w:rsidRPr="002C2AC4" w:rsidRDefault="002C2AC4" w:rsidP="002C2AC4">
            <w:pPr>
              <w:suppressAutoHyphens/>
              <w:jc w:val="center"/>
              <w:rPr>
                <w:rFonts w:ascii="Times New Roman" w:eastAsia="Times New Roman" w:hAnsi="Times New Roman" w:cs="Times New Roman"/>
                <w:b/>
                <w:bCs/>
                <w:sz w:val="20"/>
                <w:szCs w:val="20"/>
                <w:lang w:eastAsia="ru-RU"/>
              </w:rPr>
            </w:pPr>
          </w:p>
        </w:tc>
        <w:tc>
          <w:tcPr>
            <w:tcW w:w="2409" w:type="dxa"/>
            <w:vMerge/>
          </w:tcPr>
          <w:p w14:paraId="25E2F23A" w14:textId="77777777" w:rsidR="002C2AC4" w:rsidRPr="002C2AC4" w:rsidRDefault="002C2AC4" w:rsidP="002C2AC4">
            <w:pPr>
              <w:suppressAutoHyphens/>
              <w:jc w:val="both"/>
              <w:rPr>
                <w:rFonts w:ascii="Times New Roman" w:eastAsia="Times New Roman" w:hAnsi="Times New Roman" w:cs="Times New Roman"/>
                <w:b/>
                <w:bCs/>
                <w:sz w:val="20"/>
                <w:szCs w:val="20"/>
                <w:lang w:eastAsia="ru-RU"/>
              </w:rPr>
            </w:pPr>
          </w:p>
        </w:tc>
      </w:tr>
      <w:tr w:rsidR="002C2AC4" w:rsidRPr="002C2AC4" w14:paraId="68458E7E" w14:textId="77777777" w:rsidTr="006158BE">
        <w:trPr>
          <w:trHeight w:val="204"/>
        </w:trPr>
        <w:tc>
          <w:tcPr>
            <w:tcW w:w="2972" w:type="dxa"/>
            <w:vMerge/>
          </w:tcPr>
          <w:p w14:paraId="7BB83E93"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Pr>
          <w:p w14:paraId="66459266" w14:textId="77777777" w:rsidR="002C2AC4" w:rsidRPr="002C2AC4" w:rsidRDefault="002C2AC4" w:rsidP="002C2AC4">
            <w:pPr>
              <w:suppressAutoHyphens/>
              <w:jc w:val="both"/>
              <w:rPr>
                <w:rFonts w:ascii="Times New Roman" w:eastAsia="Calibri" w:hAnsi="Times New Roman" w:cs="Times New Roman"/>
                <w:b/>
                <w:sz w:val="20"/>
                <w:szCs w:val="20"/>
              </w:rPr>
            </w:pPr>
            <w:r w:rsidRPr="002C2AC4">
              <w:rPr>
                <w:rFonts w:ascii="Times New Roman" w:eastAsia="Calibri" w:hAnsi="Times New Roman" w:cs="Times New Roman"/>
                <w:b/>
                <w:bCs/>
                <w:sz w:val="20"/>
                <w:szCs w:val="20"/>
              </w:rPr>
              <w:t>В том числе практических и лабораторных занятий</w:t>
            </w:r>
          </w:p>
        </w:tc>
        <w:tc>
          <w:tcPr>
            <w:tcW w:w="2694" w:type="dxa"/>
            <w:vAlign w:val="center"/>
          </w:tcPr>
          <w:p w14:paraId="160E3CC8" w14:textId="77777777" w:rsidR="002C2AC4" w:rsidRPr="002C2AC4" w:rsidRDefault="002C2AC4" w:rsidP="002C2AC4">
            <w:pPr>
              <w:suppressAutoHyphens/>
              <w:jc w:val="center"/>
              <w:rPr>
                <w:rFonts w:ascii="Times New Roman" w:eastAsia="Times New Roman" w:hAnsi="Times New Roman" w:cs="Times New Roman"/>
                <w:b/>
                <w:sz w:val="20"/>
                <w:szCs w:val="20"/>
                <w:lang w:eastAsia="ru-RU"/>
              </w:rPr>
            </w:pPr>
          </w:p>
        </w:tc>
        <w:tc>
          <w:tcPr>
            <w:tcW w:w="2409" w:type="dxa"/>
            <w:vMerge/>
          </w:tcPr>
          <w:p w14:paraId="3B3E8372" w14:textId="77777777" w:rsidR="002C2AC4" w:rsidRPr="002C2AC4" w:rsidRDefault="002C2AC4" w:rsidP="002C2AC4">
            <w:pPr>
              <w:suppressAutoHyphens/>
              <w:jc w:val="both"/>
              <w:rPr>
                <w:rFonts w:ascii="Times New Roman" w:eastAsia="Times New Roman" w:hAnsi="Times New Roman" w:cs="Times New Roman"/>
                <w:sz w:val="20"/>
                <w:szCs w:val="20"/>
                <w:lang w:eastAsia="ru-RU"/>
              </w:rPr>
            </w:pPr>
          </w:p>
        </w:tc>
      </w:tr>
      <w:tr w:rsidR="002C2AC4" w:rsidRPr="002C2AC4" w14:paraId="46618595" w14:textId="77777777" w:rsidTr="006158BE">
        <w:trPr>
          <w:trHeight w:val="204"/>
        </w:trPr>
        <w:tc>
          <w:tcPr>
            <w:tcW w:w="2972" w:type="dxa"/>
            <w:vMerge/>
          </w:tcPr>
          <w:p w14:paraId="4F786F0F"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Pr>
          <w:p w14:paraId="5A4972E1" w14:textId="77777777" w:rsidR="002C2AC4" w:rsidRPr="002C2AC4" w:rsidRDefault="002C2AC4" w:rsidP="002C2AC4">
            <w:pPr>
              <w:suppressAutoHyphens/>
              <w:jc w:val="both"/>
              <w:rPr>
                <w:rFonts w:ascii="Times New Roman" w:eastAsia="Calibri" w:hAnsi="Times New Roman" w:cs="Times New Roman"/>
                <w:sz w:val="20"/>
                <w:szCs w:val="20"/>
              </w:rPr>
            </w:pPr>
            <w:r w:rsidRPr="002C2AC4">
              <w:rPr>
                <w:rFonts w:ascii="Times New Roman" w:eastAsia="Calibri" w:hAnsi="Times New Roman" w:cs="Times New Roman"/>
                <w:b/>
                <w:sz w:val="20"/>
                <w:szCs w:val="20"/>
              </w:rPr>
              <w:t xml:space="preserve">1. Практическое занятие 10. </w:t>
            </w:r>
          </w:p>
          <w:p w14:paraId="4EC9192C" w14:textId="77777777" w:rsidR="002C2AC4" w:rsidRPr="002C2AC4" w:rsidRDefault="002C2AC4" w:rsidP="002C2AC4">
            <w:pPr>
              <w:suppressAutoHyphens/>
              <w:jc w:val="both"/>
              <w:rPr>
                <w:rFonts w:ascii="Times New Roman" w:eastAsia="Times New Roman" w:hAnsi="Times New Roman" w:cs="Times New Roman"/>
                <w:iCs/>
                <w:sz w:val="20"/>
                <w:szCs w:val="20"/>
                <w:lang w:eastAsia="ru-RU"/>
              </w:rPr>
            </w:pPr>
            <w:r w:rsidRPr="002C2AC4">
              <w:rPr>
                <w:rFonts w:ascii="Times New Roman" w:eastAsia="Calibri" w:hAnsi="Times New Roman" w:cs="Times New Roman"/>
                <w:sz w:val="20"/>
                <w:szCs w:val="20"/>
              </w:rPr>
              <w:t xml:space="preserve"> </w:t>
            </w:r>
            <w:r w:rsidRPr="002C2AC4">
              <w:rPr>
                <w:rFonts w:ascii="Times New Roman" w:eastAsia="Calibri" w:hAnsi="Times New Roman" w:cs="Times New Roman"/>
                <w:bCs/>
                <w:sz w:val="20"/>
                <w:szCs w:val="20"/>
              </w:rPr>
              <w:t>Изучение микроструктур чугунов</w:t>
            </w:r>
          </w:p>
        </w:tc>
        <w:tc>
          <w:tcPr>
            <w:tcW w:w="2694" w:type="dxa"/>
            <w:vAlign w:val="center"/>
          </w:tcPr>
          <w:p w14:paraId="13D79B5B" w14:textId="77777777" w:rsidR="002C2AC4" w:rsidRPr="002C2AC4" w:rsidRDefault="002C2AC4" w:rsidP="002C2AC4">
            <w:pPr>
              <w:suppressAutoHyphens/>
              <w:jc w:val="center"/>
              <w:rPr>
                <w:rFonts w:ascii="Times New Roman" w:eastAsia="Times New Roman" w:hAnsi="Times New Roman" w:cs="Times New Roman"/>
                <w:sz w:val="20"/>
                <w:szCs w:val="20"/>
                <w:lang w:eastAsia="ru-RU"/>
              </w:rPr>
            </w:pPr>
            <w:r w:rsidRPr="002C2AC4">
              <w:rPr>
                <w:rFonts w:ascii="Times New Roman" w:eastAsia="Times New Roman" w:hAnsi="Times New Roman" w:cs="Times New Roman"/>
                <w:sz w:val="20"/>
                <w:szCs w:val="20"/>
                <w:lang w:eastAsia="ru-RU"/>
              </w:rPr>
              <w:t>2</w:t>
            </w:r>
          </w:p>
        </w:tc>
        <w:tc>
          <w:tcPr>
            <w:tcW w:w="2409" w:type="dxa"/>
            <w:vMerge/>
          </w:tcPr>
          <w:p w14:paraId="516FBAE3" w14:textId="77777777" w:rsidR="002C2AC4" w:rsidRPr="002C2AC4" w:rsidRDefault="002C2AC4" w:rsidP="002C2AC4">
            <w:pPr>
              <w:suppressAutoHyphens/>
              <w:jc w:val="both"/>
              <w:rPr>
                <w:rFonts w:ascii="Times New Roman" w:eastAsia="Times New Roman" w:hAnsi="Times New Roman" w:cs="Times New Roman"/>
                <w:sz w:val="20"/>
                <w:szCs w:val="20"/>
                <w:lang w:eastAsia="ru-RU"/>
              </w:rPr>
            </w:pPr>
          </w:p>
        </w:tc>
      </w:tr>
      <w:tr w:rsidR="002C2AC4" w:rsidRPr="002C2AC4" w14:paraId="08806EA6" w14:textId="77777777" w:rsidTr="006158BE">
        <w:trPr>
          <w:trHeight w:val="330"/>
        </w:trPr>
        <w:tc>
          <w:tcPr>
            <w:tcW w:w="2972" w:type="dxa"/>
            <w:vMerge/>
          </w:tcPr>
          <w:p w14:paraId="264E8D48"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vAlign w:val="bottom"/>
          </w:tcPr>
          <w:p w14:paraId="2E8EC911" w14:textId="77777777" w:rsidR="002C2AC4" w:rsidRPr="002C2AC4" w:rsidRDefault="002C2AC4" w:rsidP="002C2AC4">
            <w:pPr>
              <w:rPr>
                <w:rFonts w:ascii="Times New Roman" w:eastAsia="Times New Roman" w:hAnsi="Times New Roman" w:cs="Times New Roman"/>
                <w:i/>
                <w:sz w:val="20"/>
                <w:szCs w:val="20"/>
                <w:lang w:eastAsia="ru-RU"/>
              </w:rPr>
            </w:pPr>
            <w:r w:rsidRPr="002C2AC4">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36C456B6" w14:textId="77777777" w:rsidR="002C2AC4" w:rsidRPr="002C2AC4" w:rsidRDefault="002C2AC4" w:rsidP="002C2AC4">
            <w:pPr>
              <w:jc w:val="center"/>
              <w:rPr>
                <w:rFonts w:ascii="Times New Roman" w:eastAsia="Times New Roman" w:hAnsi="Times New Roman" w:cs="Times New Roman"/>
                <w:b/>
                <w:bCs/>
                <w:sz w:val="20"/>
                <w:szCs w:val="20"/>
                <w:lang w:eastAsia="ru-RU"/>
              </w:rPr>
            </w:pPr>
          </w:p>
        </w:tc>
        <w:tc>
          <w:tcPr>
            <w:tcW w:w="2409" w:type="dxa"/>
            <w:vMerge/>
          </w:tcPr>
          <w:p w14:paraId="253F4D2D"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7FEFEE77" w14:textId="77777777" w:rsidTr="006158BE">
        <w:trPr>
          <w:trHeight w:val="264"/>
        </w:trPr>
        <w:tc>
          <w:tcPr>
            <w:tcW w:w="2972" w:type="dxa"/>
            <w:vMerge/>
          </w:tcPr>
          <w:p w14:paraId="42218BBB"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vAlign w:val="bottom"/>
          </w:tcPr>
          <w:p w14:paraId="1BFA4BF8"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 xml:space="preserve">Практическая подготовка </w:t>
            </w:r>
          </w:p>
          <w:p w14:paraId="6C41240F" w14:textId="77777777" w:rsidR="002C2AC4" w:rsidRPr="002C2AC4" w:rsidRDefault="002C2AC4" w:rsidP="002C2AC4">
            <w:pPr>
              <w:rPr>
                <w:rFonts w:ascii="Times New Roman" w:eastAsia="Times New Roman" w:hAnsi="Times New Roman" w:cs="Times New Roman"/>
                <w:b/>
                <w:bCs/>
                <w:sz w:val="20"/>
                <w:szCs w:val="20"/>
                <w:lang w:eastAsia="ru-RU"/>
              </w:rPr>
            </w:pPr>
            <w:r w:rsidRPr="002C2AC4">
              <w:rPr>
                <w:rFonts w:ascii="Times New Roman" w:eastAsia="Calibri" w:hAnsi="Times New Roman" w:cs="Times New Roman"/>
                <w:sz w:val="20"/>
                <w:szCs w:val="20"/>
              </w:rPr>
              <w:t>Расшифровка различных марок чугунов</w:t>
            </w:r>
          </w:p>
        </w:tc>
        <w:tc>
          <w:tcPr>
            <w:tcW w:w="2694" w:type="dxa"/>
            <w:vAlign w:val="center"/>
          </w:tcPr>
          <w:p w14:paraId="1A1151C8" w14:textId="77777777" w:rsidR="002C2AC4" w:rsidRPr="002C2AC4" w:rsidRDefault="002C2AC4" w:rsidP="002C2AC4">
            <w:pPr>
              <w:jc w:val="center"/>
              <w:rPr>
                <w:rFonts w:ascii="Times New Roman" w:eastAsia="Times New Roman" w:hAnsi="Times New Roman" w:cs="Times New Roman"/>
                <w:bCs/>
                <w:sz w:val="20"/>
                <w:szCs w:val="20"/>
                <w:lang w:eastAsia="ru-RU"/>
              </w:rPr>
            </w:pPr>
            <w:r w:rsidRPr="002C2AC4">
              <w:rPr>
                <w:rFonts w:ascii="Times New Roman" w:eastAsia="Times New Roman" w:hAnsi="Times New Roman" w:cs="Times New Roman"/>
                <w:bCs/>
                <w:sz w:val="20"/>
                <w:szCs w:val="20"/>
                <w:lang w:eastAsia="ru-RU"/>
              </w:rPr>
              <w:t>1</w:t>
            </w:r>
          </w:p>
        </w:tc>
        <w:tc>
          <w:tcPr>
            <w:tcW w:w="2409" w:type="dxa"/>
            <w:vMerge/>
          </w:tcPr>
          <w:p w14:paraId="257B22BA"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0D9A809E" w14:textId="77777777" w:rsidTr="006158BE">
        <w:trPr>
          <w:trHeight w:val="260"/>
        </w:trPr>
        <w:tc>
          <w:tcPr>
            <w:tcW w:w="2972" w:type="dxa"/>
            <w:vMerge w:val="restart"/>
          </w:tcPr>
          <w:p w14:paraId="329C5493"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b/>
                <w:sz w:val="20"/>
                <w:szCs w:val="20"/>
              </w:rPr>
              <w:lastRenderedPageBreak/>
              <w:t>Тема 2.4</w:t>
            </w:r>
            <w:r w:rsidRPr="002C2AC4">
              <w:rPr>
                <w:rFonts w:ascii="Times New Roman" w:eastAsia="Calibri" w:hAnsi="Times New Roman" w:cs="Times New Roman"/>
                <w:sz w:val="20"/>
                <w:szCs w:val="20"/>
              </w:rPr>
              <w:t xml:space="preserve"> Сплавы цветных металлов.</w:t>
            </w:r>
          </w:p>
        </w:tc>
        <w:tc>
          <w:tcPr>
            <w:tcW w:w="6662" w:type="dxa"/>
            <w:tcBorders>
              <w:top w:val="single" w:sz="4" w:space="0" w:color="auto"/>
              <w:left w:val="single" w:sz="4" w:space="0" w:color="auto"/>
              <w:bottom w:val="single" w:sz="4" w:space="0" w:color="auto"/>
            </w:tcBorders>
          </w:tcPr>
          <w:p w14:paraId="3265634B" w14:textId="77777777" w:rsidR="002C2AC4" w:rsidRPr="002C2AC4" w:rsidRDefault="002C2AC4" w:rsidP="002C2AC4">
            <w:pPr>
              <w:ind w:left="72"/>
              <w:rPr>
                <w:rFonts w:ascii="Times New Roman" w:eastAsia="Calibri" w:hAnsi="Times New Roman" w:cs="Times New Roman"/>
                <w:sz w:val="20"/>
                <w:szCs w:val="20"/>
              </w:rPr>
            </w:pPr>
            <w:r w:rsidRPr="002C2AC4">
              <w:rPr>
                <w:rFonts w:ascii="Times New Roman" w:eastAsia="Calibri" w:hAnsi="Times New Roman" w:cs="Times New Roman"/>
                <w:b/>
                <w:bCs/>
                <w:sz w:val="20"/>
                <w:szCs w:val="20"/>
              </w:rPr>
              <w:t>Содержание</w:t>
            </w:r>
          </w:p>
        </w:tc>
        <w:tc>
          <w:tcPr>
            <w:tcW w:w="2694" w:type="dxa"/>
            <w:vAlign w:val="center"/>
          </w:tcPr>
          <w:p w14:paraId="769F108E" w14:textId="77777777" w:rsidR="002C2AC4" w:rsidRPr="002C2AC4" w:rsidRDefault="002C2AC4" w:rsidP="002C2AC4">
            <w:pPr>
              <w:jc w:val="center"/>
              <w:rPr>
                <w:rFonts w:ascii="Times New Roman" w:eastAsia="Times New Roman" w:hAnsi="Times New Roman" w:cs="Times New Roman"/>
                <w:b/>
                <w:bCs/>
                <w:sz w:val="20"/>
                <w:szCs w:val="20"/>
                <w:lang w:eastAsia="ru-RU"/>
              </w:rPr>
            </w:pPr>
            <w:r w:rsidRPr="002C2AC4">
              <w:rPr>
                <w:rFonts w:ascii="Times New Roman" w:eastAsia="Times New Roman" w:hAnsi="Times New Roman" w:cs="Times New Roman"/>
                <w:b/>
                <w:bCs/>
                <w:sz w:val="20"/>
                <w:szCs w:val="20"/>
                <w:lang w:eastAsia="ru-RU"/>
              </w:rPr>
              <w:t>6</w:t>
            </w:r>
          </w:p>
        </w:tc>
        <w:tc>
          <w:tcPr>
            <w:tcW w:w="2409" w:type="dxa"/>
            <w:vMerge w:val="restart"/>
          </w:tcPr>
          <w:p w14:paraId="4F4B0F65" w14:textId="77777777" w:rsidR="002C2AC4" w:rsidRPr="002C2AC4" w:rsidRDefault="002C2AC4" w:rsidP="002C2AC4">
            <w:pPr>
              <w:rPr>
                <w:rFonts w:ascii="Times New Roman" w:eastAsia="Times New Roman" w:hAnsi="Times New Roman" w:cs="Times New Roman"/>
                <w:b/>
                <w:bCs/>
                <w:sz w:val="20"/>
                <w:szCs w:val="20"/>
                <w:lang w:eastAsia="ru-RU"/>
              </w:rPr>
            </w:pPr>
            <w:r w:rsidRPr="002C2AC4">
              <w:rPr>
                <w:rFonts w:ascii="Times New Roman" w:eastAsia="Calibri" w:hAnsi="Times New Roman" w:cs="Times New Roman"/>
                <w:sz w:val="20"/>
                <w:szCs w:val="20"/>
              </w:rPr>
              <w:t>ОК 1, ОК 2, ОК 5, ОК 9, ПК 1.1</w:t>
            </w:r>
          </w:p>
        </w:tc>
      </w:tr>
      <w:tr w:rsidR="002C2AC4" w:rsidRPr="002C2AC4" w14:paraId="6DF5DFF1" w14:textId="77777777" w:rsidTr="006158BE">
        <w:trPr>
          <w:trHeight w:val="361"/>
        </w:trPr>
        <w:tc>
          <w:tcPr>
            <w:tcW w:w="2972" w:type="dxa"/>
            <w:vMerge/>
          </w:tcPr>
          <w:p w14:paraId="7B44E897"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1D9BD5BB"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 xml:space="preserve">1.Медь и ее сплавы. Свойства, маркировка по </w:t>
            </w:r>
            <w:proofErr w:type="spellStart"/>
            <w:r w:rsidRPr="002C2AC4">
              <w:rPr>
                <w:rFonts w:ascii="Times New Roman" w:eastAsia="Calibri" w:hAnsi="Times New Roman" w:cs="Times New Roman"/>
                <w:sz w:val="20"/>
                <w:szCs w:val="20"/>
              </w:rPr>
              <w:t>ГОСту</w:t>
            </w:r>
            <w:proofErr w:type="spellEnd"/>
          </w:p>
          <w:p w14:paraId="7E63178F"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 xml:space="preserve">Латуни и бронзы. Состав, свойства, маркировка по </w:t>
            </w:r>
            <w:proofErr w:type="spellStart"/>
            <w:r w:rsidRPr="002C2AC4">
              <w:rPr>
                <w:rFonts w:ascii="Times New Roman" w:eastAsia="Calibri" w:hAnsi="Times New Roman" w:cs="Times New Roman"/>
                <w:sz w:val="20"/>
                <w:szCs w:val="20"/>
              </w:rPr>
              <w:t>ГОСту</w:t>
            </w:r>
            <w:proofErr w:type="spellEnd"/>
            <w:r w:rsidRPr="002C2AC4">
              <w:rPr>
                <w:rFonts w:ascii="Times New Roman" w:eastAsia="Calibri" w:hAnsi="Times New Roman" w:cs="Times New Roman"/>
                <w:sz w:val="20"/>
                <w:szCs w:val="20"/>
              </w:rPr>
              <w:t>.</w:t>
            </w:r>
          </w:p>
        </w:tc>
        <w:tc>
          <w:tcPr>
            <w:tcW w:w="2694" w:type="dxa"/>
            <w:vMerge w:val="restart"/>
            <w:vAlign w:val="center"/>
          </w:tcPr>
          <w:p w14:paraId="3A8BC4BB" w14:textId="77777777" w:rsidR="002C2AC4" w:rsidRPr="002C2AC4" w:rsidRDefault="002C2AC4" w:rsidP="002C2AC4">
            <w:pPr>
              <w:jc w:val="center"/>
              <w:rPr>
                <w:rFonts w:ascii="Times New Roman" w:eastAsia="Times New Roman" w:hAnsi="Times New Roman" w:cs="Times New Roman"/>
                <w:sz w:val="20"/>
                <w:szCs w:val="20"/>
                <w:lang w:eastAsia="ru-RU"/>
              </w:rPr>
            </w:pPr>
            <w:r w:rsidRPr="002C2AC4">
              <w:rPr>
                <w:rFonts w:ascii="Times New Roman" w:eastAsia="Times New Roman" w:hAnsi="Times New Roman" w:cs="Times New Roman"/>
                <w:sz w:val="20"/>
                <w:szCs w:val="20"/>
                <w:lang w:eastAsia="ru-RU"/>
              </w:rPr>
              <w:t>2</w:t>
            </w:r>
          </w:p>
        </w:tc>
        <w:tc>
          <w:tcPr>
            <w:tcW w:w="2409" w:type="dxa"/>
            <w:vMerge/>
          </w:tcPr>
          <w:p w14:paraId="1F071679" w14:textId="77777777" w:rsidR="002C2AC4" w:rsidRPr="002C2AC4" w:rsidRDefault="002C2AC4" w:rsidP="002C2AC4">
            <w:pPr>
              <w:rPr>
                <w:rFonts w:ascii="Times New Roman" w:eastAsia="Times New Roman" w:hAnsi="Times New Roman" w:cs="Times New Roman"/>
                <w:sz w:val="20"/>
                <w:szCs w:val="20"/>
                <w:lang w:eastAsia="ru-RU"/>
              </w:rPr>
            </w:pPr>
          </w:p>
        </w:tc>
      </w:tr>
      <w:tr w:rsidR="002C2AC4" w:rsidRPr="002C2AC4" w14:paraId="42740F40" w14:textId="77777777" w:rsidTr="006158BE">
        <w:trPr>
          <w:trHeight w:val="361"/>
        </w:trPr>
        <w:tc>
          <w:tcPr>
            <w:tcW w:w="2972" w:type="dxa"/>
            <w:vMerge/>
          </w:tcPr>
          <w:p w14:paraId="0C9D2567"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03B095D9"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 xml:space="preserve">Алюминий. Свойства, маркировка по </w:t>
            </w:r>
            <w:proofErr w:type="spellStart"/>
            <w:r w:rsidRPr="002C2AC4">
              <w:rPr>
                <w:rFonts w:ascii="Times New Roman" w:eastAsia="Calibri" w:hAnsi="Times New Roman" w:cs="Times New Roman"/>
                <w:sz w:val="20"/>
                <w:szCs w:val="20"/>
              </w:rPr>
              <w:t>ГОСту</w:t>
            </w:r>
            <w:proofErr w:type="spellEnd"/>
          </w:p>
          <w:p w14:paraId="28714681"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2. Классификация алюминиевых сплавов. Свойства, маркировка по ГОСТу и применение сплавов на основе алюминия, обрабатываемых давлением и литейных</w:t>
            </w:r>
          </w:p>
        </w:tc>
        <w:tc>
          <w:tcPr>
            <w:tcW w:w="2694" w:type="dxa"/>
            <w:vMerge/>
            <w:vAlign w:val="center"/>
          </w:tcPr>
          <w:p w14:paraId="1CAA7DD6" w14:textId="77777777" w:rsidR="002C2AC4" w:rsidRPr="002C2AC4" w:rsidRDefault="002C2AC4" w:rsidP="002C2AC4">
            <w:pPr>
              <w:jc w:val="center"/>
              <w:rPr>
                <w:rFonts w:ascii="Times New Roman" w:eastAsia="Times New Roman" w:hAnsi="Times New Roman" w:cs="Times New Roman"/>
                <w:b/>
                <w:sz w:val="20"/>
                <w:szCs w:val="20"/>
                <w:lang w:eastAsia="ru-RU"/>
              </w:rPr>
            </w:pPr>
          </w:p>
        </w:tc>
        <w:tc>
          <w:tcPr>
            <w:tcW w:w="2409" w:type="dxa"/>
            <w:vMerge/>
          </w:tcPr>
          <w:p w14:paraId="53AA2C58" w14:textId="77777777" w:rsidR="002C2AC4" w:rsidRPr="002C2AC4" w:rsidRDefault="002C2AC4" w:rsidP="002C2AC4">
            <w:pPr>
              <w:rPr>
                <w:rFonts w:ascii="Times New Roman" w:eastAsia="Times New Roman" w:hAnsi="Times New Roman" w:cs="Times New Roman"/>
                <w:sz w:val="20"/>
                <w:szCs w:val="20"/>
                <w:lang w:eastAsia="ru-RU"/>
              </w:rPr>
            </w:pPr>
          </w:p>
        </w:tc>
      </w:tr>
      <w:tr w:rsidR="002C2AC4" w:rsidRPr="002C2AC4" w14:paraId="2956B1BF" w14:textId="77777777" w:rsidTr="006158BE">
        <w:trPr>
          <w:trHeight w:val="289"/>
        </w:trPr>
        <w:tc>
          <w:tcPr>
            <w:tcW w:w="2972" w:type="dxa"/>
            <w:vMerge/>
          </w:tcPr>
          <w:p w14:paraId="7979D793"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14:paraId="52500DA0" w14:textId="77777777" w:rsidR="002C2AC4" w:rsidRPr="002C2AC4" w:rsidRDefault="002C2AC4" w:rsidP="002C2AC4">
            <w:pPr>
              <w:rPr>
                <w:rFonts w:ascii="Times New Roman" w:eastAsia="Times New Roman" w:hAnsi="Times New Roman" w:cs="Times New Roman"/>
                <w:b/>
                <w:bCs/>
                <w:sz w:val="20"/>
                <w:szCs w:val="20"/>
                <w:lang w:eastAsia="ru-RU"/>
              </w:rPr>
            </w:pPr>
            <w:r w:rsidRPr="002C2AC4">
              <w:rPr>
                <w:rFonts w:ascii="Times New Roman" w:eastAsia="Times New Roman" w:hAnsi="Times New Roman" w:cs="Times New Roman"/>
                <w:b/>
                <w:bCs/>
                <w:sz w:val="20"/>
                <w:szCs w:val="20"/>
                <w:lang w:eastAsia="ru-RU"/>
              </w:rPr>
              <w:t>В том числе практических и лабораторных занятий</w:t>
            </w:r>
          </w:p>
        </w:tc>
        <w:tc>
          <w:tcPr>
            <w:tcW w:w="2694" w:type="dxa"/>
            <w:vAlign w:val="center"/>
          </w:tcPr>
          <w:p w14:paraId="64278A44" w14:textId="77777777" w:rsidR="002C2AC4" w:rsidRPr="002C2AC4" w:rsidRDefault="002C2AC4" w:rsidP="002C2AC4">
            <w:pPr>
              <w:jc w:val="center"/>
              <w:rPr>
                <w:rFonts w:ascii="Times New Roman" w:eastAsia="Times New Roman" w:hAnsi="Times New Roman" w:cs="Times New Roman"/>
                <w:b/>
                <w:bCs/>
                <w:sz w:val="20"/>
                <w:szCs w:val="20"/>
                <w:lang w:eastAsia="ru-RU"/>
              </w:rPr>
            </w:pPr>
          </w:p>
        </w:tc>
        <w:tc>
          <w:tcPr>
            <w:tcW w:w="2409" w:type="dxa"/>
            <w:vMerge/>
          </w:tcPr>
          <w:p w14:paraId="5BF0360F"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4AFB92FC" w14:textId="77777777" w:rsidTr="006158BE">
        <w:trPr>
          <w:trHeight w:val="361"/>
        </w:trPr>
        <w:tc>
          <w:tcPr>
            <w:tcW w:w="2972" w:type="dxa"/>
            <w:vMerge/>
          </w:tcPr>
          <w:p w14:paraId="7DEDAD1F"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14:paraId="22177C12" w14:textId="77777777" w:rsidR="002C2AC4" w:rsidRPr="002C2AC4" w:rsidRDefault="002C2AC4" w:rsidP="002C2AC4">
            <w:pPr>
              <w:rPr>
                <w:rFonts w:ascii="Times New Roman" w:eastAsia="Calibri" w:hAnsi="Times New Roman" w:cs="Times New Roman"/>
                <w:b/>
                <w:bCs/>
                <w:sz w:val="20"/>
                <w:szCs w:val="20"/>
                <w:shd w:val="clear" w:color="auto" w:fill="FFFFFF"/>
              </w:rPr>
            </w:pPr>
            <w:r w:rsidRPr="002C2AC4">
              <w:rPr>
                <w:rFonts w:ascii="Times New Roman" w:eastAsia="Calibri" w:hAnsi="Times New Roman" w:cs="Times New Roman"/>
                <w:b/>
                <w:sz w:val="20"/>
                <w:szCs w:val="20"/>
              </w:rPr>
              <w:t>1. Практическое занятие</w:t>
            </w:r>
            <w:r w:rsidRPr="002C2AC4">
              <w:rPr>
                <w:rFonts w:ascii="Times New Roman" w:eastAsia="Calibri" w:hAnsi="Times New Roman" w:cs="Times New Roman"/>
                <w:b/>
                <w:bCs/>
                <w:sz w:val="20"/>
                <w:szCs w:val="20"/>
                <w:shd w:val="clear" w:color="auto" w:fill="FFFFFF"/>
              </w:rPr>
              <w:t xml:space="preserve"> 11.</w:t>
            </w:r>
          </w:p>
          <w:p w14:paraId="79FF711D" w14:textId="77777777" w:rsidR="002C2AC4" w:rsidRPr="002C2AC4" w:rsidRDefault="002C2AC4" w:rsidP="002C2AC4">
            <w:pPr>
              <w:rPr>
                <w:rFonts w:ascii="Times New Roman" w:eastAsia="Times New Roman" w:hAnsi="Times New Roman" w:cs="Times New Roman"/>
                <w:bCs/>
                <w:sz w:val="20"/>
                <w:szCs w:val="20"/>
                <w:lang w:eastAsia="ru-RU"/>
              </w:rPr>
            </w:pPr>
            <w:r w:rsidRPr="002C2AC4">
              <w:rPr>
                <w:rFonts w:ascii="Times New Roman" w:eastAsia="Calibri" w:hAnsi="Times New Roman" w:cs="Times New Roman"/>
                <w:bCs/>
                <w:sz w:val="20"/>
                <w:szCs w:val="20"/>
                <w:shd w:val="clear" w:color="auto" w:fill="FFFFFF"/>
              </w:rPr>
              <w:t>Анализ микроструктур меди, латуней и бронз</w:t>
            </w:r>
          </w:p>
        </w:tc>
        <w:tc>
          <w:tcPr>
            <w:tcW w:w="2694" w:type="dxa"/>
            <w:vAlign w:val="center"/>
          </w:tcPr>
          <w:p w14:paraId="57A356AD" w14:textId="77777777" w:rsidR="002C2AC4" w:rsidRPr="002C2AC4" w:rsidRDefault="002C2AC4" w:rsidP="002C2AC4">
            <w:pPr>
              <w:jc w:val="center"/>
              <w:rPr>
                <w:rFonts w:ascii="Times New Roman" w:eastAsia="Times New Roman" w:hAnsi="Times New Roman" w:cs="Times New Roman"/>
                <w:bCs/>
                <w:sz w:val="20"/>
                <w:szCs w:val="20"/>
                <w:lang w:eastAsia="ru-RU"/>
              </w:rPr>
            </w:pPr>
            <w:r w:rsidRPr="002C2AC4">
              <w:rPr>
                <w:rFonts w:ascii="Times New Roman" w:eastAsia="Times New Roman" w:hAnsi="Times New Roman" w:cs="Times New Roman"/>
                <w:bCs/>
                <w:sz w:val="20"/>
                <w:szCs w:val="20"/>
                <w:lang w:eastAsia="ru-RU"/>
              </w:rPr>
              <w:t>1</w:t>
            </w:r>
          </w:p>
        </w:tc>
        <w:tc>
          <w:tcPr>
            <w:tcW w:w="2409" w:type="dxa"/>
            <w:vMerge/>
          </w:tcPr>
          <w:p w14:paraId="30410F7A"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208924C6" w14:textId="77777777" w:rsidTr="006158BE">
        <w:trPr>
          <w:trHeight w:val="361"/>
        </w:trPr>
        <w:tc>
          <w:tcPr>
            <w:tcW w:w="2972" w:type="dxa"/>
            <w:vMerge/>
          </w:tcPr>
          <w:p w14:paraId="3042BB51"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0B18F03D" w14:textId="77777777" w:rsidR="002C2AC4" w:rsidRPr="002C2AC4" w:rsidRDefault="002C2AC4" w:rsidP="002C2AC4">
            <w:pPr>
              <w:suppressAutoHyphens/>
              <w:jc w:val="both"/>
              <w:rPr>
                <w:rFonts w:ascii="Times New Roman" w:eastAsia="Calibri" w:hAnsi="Times New Roman" w:cs="Times New Roman"/>
                <w:sz w:val="20"/>
                <w:szCs w:val="20"/>
              </w:rPr>
            </w:pPr>
            <w:r w:rsidRPr="002C2AC4">
              <w:rPr>
                <w:rFonts w:ascii="Times New Roman" w:eastAsia="Calibri" w:hAnsi="Times New Roman" w:cs="Times New Roman"/>
                <w:b/>
                <w:sz w:val="20"/>
                <w:szCs w:val="20"/>
              </w:rPr>
              <w:t xml:space="preserve">2. Практическое занятие 12. </w:t>
            </w:r>
            <w:r w:rsidRPr="002C2AC4">
              <w:rPr>
                <w:rFonts w:ascii="Times New Roman" w:eastAsia="Calibri" w:hAnsi="Times New Roman" w:cs="Times New Roman"/>
                <w:sz w:val="20"/>
                <w:szCs w:val="20"/>
              </w:rPr>
              <w:t>Практическая подготовка</w:t>
            </w:r>
          </w:p>
          <w:p w14:paraId="56C51785" w14:textId="77777777" w:rsidR="002C2AC4" w:rsidRPr="002C2AC4" w:rsidRDefault="002C2AC4" w:rsidP="002C2AC4">
            <w:pPr>
              <w:rPr>
                <w:rFonts w:ascii="Times New Roman" w:eastAsia="Calibri" w:hAnsi="Times New Roman" w:cs="Times New Roman"/>
                <w:b/>
                <w:sz w:val="20"/>
                <w:szCs w:val="20"/>
              </w:rPr>
            </w:pPr>
            <w:r w:rsidRPr="002C2AC4">
              <w:rPr>
                <w:rFonts w:ascii="Times New Roman" w:eastAsia="Calibri" w:hAnsi="Times New Roman" w:cs="Times New Roman"/>
                <w:bCs/>
                <w:sz w:val="20"/>
                <w:szCs w:val="20"/>
              </w:rPr>
              <w:t>Выбор  марки  цветного сплава  для конкретных деталей в зависимости от условий  их работы, свойств.</w:t>
            </w:r>
          </w:p>
        </w:tc>
        <w:tc>
          <w:tcPr>
            <w:tcW w:w="2694" w:type="dxa"/>
            <w:vAlign w:val="center"/>
          </w:tcPr>
          <w:p w14:paraId="62242E78" w14:textId="77777777" w:rsidR="002C2AC4" w:rsidRPr="002C2AC4" w:rsidRDefault="002C2AC4" w:rsidP="002C2AC4">
            <w:pPr>
              <w:jc w:val="center"/>
              <w:rPr>
                <w:rFonts w:ascii="Times New Roman" w:eastAsia="Times New Roman" w:hAnsi="Times New Roman" w:cs="Times New Roman"/>
                <w:bCs/>
                <w:sz w:val="20"/>
                <w:szCs w:val="20"/>
                <w:lang w:eastAsia="ru-RU"/>
              </w:rPr>
            </w:pPr>
            <w:r w:rsidRPr="002C2AC4">
              <w:rPr>
                <w:rFonts w:ascii="Times New Roman" w:eastAsia="Times New Roman" w:hAnsi="Times New Roman" w:cs="Times New Roman"/>
                <w:bCs/>
                <w:sz w:val="20"/>
                <w:szCs w:val="20"/>
                <w:lang w:eastAsia="ru-RU"/>
              </w:rPr>
              <w:t>2</w:t>
            </w:r>
          </w:p>
        </w:tc>
        <w:tc>
          <w:tcPr>
            <w:tcW w:w="2409" w:type="dxa"/>
            <w:vMerge/>
          </w:tcPr>
          <w:p w14:paraId="211793AD"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026895F3" w14:textId="77777777" w:rsidTr="006158BE">
        <w:trPr>
          <w:trHeight w:val="137"/>
        </w:trPr>
        <w:tc>
          <w:tcPr>
            <w:tcW w:w="2972" w:type="dxa"/>
            <w:vMerge/>
          </w:tcPr>
          <w:p w14:paraId="48547A00"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14:paraId="6BD92312" w14:textId="77777777" w:rsidR="002C2AC4" w:rsidRPr="002C2AC4" w:rsidRDefault="002C2AC4" w:rsidP="002C2AC4">
            <w:pPr>
              <w:suppressAutoHyphens/>
              <w:jc w:val="both"/>
              <w:rPr>
                <w:rFonts w:ascii="Times New Roman" w:eastAsia="Calibri" w:hAnsi="Times New Roman" w:cs="Times New Roman"/>
                <w:sz w:val="20"/>
                <w:szCs w:val="20"/>
              </w:rPr>
            </w:pPr>
            <w:r w:rsidRPr="002C2AC4">
              <w:rPr>
                <w:rFonts w:ascii="Times New Roman" w:eastAsia="Calibri" w:hAnsi="Times New Roman" w:cs="Times New Roman"/>
                <w:b/>
                <w:sz w:val="20"/>
                <w:szCs w:val="20"/>
              </w:rPr>
              <w:t xml:space="preserve">3. Практическое занятие 13. </w:t>
            </w:r>
            <w:r w:rsidRPr="002C2AC4">
              <w:rPr>
                <w:rFonts w:ascii="Times New Roman" w:eastAsia="Calibri" w:hAnsi="Times New Roman" w:cs="Times New Roman"/>
                <w:sz w:val="20"/>
                <w:szCs w:val="20"/>
              </w:rPr>
              <w:t>Практическая подготовка</w:t>
            </w:r>
          </w:p>
          <w:p w14:paraId="042357EA" w14:textId="77777777" w:rsidR="002C2AC4" w:rsidRPr="002C2AC4" w:rsidRDefault="002C2AC4" w:rsidP="002C2AC4">
            <w:pPr>
              <w:rPr>
                <w:rFonts w:ascii="Times New Roman" w:eastAsia="Times New Roman" w:hAnsi="Times New Roman" w:cs="Times New Roman"/>
                <w:sz w:val="20"/>
                <w:szCs w:val="20"/>
                <w:lang w:eastAsia="ru-RU"/>
              </w:rPr>
            </w:pPr>
            <w:r w:rsidRPr="002C2AC4">
              <w:rPr>
                <w:rFonts w:ascii="Times New Roman" w:eastAsia="Calibri" w:hAnsi="Times New Roman" w:cs="Times New Roman"/>
                <w:sz w:val="20"/>
                <w:szCs w:val="20"/>
              </w:rPr>
              <w:t>Расшифровка маркировки цветных сплавов</w:t>
            </w:r>
          </w:p>
        </w:tc>
        <w:tc>
          <w:tcPr>
            <w:tcW w:w="2694" w:type="dxa"/>
            <w:vAlign w:val="center"/>
          </w:tcPr>
          <w:p w14:paraId="5AF04E8C" w14:textId="77777777" w:rsidR="002C2AC4" w:rsidRPr="002C2AC4" w:rsidRDefault="002C2AC4" w:rsidP="002C2AC4">
            <w:pPr>
              <w:jc w:val="center"/>
              <w:rPr>
                <w:rFonts w:ascii="Times New Roman" w:eastAsia="Times New Roman" w:hAnsi="Times New Roman" w:cs="Times New Roman"/>
                <w:sz w:val="20"/>
                <w:szCs w:val="20"/>
                <w:lang w:eastAsia="ru-RU"/>
              </w:rPr>
            </w:pPr>
            <w:r w:rsidRPr="002C2AC4">
              <w:rPr>
                <w:rFonts w:ascii="Times New Roman" w:eastAsia="Times New Roman" w:hAnsi="Times New Roman" w:cs="Times New Roman"/>
                <w:sz w:val="20"/>
                <w:szCs w:val="20"/>
                <w:lang w:eastAsia="ru-RU"/>
              </w:rPr>
              <w:t>1</w:t>
            </w:r>
          </w:p>
        </w:tc>
        <w:tc>
          <w:tcPr>
            <w:tcW w:w="2409" w:type="dxa"/>
            <w:vMerge/>
          </w:tcPr>
          <w:p w14:paraId="500246F2" w14:textId="77777777" w:rsidR="002C2AC4" w:rsidRPr="002C2AC4" w:rsidRDefault="002C2AC4" w:rsidP="002C2AC4">
            <w:pPr>
              <w:rPr>
                <w:rFonts w:ascii="Times New Roman" w:eastAsia="Times New Roman" w:hAnsi="Times New Roman" w:cs="Times New Roman"/>
                <w:sz w:val="20"/>
                <w:szCs w:val="20"/>
                <w:lang w:eastAsia="ru-RU"/>
              </w:rPr>
            </w:pPr>
          </w:p>
        </w:tc>
      </w:tr>
      <w:tr w:rsidR="002C2AC4" w:rsidRPr="002C2AC4" w14:paraId="091C259E" w14:textId="77777777" w:rsidTr="006158BE">
        <w:trPr>
          <w:trHeight w:val="240"/>
        </w:trPr>
        <w:tc>
          <w:tcPr>
            <w:tcW w:w="2972" w:type="dxa"/>
            <w:vMerge/>
          </w:tcPr>
          <w:p w14:paraId="014D2B33"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14:paraId="087F058C" w14:textId="77777777" w:rsidR="002C2AC4" w:rsidRPr="002C2AC4" w:rsidRDefault="002C2AC4" w:rsidP="002C2AC4">
            <w:pPr>
              <w:rPr>
                <w:rFonts w:ascii="Times New Roman" w:eastAsia="Times New Roman" w:hAnsi="Times New Roman" w:cs="Times New Roman"/>
                <w:b/>
                <w:bCs/>
                <w:sz w:val="20"/>
                <w:szCs w:val="20"/>
                <w:lang w:eastAsia="ru-RU"/>
              </w:rPr>
            </w:pPr>
            <w:r w:rsidRPr="002C2AC4">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0C0470F2" w14:textId="77777777" w:rsidR="002C2AC4" w:rsidRPr="002C2AC4" w:rsidRDefault="002C2AC4" w:rsidP="002C2AC4">
            <w:pPr>
              <w:jc w:val="center"/>
              <w:rPr>
                <w:rFonts w:ascii="Times New Roman" w:eastAsia="Times New Roman" w:hAnsi="Times New Roman" w:cs="Times New Roman"/>
                <w:b/>
                <w:bCs/>
                <w:sz w:val="20"/>
                <w:szCs w:val="20"/>
                <w:lang w:eastAsia="ru-RU"/>
              </w:rPr>
            </w:pPr>
            <w:r w:rsidRPr="002C2AC4">
              <w:rPr>
                <w:rFonts w:ascii="Times New Roman" w:eastAsia="Times New Roman" w:hAnsi="Times New Roman" w:cs="Times New Roman"/>
                <w:b/>
                <w:bCs/>
                <w:sz w:val="20"/>
                <w:szCs w:val="20"/>
                <w:lang w:eastAsia="ru-RU"/>
              </w:rPr>
              <w:t>-</w:t>
            </w:r>
          </w:p>
        </w:tc>
        <w:tc>
          <w:tcPr>
            <w:tcW w:w="2409" w:type="dxa"/>
            <w:vMerge/>
          </w:tcPr>
          <w:p w14:paraId="216DB742"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3E8FC78F" w14:textId="77777777" w:rsidTr="006158BE">
        <w:trPr>
          <w:trHeight w:val="236"/>
        </w:trPr>
        <w:tc>
          <w:tcPr>
            <w:tcW w:w="2972" w:type="dxa"/>
            <w:vMerge w:val="restart"/>
          </w:tcPr>
          <w:p w14:paraId="17DBE4C2"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b/>
                <w:sz w:val="20"/>
                <w:szCs w:val="20"/>
              </w:rPr>
              <w:t>Тема 2.5</w:t>
            </w:r>
            <w:r w:rsidRPr="002C2AC4">
              <w:rPr>
                <w:rFonts w:ascii="Times New Roman" w:eastAsia="Calibri" w:hAnsi="Times New Roman" w:cs="Times New Roman"/>
                <w:sz w:val="20"/>
                <w:szCs w:val="20"/>
              </w:rPr>
              <w:t xml:space="preserve"> Композиционные и порошковые материалы</w:t>
            </w:r>
          </w:p>
        </w:tc>
        <w:tc>
          <w:tcPr>
            <w:tcW w:w="6662" w:type="dxa"/>
            <w:tcBorders>
              <w:top w:val="single" w:sz="4" w:space="0" w:color="auto"/>
              <w:left w:val="single" w:sz="4" w:space="0" w:color="auto"/>
              <w:bottom w:val="single" w:sz="4" w:space="0" w:color="auto"/>
            </w:tcBorders>
          </w:tcPr>
          <w:p w14:paraId="69E3AF74" w14:textId="77777777" w:rsidR="002C2AC4" w:rsidRPr="002C2AC4" w:rsidRDefault="002C2AC4" w:rsidP="002C2AC4">
            <w:pPr>
              <w:ind w:left="72"/>
              <w:rPr>
                <w:rFonts w:ascii="Times New Roman" w:eastAsia="Calibri" w:hAnsi="Times New Roman" w:cs="Times New Roman"/>
                <w:sz w:val="20"/>
                <w:szCs w:val="20"/>
              </w:rPr>
            </w:pPr>
            <w:r w:rsidRPr="002C2AC4">
              <w:rPr>
                <w:rFonts w:ascii="Times New Roman" w:eastAsia="Calibri" w:hAnsi="Times New Roman" w:cs="Times New Roman"/>
                <w:b/>
                <w:bCs/>
                <w:sz w:val="20"/>
                <w:szCs w:val="20"/>
              </w:rPr>
              <w:t>Содержание</w:t>
            </w:r>
          </w:p>
        </w:tc>
        <w:tc>
          <w:tcPr>
            <w:tcW w:w="2694" w:type="dxa"/>
            <w:vAlign w:val="center"/>
          </w:tcPr>
          <w:p w14:paraId="5ECEF232" w14:textId="77777777" w:rsidR="002C2AC4" w:rsidRPr="002C2AC4" w:rsidRDefault="002C2AC4" w:rsidP="002C2AC4">
            <w:pPr>
              <w:jc w:val="center"/>
              <w:rPr>
                <w:rFonts w:ascii="Times New Roman" w:eastAsia="Times New Roman" w:hAnsi="Times New Roman" w:cs="Times New Roman"/>
                <w:b/>
                <w:bCs/>
                <w:sz w:val="20"/>
                <w:szCs w:val="20"/>
                <w:lang w:eastAsia="ru-RU"/>
              </w:rPr>
            </w:pPr>
            <w:r w:rsidRPr="002C2AC4">
              <w:rPr>
                <w:rFonts w:ascii="Times New Roman" w:eastAsia="Times New Roman" w:hAnsi="Times New Roman" w:cs="Times New Roman"/>
                <w:b/>
                <w:bCs/>
                <w:sz w:val="20"/>
                <w:szCs w:val="20"/>
                <w:lang w:eastAsia="ru-RU"/>
              </w:rPr>
              <w:t>2</w:t>
            </w:r>
          </w:p>
        </w:tc>
        <w:tc>
          <w:tcPr>
            <w:tcW w:w="2409" w:type="dxa"/>
            <w:vMerge w:val="restart"/>
          </w:tcPr>
          <w:p w14:paraId="442E4813" w14:textId="77777777" w:rsidR="002C2AC4" w:rsidRPr="002C2AC4" w:rsidRDefault="002C2AC4" w:rsidP="002C2AC4">
            <w:pPr>
              <w:rPr>
                <w:rFonts w:ascii="Times New Roman" w:eastAsia="Times New Roman" w:hAnsi="Times New Roman" w:cs="Times New Roman"/>
                <w:b/>
                <w:bCs/>
                <w:sz w:val="20"/>
                <w:szCs w:val="20"/>
                <w:lang w:eastAsia="ru-RU"/>
              </w:rPr>
            </w:pPr>
            <w:r w:rsidRPr="002C2AC4">
              <w:rPr>
                <w:rFonts w:ascii="Times New Roman" w:eastAsia="Calibri" w:hAnsi="Times New Roman" w:cs="Times New Roman"/>
                <w:sz w:val="20"/>
                <w:szCs w:val="20"/>
              </w:rPr>
              <w:t>ОК 1, ОК 2, ОК 5, ОК 9, ПК 1.1</w:t>
            </w:r>
          </w:p>
        </w:tc>
      </w:tr>
      <w:tr w:rsidR="002C2AC4" w:rsidRPr="002C2AC4" w14:paraId="218F9D69" w14:textId="77777777" w:rsidTr="006158BE">
        <w:trPr>
          <w:trHeight w:val="361"/>
        </w:trPr>
        <w:tc>
          <w:tcPr>
            <w:tcW w:w="2972" w:type="dxa"/>
            <w:vMerge/>
          </w:tcPr>
          <w:p w14:paraId="2CE79DCE"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4C9DAE0B" w14:textId="77777777" w:rsidR="002C2AC4" w:rsidRPr="002C2AC4" w:rsidRDefault="002C2AC4" w:rsidP="002C2AC4">
            <w:pPr>
              <w:rPr>
                <w:rFonts w:ascii="Times New Roman" w:eastAsia="Calibri" w:hAnsi="Times New Roman" w:cs="Times New Roman"/>
                <w:bCs/>
                <w:iCs/>
                <w:sz w:val="20"/>
                <w:szCs w:val="20"/>
              </w:rPr>
            </w:pPr>
            <w:r w:rsidRPr="002C2AC4">
              <w:rPr>
                <w:rFonts w:ascii="Times New Roman" w:eastAsia="Calibri" w:hAnsi="Times New Roman" w:cs="Times New Roman"/>
                <w:sz w:val="20"/>
                <w:szCs w:val="20"/>
              </w:rPr>
              <w:t>1.Металлические порошки.  Методы их получения, свойства</w:t>
            </w:r>
          </w:p>
          <w:p w14:paraId="582ABD67" w14:textId="77777777" w:rsidR="002C2AC4" w:rsidRPr="002C2AC4" w:rsidRDefault="002C2AC4" w:rsidP="002C2AC4">
            <w:pPr>
              <w:rPr>
                <w:rFonts w:ascii="Times New Roman" w:eastAsia="Times New Roman" w:hAnsi="Times New Roman" w:cs="Times New Roman"/>
                <w:b/>
                <w:bCs/>
                <w:sz w:val="20"/>
                <w:szCs w:val="20"/>
                <w:lang w:eastAsia="ru-RU"/>
              </w:rPr>
            </w:pPr>
            <w:r w:rsidRPr="002C2AC4">
              <w:rPr>
                <w:rFonts w:ascii="Times New Roman" w:eastAsia="Calibri" w:hAnsi="Times New Roman" w:cs="Times New Roman"/>
                <w:sz w:val="20"/>
                <w:szCs w:val="20"/>
              </w:rPr>
              <w:t>Твердые  сплавы типа ВК, ТК, ТТК</w:t>
            </w:r>
          </w:p>
        </w:tc>
        <w:tc>
          <w:tcPr>
            <w:tcW w:w="2694" w:type="dxa"/>
            <w:vAlign w:val="center"/>
          </w:tcPr>
          <w:p w14:paraId="7AB0F759" w14:textId="77777777" w:rsidR="002C2AC4" w:rsidRPr="002C2AC4" w:rsidRDefault="002C2AC4" w:rsidP="002C2AC4">
            <w:pPr>
              <w:jc w:val="center"/>
              <w:rPr>
                <w:rFonts w:ascii="Times New Roman" w:eastAsia="Times New Roman" w:hAnsi="Times New Roman" w:cs="Times New Roman"/>
                <w:bCs/>
                <w:sz w:val="20"/>
                <w:szCs w:val="20"/>
                <w:lang w:eastAsia="ru-RU"/>
              </w:rPr>
            </w:pPr>
            <w:r w:rsidRPr="002C2AC4">
              <w:rPr>
                <w:rFonts w:ascii="Times New Roman" w:eastAsia="Times New Roman" w:hAnsi="Times New Roman" w:cs="Times New Roman"/>
                <w:bCs/>
                <w:sz w:val="20"/>
                <w:szCs w:val="20"/>
                <w:lang w:eastAsia="ru-RU"/>
              </w:rPr>
              <w:t>1</w:t>
            </w:r>
          </w:p>
        </w:tc>
        <w:tc>
          <w:tcPr>
            <w:tcW w:w="2409" w:type="dxa"/>
            <w:vMerge/>
          </w:tcPr>
          <w:p w14:paraId="720E16DA"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3FCDB6C6" w14:textId="77777777" w:rsidTr="006158BE">
        <w:trPr>
          <w:trHeight w:val="142"/>
        </w:trPr>
        <w:tc>
          <w:tcPr>
            <w:tcW w:w="2972" w:type="dxa"/>
            <w:vMerge/>
          </w:tcPr>
          <w:p w14:paraId="1D96947F"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14:paraId="34CB8D53" w14:textId="77777777" w:rsidR="002C2AC4" w:rsidRPr="002C2AC4" w:rsidRDefault="002C2AC4" w:rsidP="002C2AC4">
            <w:pPr>
              <w:rPr>
                <w:rFonts w:ascii="Times New Roman" w:eastAsia="Times New Roman" w:hAnsi="Times New Roman" w:cs="Times New Roman"/>
                <w:b/>
                <w:bCs/>
                <w:sz w:val="20"/>
                <w:szCs w:val="20"/>
                <w:lang w:eastAsia="ru-RU"/>
              </w:rPr>
            </w:pPr>
            <w:r w:rsidRPr="002C2AC4">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7FF98409" w14:textId="77777777" w:rsidR="002C2AC4" w:rsidRPr="002C2AC4" w:rsidRDefault="002C2AC4" w:rsidP="002C2AC4">
            <w:pPr>
              <w:jc w:val="center"/>
              <w:rPr>
                <w:rFonts w:ascii="Times New Roman" w:eastAsia="Times New Roman" w:hAnsi="Times New Roman" w:cs="Times New Roman"/>
                <w:b/>
                <w:bCs/>
                <w:sz w:val="20"/>
                <w:szCs w:val="20"/>
                <w:lang w:eastAsia="ru-RU"/>
              </w:rPr>
            </w:pPr>
          </w:p>
        </w:tc>
        <w:tc>
          <w:tcPr>
            <w:tcW w:w="2409" w:type="dxa"/>
            <w:vMerge/>
          </w:tcPr>
          <w:p w14:paraId="224B5A23"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20AFC32B" w14:textId="77777777" w:rsidTr="006158BE">
        <w:trPr>
          <w:trHeight w:val="190"/>
        </w:trPr>
        <w:tc>
          <w:tcPr>
            <w:tcW w:w="2972" w:type="dxa"/>
            <w:vMerge/>
          </w:tcPr>
          <w:p w14:paraId="51E99D66"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vAlign w:val="bottom"/>
          </w:tcPr>
          <w:p w14:paraId="0A48393C" w14:textId="77777777" w:rsidR="002C2AC4" w:rsidRPr="002C2AC4" w:rsidRDefault="002C2AC4" w:rsidP="002C2AC4">
            <w:pPr>
              <w:rPr>
                <w:rFonts w:ascii="Times New Roman" w:eastAsia="Times New Roman" w:hAnsi="Times New Roman" w:cs="Times New Roman"/>
                <w:b/>
                <w:bCs/>
                <w:sz w:val="20"/>
                <w:szCs w:val="20"/>
                <w:lang w:eastAsia="ru-RU"/>
              </w:rPr>
            </w:pPr>
            <w:r w:rsidRPr="002C2AC4">
              <w:rPr>
                <w:rFonts w:ascii="Times New Roman" w:eastAsia="Calibri" w:hAnsi="Times New Roman" w:cs="Times New Roman"/>
                <w:sz w:val="20"/>
                <w:szCs w:val="20"/>
              </w:rPr>
              <w:t>Композиционные материалы, их свойства, применение</w:t>
            </w:r>
          </w:p>
        </w:tc>
        <w:tc>
          <w:tcPr>
            <w:tcW w:w="2694" w:type="dxa"/>
            <w:vAlign w:val="center"/>
          </w:tcPr>
          <w:p w14:paraId="0FC86AD9" w14:textId="77777777" w:rsidR="002C2AC4" w:rsidRPr="002C2AC4" w:rsidRDefault="002C2AC4" w:rsidP="002C2AC4">
            <w:pPr>
              <w:jc w:val="center"/>
              <w:rPr>
                <w:rFonts w:ascii="Times New Roman" w:eastAsia="Times New Roman" w:hAnsi="Times New Roman" w:cs="Times New Roman"/>
                <w:bCs/>
                <w:sz w:val="20"/>
                <w:szCs w:val="20"/>
                <w:lang w:eastAsia="ru-RU"/>
              </w:rPr>
            </w:pPr>
            <w:r w:rsidRPr="002C2AC4">
              <w:rPr>
                <w:rFonts w:ascii="Times New Roman" w:eastAsia="Times New Roman" w:hAnsi="Times New Roman" w:cs="Times New Roman"/>
                <w:bCs/>
                <w:sz w:val="20"/>
                <w:szCs w:val="20"/>
                <w:lang w:eastAsia="ru-RU"/>
              </w:rPr>
              <w:t>1</w:t>
            </w:r>
          </w:p>
        </w:tc>
        <w:tc>
          <w:tcPr>
            <w:tcW w:w="2409" w:type="dxa"/>
            <w:vMerge/>
          </w:tcPr>
          <w:p w14:paraId="16B7B537"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47D6E81D" w14:textId="77777777" w:rsidTr="006158BE">
        <w:trPr>
          <w:trHeight w:val="199"/>
        </w:trPr>
        <w:tc>
          <w:tcPr>
            <w:tcW w:w="2972" w:type="dxa"/>
            <w:vMerge w:val="restart"/>
          </w:tcPr>
          <w:p w14:paraId="11DF0757" w14:textId="77777777" w:rsidR="002C2AC4" w:rsidRPr="002C2AC4" w:rsidRDefault="002C2AC4" w:rsidP="002C2AC4">
            <w:pPr>
              <w:rPr>
                <w:rFonts w:ascii="Times New Roman" w:eastAsia="Calibri" w:hAnsi="Times New Roman" w:cs="Times New Roman"/>
                <w:b/>
                <w:sz w:val="20"/>
                <w:szCs w:val="20"/>
              </w:rPr>
            </w:pPr>
            <w:r w:rsidRPr="002C2AC4">
              <w:rPr>
                <w:rFonts w:ascii="Times New Roman" w:eastAsia="Calibri" w:hAnsi="Times New Roman" w:cs="Times New Roman"/>
                <w:b/>
                <w:sz w:val="20"/>
                <w:szCs w:val="20"/>
              </w:rPr>
              <w:t>Тема 2.6</w:t>
            </w:r>
          </w:p>
          <w:p w14:paraId="3429495B"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Конструкционные материалы на органической основе.</w:t>
            </w:r>
          </w:p>
        </w:tc>
        <w:tc>
          <w:tcPr>
            <w:tcW w:w="6662" w:type="dxa"/>
            <w:tcBorders>
              <w:top w:val="single" w:sz="4" w:space="0" w:color="auto"/>
              <w:left w:val="single" w:sz="4" w:space="0" w:color="auto"/>
              <w:bottom w:val="single" w:sz="4" w:space="0" w:color="auto"/>
            </w:tcBorders>
          </w:tcPr>
          <w:p w14:paraId="2EEFFD1B" w14:textId="77777777" w:rsidR="002C2AC4" w:rsidRPr="002C2AC4" w:rsidRDefault="002C2AC4" w:rsidP="002C2AC4">
            <w:pPr>
              <w:ind w:left="72"/>
              <w:rPr>
                <w:rFonts w:ascii="Times New Roman" w:eastAsia="Calibri" w:hAnsi="Times New Roman" w:cs="Times New Roman"/>
                <w:sz w:val="20"/>
                <w:szCs w:val="20"/>
              </w:rPr>
            </w:pPr>
            <w:r w:rsidRPr="002C2AC4">
              <w:rPr>
                <w:rFonts w:ascii="Times New Roman" w:eastAsia="Calibri" w:hAnsi="Times New Roman" w:cs="Times New Roman"/>
                <w:b/>
                <w:bCs/>
                <w:sz w:val="20"/>
                <w:szCs w:val="20"/>
              </w:rPr>
              <w:t>Содержание</w:t>
            </w:r>
          </w:p>
        </w:tc>
        <w:tc>
          <w:tcPr>
            <w:tcW w:w="2694" w:type="dxa"/>
            <w:vAlign w:val="center"/>
          </w:tcPr>
          <w:p w14:paraId="47CDAE81" w14:textId="77777777" w:rsidR="002C2AC4" w:rsidRPr="002C2AC4" w:rsidRDefault="002C2AC4" w:rsidP="002C2AC4">
            <w:pPr>
              <w:jc w:val="center"/>
              <w:rPr>
                <w:rFonts w:ascii="Times New Roman" w:eastAsia="Times New Roman" w:hAnsi="Times New Roman" w:cs="Times New Roman"/>
                <w:b/>
                <w:bCs/>
                <w:sz w:val="20"/>
                <w:szCs w:val="20"/>
                <w:lang w:eastAsia="ru-RU"/>
              </w:rPr>
            </w:pPr>
            <w:r w:rsidRPr="002C2AC4">
              <w:rPr>
                <w:rFonts w:ascii="Times New Roman" w:eastAsia="Times New Roman" w:hAnsi="Times New Roman" w:cs="Times New Roman"/>
                <w:b/>
                <w:bCs/>
                <w:sz w:val="20"/>
                <w:szCs w:val="20"/>
                <w:lang w:eastAsia="ru-RU"/>
              </w:rPr>
              <w:t>1</w:t>
            </w:r>
          </w:p>
        </w:tc>
        <w:tc>
          <w:tcPr>
            <w:tcW w:w="2409" w:type="dxa"/>
            <w:vMerge w:val="restart"/>
          </w:tcPr>
          <w:p w14:paraId="38AC5F75" w14:textId="77777777" w:rsidR="002C2AC4" w:rsidRPr="002C2AC4" w:rsidRDefault="002C2AC4" w:rsidP="002C2AC4">
            <w:pPr>
              <w:rPr>
                <w:rFonts w:ascii="Times New Roman" w:eastAsia="Times New Roman" w:hAnsi="Times New Roman" w:cs="Times New Roman"/>
                <w:b/>
                <w:bCs/>
                <w:sz w:val="20"/>
                <w:szCs w:val="20"/>
                <w:lang w:eastAsia="ru-RU"/>
              </w:rPr>
            </w:pPr>
            <w:r w:rsidRPr="002C2AC4">
              <w:rPr>
                <w:rFonts w:ascii="Times New Roman" w:eastAsia="Calibri" w:hAnsi="Times New Roman" w:cs="Times New Roman"/>
                <w:sz w:val="20"/>
                <w:szCs w:val="20"/>
              </w:rPr>
              <w:t>ОК 1, ОК 2, ОК 5, ОК 9, ПК 1.1</w:t>
            </w:r>
          </w:p>
        </w:tc>
      </w:tr>
      <w:tr w:rsidR="002C2AC4" w:rsidRPr="002C2AC4" w14:paraId="5ADEB38E" w14:textId="77777777" w:rsidTr="006158BE">
        <w:trPr>
          <w:trHeight w:val="361"/>
        </w:trPr>
        <w:tc>
          <w:tcPr>
            <w:tcW w:w="2972" w:type="dxa"/>
            <w:vMerge/>
          </w:tcPr>
          <w:p w14:paraId="1A938DDC"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29B5E4EC" w14:textId="77777777" w:rsidR="002C2AC4" w:rsidRPr="002C2AC4" w:rsidRDefault="002C2AC4" w:rsidP="002C2AC4">
            <w:pPr>
              <w:rPr>
                <w:rFonts w:ascii="Times New Roman" w:eastAsia="Calibri" w:hAnsi="Times New Roman" w:cs="Times New Roman"/>
                <w:bCs/>
                <w:iCs/>
                <w:sz w:val="20"/>
                <w:szCs w:val="20"/>
              </w:rPr>
            </w:pPr>
            <w:r w:rsidRPr="002C2AC4">
              <w:rPr>
                <w:rFonts w:ascii="Times New Roman" w:eastAsia="Calibri" w:hAnsi="Times New Roman" w:cs="Times New Roman"/>
                <w:sz w:val="20"/>
                <w:szCs w:val="20"/>
              </w:rPr>
              <w:t>1.</w:t>
            </w:r>
            <w:r w:rsidRPr="002C2AC4">
              <w:rPr>
                <w:rFonts w:ascii="Times New Roman" w:eastAsia="Calibri" w:hAnsi="Times New Roman" w:cs="Times New Roman"/>
                <w:bCs/>
                <w:iCs/>
                <w:sz w:val="20"/>
                <w:szCs w:val="20"/>
              </w:rPr>
              <w:t xml:space="preserve"> Полимеры. Строение и особенности.  Методы получения: полимеризация, поликонденсация. </w:t>
            </w:r>
          </w:p>
          <w:p w14:paraId="421C0DD2" w14:textId="77777777" w:rsidR="002C2AC4" w:rsidRPr="002C2AC4" w:rsidRDefault="002C2AC4" w:rsidP="002C2AC4">
            <w:pPr>
              <w:rPr>
                <w:rFonts w:ascii="Times New Roman" w:eastAsia="Times New Roman" w:hAnsi="Times New Roman" w:cs="Times New Roman"/>
                <w:b/>
                <w:bCs/>
                <w:sz w:val="20"/>
                <w:szCs w:val="20"/>
                <w:lang w:eastAsia="ru-RU"/>
              </w:rPr>
            </w:pPr>
            <w:r w:rsidRPr="002C2AC4">
              <w:rPr>
                <w:rFonts w:ascii="Times New Roman" w:eastAsia="Calibri" w:hAnsi="Times New Roman" w:cs="Times New Roman"/>
                <w:sz w:val="20"/>
                <w:szCs w:val="20"/>
              </w:rPr>
              <w:t>Пластические массы. Общая характеристика. Свойства. Простые и сложные пластмассы</w:t>
            </w:r>
          </w:p>
        </w:tc>
        <w:tc>
          <w:tcPr>
            <w:tcW w:w="2694" w:type="dxa"/>
            <w:vAlign w:val="center"/>
          </w:tcPr>
          <w:p w14:paraId="494B1432" w14:textId="77777777" w:rsidR="002C2AC4" w:rsidRPr="002C2AC4" w:rsidRDefault="002C2AC4" w:rsidP="002C2AC4">
            <w:pPr>
              <w:jc w:val="center"/>
              <w:rPr>
                <w:rFonts w:ascii="Times New Roman" w:eastAsia="Times New Roman" w:hAnsi="Times New Roman" w:cs="Times New Roman"/>
                <w:bCs/>
                <w:sz w:val="20"/>
                <w:szCs w:val="20"/>
                <w:lang w:eastAsia="ru-RU"/>
              </w:rPr>
            </w:pPr>
            <w:r w:rsidRPr="002C2AC4">
              <w:rPr>
                <w:rFonts w:ascii="Times New Roman" w:eastAsia="Times New Roman" w:hAnsi="Times New Roman" w:cs="Times New Roman"/>
                <w:bCs/>
                <w:sz w:val="20"/>
                <w:szCs w:val="20"/>
                <w:lang w:eastAsia="ru-RU"/>
              </w:rPr>
              <w:t>1</w:t>
            </w:r>
          </w:p>
        </w:tc>
        <w:tc>
          <w:tcPr>
            <w:tcW w:w="2409" w:type="dxa"/>
            <w:vMerge/>
          </w:tcPr>
          <w:p w14:paraId="60529303"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597001F5" w14:textId="77777777" w:rsidTr="006158BE">
        <w:trPr>
          <w:trHeight w:val="211"/>
        </w:trPr>
        <w:tc>
          <w:tcPr>
            <w:tcW w:w="2972" w:type="dxa"/>
            <w:vMerge/>
          </w:tcPr>
          <w:p w14:paraId="2C9B23C8"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56B87749" w14:textId="77777777" w:rsidR="002C2AC4" w:rsidRPr="002C2AC4" w:rsidRDefault="002C2AC4" w:rsidP="002C2AC4">
            <w:pPr>
              <w:rPr>
                <w:rFonts w:ascii="Times New Roman" w:eastAsia="Times New Roman" w:hAnsi="Times New Roman" w:cs="Times New Roman"/>
                <w:b/>
                <w:bCs/>
                <w:sz w:val="20"/>
                <w:szCs w:val="20"/>
                <w:lang w:eastAsia="ru-RU"/>
              </w:rPr>
            </w:pPr>
            <w:r w:rsidRPr="002C2AC4">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7DC51E3B" w14:textId="77777777" w:rsidR="002C2AC4" w:rsidRPr="002C2AC4" w:rsidRDefault="002C2AC4" w:rsidP="002C2AC4">
            <w:pPr>
              <w:jc w:val="center"/>
              <w:rPr>
                <w:rFonts w:ascii="Times New Roman" w:eastAsia="Times New Roman" w:hAnsi="Times New Roman" w:cs="Times New Roman"/>
                <w:b/>
                <w:bCs/>
                <w:sz w:val="20"/>
                <w:szCs w:val="20"/>
                <w:lang w:eastAsia="ru-RU"/>
              </w:rPr>
            </w:pPr>
            <w:r w:rsidRPr="002C2AC4">
              <w:rPr>
                <w:rFonts w:ascii="Times New Roman" w:eastAsia="Times New Roman" w:hAnsi="Times New Roman" w:cs="Times New Roman"/>
                <w:b/>
                <w:bCs/>
                <w:sz w:val="20"/>
                <w:szCs w:val="20"/>
                <w:lang w:eastAsia="ru-RU"/>
              </w:rPr>
              <w:t>-</w:t>
            </w:r>
          </w:p>
        </w:tc>
        <w:tc>
          <w:tcPr>
            <w:tcW w:w="2409" w:type="dxa"/>
            <w:vMerge/>
          </w:tcPr>
          <w:p w14:paraId="0E25C129"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4AE1E13D" w14:textId="77777777" w:rsidTr="006158BE">
        <w:trPr>
          <w:trHeight w:val="221"/>
        </w:trPr>
        <w:tc>
          <w:tcPr>
            <w:tcW w:w="2972" w:type="dxa"/>
            <w:vMerge w:val="restart"/>
          </w:tcPr>
          <w:p w14:paraId="3907F975"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b/>
                <w:sz w:val="20"/>
                <w:szCs w:val="20"/>
              </w:rPr>
              <w:t>Тема 2.7</w:t>
            </w:r>
            <w:r w:rsidRPr="002C2AC4">
              <w:rPr>
                <w:rFonts w:ascii="Times New Roman" w:eastAsia="Calibri" w:hAnsi="Times New Roman" w:cs="Times New Roman"/>
                <w:sz w:val="20"/>
                <w:szCs w:val="20"/>
              </w:rPr>
              <w:t xml:space="preserve"> Сварочные материалы</w:t>
            </w:r>
          </w:p>
        </w:tc>
        <w:tc>
          <w:tcPr>
            <w:tcW w:w="6662" w:type="dxa"/>
            <w:tcBorders>
              <w:top w:val="single" w:sz="4" w:space="0" w:color="auto"/>
              <w:left w:val="single" w:sz="4" w:space="0" w:color="auto"/>
              <w:bottom w:val="single" w:sz="4" w:space="0" w:color="auto"/>
            </w:tcBorders>
          </w:tcPr>
          <w:p w14:paraId="01F9D519" w14:textId="77777777" w:rsidR="002C2AC4" w:rsidRPr="002C2AC4" w:rsidRDefault="002C2AC4" w:rsidP="002C2AC4">
            <w:pPr>
              <w:shd w:val="clear" w:color="auto" w:fill="FFFFFF"/>
              <w:rPr>
                <w:rFonts w:ascii="Times New Roman" w:eastAsia="Calibri" w:hAnsi="Times New Roman" w:cs="Times New Roman"/>
                <w:b/>
                <w:sz w:val="20"/>
                <w:szCs w:val="20"/>
              </w:rPr>
            </w:pPr>
            <w:r w:rsidRPr="002C2AC4">
              <w:rPr>
                <w:rFonts w:ascii="Times New Roman" w:eastAsia="Calibri" w:hAnsi="Times New Roman" w:cs="Times New Roman"/>
                <w:b/>
                <w:bCs/>
                <w:iCs/>
                <w:sz w:val="20"/>
                <w:szCs w:val="20"/>
              </w:rPr>
              <w:t>Содержание</w:t>
            </w:r>
          </w:p>
        </w:tc>
        <w:tc>
          <w:tcPr>
            <w:tcW w:w="2694" w:type="dxa"/>
            <w:vAlign w:val="center"/>
          </w:tcPr>
          <w:p w14:paraId="6870E085" w14:textId="77777777" w:rsidR="002C2AC4" w:rsidRPr="002C2AC4" w:rsidRDefault="002C2AC4" w:rsidP="002C2AC4">
            <w:pPr>
              <w:jc w:val="center"/>
              <w:rPr>
                <w:rFonts w:ascii="Times New Roman" w:eastAsia="Times New Roman" w:hAnsi="Times New Roman" w:cs="Times New Roman"/>
                <w:b/>
                <w:bCs/>
                <w:sz w:val="20"/>
                <w:szCs w:val="20"/>
                <w:lang w:eastAsia="ru-RU"/>
              </w:rPr>
            </w:pPr>
            <w:r w:rsidRPr="002C2AC4">
              <w:rPr>
                <w:rFonts w:ascii="Times New Roman" w:eastAsia="Times New Roman" w:hAnsi="Times New Roman" w:cs="Times New Roman"/>
                <w:b/>
                <w:bCs/>
                <w:sz w:val="20"/>
                <w:szCs w:val="20"/>
                <w:lang w:eastAsia="ru-RU"/>
              </w:rPr>
              <w:t>1</w:t>
            </w:r>
          </w:p>
        </w:tc>
        <w:tc>
          <w:tcPr>
            <w:tcW w:w="2409" w:type="dxa"/>
            <w:vMerge w:val="restart"/>
          </w:tcPr>
          <w:p w14:paraId="4D623040" w14:textId="77777777" w:rsidR="002C2AC4" w:rsidRPr="002C2AC4" w:rsidRDefault="002C2AC4" w:rsidP="002C2AC4">
            <w:pPr>
              <w:rPr>
                <w:rFonts w:ascii="Times New Roman" w:eastAsia="Times New Roman" w:hAnsi="Times New Roman" w:cs="Times New Roman"/>
                <w:b/>
                <w:bCs/>
                <w:sz w:val="20"/>
                <w:szCs w:val="20"/>
                <w:lang w:eastAsia="ru-RU"/>
              </w:rPr>
            </w:pPr>
            <w:r w:rsidRPr="002C2AC4">
              <w:rPr>
                <w:rFonts w:ascii="Times New Roman" w:eastAsia="Calibri" w:hAnsi="Times New Roman" w:cs="Times New Roman"/>
                <w:sz w:val="20"/>
                <w:szCs w:val="20"/>
              </w:rPr>
              <w:t>ОК 1, ОК 2, ОК 5, ОК 9, ПК 1.1</w:t>
            </w:r>
          </w:p>
        </w:tc>
      </w:tr>
      <w:tr w:rsidR="002C2AC4" w:rsidRPr="002C2AC4" w14:paraId="3DE133CD" w14:textId="77777777" w:rsidTr="006158BE">
        <w:trPr>
          <w:trHeight w:val="361"/>
        </w:trPr>
        <w:tc>
          <w:tcPr>
            <w:tcW w:w="2972" w:type="dxa"/>
            <w:vMerge/>
          </w:tcPr>
          <w:p w14:paraId="568AC0C5"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241216B7"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Практическая подготовка.</w:t>
            </w:r>
          </w:p>
          <w:p w14:paraId="64FE3974" w14:textId="77777777" w:rsidR="002C2AC4" w:rsidRPr="002C2AC4" w:rsidRDefault="002C2AC4" w:rsidP="002C2AC4">
            <w:pPr>
              <w:rPr>
                <w:rFonts w:ascii="Times New Roman" w:eastAsia="Times New Roman" w:hAnsi="Times New Roman" w:cs="Times New Roman"/>
                <w:b/>
                <w:bCs/>
                <w:sz w:val="20"/>
                <w:szCs w:val="20"/>
                <w:lang w:eastAsia="ru-RU"/>
              </w:rPr>
            </w:pPr>
            <w:r w:rsidRPr="002C2AC4">
              <w:rPr>
                <w:rFonts w:ascii="Times New Roman" w:eastAsia="Calibri" w:hAnsi="Times New Roman" w:cs="Times New Roman"/>
                <w:sz w:val="20"/>
                <w:szCs w:val="20"/>
              </w:rPr>
              <w:t>1.Классификация сварочных материалов. Стандартизация сварочных материалов</w:t>
            </w:r>
          </w:p>
        </w:tc>
        <w:tc>
          <w:tcPr>
            <w:tcW w:w="2694" w:type="dxa"/>
            <w:vAlign w:val="center"/>
          </w:tcPr>
          <w:p w14:paraId="07EF0238" w14:textId="77777777" w:rsidR="002C2AC4" w:rsidRPr="002C2AC4" w:rsidRDefault="002C2AC4" w:rsidP="002C2AC4">
            <w:pPr>
              <w:jc w:val="center"/>
              <w:rPr>
                <w:rFonts w:ascii="Times New Roman" w:eastAsia="Times New Roman" w:hAnsi="Times New Roman" w:cs="Times New Roman"/>
                <w:bCs/>
                <w:sz w:val="20"/>
                <w:szCs w:val="20"/>
                <w:lang w:eastAsia="ru-RU"/>
              </w:rPr>
            </w:pPr>
            <w:r w:rsidRPr="002C2AC4">
              <w:rPr>
                <w:rFonts w:ascii="Times New Roman" w:eastAsia="Times New Roman" w:hAnsi="Times New Roman" w:cs="Times New Roman"/>
                <w:bCs/>
                <w:sz w:val="20"/>
                <w:szCs w:val="20"/>
                <w:lang w:eastAsia="ru-RU"/>
              </w:rPr>
              <w:t>1</w:t>
            </w:r>
          </w:p>
        </w:tc>
        <w:tc>
          <w:tcPr>
            <w:tcW w:w="2409" w:type="dxa"/>
            <w:vMerge/>
          </w:tcPr>
          <w:p w14:paraId="7734C11C"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641D9AAD" w14:textId="77777777" w:rsidTr="006158BE">
        <w:trPr>
          <w:trHeight w:val="174"/>
        </w:trPr>
        <w:tc>
          <w:tcPr>
            <w:tcW w:w="2972" w:type="dxa"/>
            <w:vMerge/>
          </w:tcPr>
          <w:p w14:paraId="038D1738"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56C0675B"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2E49E7C0" w14:textId="77777777" w:rsidR="002C2AC4" w:rsidRPr="002C2AC4" w:rsidRDefault="002C2AC4" w:rsidP="002C2AC4">
            <w:pPr>
              <w:jc w:val="center"/>
              <w:rPr>
                <w:rFonts w:ascii="Times New Roman" w:eastAsia="Times New Roman" w:hAnsi="Times New Roman" w:cs="Times New Roman"/>
                <w:bCs/>
                <w:sz w:val="20"/>
                <w:szCs w:val="20"/>
                <w:lang w:eastAsia="ru-RU"/>
              </w:rPr>
            </w:pPr>
            <w:r w:rsidRPr="002C2AC4">
              <w:rPr>
                <w:rFonts w:ascii="Times New Roman" w:eastAsia="Times New Roman" w:hAnsi="Times New Roman" w:cs="Times New Roman"/>
                <w:bCs/>
                <w:sz w:val="20"/>
                <w:szCs w:val="20"/>
                <w:lang w:eastAsia="ru-RU"/>
              </w:rPr>
              <w:t>-</w:t>
            </w:r>
          </w:p>
        </w:tc>
        <w:tc>
          <w:tcPr>
            <w:tcW w:w="2409" w:type="dxa"/>
            <w:vMerge/>
          </w:tcPr>
          <w:p w14:paraId="644C747C"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2770D381" w14:textId="77777777" w:rsidTr="006158BE">
        <w:trPr>
          <w:trHeight w:val="266"/>
        </w:trPr>
        <w:tc>
          <w:tcPr>
            <w:tcW w:w="2972" w:type="dxa"/>
            <w:vMerge w:val="restart"/>
          </w:tcPr>
          <w:p w14:paraId="5EC3D2AF"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b/>
                <w:sz w:val="20"/>
                <w:szCs w:val="20"/>
              </w:rPr>
              <w:t>Тема 2.8</w:t>
            </w:r>
            <w:r w:rsidRPr="002C2AC4">
              <w:rPr>
                <w:rFonts w:ascii="Times New Roman" w:eastAsia="Calibri" w:hAnsi="Times New Roman" w:cs="Times New Roman"/>
                <w:sz w:val="20"/>
                <w:szCs w:val="20"/>
              </w:rPr>
              <w:t xml:space="preserve"> Коррозия металлов  и мера борьбы с ней.</w:t>
            </w:r>
          </w:p>
        </w:tc>
        <w:tc>
          <w:tcPr>
            <w:tcW w:w="6662" w:type="dxa"/>
            <w:tcBorders>
              <w:top w:val="single" w:sz="4" w:space="0" w:color="auto"/>
              <w:left w:val="single" w:sz="4" w:space="0" w:color="auto"/>
              <w:bottom w:val="single" w:sz="4" w:space="0" w:color="auto"/>
            </w:tcBorders>
          </w:tcPr>
          <w:p w14:paraId="19767CBC" w14:textId="77777777" w:rsidR="002C2AC4" w:rsidRPr="002C2AC4" w:rsidRDefault="002C2AC4" w:rsidP="002C2AC4">
            <w:pPr>
              <w:rPr>
                <w:rFonts w:ascii="Times New Roman" w:eastAsia="Calibri" w:hAnsi="Times New Roman" w:cs="Times New Roman"/>
                <w:b/>
                <w:sz w:val="20"/>
                <w:szCs w:val="20"/>
              </w:rPr>
            </w:pPr>
            <w:r w:rsidRPr="002C2AC4">
              <w:rPr>
                <w:rFonts w:ascii="Times New Roman" w:eastAsia="Calibri" w:hAnsi="Times New Roman" w:cs="Times New Roman"/>
                <w:b/>
                <w:bCs/>
                <w:iCs/>
                <w:sz w:val="20"/>
                <w:szCs w:val="20"/>
              </w:rPr>
              <w:t xml:space="preserve">Содержание </w:t>
            </w:r>
          </w:p>
        </w:tc>
        <w:tc>
          <w:tcPr>
            <w:tcW w:w="2694" w:type="dxa"/>
            <w:vAlign w:val="center"/>
          </w:tcPr>
          <w:p w14:paraId="719C071E" w14:textId="77777777" w:rsidR="002C2AC4" w:rsidRPr="002C2AC4" w:rsidRDefault="002C2AC4" w:rsidP="002C2AC4">
            <w:pPr>
              <w:jc w:val="center"/>
              <w:rPr>
                <w:rFonts w:ascii="Times New Roman" w:eastAsia="Times New Roman" w:hAnsi="Times New Roman" w:cs="Times New Roman"/>
                <w:b/>
                <w:bCs/>
                <w:sz w:val="20"/>
                <w:szCs w:val="20"/>
                <w:lang w:eastAsia="ru-RU"/>
              </w:rPr>
            </w:pPr>
            <w:r w:rsidRPr="002C2AC4">
              <w:rPr>
                <w:rFonts w:ascii="Times New Roman" w:eastAsia="Times New Roman" w:hAnsi="Times New Roman" w:cs="Times New Roman"/>
                <w:b/>
                <w:bCs/>
                <w:sz w:val="20"/>
                <w:szCs w:val="20"/>
                <w:lang w:eastAsia="ru-RU"/>
              </w:rPr>
              <w:t>1</w:t>
            </w:r>
          </w:p>
        </w:tc>
        <w:tc>
          <w:tcPr>
            <w:tcW w:w="2409" w:type="dxa"/>
            <w:vMerge w:val="restart"/>
          </w:tcPr>
          <w:p w14:paraId="09CA0D67" w14:textId="77777777" w:rsidR="002C2AC4" w:rsidRPr="002C2AC4" w:rsidRDefault="002C2AC4" w:rsidP="002C2AC4">
            <w:pPr>
              <w:rPr>
                <w:rFonts w:ascii="Times New Roman" w:eastAsia="Times New Roman" w:hAnsi="Times New Roman" w:cs="Times New Roman"/>
                <w:b/>
                <w:bCs/>
                <w:sz w:val="20"/>
                <w:szCs w:val="20"/>
                <w:lang w:eastAsia="ru-RU"/>
              </w:rPr>
            </w:pPr>
            <w:r w:rsidRPr="002C2AC4">
              <w:rPr>
                <w:rFonts w:ascii="Times New Roman" w:eastAsia="Calibri" w:hAnsi="Times New Roman" w:cs="Times New Roman"/>
                <w:sz w:val="20"/>
                <w:szCs w:val="20"/>
              </w:rPr>
              <w:t>ОК 1, ОК 2, ОК 5, ОК 9, ПК 1.1</w:t>
            </w:r>
          </w:p>
        </w:tc>
      </w:tr>
      <w:tr w:rsidR="002C2AC4" w:rsidRPr="002C2AC4" w14:paraId="303C6E7D" w14:textId="77777777" w:rsidTr="006158BE">
        <w:trPr>
          <w:trHeight w:val="361"/>
        </w:trPr>
        <w:tc>
          <w:tcPr>
            <w:tcW w:w="2972" w:type="dxa"/>
            <w:vMerge/>
          </w:tcPr>
          <w:p w14:paraId="2E6EC059"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69D5F0EB" w14:textId="77777777" w:rsidR="002C2AC4" w:rsidRPr="002C2AC4" w:rsidRDefault="002C2AC4" w:rsidP="002C2AC4">
            <w:pPr>
              <w:rPr>
                <w:rFonts w:ascii="Times New Roman" w:eastAsia="Times New Roman" w:hAnsi="Times New Roman" w:cs="Times New Roman"/>
                <w:b/>
                <w:bCs/>
                <w:sz w:val="20"/>
                <w:szCs w:val="20"/>
                <w:lang w:eastAsia="ru-RU"/>
              </w:rPr>
            </w:pPr>
            <w:r w:rsidRPr="002C2AC4">
              <w:rPr>
                <w:rFonts w:ascii="Times New Roman" w:eastAsia="Calibri" w:hAnsi="Times New Roman" w:cs="Times New Roman"/>
                <w:sz w:val="20"/>
                <w:szCs w:val="20"/>
              </w:rPr>
              <w:t xml:space="preserve">1. Сущность процесса коррозии. Экономический ущерб коррозии. Виды коррозии: химическая и электрохимическая коррозия. </w:t>
            </w:r>
          </w:p>
        </w:tc>
        <w:tc>
          <w:tcPr>
            <w:tcW w:w="2694" w:type="dxa"/>
            <w:vAlign w:val="center"/>
          </w:tcPr>
          <w:p w14:paraId="4F88585D" w14:textId="77777777" w:rsidR="002C2AC4" w:rsidRPr="002C2AC4" w:rsidRDefault="002C2AC4" w:rsidP="002C2AC4">
            <w:pPr>
              <w:jc w:val="center"/>
              <w:rPr>
                <w:rFonts w:ascii="Times New Roman" w:eastAsia="Times New Roman" w:hAnsi="Times New Roman" w:cs="Times New Roman"/>
                <w:bCs/>
                <w:sz w:val="20"/>
                <w:szCs w:val="20"/>
                <w:lang w:eastAsia="ru-RU"/>
              </w:rPr>
            </w:pPr>
            <w:r w:rsidRPr="002C2AC4">
              <w:rPr>
                <w:rFonts w:ascii="Times New Roman" w:eastAsia="Times New Roman" w:hAnsi="Times New Roman" w:cs="Times New Roman"/>
                <w:bCs/>
                <w:sz w:val="20"/>
                <w:szCs w:val="20"/>
                <w:lang w:eastAsia="ru-RU"/>
              </w:rPr>
              <w:t>1</w:t>
            </w:r>
          </w:p>
        </w:tc>
        <w:tc>
          <w:tcPr>
            <w:tcW w:w="2409" w:type="dxa"/>
            <w:vMerge/>
          </w:tcPr>
          <w:p w14:paraId="3CB2BE54"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4728EA39" w14:textId="77777777" w:rsidTr="006158BE">
        <w:trPr>
          <w:trHeight w:val="361"/>
        </w:trPr>
        <w:tc>
          <w:tcPr>
            <w:tcW w:w="2972" w:type="dxa"/>
            <w:vMerge/>
          </w:tcPr>
          <w:p w14:paraId="19678050" w14:textId="77777777" w:rsidR="002C2AC4" w:rsidRPr="002C2AC4" w:rsidRDefault="002C2AC4" w:rsidP="002C2AC4">
            <w:pPr>
              <w:rPr>
                <w:rFonts w:ascii="Times New Roman" w:eastAsia="Times New Roman" w:hAnsi="Times New Roman" w:cs="Times New Roman"/>
                <w:b/>
                <w:bCs/>
                <w:sz w:val="20"/>
                <w:szCs w:val="20"/>
                <w:lang w:eastAsia="ru-RU"/>
              </w:rPr>
            </w:pPr>
          </w:p>
        </w:tc>
        <w:tc>
          <w:tcPr>
            <w:tcW w:w="6662" w:type="dxa"/>
            <w:tcBorders>
              <w:top w:val="single" w:sz="4" w:space="0" w:color="auto"/>
              <w:left w:val="single" w:sz="4" w:space="0" w:color="auto"/>
              <w:bottom w:val="single" w:sz="4" w:space="0" w:color="auto"/>
            </w:tcBorders>
          </w:tcPr>
          <w:p w14:paraId="32B23ACE" w14:textId="77777777" w:rsidR="002C2AC4" w:rsidRPr="002C2AC4" w:rsidRDefault="002C2AC4" w:rsidP="002C2AC4">
            <w:pPr>
              <w:rPr>
                <w:rFonts w:ascii="Times New Roman" w:eastAsia="Times New Roman" w:hAnsi="Times New Roman" w:cs="Times New Roman"/>
                <w:b/>
                <w:bCs/>
                <w:sz w:val="20"/>
                <w:szCs w:val="20"/>
                <w:lang w:eastAsia="ru-RU"/>
              </w:rPr>
            </w:pPr>
            <w:r w:rsidRPr="002C2AC4">
              <w:rPr>
                <w:rFonts w:ascii="Times New Roman" w:eastAsia="Times New Roman" w:hAnsi="Times New Roman" w:cs="Times New Roman"/>
                <w:b/>
                <w:bCs/>
                <w:sz w:val="20"/>
                <w:szCs w:val="20"/>
                <w:lang w:eastAsia="ru-RU"/>
              </w:rPr>
              <w:t>В том числе самостоятельная работа обучающихся</w:t>
            </w:r>
          </w:p>
        </w:tc>
        <w:tc>
          <w:tcPr>
            <w:tcW w:w="2694" w:type="dxa"/>
            <w:vAlign w:val="center"/>
          </w:tcPr>
          <w:p w14:paraId="7A86BE15" w14:textId="77777777" w:rsidR="002C2AC4" w:rsidRPr="002C2AC4" w:rsidRDefault="002C2AC4" w:rsidP="002C2AC4">
            <w:pPr>
              <w:jc w:val="center"/>
              <w:rPr>
                <w:rFonts w:ascii="Times New Roman" w:eastAsia="Times New Roman" w:hAnsi="Times New Roman" w:cs="Times New Roman"/>
                <w:b/>
                <w:bCs/>
                <w:sz w:val="20"/>
                <w:szCs w:val="20"/>
                <w:lang w:eastAsia="ru-RU"/>
              </w:rPr>
            </w:pPr>
            <w:r w:rsidRPr="002C2AC4">
              <w:rPr>
                <w:rFonts w:ascii="Times New Roman" w:eastAsia="Times New Roman" w:hAnsi="Times New Roman" w:cs="Times New Roman"/>
                <w:b/>
                <w:bCs/>
                <w:sz w:val="20"/>
                <w:szCs w:val="20"/>
                <w:lang w:eastAsia="ru-RU"/>
              </w:rPr>
              <w:t>-</w:t>
            </w:r>
          </w:p>
        </w:tc>
        <w:tc>
          <w:tcPr>
            <w:tcW w:w="2409" w:type="dxa"/>
            <w:vMerge/>
          </w:tcPr>
          <w:p w14:paraId="1E373640" w14:textId="77777777" w:rsidR="002C2AC4" w:rsidRPr="002C2AC4" w:rsidRDefault="002C2AC4" w:rsidP="002C2AC4">
            <w:pPr>
              <w:rPr>
                <w:rFonts w:ascii="Times New Roman" w:eastAsia="Times New Roman" w:hAnsi="Times New Roman" w:cs="Times New Roman"/>
                <w:b/>
                <w:bCs/>
                <w:sz w:val="20"/>
                <w:szCs w:val="20"/>
                <w:lang w:eastAsia="ru-RU"/>
              </w:rPr>
            </w:pPr>
          </w:p>
        </w:tc>
      </w:tr>
      <w:tr w:rsidR="002C2AC4" w:rsidRPr="002C2AC4" w14:paraId="172DF7EF" w14:textId="77777777" w:rsidTr="006158BE">
        <w:tc>
          <w:tcPr>
            <w:tcW w:w="9634" w:type="dxa"/>
            <w:gridSpan w:val="2"/>
          </w:tcPr>
          <w:p w14:paraId="07AE76A9" w14:textId="77777777" w:rsidR="002C2AC4" w:rsidRPr="002C2AC4" w:rsidRDefault="002C2AC4" w:rsidP="002C2AC4">
            <w:pPr>
              <w:spacing w:line="276" w:lineRule="auto"/>
              <w:rPr>
                <w:rFonts w:ascii="Times New Roman" w:eastAsia="Times New Roman" w:hAnsi="Times New Roman" w:cs="Times New Roman"/>
                <w:b/>
                <w:bCs/>
                <w:sz w:val="20"/>
                <w:szCs w:val="20"/>
                <w:lang w:eastAsia="ru-RU"/>
              </w:rPr>
            </w:pPr>
            <w:r w:rsidRPr="002C2AC4">
              <w:rPr>
                <w:rFonts w:ascii="Times New Roman" w:eastAsia="Times New Roman" w:hAnsi="Times New Roman" w:cs="Times New Roman"/>
                <w:b/>
                <w:bCs/>
                <w:sz w:val="20"/>
                <w:szCs w:val="20"/>
                <w:lang w:eastAsia="ru-RU"/>
              </w:rPr>
              <w:t xml:space="preserve">Промежуточная аттестация </w:t>
            </w:r>
          </w:p>
        </w:tc>
        <w:tc>
          <w:tcPr>
            <w:tcW w:w="2694" w:type="dxa"/>
            <w:vAlign w:val="center"/>
          </w:tcPr>
          <w:p w14:paraId="4B0ADEBA" w14:textId="77777777" w:rsidR="002C2AC4" w:rsidRPr="002C2AC4" w:rsidRDefault="002C2AC4" w:rsidP="002C2AC4">
            <w:pPr>
              <w:spacing w:line="276" w:lineRule="auto"/>
              <w:jc w:val="center"/>
              <w:rPr>
                <w:rFonts w:ascii="Times New Roman" w:eastAsia="Times New Roman" w:hAnsi="Times New Roman" w:cs="Times New Roman"/>
                <w:b/>
                <w:bCs/>
                <w:sz w:val="20"/>
                <w:szCs w:val="20"/>
                <w:lang w:eastAsia="ru-RU"/>
              </w:rPr>
            </w:pPr>
            <w:r w:rsidRPr="002C2AC4">
              <w:rPr>
                <w:rFonts w:ascii="Times New Roman" w:eastAsia="Times New Roman" w:hAnsi="Times New Roman" w:cs="Times New Roman"/>
                <w:b/>
                <w:bCs/>
                <w:sz w:val="20"/>
                <w:szCs w:val="20"/>
                <w:lang w:eastAsia="ru-RU"/>
              </w:rPr>
              <w:t>2</w:t>
            </w:r>
          </w:p>
        </w:tc>
        <w:tc>
          <w:tcPr>
            <w:tcW w:w="2409" w:type="dxa"/>
          </w:tcPr>
          <w:p w14:paraId="7B0F5B49" w14:textId="77777777" w:rsidR="002C2AC4" w:rsidRPr="002C2AC4" w:rsidRDefault="002C2AC4" w:rsidP="002C2AC4">
            <w:pPr>
              <w:spacing w:line="276" w:lineRule="auto"/>
              <w:rPr>
                <w:rFonts w:ascii="Times New Roman" w:eastAsia="Times New Roman" w:hAnsi="Times New Roman" w:cs="Times New Roman"/>
                <w:b/>
                <w:bCs/>
                <w:i/>
                <w:sz w:val="20"/>
                <w:szCs w:val="20"/>
                <w:lang w:eastAsia="ru-RU"/>
              </w:rPr>
            </w:pPr>
          </w:p>
        </w:tc>
      </w:tr>
      <w:tr w:rsidR="002C2AC4" w:rsidRPr="002C2AC4" w14:paraId="0C5A5590" w14:textId="77777777" w:rsidTr="006158BE">
        <w:tc>
          <w:tcPr>
            <w:tcW w:w="9634" w:type="dxa"/>
            <w:gridSpan w:val="2"/>
          </w:tcPr>
          <w:p w14:paraId="598D3B67" w14:textId="77777777" w:rsidR="002C2AC4" w:rsidRPr="002C2AC4" w:rsidRDefault="002C2AC4" w:rsidP="002C2AC4">
            <w:pPr>
              <w:spacing w:line="276" w:lineRule="auto"/>
              <w:rPr>
                <w:rFonts w:ascii="Times New Roman" w:eastAsia="Times New Roman" w:hAnsi="Times New Roman" w:cs="Times New Roman"/>
                <w:b/>
                <w:bCs/>
                <w:sz w:val="20"/>
                <w:szCs w:val="20"/>
                <w:lang w:eastAsia="ru-RU"/>
              </w:rPr>
            </w:pPr>
            <w:r w:rsidRPr="002C2AC4">
              <w:rPr>
                <w:rFonts w:ascii="Times New Roman" w:eastAsia="Times New Roman" w:hAnsi="Times New Roman" w:cs="Times New Roman"/>
                <w:b/>
                <w:bCs/>
                <w:sz w:val="20"/>
                <w:szCs w:val="20"/>
                <w:lang w:eastAsia="ru-RU"/>
              </w:rPr>
              <w:t xml:space="preserve">Всего </w:t>
            </w:r>
          </w:p>
        </w:tc>
        <w:tc>
          <w:tcPr>
            <w:tcW w:w="2694" w:type="dxa"/>
            <w:vAlign w:val="center"/>
          </w:tcPr>
          <w:p w14:paraId="1A2CC55F" w14:textId="77777777" w:rsidR="002C2AC4" w:rsidRPr="002C2AC4" w:rsidRDefault="002C2AC4" w:rsidP="002C2AC4">
            <w:pPr>
              <w:spacing w:line="276" w:lineRule="auto"/>
              <w:jc w:val="center"/>
              <w:rPr>
                <w:rFonts w:ascii="Times New Roman" w:eastAsia="Times New Roman" w:hAnsi="Times New Roman" w:cs="Times New Roman"/>
                <w:b/>
                <w:bCs/>
                <w:sz w:val="20"/>
                <w:szCs w:val="20"/>
                <w:lang w:eastAsia="ru-RU"/>
              </w:rPr>
            </w:pPr>
            <w:r w:rsidRPr="002C2AC4">
              <w:rPr>
                <w:rFonts w:ascii="Times New Roman" w:eastAsia="Times New Roman" w:hAnsi="Times New Roman" w:cs="Times New Roman"/>
                <w:b/>
                <w:bCs/>
                <w:sz w:val="20"/>
                <w:szCs w:val="20"/>
                <w:lang w:eastAsia="ru-RU"/>
              </w:rPr>
              <w:t>51</w:t>
            </w:r>
          </w:p>
        </w:tc>
        <w:tc>
          <w:tcPr>
            <w:tcW w:w="2409" w:type="dxa"/>
          </w:tcPr>
          <w:p w14:paraId="429C9704" w14:textId="77777777" w:rsidR="002C2AC4" w:rsidRPr="002C2AC4" w:rsidRDefault="002C2AC4" w:rsidP="002C2AC4">
            <w:pPr>
              <w:spacing w:line="276" w:lineRule="auto"/>
              <w:rPr>
                <w:rFonts w:ascii="Times New Roman" w:eastAsia="Times New Roman" w:hAnsi="Times New Roman" w:cs="Times New Roman"/>
                <w:b/>
                <w:bCs/>
                <w:sz w:val="20"/>
                <w:szCs w:val="20"/>
                <w:lang w:eastAsia="ru-RU"/>
              </w:rPr>
            </w:pPr>
          </w:p>
        </w:tc>
      </w:tr>
    </w:tbl>
    <w:p w14:paraId="00913861" w14:textId="77777777" w:rsidR="002C2AC4" w:rsidRPr="002C2AC4" w:rsidRDefault="002C2AC4" w:rsidP="002C2AC4">
      <w:pPr>
        <w:rPr>
          <w:rFonts w:ascii="Times New Roman" w:eastAsia="Calibri" w:hAnsi="Times New Roman" w:cs="Times New Roman"/>
          <w:sz w:val="24"/>
          <w:szCs w:val="24"/>
        </w:rPr>
        <w:sectPr w:rsidR="002C2AC4" w:rsidRPr="002C2AC4" w:rsidSect="006158BE">
          <w:pgSz w:w="16838" w:h="11906" w:orient="landscape"/>
          <w:pgMar w:top="1134" w:right="1134" w:bottom="567" w:left="1134" w:header="709" w:footer="709" w:gutter="0"/>
          <w:cols w:space="708"/>
          <w:docGrid w:linePitch="360"/>
        </w:sectPr>
      </w:pPr>
    </w:p>
    <w:p w14:paraId="6CD6BEBB" w14:textId="77777777" w:rsidR="002C2AC4" w:rsidRPr="002C2AC4" w:rsidRDefault="002C2AC4" w:rsidP="002C2AC4">
      <w:pPr>
        <w:keepNext/>
        <w:spacing w:after="120"/>
        <w:jc w:val="center"/>
        <w:outlineLvl w:val="0"/>
        <w:rPr>
          <w:rFonts w:ascii="Times New Roman" w:eastAsia="Segoe UI" w:hAnsi="Times New Roman" w:cs="Times New Roman"/>
          <w:b/>
          <w:bCs/>
          <w:caps/>
          <w:kern w:val="32"/>
          <w:sz w:val="24"/>
          <w:szCs w:val="24"/>
          <w:lang w:eastAsia="x-none"/>
        </w:rPr>
      </w:pPr>
      <w:r w:rsidRPr="002C2AC4">
        <w:rPr>
          <w:rFonts w:ascii="Times New Roman" w:eastAsia="Segoe UI" w:hAnsi="Times New Roman" w:cs="Times New Roman"/>
          <w:b/>
          <w:bCs/>
          <w:caps/>
          <w:kern w:val="32"/>
          <w:sz w:val="24"/>
          <w:szCs w:val="24"/>
          <w:lang w:val="x-none" w:eastAsia="x-none"/>
        </w:rPr>
        <w:lastRenderedPageBreak/>
        <w:t xml:space="preserve">3. Условия реализации </w:t>
      </w:r>
      <w:r w:rsidRPr="002C2AC4">
        <w:rPr>
          <w:rFonts w:ascii="Times New Roman" w:eastAsia="Segoe UI" w:hAnsi="Times New Roman" w:cs="Times New Roman"/>
          <w:b/>
          <w:bCs/>
          <w:caps/>
          <w:kern w:val="32"/>
          <w:sz w:val="24"/>
          <w:szCs w:val="24"/>
          <w:lang w:eastAsia="x-none"/>
        </w:rPr>
        <w:t>ДИСЦИПЛИНЫ</w:t>
      </w:r>
    </w:p>
    <w:p w14:paraId="05600D30" w14:textId="77777777" w:rsidR="002C2AC4" w:rsidRPr="002C2AC4" w:rsidRDefault="002C2AC4" w:rsidP="002C2AC4">
      <w:pPr>
        <w:spacing w:after="120" w:line="276" w:lineRule="auto"/>
        <w:ind w:firstLine="709"/>
        <w:outlineLvl w:val="1"/>
        <w:rPr>
          <w:rFonts w:ascii="Times New Roman" w:eastAsia="Segoe UI" w:hAnsi="Times New Roman" w:cs="Times New Roman"/>
          <w:b/>
          <w:bCs/>
          <w:spacing w:val="15"/>
          <w:szCs w:val="24"/>
          <w:lang w:eastAsia="ru-RU"/>
        </w:rPr>
      </w:pPr>
      <w:r w:rsidRPr="002C2AC4">
        <w:rPr>
          <w:rFonts w:ascii="Times New Roman" w:eastAsia="Segoe UI" w:hAnsi="Times New Roman" w:cs="Times New Roman"/>
          <w:b/>
          <w:bCs/>
          <w:spacing w:val="15"/>
          <w:szCs w:val="24"/>
          <w:lang w:eastAsia="ru-RU"/>
        </w:rPr>
        <w:t>3.1. Материально-техническое обеспечение</w:t>
      </w:r>
    </w:p>
    <w:p w14:paraId="50E6AAA6" w14:textId="77777777" w:rsidR="002C2AC4" w:rsidRPr="002C2AC4" w:rsidRDefault="002C2AC4" w:rsidP="006158BE">
      <w:pPr>
        <w:suppressAutoHyphens/>
        <w:spacing w:line="276" w:lineRule="auto"/>
        <w:ind w:firstLine="709"/>
        <w:jc w:val="both"/>
        <w:rPr>
          <w:rFonts w:ascii="Times New Roman" w:eastAsia="Calibri" w:hAnsi="Times New Roman" w:cs="Times New Roman"/>
          <w:bCs/>
          <w:sz w:val="24"/>
          <w:szCs w:val="24"/>
        </w:rPr>
      </w:pPr>
      <w:r w:rsidRPr="002C2AC4">
        <w:rPr>
          <w:rFonts w:ascii="Times New Roman" w:eastAsia="Calibri" w:hAnsi="Times New Roman" w:cs="Times New Roman"/>
          <w:bCs/>
          <w:sz w:val="24"/>
          <w:szCs w:val="24"/>
        </w:rPr>
        <w:t>Лаборатория «Материаловедения»</w:t>
      </w:r>
      <w:r w:rsidRPr="002C2AC4">
        <w:rPr>
          <w:rFonts w:ascii="Times New Roman" w:eastAsia="Calibri" w:hAnsi="Times New Roman" w:cs="Times New Roman"/>
          <w:bCs/>
          <w:i/>
          <w:sz w:val="24"/>
          <w:szCs w:val="24"/>
        </w:rPr>
        <w:t xml:space="preserve">, </w:t>
      </w:r>
      <w:r w:rsidRPr="002C2AC4">
        <w:rPr>
          <w:rFonts w:ascii="Times New Roman" w:eastAsia="Calibri" w:hAnsi="Times New Roman" w:cs="Times New Roman"/>
          <w:bCs/>
          <w:sz w:val="24"/>
          <w:szCs w:val="24"/>
        </w:rPr>
        <w:t xml:space="preserve">оснащенная </w:t>
      </w:r>
      <w:r w:rsidRPr="002C2AC4">
        <w:rPr>
          <w:rFonts w:ascii="Times New Roman" w:eastAsia="Calibri" w:hAnsi="Times New Roman" w:cs="Times New Roman"/>
          <w:bCs/>
          <w:iCs/>
          <w:sz w:val="24"/>
          <w:szCs w:val="24"/>
        </w:rPr>
        <w:t>в соответствии с приложением 3 ОПОП-П</w:t>
      </w:r>
      <w:r w:rsidRPr="002C2AC4">
        <w:rPr>
          <w:rFonts w:ascii="Times New Roman" w:eastAsia="Calibri" w:hAnsi="Times New Roman" w:cs="Times New Roman"/>
          <w:bCs/>
          <w:sz w:val="24"/>
          <w:szCs w:val="24"/>
        </w:rPr>
        <w:t>:</w:t>
      </w:r>
    </w:p>
    <w:p w14:paraId="3C2D95B2" w14:textId="77777777" w:rsidR="002C2AC4" w:rsidRPr="002C2AC4" w:rsidRDefault="002C2AC4" w:rsidP="00615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919"/>
        <w:jc w:val="both"/>
        <w:rPr>
          <w:rFonts w:ascii="Times New Roman" w:eastAsia="Calibri" w:hAnsi="Times New Roman" w:cs="Times New Roman"/>
          <w:bCs/>
          <w:sz w:val="24"/>
          <w:szCs w:val="24"/>
        </w:rPr>
      </w:pPr>
      <w:r w:rsidRPr="002C2AC4">
        <w:rPr>
          <w:rFonts w:ascii="Times New Roman" w:eastAsia="Calibri" w:hAnsi="Times New Roman" w:cs="Times New Roman"/>
          <w:bCs/>
          <w:sz w:val="24"/>
          <w:szCs w:val="24"/>
        </w:rPr>
        <w:t>- посадочные места по количеству обучающихся;</w:t>
      </w:r>
    </w:p>
    <w:p w14:paraId="3BD49D04" w14:textId="77777777" w:rsidR="002C2AC4" w:rsidRPr="002C2AC4" w:rsidRDefault="002C2AC4" w:rsidP="00615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919"/>
        <w:jc w:val="both"/>
        <w:rPr>
          <w:rFonts w:ascii="Times New Roman" w:eastAsia="Calibri" w:hAnsi="Times New Roman" w:cs="Times New Roman"/>
          <w:bCs/>
          <w:sz w:val="24"/>
          <w:szCs w:val="24"/>
        </w:rPr>
      </w:pPr>
      <w:r w:rsidRPr="002C2AC4">
        <w:rPr>
          <w:rFonts w:ascii="Times New Roman" w:eastAsia="Calibri" w:hAnsi="Times New Roman" w:cs="Times New Roman"/>
          <w:bCs/>
          <w:sz w:val="24"/>
          <w:szCs w:val="24"/>
        </w:rPr>
        <w:t>- доска учебная;</w:t>
      </w:r>
    </w:p>
    <w:p w14:paraId="669863A4" w14:textId="77777777" w:rsidR="002C2AC4" w:rsidRPr="002C2AC4" w:rsidRDefault="002C2AC4" w:rsidP="00615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919"/>
        <w:jc w:val="both"/>
        <w:rPr>
          <w:rFonts w:ascii="Times New Roman" w:eastAsia="Calibri" w:hAnsi="Times New Roman" w:cs="Times New Roman"/>
          <w:bCs/>
          <w:sz w:val="24"/>
          <w:szCs w:val="24"/>
        </w:rPr>
      </w:pPr>
      <w:r w:rsidRPr="002C2AC4">
        <w:rPr>
          <w:rFonts w:ascii="Times New Roman" w:eastAsia="Calibri" w:hAnsi="Times New Roman" w:cs="Times New Roman"/>
          <w:bCs/>
          <w:sz w:val="24"/>
          <w:szCs w:val="24"/>
        </w:rPr>
        <w:t>- рабочее место преподавателя;</w:t>
      </w:r>
    </w:p>
    <w:p w14:paraId="7F336576" w14:textId="77777777" w:rsidR="002C2AC4" w:rsidRPr="002C2AC4" w:rsidRDefault="002C2AC4" w:rsidP="00615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919"/>
        <w:jc w:val="both"/>
        <w:rPr>
          <w:rFonts w:ascii="Times New Roman" w:eastAsia="Calibri" w:hAnsi="Times New Roman" w:cs="Times New Roman"/>
          <w:bCs/>
          <w:sz w:val="24"/>
          <w:szCs w:val="24"/>
        </w:rPr>
      </w:pPr>
      <w:r w:rsidRPr="002C2AC4">
        <w:rPr>
          <w:rFonts w:ascii="Times New Roman" w:eastAsia="Calibri" w:hAnsi="Times New Roman" w:cs="Times New Roman"/>
          <w:bCs/>
          <w:sz w:val="24"/>
          <w:szCs w:val="24"/>
        </w:rPr>
        <w:t>- образцы металлов (стали, чугуна, цветных металлов и сплавов);</w:t>
      </w:r>
    </w:p>
    <w:p w14:paraId="71C86CBB" w14:textId="77777777" w:rsidR="002C2AC4" w:rsidRPr="002C2AC4" w:rsidRDefault="002C2AC4" w:rsidP="00615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919"/>
        <w:jc w:val="both"/>
        <w:rPr>
          <w:rFonts w:ascii="Times New Roman" w:eastAsia="Calibri" w:hAnsi="Times New Roman" w:cs="Times New Roman"/>
          <w:bCs/>
          <w:sz w:val="24"/>
          <w:szCs w:val="24"/>
        </w:rPr>
      </w:pPr>
      <w:r w:rsidRPr="002C2AC4">
        <w:rPr>
          <w:rFonts w:ascii="Times New Roman" w:eastAsia="Calibri" w:hAnsi="Times New Roman" w:cs="Times New Roman"/>
          <w:bCs/>
          <w:sz w:val="24"/>
          <w:szCs w:val="24"/>
        </w:rPr>
        <w:t>- образцы неметаллических материалов</w:t>
      </w:r>
    </w:p>
    <w:p w14:paraId="31002E5B" w14:textId="77777777" w:rsidR="002C2AC4" w:rsidRPr="002C2AC4" w:rsidRDefault="002C2AC4" w:rsidP="00615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919"/>
        <w:jc w:val="both"/>
        <w:rPr>
          <w:rFonts w:ascii="Times New Roman" w:eastAsia="Calibri" w:hAnsi="Times New Roman" w:cs="Times New Roman"/>
          <w:bCs/>
          <w:sz w:val="24"/>
          <w:szCs w:val="24"/>
        </w:rPr>
      </w:pPr>
      <w:r w:rsidRPr="002C2AC4">
        <w:rPr>
          <w:rFonts w:ascii="Times New Roman" w:eastAsia="Calibri" w:hAnsi="Times New Roman" w:cs="Times New Roman"/>
          <w:bCs/>
          <w:sz w:val="24"/>
          <w:szCs w:val="24"/>
        </w:rPr>
        <w:t>- комплект методических указаний для выполнения ПР</w:t>
      </w:r>
    </w:p>
    <w:p w14:paraId="6EFF2C9A" w14:textId="77777777" w:rsidR="002C2AC4" w:rsidRPr="002C2AC4" w:rsidRDefault="002C2AC4" w:rsidP="00615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919"/>
        <w:jc w:val="both"/>
        <w:rPr>
          <w:rFonts w:ascii="Times New Roman" w:eastAsia="Calibri" w:hAnsi="Times New Roman" w:cs="Times New Roman"/>
          <w:bCs/>
          <w:sz w:val="24"/>
          <w:szCs w:val="24"/>
        </w:rPr>
      </w:pPr>
      <w:r w:rsidRPr="002C2AC4">
        <w:rPr>
          <w:rFonts w:ascii="Times New Roman" w:eastAsia="Calibri" w:hAnsi="Times New Roman" w:cs="Times New Roman"/>
          <w:bCs/>
          <w:sz w:val="24"/>
          <w:szCs w:val="24"/>
        </w:rPr>
        <w:t xml:space="preserve">Технические средства обучения: </w:t>
      </w:r>
    </w:p>
    <w:p w14:paraId="4E5EFE17" w14:textId="77777777" w:rsidR="002C2AC4" w:rsidRPr="002C2AC4" w:rsidRDefault="002C2AC4" w:rsidP="00615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919"/>
        <w:jc w:val="both"/>
        <w:rPr>
          <w:rFonts w:ascii="Times New Roman" w:eastAsia="Calibri" w:hAnsi="Times New Roman" w:cs="Times New Roman"/>
          <w:bCs/>
          <w:sz w:val="24"/>
          <w:szCs w:val="24"/>
        </w:rPr>
      </w:pPr>
      <w:r w:rsidRPr="002C2AC4">
        <w:rPr>
          <w:rFonts w:ascii="Times New Roman" w:eastAsia="Calibri" w:hAnsi="Times New Roman" w:cs="Times New Roman"/>
          <w:bCs/>
          <w:sz w:val="24"/>
          <w:szCs w:val="24"/>
        </w:rPr>
        <w:t>- компьютер с лицензионным программным обеспечением;</w:t>
      </w:r>
    </w:p>
    <w:p w14:paraId="2D4692CC" w14:textId="77777777" w:rsidR="002C2AC4" w:rsidRPr="002C2AC4" w:rsidRDefault="002C2AC4" w:rsidP="006158BE">
      <w:pPr>
        <w:suppressAutoHyphens/>
        <w:spacing w:line="276" w:lineRule="auto"/>
        <w:ind w:firstLine="709"/>
        <w:jc w:val="both"/>
        <w:rPr>
          <w:rFonts w:ascii="Times New Roman" w:eastAsia="Calibri" w:hAnsi="Times New Roman" w:cs="Times New Roman"/>
          <w:bCs/>
          <w:sz w:val="24"/>
          <w:szCs w:val="24"/>
        </w:rPr>
      </w:pPr>
    </w:p>
    <w:p w14:paraId="077A58CE" w14:textId="77777777" w:rsidR="002C2AC4" w:rsidRPr="002C2AC4" w:rsidRDefault="002C2AC4" w:rsidP="006158BE">
      <w:pPr>
        <w:spacing w:after="120" w:line="276" w:lineRule="auto"/>
        <w:ind w:firstLine="709"/>
        <w:outlineLvl w:val="1"/>
        <w:rPr>
          <w:rFonts w:ascii="Times New Roman" w:eastAsia="Segoe UI" w:hAnsi="Times New Roman" w:cs="Times New Roman"/>
          <w:b/>
          <w:bCs/>
          <w:color w:val="5A5A5A"/>
          <w:spacing w:val="15"/>
          <w:szCs w:val="24"/>
          <w:lang w:eastAsia="ru-RU"/>
        </w:rPr>
      </w:pPr>
    </w:p>
    <w:p w14:paraId="7BAD8F41" w14:textId="77777777" w:rsidR="002C2AC4" w:rsidRPr="002C2AC4" w:rsidRDefault="002C2AC4" w:rsidP="006158BE">
      <w:pPr>
        <w:spacing w:after="120" w:line="276" w:lineRule="auto"/>
        <w:ind w:firstLine="709"/>
        <w:outlineLvl w:val="1"/>
        <w:rPr>
          <w:rFonts w:ascii="Times New Roman" w:eastAsia="Times New Roman" w:hAnsi="Times New Roman" w:cs="Times New Roman"/>
          <w:b/>
          <w:bCs/>
          <w:spacing w:val="15"/>
          <w:szCs w:val="24"/>
          <w:lang w:eastAsia="ru-RU"/>
        </w:rPr>
      </w:pPr>
      <w:r w:rsidRPr="002C2AC4">
        <w:rPr>
          <w:rFonts w:ascii="Times New Roman" w:eastAsia="Segoe UI" w:hAnsi="Times New Roman" w:cs="Times New Roman"/>
          <w:b/>
          <w:bCs/>
          <w:spacing w:val="15"/>
          <w:szCs w:val="24"/>
          <w:lang w:eastAsia="ru-RU"/>
        </w:rPr>
        <w:t>3.2. Учебно-методическое обеспечение</w:t>
      </w:r>
    </w:p>
    <w:p w14:paraId="4C5DA833" w14:textId="77777777" w:rsidR="002C2AC4" w:rsidRPr="002C2AC4" w:rsidRDefault="002C2AC4" w:rsidP="006158BE">
      <w:pPr>
        <w:spacing w:line="276" w:lineRule="auto"/>
        <w:ind w:firstLine="709"/>
        <w:contextualSpacing/>
        <w:rPr>
          <w:rFonts w:ascii="Times New Roman" w:eastAsia="Calibri" w:hAnsi="Times New Roman" w:cs="Times New Roman"/>
          <w:b/>
          <w:sz w:val="24"/>
          <w:szCs w:val="24"/>
        </w:rPr>
      </w:pPr>
      <w:r w:rsidRPr="002C2AC4">
        <w:rPr>
          <w:rFonts w:ascii="Times New Roman" w:eastAsia="Calibri" w:hAnsi="Times New Roman" w:cs="Times New Roman"/>
          <w:b/>
          <w:sz w:val="24"/>
          <w:szCs w:val="24"/>
        </w:rPr>
        <w:t>3.2.1. Основные печатные и/или электронные издания</w:t>
      </w:r>
    </w:p>
    <w:p w14:paraId="400A8278" w14:textId="77777777" w:rsidR="002C2AC4" w:rsidRPr="002C2AC4" w:rsidRDefault="002C2AC4" w:rsidP="006158BE">
      <w:pPr>
        <w:spacing w:line="276" w:lineRule="auto"/>
        <w:ind w:firstLine="709"/>
        <w:contextualSpacing/>
        <w:jc w:val="both"/>
        <w:rPr>
          <w:rFonts w:ascii="Times New Roman" w:eastAsia="Calibri" w:hAnsi="Times New Roman" w:cs="Times New Roman"/>
          <w:sz w:val="24"/>
          <w:szCs w:val="24"/>
        </w:rPr>
      </w:pPr>
      <w:r w:rsidRPr="002C2AC4">
        <w:rPr>
          <w:rFonts w:ascii="Times New Roman" w:eastAsia="Calibri" w:hAnsi="Times New Roman" w:cs="Times New Roman"/>
          <w:b/>
          <w:sz w:val="24"/>
          <w:szCs w:val="24"/>
        </w:rPr>
        <w:t xml:space="preserve">1. </w:t>
      </w:r>
      <w:r w:rsidRPr="002C2AC4">
        <w:rPr>
          <w:rFonts w:ascii="Times New Roman" w:eastAsia="Calibri" w:hAnsi="Times New Roman" w:cs="Times New Roman"/>
          <w:sz w:val="24"/>
          <w:szCs w:val="24"/>
        </w:rPr>
        <w:t>Овчинников В.В.  Основы материаловедения для сварщиков: учебник для студ. учреждений сред. проф. образования / В. В. Овчинников. — 4-е изд., стер. — Москва : Издательский центр «Академия», 2021. — 272 с. — (Профессиональное образование). — ISBN 978-5-4468-9888-6. — Текст :непосредственный.</w:t>
      </w:r>
    </w:p>
    <w:p w14:paraId="6E3C1C8B" w14:textId="77777777" w:rsidR="002C2AC4" w:rsidRPr="002C2AC4" w:rsidRDefault="002C2AC4" w:rsidP="006158BE">
      <w:pPr>
        <w:tabs>
          <w:tab w:val="left" w:pos="1134"/>
        </w:tabs>
        <w:spacing w:line="276" w:lineRule="auto"/>
        <w:contextualSpacing/>
        <w:jc w:val="both"/>
        <w:rPr>
          <w:rFonts w:ascii="Calibri" w:eastAsia="Calibri" w:hAnsi="Calibri" w:cs="Times New Roman"/>
          <w:noProof/>
          <w:sz w:val="24"/>
          <w:szCs w:val="24"/>
        </w:rPr>
      </w:pPr>
    </w:p>
    <w:p w14:paraId="131FF05E" w14:textId="77777777" w:rsidR="002C2AC4" w:rsidRPr="002C2AC4" w:rsidRDefault="002C2AC4" w:rsidP="006158BE">
      <w:pPr>
        <w:suppressAutoHyphens/>
        <w:spacing w:line="276" w:lineRule="auto"/>
        <w:ind w:firstLine="709"/>
        <w:contextualSpacing/>
        <w:rPr>
          <w:rFonts w:ascii="Times New Roman" w:eastAsia="Calibri" w:hAnsi="Times New Roman" w:cs="Times New Roman"/>
          <w:b/>
          <w:bCs/>
          <w:iCs/>
          <w:sz w:val="24"/>
          <w:szCs w:val="24"/>
        </w:rPr>
      </w:pPr>
      <w:r w:rsidRPr="002C2AC4">
        <w:rPr>
          <w:rFonts w:ascii="Times New Roman" w:eastAsia="Calibri" w:hAnsi="Times New Roman" w:cs="Times New Roman"/>
          <w:b/>
          <w:bCs/>
          <w:iCs/>
          <w:sz w:val="24"/>
          <w:szCs w:val="24"/>
        </w:rPr>
        <w:t xml:space="preserve">3.2.2. Дополнительные источники </w:t>
      </w:r>
    </w:p>
    <w:p w14:paraId="4B5500F7" w14:textId="77777777" w:rsidR="002C2AC4" w:rsidRPr="002C2AC4" w:rsidRDefault="002C2AC4" w:rsidP="006158BE">
      <w:pPr>
        <w:spacing w:line="276" w:lineRule="auto"/>
        <w:ind w:firstLine="709"/>
        <w:contextualSpacing/>
        <w:jc w:val="both"/>
        <w:rPr>
          <w:rFonts w:ascii="Times New Roman" w:eastAsia="Calibri" w:hAnsi="Times New Roman" w:cs="Times New Roman"/>
          <w:sz w:val="24"/>
          <w:szCs w:val="24"/>
        </w:rPr>
      </w:pPr>
      <w:r w:rsidRPr="002C2AC4">
        <w:rPr>
          <w:rFonts w:ascii="Times New Roman" w:eastAsia="Calibri" w:hAnsi="Times New Roman" w:cs="Times New Roman"/>
          <w:b/>
          <w:sz w:val="24"/>
          <w:szCs w:val="24"/>
        </w:rPr>
        <w:t xml:space="preserve">1. </w:t>
      </w:r>
      <w:proofErr w:type="spellStart"/>
      <w:r w:rsidRPr="002C2AC4">
        <w:rPr>
          <w:rFonts w:ascii="Times New Roman" w:eastAsia="Calibri" w:hAnsi="Times New Roman" w:cs="Times New Roman"/>
          <w:sz w:val="24"/>
          <w:szCs w:val="24"/>
        </w:rPr>
        <w:t>Дедюх</w:t>
      </w:r>
      <w:proofErr w:type="spellEnd"/>
      <w:r w:rsidRPr="002C2AC4">
        <w:rPr>
          <w:rFonts w:ascii="Times New Roman" w:eastAsia="Calibri" w:hAnsi="Times New Roman" w:cs="Times New Roman"/>
          <w:sz w:val="24"/>
          <w:szCs w:val="24"/>
        </w:rPr>
        <w:t>, Р. И.  Технология сварочных работ: сварка плавлением : учебное пособие для среднего профессионального образования / Р. И. </w:t>
      </w:r>
      <w:proofErr w:type="spellStart"/>
      <w:r w:rsidRPr="002C2AC4">
        <w:rPr>
          <w:rFonts w:ascii="Times New Roman" w:eastAsia="Calibri" w:hAnsi="Times New Roman" w:cs="Times New Roman"/>
          <w:sz w:val="24"/>
          <w:szCs w:val="24"/>
        </w:rPr>
        <w:t>Дедюх</w:t>
      </w:r>
      <w:proofErr w:type="spellEnd"/>
      <w:r w:rsidRPr="002C2AC4">
        <w:rPr>
          <w:rFonts w:ascii="Times New Roman" w:eastAsia="Calibri" w:hAnsi="Times New Roman" w:cs="Times New Roman"/>
          <w:sz w:val="24"/>
          <w:szCs w:val="24"/>
        </w:rPr>
        <w:t xml:space="preserve">. — Москва : Издательство </w:t>
      </w:r>
      <w:proofErr w:type="spellStart"/>
      <w:r w:rsidRPr="002C2AC4">
        <w:rPr>
          <w:rFonts w:ascii="Times New Roman" w:eastAsia="Calibri" w:hAnsi="Times New Roman" w:cs="Times New Roman"/>
          <w:sz w:val="24"/>
          <w:szCs w:val="24"/>
        </w:rPr>
        <w:t>Юрайт</w:t>
      </w:r>
      <w:proofErr w:type="spellEnd"/>
      <w:r w:rsidRPr="002C2AC4">
        <w:rPr>
          <w:rFonts w:ascii="Times New Roman" w:eastAsia="Calibri" w:hAnsi="Times New Roman" w:cs="Times New Roman"/>
          <w:sz w:val="24"/>
          <w:szCs w:val="24"/>
        </w:rPr>
        <w:t xml:space="preserve">, 2022. — 169 с. — (Профессиональное образование). — ISBN 978-5-534-03766-1. — Текст : электронный // Образовательная платформа </w:t>
      </w:r>
      <w:proofErr w:type="spellStart"/>
      <w:r w:rsidRPr="002C2AC4">
        <w:rPr>
          <w:rFonts w:ascii="Times New Roman" w:eastAsia="Calibri" w:hAnsi="Times New Roman" w:cs="Times New Roman"/>
          <w:sz w:val="24"/>
          <w:szCs w:val="24"/>
        </w:rPr>
        <w:t>Юрайт</w:t>
      </w:r>
      <w:proofErr w:type="spellEnd"/>
      <w:r w:rsidRPr="002C2AC4">
        <w:rPr>
          <w:rFonts w:ascii="Times New Roman" w:eastAsia="Calibri" w:hAnsi="Times New Roman" w:cs="Times New Roman"/>
          <w:sz w:val="24"/>
          <w:szCs w:val="24"/>
        </w:rPr>
        <w:t xml:space="preserve"> [сайт]. — URL: </w:t>
      </w:r>
      <w:hyperlink r:id="rId47" w:tgtFrame="_blank" w:history="1">
        <w:r w:rsidRPr="002C2AC4">
          <w:rPr>
            <w:rFonts w:ascii="Times New Roman" w:eastAsia="Calibri" w:hAnsi="Times New Roman" w:cs="Times New Roman"/>
            <w:sz w:val="24"/>
            <w:szCs w:val="24"/>
          </w:rPr>
          <w:t>https://www.urait.ru/bcode/514902</w:t>
        </w:r>
      </w:hyperlink>
    </w:p>
    <w:p w14:paraId="1712F420" w14:textId="77777777" w:rsidR="002C2AC4" w:rsidRPr="002C2AC4" w:rsidRDefault="002C2AC4" w:rsidP="002C2AC4">
      <w:pPr>
        <w:contextualSpacing/>
        <w:jc w:val="center"/>
        <w:rPr>
          <w:rFonts w:ascii="Times New Roman" w:eastAsia="Calibri" w:hAnsi="Times New Roman" w:cs="Times New Roman"/>
          <w:b/>
          <w:sz w:val="24"/>
          <w:szCs w:val="24"/>
        </w:rPr>
      </w:pPr>
    </w:p>
    <w:p w14:paraId="4D2C34C9" w14:textId="77777777" w:rsidR="002C2AC4" w:rsidRPr="002C2AC4" w:rsidRDefault="002C2AC4" w:rsidP="002C2AC4">
      <w:pPr>
        <w:keepNext/>
        <w:spacing w:after="120"/>
        <w:jc w:val="center"/>
        <w:outlineLvl w:val="0"/>
        <w:rPr>
          <w:rFonts w:ascii="Times New Roman" w:eastAsia="Segoe UI" w:hAnsi="Times New Roman" w:cs="Times New Roman"/>
          <w:caps/>
          <w:kern w:val="32"/>
          <w:sz w:val="24"/>
          <w:szCs w:val="24"/>
          <w:lang w:eastAsia="x-none"/>
        </w:rPr>
      </w:pPr>
      <w:r w:rsidRPr="002C2AC4">
        <w:rPr>
          <w:rFonts w:ascii="Times New Roman Полужирный" w:eastAsia="Segoe UI" w:hAnsi="Times New Roman Полужирный" w:cs="Times New Roman"/>
          <w:bCs/>
          <w:caps/>
          <w:kern w:val="32"/>
          <w:sz w:val="24"/>
          <w:szCs w:val="24"/>
          <w:lang w:val="x-none" w:eastAsia="x-none"/>
        </w:rPr>
        <w:br w:type="page"/>
      </w:r>
      <w:r w:rsidRPr="002C2AC4">
        <w:rPr>
          <w:rFonts w:ascii="Times New Roman" w:eastAsia="Segoe UI" w:hAnsi="Times New Roman" w:cs="Times New Roman"/>
          <w:b/>
          <w:bCs/>
          <w:caps/>
          <w:kern w:val="32"/>
          <w:sz w:val="24"/>
          <w:szCs w:val="24"/>
          <w:lang w:val="x-none" w:eastAsia="x-none"/>
        </w:rPr>
        <w:lastRenderedPageBreak/>
        <w:t xml:space="preserve">4. Контроль и оценка результатов </w:t>
      </w:r>
      <w:r w:rsidRPr="002C2AC4">
        <w:rPr>
          <w:rFonts w:ascii="Times New Roman" w:eastAsia="Segoe UI" w:hAnsi="Times New Roman" w:cs="Times New Roman"/>
          <w:b/>
          <w:bCs/>
          <w:caps/>
          <w:kern w:val="32"/>
          <w:sz w:val="24"/>
          <w:szCs w:val="24"/>
          <w:lang w:val="x-none" w:eastAsia="x-none"/>
        </w:rPr>
        <w:br/>
        <w:t xml:space="preserve">освоения </w:t>
      </w:r>
      <w:r w:rsidRPr="002C2AC4">
        <w:rPr>
          <w:rFonts w:ascii="Times New Roman" w:eastAsia="Segoe UI" w:hAnsi="Times New Roman" w:cs="Times New Roman"/>
          <w:b/>
          <w:bCs/>
          <w:caps/>
          <w:kern w:val="32"/>
          <w:sz w:val="24"/>
          <w:szCs w:val="24"/>
          <w:lang w:eastAsia="x-none"/>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4"/>
        <w:gridCol w:w="3112"/>
      </w:tblGrid>
      <w:tr w:rsidR="002C2AC4" w:rsidRPr="002C2AC4" w14:paraId="6002F801" w14:textId="77777777" w:rsidTr="006158BE">
        <w:trPr>
          <w:trHeight w:val="519"/>
        </w:trPr>
        <w:tc>
          <w:tcPr>
            <w:tcW w:w="1543" w:type="pct"/>
            <w:vAlign w:val="center"/>
          </w:tcPr>
          <w:p w14:paraId="33F1CF99" w14:textId="77777777" w:rsidR="002C2AC4" w:rsidRPr="002C2AC4" w:rsidRDefault="002C2AC4" w:rsidP="002C2AC4">
            <w:pPr>
              <w:suppressAutoHyphens/>
              <w:contextualSpacing/>
              <w:jc w:val="center"/>
              <w:rPr>
                <w:rFonts w:ascii="Times New Roman" w:eastAsia="Calibri" w:hAnsi="Times New Roman" w:cs="Times New Roman"/>
                <w:b/>
                <w:iCs/>
                <w:sz w:val="20"/>
                <w:szCs w:val="20"/>
              </w:rPr>
            </w:pPr>
            <w:r w:rsidRPr="002C2AC4">
              <w:rPr>
                <w:rFonts w:ascii="Times New Roman" w:eastAsia="Calibri" w:hAnsi="Times New Roman" w:cs="Times New Roman"/>
                <w:b/>
                <w:iCs/>
                <w:sz w:val="20"/>
                <w:szCs w:val="20"/>
              </w:rPr>
              <w:t>Результаты обучения</w:t>
            </w:r>
          </w:p>
        </w:tc>
        <w:tc>
          <w:tcPr>
            <w:tcW w:w="1840" w:type="pct"/>
            <w:vAlign w:val="center"/>
          </w:tcPr>
          <w:p w14:paraId="5EB5EC7C" w14:textId="77777777" w:rsidR="002C2AC4" w:rsidRPr="002C2AC4" w:rsidRDefault="002C2AC4" w:rsidP="002C2AC4">
            <w:pPr>
              <w:suppressAutoHyphens/>
              <w:contextualSpacing/>
              <w:jc w:val="center"/>
              <w:rPr>
                <w:rFonts w:ascii="Times New Roman" w:eastAsia="Calibri" w:hAnsi="Times New Roman" w:cs="Times New Roman"/>
                <w:b/>
                <w:sz w:val="20"/>
                <w:szCs w:val="20"/>
              </w:rPr>
            </w:pPr>
            <w:r w:rsidRPr="002C2AC4">
              <w:rPr>
                <w:rFonts w:ascii="Times New Roman" w:eastAsia="Calibri" w:hAnsi="Times New Roman" w:cs="Times New Roman"/>
                <w:b/>
                <w:iCs/>
                <w:sz w:val="20"/>
                <w:szCs w:val="20"/>
              </w:rPr>
              <w:t>Показатели освоенности компетенций</w:t>
            </w:r>
          </w:p>
        </w:tc>
        <w:tc>
          <w:tcPr>
            <w:tcW w:w="1616" w:type="pct"/>
            <w:vAlign w:val="center"/>
          </w:tcPr>
          <w:p w14:paraId="043E2AF7" w14:textId="77777777" w:rsidR="002C2AC4" w:rsidRPr="002C2AC4" w:rsidRDefault="002C2AC4" w:rsidP="002C2AC4">
            <w:pPr>
              <w:suppressAutoHyphens/>
              <w:contextualSpacing/>
              <w:jc w:val="center"/>
              <w:rPr>
                <w:rFonts w:ascii="Times New Roman" w:eastAsia="Calibri" w:hAnsi="Times New Roman" w:cs="Times New Roman"/>
                <w:b/>
                <w:sz w:val="20"/>
                <w:szCs w:val="20"/>
              </w:rPr>
            </w:pPr>
            <w:r w:rsidRPr="002C2AC4">
              <w:rPr>
                <w:rFonts w:ascii="Times New Roman" w:eastAsia="Calibri" w:hAnsi="Times New Roman" w:cs="Times New Roman"/>
                <w:b/>
                <w:sz w:val="20"/>
                <w:szCs w:val="20"/>
              </w:rPr>
              <w:t>Методы оценки</w:t>
            </w:r>
          </w:p>
        </w:tc>
      </w:tr>
      <w:tr w:rsidR="002C2AC4" w:rsidRPr="002C2AC4" w14:paraId="6D6DAB7F" w14:textId="77777777" w:rsidTr="006158BE">
        <w:trPr>
          <w:trHeight w:val="698"/>
        </w:trPr>
        <w:tc>
          <w:tcPr>
            <w:tcW w:w="1543" w:type="pct"/>
          </w:tcPr>
          <w:p w14:paraId="6CF139FE" w14:textId="77777777" w:rsidR="002C2AC4" w:rsidRPr="002C2AC4" w:rsidRDefault="002C2AC4" w:rsidP="002C2AC4">
            <w:pPr>
              <w:suppressAutoHyphens/>
              <w:contextualSpacing/>
              <w:rPr>
                <w:rFonts w:ascii="Times New Roman" w:eastAsia="Calibri" w:hAnsi="Times New Roman" w:cs="Times New Roman"/>
                <w:bCs/>
                <w:i/>
                <w:sz w:val="20"/>
                <w:szCs w:val="20"/>
              </w:rPr>
            </w:pPr>
            <w:r w:rsidRPr="002C2AC4">
              <w:rPr>
                <w:rFonts w:ascii="Times New Roman" w:eastAsia="Calibri" w:hAnsi="Times New Roman" w:cs="Times New Roman"/>
                <w:bCs/>
                <w:i/>
                <w:sz w:val="20"/>
                <w:szCs w:val="20"/>
              </w:rPr>
              <w:t xml:space="preserve">Знает: </w:t>
            </w:r>
          </w:p>
          <w:p w14:paraId="7D4ABA3C" w14:textId="77777777" w:rsidR="002C2AC4" w:rsidRPr="002C2AC4" w:rsidRDefault="002C2AC4" w:rsidP="002C2AC4">
            <w:pPr>
              <w:ind w:left="6"/>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 актуальный профессиональный контекст, в котором приходится работать и жить;</w:t>
            </w:r>
          </w:p>
          <w:p w14:paraId="36D77E78" w14:textId="77777777" w:rsidR="002C2AC4" w:rsidRPr="002C2AC4" w:rsidRDefault="002C2AC4" w:rsidP="002C2AC4">
            <w:pPr>
              <w:ind w:left="6"/>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структуру плана для решения задач, алгоритмы выполнения работ в профессиональной и смежных областях;</w:t>
            </w:r>
          </w:p>
          <w:p w14:paraId="041B8003" w14:textId="77777777" w:rsidR="002C2AC4" w:rsidRPr="002C2AC4" w:rsidRDefault="002C2AC4" w:rsidP="002C2AC4">
            <w:pPr>
              <w:ind w:left="6"/>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основные источники информации и ресурсы для решения задач и/или проблем в профессиональном контексте;</w:t>
            </w:r>
          </w:p>
          <w:p w14:paraId="2E0AB255" w14:textId="77777777" w:rsidR="002C2AC4" w:rsidRPr="002C2AC4" w:rsidRDefault="002C2AC4" w:rsidP="002C2AC4">
            <w:pPr>
              <w:ind w:left="6"/>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порядок оценки результатов решения задач профессиональной деятельности;</w:t>
            </w:r>
          </w:p>
          <w:p w14:paraId="6B68260B"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номенклатура информационных источников, применяемых в профессиональной деятельности;</w:t>
            </w:r>
          </w:p>
          <w:p w14:paraId="1588528F"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приемы структурирования информации;</w:t>
            </w:r>
          </w:p>
          <w:p w14:paraId="29D3F46B"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формат оформления результатов поиска информации;</w:t>
            </w:r>
          </w:p>
          <w:p w14:paraId="435476C0"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современные средства и устройства информатизации, порядок их применения;</w:t>
            </w:r>
          </w:p>
          <w:p w14:paraId="1A5C8157" w14:textId="77777777" w:rsidR="002C2AC4" w:rsidRPr="002C2AC4" w:rsidRDefault="002C2AC4" w:rsidP="002C2AC4">
            <w:pPr>
              <w:ind w:left="6"/>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программное обеспечение в профессиональной деятельности, в том числе цифровые средства;</w:t>
            </w:r>
          </w:p>
          <w:p w14:paraId="69DA950F" w14:textId="77777777" w:rsidR="002C2AC4" w:rsidRPr="002C2AC4" w:rsidRDefault="002C2AC4" w:rsidP="002C2AC4">
            <w:pPr>
              <w:ind w:left="6"/>
              <w:contextualSpacing/>
              <w:rPr>
                <w:rFonts w:ascii="Times New Roman" w:eastAsia="Calibri" w:hAnsi="Times New Roman" w:cs="Times New Roman"/>
                <w:sz w:val="20"/>
                <w:szCs w:val="20"/>
              </w:rPr>
            </w:pPr>
          </w:p>
          <w:p w14:paraId="019551F8"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 номенклатуру информационных источников, применяемых в профессиональной деятельности;</w:t>
            </w:r>
          </w:p>
          <w:p w14:paraId="587651B0"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приемы структурирования информации;</w:t>
            </w:r>
          </w:p>
          <w:p w14:paraId="4E28A86D"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формат оформления результатов поиска информации;</w:t>
            </w:r>
          </w:p>
          <w:p w14:paraId="08D23A96"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современные средства и устройства информатизации, порядок их применения;</w:t>
            </w:r>
          </w:p>
          <w:p w14:paraId="041E4FEE" w14:textId="77777777" w:rsidR="002C2AC4" w:rsidRPr="002C2AC4" w:rsidRDefault="002C2AC4" w:rsidP="002C2AC4">
            <w:pPr>
              <w:ind w:left="6"/>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программное обеспечение в профессиональной деятельности, в том числе цифровые средства;</w:t>
            </w:r>
          </w:p>
          <w:p w14:paraId="19ED2339" w14:textId="77777777" w:rsidR="002C2AC4" w:rsidRPr="002C2AC4" w:rsidRDefault="002C2AC4" w:rsidP="002C2AC4">
            <w:pPr>
              <w:ind w:left="6"/>
              <w:contextualSpacing/>
              <w:rPr>
                <w:rFonts w:ascii="Times New Roman" w:eastAsia="Calibri" w:hAnsi="Times New Roman" w:cs="Times New Roman"/>
                <w:sz w:val="20"/>
                <w:szCs w:val="20"/>
              </w:rPr>
            </w:pPr>
          </w:p>
          <w:p w14:paraId="396CF94E" w14:textId="77777777" w:rsidR="002C2AC4" w:rsidRPr="002C2AC4" w:rsidRDefault="002C2AC4" w:rsidP="002C2AC4">
            <w:pPr>
              <w:ind w:left="6"/>
              <w:contextualSpacing/>
              <w:rPr>
                <w:rFonts w:ascii="Times New Roman" w:eastAsia="Calibri" w:hAnsi="Times New Roman" w:cs="Times New Roman"/>
                <w:sz w:val="20"/>
                <w:szCs w:val="20"/>
              </w:rPr>
            </w:pPr>
          </w:p>
          <w:p w14:paraId="24A4F6A3" w14:textId="77777777" w:rsidR="002C2AC4" w:rsidRPr="002C2AC4" w:rsidRDefault="002C2AC4" w:rsidP="002C2AC4">
            <w:pPr>
              <w:ind w:left="6"/>
              <w:contextualSpacing/>
              <w:rPr>
                <w:rFonts w:ascii="Times New Roman" w:eastAsia="Calibri" w:hAnsi="Times New Roman" w:cs="Times New Roman"/>
                <w:sz w:val="20"/>
                <w:szCs w:val="20"/>
              </w:rPr>
            </w:pPr>
          </w:p>
          <w:p w14:paraId="679681C3"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 правила оформления документов;</w:t>
            </w:r>
          </w:p>
          <w:p w14:paraId="13FCF8AC"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lastRenderedPageBreak/>
              <w:t>правила построения устных сообщений;</w:t>
            </w:r>
          </w:p>
          <w:p w14:paraId="6ADCA85D" w14:textId="77777777" w:rsidR="002C2AC4" w:rsidRPr="002C2AC4" w:rsidRDefault="002C2AC4" w:rsidP="002C2AC4">
            <w:pPr>
              <w:rPr>
                <w:rFonts w:ascii="Times New Roman" w:eastAsia="Calibri" w:hAnsi="Times New Roman" w:cs="Times New Roman"/>
                <w:sz w:val="20"/>
                <w:szCs w:val="20"/>
              </w:rPr>
            </w:pPr>
          </w:p>
          <w:p w14:paraId="2E33D55F"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 правила построения простых и сложных предложений на профессиональные темы;</w:t>
            </w:r>
          </w:p>
          <w:p w14:paraId="158D7269"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основные общеупотребительные глаголы (бытовая и профессиональная лексика);</w:t>
            </w:r>
          </w:p>
          <w:p w14:paraId="6E6AD1E6"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лексический минимум, относящийся к описанию предметов, средств и процессов профессиональной деятельности;</w:t>
            </w:r>
          </w:p>
          <w:p w14:paraId="130367C2" w14:textId="77777777" w:rsidR="002C2AC4" w:rsidRPr="002C2AC4" w:rsidRDefault="002C2AC4" w:rsidP="002C2AC4">
            <w:pPr>
              <w:suppressAutoHyphens/>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правила чтения текстов профессиональной направленности;</w:t>
            </w:r>
          </w:p>
          <w:p w14:paraId="04B0330E" w14:textId="77777777" w:rsidR="002C2AC4" w:rsidRPr="002C2AC4" w:rsidRDefault="002C2AC4" w:rsidP="002C2AC4">
            <w:pPr>
              <w:suppressAutoHyphens/>
              <w:contextualSpacing/>
              <w:rPr>
                <w:rFonts w:ascii="Times New Roman" w:eastAsia="Calibri" w:hAnsi="Times New Roman" w:cs="Times New Roman"/>
                <w:sz w:val="20"/>
                <w:szCs w:val="20"/>
              </w:rPr>
            </w:pPr>
          </w:p>
          <w:p w14:paraId="76A34EB0" w14:textId="77777777" w:rsidR="002C2AC4" w:rsidRPr="002C2AC4" w:rsidRDefault="002C2AC4" w:rsidP="002C2AC4">
            <w:pPr>
              <w:contextualSpacing/>
              <w:rPr>
                <w:rFonts w:ascii="Times New Roman" w:eastAsia="Calibri" w:hAnsi="Times New Roman" w:cs="Times New Roman"/>
                <w:bCs/>
                <w:sz w:val="20"/>
                <w:szCs w:val="20"/>
              </w:rPr>
            </w:pPr>
            <w:r w:rsidRPr="002C2AC4">
              <w:rPr>
                <w:rFonts w:ascii="Times New Roman" w:eastAsia="Calibri" w:hAnsi="Times New Roman" w:cs="Times New Roman"/>
                <w:sz w:val="20"/>
                <w:szCs w:val="20"/>
              </w:rPr>
              <w:t xml:space="preserve">- основные свойства, классификацию, характеристики, применяемых в профессиональной деятельности материалов; </w:t>
            </w:r>
            <w:r w:rsidRPr="002C2AC4">
              <w:rPr>
                <w:rFonts w:ascii="Times New Roman" w:eastAsia="Calibri" w:hAnsi="Times New Roman" w:cs="Times New Roman"/>
                <w:bCs/>
                <w:sz w:val="20"/>
                <w:szCs w:val="20"/>
              </w:rPr>
              <w:t>методы защиты металлов от коррозии</w:t>
            </w:r>
            <w:r w:rsidRPr="002C2AC4">
              <w:rPr>
                <w:rFonts w:ascii="Calibri" w:eastAsia="Calibri" w:hAnsi="Calibri" w:cs="Times New Roman"/>
                <w:bCs/>
                <w:sz w:val="20"/>
                <w:szCs w:val="20"/>
              </w:rPr>
              <w:t>;</w:t>
            </w:r>
          </w:p>
          <w:p w14:paraId="720EB563" w14:textId="77777777" w:rsidR="002C2AC4" w:rsidRPr="002C2AC4" w:rsidRDefault="002C2AC4" w:rsidP="002C2AC4">
            <w:pPr>
              <w:suppressAutoHyphens/>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основные группы и марки свариваемых материалов; влияние температуры на структуру и свойства металлов.</w:t>
            </w:r>
          </w:p>
          <w:p w14:paraId="3951961E" w14:textId="77777777" w:rsidR="002C2AC4" w:rsidRPr="002C2AC4" w:rsidRDefault="002C2AC4" w:rsidP="002C2AC4">
            <w:pPr>
              <w:suppressAutoHyphens/>
              <w:contextualSpacing/>
              <w:rPr>
                <w:rFonts w:ascii="Times New Roman" w:eastAsia="Calibri" w:hAnsi="Times New Roman" w:cs="Times New Roman"/>
                <w:sz w:val="20"/>
                <w:szCs w:val="20"/>
              </w:rPr>
            </w:pPr>
            <w:r w:rsidRPr="002C2AC4">
              <w:rPr>
                <w:rFonts w:ascii="Times New Roman" w:eastAsia="Calibri" w:hAnsi="Times New Roman" w:cs="Times New Roman"/>
                <w:spacing w:val="-8"/>
                <w:sz w:val="20"/>
                <w:szCs w:val="20"/>
              </w:rPr>
              <w:t xml:space="preserve"> </w:t>
            </w:r>
          </w:p>
          <w:p w14:paraId="09F8E02F" w14:textId="77777777" w:rsidR="002C2AC4" w:rsidRPr="002C2AC4" w:rsidRDefault="002C2AC4" w:rsidP="002C2AC4">
            <w:pPr>
              <w:suppressAutoHyphens/>
              <w:contextualSpacing/>
              <w:rPr>
                <w:rFonts w:ascii="Times New Roman" w:eastAsia="Calibri" w:hAnsi="Times New Roman" w:cs="Times New Roman"/>
                <w:bCs/>
                <w:i/>
                <w:sz w:val="20"/>
                <w:szCs w:val="20"/>
              </w:rPr>
            </w:pPr>
            <w:r w:rsidRPr="002C2AC4">
              <w:rPr>
                <w:rFonts w:ascii="Times New Roman" w:eastAsia="Calibri" w:hAnsi="Times New Roman" w:cs="Times New Roman"/>
                <w:bCs/>
                <w:i/>
                <w:sz w:val="20"/>
                <w:szCs w:val="20"/>
              </w:rPr>
              <w:t xml:space="preserve">Умеет: </w:t>
            </w:r>
          </w:p>
          <w:p w14:paraId="2BBD120A" w14:textId="77777777" w:rsidR="002C2AC4" w:rsidRPr="002C2AC4" w:rsidRDefault="002C2AC4" w:rsidP="002C2AC4">
            <w:pPr>
              <w:spacing w:after="200"/>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 распознавать задачу и/или проблему в профессиональном и/или социальном контексте, анализировать и выделять её составные части;</w:t>
            </w:r>
          </w:p>
          <w:p w14:paraId="0F69CE7F" w14:textId="77777777" w:rsidR="002C2AC4" w:rsidRPr="002C2AC4" w:rsidRDefault="002C2AC4" w:rsidP="002C2AC4">
            <w:pPr>
              <w:spacing w:after="200"/>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определять этапы решения задачи, составлять план действия, реализовывать составленный план, определять необходимые ресурсы;</w:t>
            </w:r>
          </w:p>
          <w:p w14:paraId="69238ED7" w14:textId="77777777" w:rsidR="002C2AC4" w:rsidRPr="002C2AC4" w:rsidRDefault="002C2AC4" w:rsidP="002C2AC4">
            <w:pPr>
              <w:spacing w:after="200"/>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определять этапы решения задачи, составлять план действия, реализовывать составленный план, определять необходимые ресурсы;</w:t>
            </w:r>
          </w:p>
          <w:p w14:paraId="142BAA7F" w14:textId="77777777" w:rsidR="002C2AC4" w:rsidRPr="002C2AC4" w:rsidRDefault="002C2AC4" w:rsidP="002C2AC4">
            <w:pPr>
              <w:spacing w:after="200"/>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выявлять и эффективно искать информацию, необходимую для решения задачи и/или проблемы;</w:t>
            </w:r>
          </w:p>
          <w:p w14:paraId="6A387C30" w14:textId="77777777" w:rsidR="002C2AC4" w:rsidRPr="002C2AC4" w:rsidRDefault="002C2AC4" w:rsidP="002C2AC4">
            <w:pPr>
              <w:spacing w:after="200"/>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владеть актуальными методами работы в профессиональной и смежных сферах;</w:t>
            </w:r>
          </w:p>
          <w:p w14:paraId="1401242B" w14:textId="77777777" w:rsidR="002C2AC4" w:rsidRPr="002C2AC4" w:rsidRDefault="002C2AC4" w:rsidP="002C2AC4">
            <w:pPr>
              <w:suppressAutoHyphens/>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оценивать результат и последствия своих действий (самостоятельно или с помощью наставника);</w:t>
            </w:r>
          </w:p>
          <w:p w14:paraId="0AD53A39" w14:textId="77777777" w:rsidR="002C2AC4" w:rsidRPr="002C2AC4" w:rsidRDefault="002C2AC4" w:rsidP="002C2AC4">
            <w:pPr>
              <w:suppressAutoHyphens/>
              <w:contextualSpacing/>
              <w:rPr>
                <w:rFonts w:ascii="Times New Roman" w:eastAsia="Calibri" w:hAnsi="Times New Roman" w:cs="Times New Roman"/>
                <w:sz w:val="20"/>
                <w:szCs w:val="20"/>
              </w:rPr>
            </w:pPr>
          </w:p>
          <w:p w14:paraId="312763D1"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 xml:space="preserve">- определять задачи для поиска информации, планировать процесс поиска, выбирать </w:t>
            </w:r>
            <w:r w:rsidRPr="002C2AC4">
              <w:rPr>
                <w:rFonts w:ascii="Times New Roman" w:eastAsia="Calibri" w:hAnsi="Times New Roman" w:cs="Times New Roman"/>
                <w:sz w:val="20"/>
                <w:szCs w:val="20"/>
              </w:rPr>
              <w:lastRenderedPageBreak/>
              <w:t>необходимые источники информации;</w:t>
            </w:r>
          </w:p>
          <w:p w14:paraId="4F2D0ADD"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выделять наиболее значимое в перечне информации, структурировать получаемую информацию, оформлять результаты поиска;</w:t>
            </w:r>
          </w:p>
          <w:p w14:paraId="0E069422"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оценивать практическую значимость результатов поиска;</w:t>
            </w:r>
          </w:p>
          <w:p w14:paraId="2D6D99A5"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применять средства информационных технологий для решения профессиональных задач;</w:t>
            </w:r>
          </w:p>
          <w:p w14:paraId="60AC18BE"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использовать современное программное обеспечение в профессиональной деятельности;</w:t>
            </w:r>
          </w:p>
          <w:p w14:paraId="453E2E01" w14:textId="77777777" w:rsidR="002C2AC4" w:rsidRPr="002C2AC4" w:rsidRDefault="002C2AC4" w:rsidP="002C2AC4">
            <w:pPr>
              <w:suppressAutoHyphens/>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использовать различные цифровые средства для решения профессиональных задач;</w:t>
            </w:r>
          </w:p>
          <w:p w14:paraId="7D77B54D" w14:textId="77777777" w:rsidR="002C2AC4" w:rsidRPr="002C2AC4" w:rsidRDefault="002C2AC4" w:rsidP="002C2AC4">
            <w:pPr>
              <w:suppressAutoHyphens/>
              <w:contextualSpacing/>
              <w:rPr>
                <w:rFonts w:ascii="Times New Roman" w:eastAsia="Calibri" w:hAnsi="Times New Roman" w:cs="Times New Roman"/>
                <w:sz w:val="20"/>
                <w:szCs w:val="20"/>
              </w:rPr>
            </w:pPr>
          </w:p>
          <w:p w14:paraId="74733C1D"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 грамотно излагать свои мысли и оформлять документы по профессиональной тематике на государственном языке;</w:t>
            </w:r>
          </w:p>
          <w:p w14:paraId="03D6092B" w14:textId="77777777" w:rsidR="002C2AC4" w:rsidRPr="002C2AC4" w:rsidRDefault="002C2AC4" w:rsidP="002C2AC4">
            <w:pPr>
              <w:suppressAutoHyphens/>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проявлять толерантность в рабочем коллективе;</w:t>
            </w:r>
          </w:p>
          <w:p w14:paraId="452A6800" w14:textId="77777777" w:rsidR="002C2AC4" w:rsidRPr="002C2AC4" w:rsidRDefault="002C2AC4" w:rsidP="002C2AC4">
            <w:pPr>
              <w:suppressAutoHyphens/>
              <w:contextualSpacing/>
              <w:rPr>
                <w:rFonts w:ascii="Times New Roman" w:eastAsia="Calibri" w:hAnsi="Times New Roman" w:cs="Times New Roman"/>
                <w:sz w:val="20"/>
                <w:szCs w:val="20"/>
              </w:rPr>
            </w:pPr>
          </w:p>
          <w:p w14:paraId="06E49661"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0A69BA91"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участвовать в диалогах на знакомые общие и профессиональные темы;</w:t>
            </w:r>
          </w:p>
          <w:p w14:paraId="1527106A" w14:textId="77777777" w:rsidR="002C2AC4" w:rsidRPr="002C2AC4" w:rsidRDefault="002C2AC4" w:rsidP="002C2AC4">
            <w:pPr>
              <w:rPr>
                <w:rFonts w:ascii="Times New Roman" w:eastAsia="Calibri" w:hAnsi="Times New Roman" w:cs="Times New Roman"/>
                <w:sz w:val="20"/>
                <w:szCs w:val="20"/>
              </w:rPr>
            </w:pPr>
            <w:r w:rsidRPr="002C2AC4">
              <w:rPr>
                <w:rFonts w:ascii="Times New Roman" w:eastAsia="Calibri" w:hAnsi="Times New Roman" w:cs="Times New Roman"/>
                <w:sz w:val="20"/>
                <w:szCs w:val="20"/>
              </w:rPr>
              <w:t>кратко обосновывать и объяснять свои действия (текущие и планируемые);</w:t>
            </w:r>
          </w:p>
          <w:p w14:paraId="16AD6DC7" w14:textId="77777777" w:rsidR="002C2AC4" w:rsidRPr="002C2AC4" w:rsidRDefault="002C2AC4" w:rsidP="002C2AC4">
            <w:pPr>
              <w:suppressAutoHyphens/>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писать простые связные сообщения на знакомые или интересующие профессиональные темы;</w:t>
            </w:r>
          </w:p>
          <w:p w14:paraId="165938C6" w14:textId="77777777" w:rsidR="002C2AC4" w:rsidRPr="002C2AC4" w:rsidRDefault="002C2AC4" w:rsidP="002C2AC4">
            <w:pPr>
              <w:suppressAutoHyphens/>
              <w:contextualSpacing/>
              <w:rPr>
                <w:rFonts w:ascii="Times New Roman" w:eastAsia="Calibri" w:hAnsi="Times New Roman" w:cs="Times New Roman"/>
                <w:sz w:val="20"/>
                <w:szCs w:val="20"/>
              </w:rPr>
            </w:pPr>
          </w:p>
          <w:p w14:paraId="77E3B05C" w14:textId="77777777" w:rsidR="002C2AC4" w:rsidRPr="002C2AC4" w:rsidRDefault="002C2AC4" w:rsidP="002C2AC4">
            <w:pPr>
              <w:spacing w:after="120"/>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 пользоваться конструкторской, производственно-технологической и нормативной документацией для выполнения профессиональной деятельности в части подбора необходимого материала; эффективно выбирать и использовать материалы в профессиональной деятельности</w:t>
            </w:r>
          </w:p>
          <w:p w14:paraId="74F1AE9B" w14:textId="77777777" w:rsidR="002C2AC4" w:rsidRPr="002C2AC4" w:rsidRDefault="002C2AC4" w:rsidP="002C2AC4">
            <w:pPr>
              <w:spacing w:after="200"/>
              <w:contextualSpacing/>
              <w:rPr>
                <w:rFonts w:ascii="Times New Roman" w:eastAsia="Calibri" w:hAnsi="Times New Roman" w:cs="Times New Roman"/>
                <w:sz w:val="20"/>
                <w:szCs w:val="20"/>
              </w:rPr>
            </w:pPr>
          </w:p>
          <w:p w14:paraId="76C473CE" w14:textId="77777777" w:rsidR="002C2AC4" w:rsidRPr="002C2AC4" w:rsidRDefault="002C2AC4" w:rsidP="002C2AC4">
            <w:pPr>
              <w:spacing w:after="200"/>
              <w:contextualSpacing/>
              <w:rPr>
                <w:rFonts w:ascii="Times New Roman" w:eastAsia="Calibri" w:hAnsi="Times New Roman" w:cs="Times New Roman"/>
                <w:bCs/>
                <w:noProof/>
                <w:sz w:val="20"/>
                <w:szCs w:val="20"/>
              </w:rPr>
            </w:pPr>
          </w:p>
          <w:p w14:paraId="699B9DA5" w14:textId="77777777" w:rsidR="002C2AC4" w:rsidRPr="002C2AC4" w:rsidRDefault="002C2AC4" w:rsidP="002C2AC4">
            <w:pPr>
              <w:spacing w:after="200"/>
              <w:contextualSpacing/>
              <w:rPr>
                <w:rFonts w:ascii="Times New Roman" w:eastAsia="Calibri" w:hAnsi="Times New Roman" w:cs="Times New Roman"/>
                <w:bCs/>
                <w:i/>
                <w:noProof/>
                <w:sz w:val="20"/>
                <w:szCs w:val="20"/>
              </w:rPr>
            </w:pPr>
            <w:r w:rsidRPr="002C2AC4">
              <w:rPr>
                <w:rFonts w:ascii="Times New Roman" w:eastAsia="Calibri" w:hAnsi="Times New Roman" w:cs="Times New Roman"/>
                <w:bCs/>
                <w:i/>
                <w:noProof/>
                <w:sz w:val="20"/>
                <w:szCs w:val="20"/>
              </w:rPr>
              <w:lastRenderedPageBreak/>
              <w:t>владеть навыками:</w:t>
            </w:r>
          </w:p>
          <w:p w14:paraId="11FBADDE" w14:textId="77777777" w:rsidR="002C2AC4" w:rsidRPr="002C2AC4" w:rsidRDefault="002C2AC4" w:rsidP="002C2AC4">
            <w:pPr>
              <w:suppressAutoHyphens/>
              <w:contextualSpacing/>
              <w:rPr>
                <w:rFonts w:ascii="Times New Roman" w:eastAsia="Calibri" w:hAnsi="Times New Roman" w:cs="Times New Roman"/>
                <w:i/>
                <w:sz w:val="20"/>
                <w:szCs w:val="20"/>
              </w:rPr>
            </w:pPr>
            <w:r w:rsidRPr="002C2AC4">
              <w:rPr>
                <w:rFonts w:ascii="Times New Roman" w:eastAsia="Calibri" w:hAnsi="Times New Roman" w:cs="Times New Roman"/>
                <w:sz w:val="20"/>
                <w:szCs w:val="20"/>
              </w:rPr>
              <w:t>- ознакомления с конструкторской и производственно-технологической документацией по сварке</w:t>
            </w:r>
            <w:r w:rsidRPr="002C2AC4">
              <w:rPr>
                <w:rFonts w:ascii="Times New Roman" w:eastAsia="Calibri" w:hAnsi="Times New Roman" w:cs="Times New Roman"/>
                <w:i/>
                <w:sz w:val="20"/>
                <w:szCs w:val="20"/>
              </w:rPr>
              <w:t xml:space="preserve"> </w:t>
            </w:r>
          </w:p>
        </w:tc>
        <w:tc>
          <w:tcPr>
            <w:tcW w:w="1840" w:type="pct"/>
          </w:tcPr>
          <w:p w14:paraId="7F49D8D7" w14:textId="77777777" w:rsidR="002C2AC4" w:rsidRPr="002C2AC4" w:rsidRDefault="002C2AC4" w:rsidP="002C2AC4">
            <w:pPr>
              <w:shd w:val="clear" w:color="auto" w:fill="FFFFFF"/>
              <w:ind w:right="-108"/>
              <w:rPr>
                <w:rFonts w:ascii="Times New Roman" w:eastAsia="Calibri" w:hAnsi="Times New Roman" w:cs="Times New Roman"/>
                <w:sz w:val="20"/>
                <w:szCs w:val="20"/>
              </w:rPr>
            </w:pPr>
          </w:p>
          <w:p w14:paraId="4F109CFA" w14:textId="77777777" w:rsidR="002C2AC4" w:rsidRPr="002C2AC4" w:rsidRDefault="002C2AC4" w:rsidP="002C2AC4">
            <w:pPr>
              <w:shd w:val="clear" w:color="auto" w:fill="FFFFFF"/>
              <w:ind w:right="-108"/>
              <w:rPr>
                <w:rFonts w:ascii="Times New Roman" w:eastAsia="Calibri" w:hAnsi="Times New Roman" w:cs="Times New Roman"/>
                <w:sz w:val="20"/>
                <w:szCs w:val="20"/>
              </w:rPr>
            </w:pPr>
            <w:r w:rsidRPr="002C2AC4">
              <w:rPr>
                <w:rFonts w:ascii="Times New Roman" w:eastAsia="Calibri" w:hAnsi="Times New Roman" w:cs="Times New Roman"/>
                <w:sz w:val="20"/>
                <w:szCs w:val="20"/>
              </w:rPr>
              <w:t>Распознает сложные</w:t>
            </w:r>
          </w:p>
          <w:p w14:paraId="4B62F9D0" w14:textId="77777777" w:rsidR="002C2AC4" w:rsidRPr="002C2AC4" w:rsidRDefault="002C2AC4" w:rsidP="002C2AC4">
            <w:pPr>
              <w:shd w:val="clear" w:color="auto" w:fill="FFFFFF"/>
              <w:ind w:right="-108"/>
              <w:rPr>
                <w:rFonts w:ascii="Times New Roman" w:eastAsia="Calibri" w:hAnsi="Times New Roman" w:cs="Times New Roman"/>
                <w:sz w:val="20"/>
                <w:szCs w:val="20"/>
              </w:rPr>
            </w:pPr>
            <w:r w:rsidRPr="002C2AC4">
              <w:rPr>
                <w:rFonts w:ascii="Times New Roman" w:eastAsia="Calibri" w:hAnsi="Times New Roman" w:cs="Times New Roman"/>
                <w:sz w:val="20"/>
                <w:szCs w:val="20"/>
              </w:rPr>
              <w:t xml:space="preserve">проблемные ситуации в различных </w:t>
            </w:r>
            <w:r w:rsidRPr="002C2AC4">
              <w:rPr>
                <w:rFonts w:ascii="Times New Roman" w:eastAsia="Calibri" w:hAnsi="Times New Roman" w:cs="Times New Roman"/>
                <w:spacing w:val="-2"/>
                <w:sz w:val="20"/>
                <w:szCs w:val="20"/>
              </w:rPr>
              <w:t>контекстах.</w:t>
            </w:r>
          </w:p>
          <w:p w14:paraId="2F1675FB" w14:textId="77777777" w:rsidR="002C2AC4" w:rsidRPr="002C2AC4" w:rsidRDefault="002C2AC4" w:rsidP="002C2AC4">
            <w:pPr>
              <w:shd w:val="clear" w:color="auto" w:fill="FFFFFF"/>
              <w:ind w:right="-108"/>
              <w:rPr>
                <w:rFonts w:ascii="Times New Roman" w:eastAsia="Calibri" w:hAnsi="Times New Roman" w:cs="Times New Roman"/>
                <w:sz w:val="20"/>
                <w:szCs w:val="20"/>
              </w:rPr>
            </w:pPr>
            <w:r w:rsidRPr="002C2AC4">
              <w:rPr>
                <w:rFonts w:ascii="Times New Roman" w:eastAsia="Calibri" w:hAnsi="Times New Roman" w:cs="Times New Roman"/>
                <w:spacing w:val="-2"/>
                <w:sz w:val="20"/>
                <w:szCs w:val="20"/>
              </w:rPr>
              <w:t xml:space="preserve">Определяет этапы </w:t>
            </w:r>
            <w:r w:rsidRPr="002C2AC4">
              <w:rPr>
                <w:rFonts w:ascii="Times New Roman" w:eastAsia="Calibri" w:hAnsi="Times New Roman" w:cs="Times New Roman"/>
                <w:sz w:val="20"/>
                <w:szCs w:val="20"/>
              </w:rPr>
              <w:t>решения задачи.</w:t>
            </w:r>
          </w:p>
          <w:p w14:paraId="0BB8FAB9" w14:textId="77777777" w:rsidR="002C2AC4" w:rsidRPr="002C2AC4" w:rsidRDefault="002C2AC4" w:rsidP="002C2AC4">
            <w:pPr>
              <w:shd w:val="clear" w:color="auto" w:fill="FFFFFF"/>
              <w:ind w:right="-108"/>
              <w:rPr>
                <w:rFonts w:ascii="Times New Roman" w:eastAsia="Calibri" w:hAnsi="Times New Roman" w:cs="Times New Roman"/>
                <w:sz w:val="20"/>
                <w:szCs w:val="20"/>
              </w:rPr>
            </w:pPr>
            <w:r w:rsidRPr="002C2AC4">
              <w:rPr>
                <w:rFonts w:ascii="Times New Roman" w:eastAsia="Calibri" w:hAnsi="Times New Roman" w:cs="Times New Roman"/>
                <w:sz w:val="20"/>
                <w:szCs w:val="20"/>
              </w:rPr>
              <w:t xml:space="preserve">Определяет </w:t>
            </w:r>
            <w:r w:rsidRPr="002C2AC4">
              <w:rPr>
                <w:rFonts w:ascii="Times New Roman" w:eastAsia="Calibri" w:hAnsi="Times New Roman" w:cs="Times New Roman"/>
                <w:spacing w:val="-2"/>
                <w:sz w:val="20"/>
                <w:szCs w:val="20"/>
              </w:rPr>
              <w:t xml:space="preserve">потребности в </w:t>
            </w:r>
            <w:r w:rsidRPr="002C2AC4">
              <w:rPr>
                <w:rFonts w:ascii="Times New Roman" w:eastAsia="Calibri" w:hAnsi="Times New Roman" w:cs="Times New Roman"/>
                <w:sz w:val="20"/>
                <w:szCs w:val="20"/>
              </w:rPr>
              <w:t>информации.</w:t>
            </w:r>
          </w:p>
          <w:p w14:paraId="52774B32" w14:textId="77777777" w:rsidR="002C2AC4" w:rsidRPr="002C2AC4" w:rsidRDefault="002C2AC4" w:rsidP="002C2AC4">
            <w:pPr>
              <w:shd w:val="clear" w:color="auto" w:fill="FFFFFF"/>
              <w:ind w:right="-108"/>
              <w:rPr>
                <w:rFonts w:ascii="Times New Roman" w:eastAsia="Calibri" w:hAnsi="Times New Roman" w:cs="Times New Roman"/>
                <w:sz w:val="20"/>
                <w:szCs w:val="20"/>
              </w:rPr>
            </w:pPr>
            <w:r w:rsidRPr="002C2AC4">
              <w:rPr>
                <w:rFonts w:ascii="Times New Roman" w:eastAsia="Calibri" w:hAnsi="Times New Roman" w:cs="Times New Roman"/>
                <w:spacing w:val="-2"/>
                <w:sz w:val="20"/>
                <w:szCs w:val="20"/>
              </w:rPr>
              <w:t xml:space="preserve">Выявляет все </w:t>
            </w:r>
            <w:r w:rsidRPr="002C2AC4">
              <w:rPr>
                <w:rFonts w:ascii="Times New Roman" w:eastAsia="Calibri" w:hAnsi="Times New Roman" w:cs="Times New Roman"/>
                <w:sz w:val="20"/>
                <w:szCs w:val="20"/>
              </w:rPr>
              <w:t xml:space="preserve">возможные источники необходимых ресурсов, в том </w:t>
            </w:r>
            <w:r w:rsidRPr="002C2AC4">
              <w:rPr>
                <w:rFonts w:ascii="Times New Roman" w:eastAsia="Calibri" w:hAnsi="Times New Roman" w:cs="Times New Roman"/>
                <w:spacing w:val="-2"/>
                <w:sz w:val="20"/>
                <w:szCs w:val="20"/>
              </w:rPr>
              <w:t xml:space="preserve">числе неочевидных. </w:t>
            </w:r>
            <w:r w:rsidRPr="002C2AC4">
              <w:rPr>
                <w:rFonts w:ascii="Times New Roman" w:eastAsia="Calibri" w:hAnsi="Times New Roman" w:cs="Times New Roman"/>
                <w:sz w:val="20"/>
                <w:szCs w:val="20"/>
              </w:rPr>
              <w:t>Разрабатывает детальный план действий</w:t>
            </w:r>
          </w:p>
          <w:p w14:paraId="458C9BA6" w14:textId="77777777" w:rsidR="002C2AC4" w:rsidRPr="002C2AC4" w:rsidRDefault="002C2AC4" w:rsidP="002C2AC4">
            <w:pPr>
              <w:suppressAutoHyphens/>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 xml:space="preserve">Дает оценку плюсов и минусов полученного результата </w:t>
            </w:r>
            <w:r w:rsidRPr="002C2AC4">
              <w:rPr>
                <w:rFonts w:ascii="Times New Roman" w:eastAsia="Calibri" w:hAnsi="Times New Roman" w:cs="Times New Roman"/>
                <w:spacing w:val="-2"/>
                <w:sz w:val="20"/>
                <w:szCs w:val="20"/>
              </w:rPr>
              <w:t xml:space="preserve">выполнения плана и </w:t>
            </w:r>
            <w:r w:rsidRPr="002C2AC4">
              <w:rPr>
                <w:rFonts w:ascii="Times New Roman" w:eastAsia="Calibri" w:hAnsi="Times New Roman" w:cs="Times New Roman"/>
                <w:sz w:val="20"/>
                <w:szCs w:val="20"/>
              </w:rPr>
              <w:t>способов его реализации.</w:t>
            </w:r>
          </w:p>
          <w:p w14:paraId="3E3C0B04" w14:textId="77777777" w:rsidR="002C2AC4" w:rsidRPr="002C2AC4" w:rsidRDefault="002C2AC4" w:rsidP="002C2AC4">
            <w:pPr>
              <w:suppressAutoHyphens/>
              <w:contextualSpacing/>
              <w:rPr>
                <w:rFonts w:ascii="Times New Roman" w:eastAsia="Calibri" w:hAnsi="Times New Roman" w:cs="Times New Roman"/>
                <w:sz w:val="20"/>
                <w:szCs w:val="20"/>
              </w:rPr>
            </w:pPr>
          </w:p>
          <w:p w14:paraId="207F7EE2" w14:textId="77777777" w:rsidR="002C2AC4" w:rsidRPr="002C2AC4" w:rsidRDefault="002C2AC4" w:rsidP="002C2AC4">
            <w:pPr>
              <w:suppressAutoHyphens/>
              <w:contextualSpacing/>
              <w:rPr>
                <w:rFonts w:ascii="Times New Roman" w:eastAsia="Calibri" w:hAnsi="Times New Roman" w:cs="Times New Roman"/>
                <w:sz w:val="20"/>
                <w:szCs w:val="20"/>
              </w:rPr>
            </w:pPr>
          </w:p>
          <w:p w14:paraId="56336331" w14:textId="77777777" w:rsidR="002C2AC4" w:rsidRPr="002C2AC4" w:rsidRDefault="002C2AC4" w:rsidP="002C2AC4">
            <w:pPr>
              <w:suppressAutoHyphens/>
              <w:contextualSpacing/>
              <w:rPr>
                <w:rFonts w:ascii="Times New Roman" w:eastAsia="Calibri" w:hAnsi="Times New Roman" w:cs="Times New Roman"/>
                <w:sz w:val="20"/>
                <w:szCs w:val="20"/>
              </w:rPr>
            </w:pPr>
          </w:p>
          <w:p w14:paraId="0C712665" w14:textId="77777777" w:rsidR="002C2AC4" w:rsidRPr="002C2AC4" w:rsidRDefault="002C2AC4" w:rsidP="002C2AC4">
            <w:pPr>
              <w:suppressAutoHyphens/>
              <w:contextualSpacing/>
              <w:rPr>
                <w:rFonts w:ascii="Times New Roman" w:eastAsia="Calibri" w:hAnsi="Times New Roman" w:cs="Times New Roman"/>
                <w:sz w:val="20"/>
                <w:szCs w:val="20"/>
              </w:rPr>
            </w:pPr>
          </w:p>
          <w:p w14:paraId="6BDAB121" w14:textId="77777777" w:rsidR="002C2AC4" w:rsidRPr="002C2AC4" w:rsidRDefault="002C2AC4" w:rsidP="002C2AC4">
            <w:pPr>
              <w:suppressAutoHyphens/>
              <w:contextualSpacing/>
              <w:rPr>
                <w:rFonts w:ascii="Times New Roman" w:eastAsia="Calibri" w:hAnsi="Times New Roman" w:cs="Times New Roman"/>
                <w:sz w:val="20"/>
                <w:szCs w:val="20"/>
              </w:rPr>
            </w:pPr>
          </w:p>
          <w:p w14:paraId="3FCA20EB" w14:textId="77777777" w:rsidR="002C2AC4" w:rsidRPr="002C2AC4" w:rsidRDefault="002C2AC4" w:rsidP="002C2AC4">
            <w:pPr>
              <w:suppressAutoHyphens/>
              <w:contextualSpacing/>
              <w:rPr>
                <w:rFonts w:ascii="Times New Roman" w:eastAsia="Calibri" w:hAnsi="Times New Roman" w:cs="Times New Roman"/>
                <w:sz w:val="20"/>
                <w:szCs w:val="20"/>
              </w:rPr>
            </w:pPr>
          </w:p>
          <w:p w14:paraId="485DC0CC" w14:textId="77777777" w:rsidR="002C2AC4" w:rsidRPr="002C2AC4" w:rsidRDefault="002C2AC4" w:rsidP="002C2AC4">
            <w:pPr>
              <w:suppressAutoHyphens/>
              <w:contextualSpacing/>
              <w:rPr>
                <w:rFonts w:ascii="Times New Roman" w:eastAsia="Calibri" w:hAnsi="Times New Roman" w:cs="Times New Roman"/>
                <w:sz w:val="20"/>
                <w:szCs w:val="20"/>
              </w:rPr>
            </w:pPr>
          </w:p>
          <w:p w14:paraId="4FBA1B63" w14:textId="77777777" w:rsidR="002C2AC4" w:rsidRPr="002C2AC4" w:rsidRDefault="002C2AC4" w:rsidP="002C2AC4">
            <w:pPr>
              <w:suppressAutoHyphens/>
              <w:contextualSpacing/>
              <w:rPr>
                <w:rFonts w:ascii="Times New Roman" w:eastAsia="Calibri" w:hAnsi="Times New Roman" w:cs="Times New Roman"/>
                <w:sz w:val="20"/>
                <w:szCs w:val="20"/>
              </w:rPr>
            </w:pPr>
          </w:p>
          <w:p w14:paraId="31B99788" w14:textId="77777777" w:rsidR="002C2AC4" w:rsidRPr="002C2AC4" w:rsidRDefault="002C2AC4" w:rsidP="002C2AC4">
            <w:pPr>
              <w:suppressAutoHyphens/>
              <w:contextualSpacing/>
              <w:rPr>
                <w:rFonts w:ascii="Times New Roman" w:eastAsia="Calibri" w:hAnsi="Times New Roman" w:cs="Times New Roman"/>
                <w:sz w:val="20"/>
                <w:szCs w:val="20"/>
              </w:rPr>
            </w:pPr>
          </w:p>
          <w:p w14:paraId="37F70BD5" w14:textId="77777777" w:rsidR="002C2AC4" w:rsidRPr="002C2AC4" w:rsidRDefault="002C2AC4" w:rsidP="002C2AC4">
            <w:pPr>
              <w:suppressAutoHyphens/>
              <w:contextualSpacing/>
              <w:rPr>
                <w:rFonts w:ascii="Times New Roman" w:eastAsia="Calibri" w:hAnsi="Times New Roman" w:cs="Times New Roman"/>
                <w:sz w:val="20"/>
                <w:szCs w:val="20"/>
              </w:rPr>
            </w:pPr>
          </w:p>
          <w:p w14:paraId="1B8DB28A" w14:textId="77777777" w:rsidR="002C2AC4" w:rsidRPr="002C2AC4" w:rsidRDefault="002C2AC4" w:rsidP="002C2AC4">
            <w:pPr>
              <w:suppressAutoHyphens/>
              <w:contextualSpacing/>
              <w:rPr>
                <w:rFonts w:ascii="Times New Roman" w:eastAsia="Calibri" w:hAnsi="Times New Roman" w:cs="Times New Roman"/>
                <w:sz w:val="20"/>
                <w:szCs w:val="20"/>
              </w:rPr>
            </w:pPr>
          </w:p>
          <w:p w14:paraId="2607088A" w14:textId="77777777" w:rsidR="002C2AC4" w:rsidRPr="002C2AC4" w:rsidRDefault="002C2AC4" w:rsidP="002C2AC4">
            <w:pPr>
              <w:suppressAutoHyphens/>
              <w:contextualSpacing/>
              <w:rPr>
                <w:rFonts w:ascii="Times New Roman" w:eastAsia="Calibri" w:hAnsi="Times New Roman" w:cs="Times New Roman"/>
                <w:sz w:val="20"/>
                <w:szCs w:val="20"/>
              </w:rPr>
            </w:pPr>
          </w:p>
          <w:p w14:paraId="76DF56A5" w14:textId="77777777" w:rsidR="002C2AC4" w:rsidRPr="002C2AC4" w:rsidRDefault="002C2AC4" w:rsidP="002C2AC4">
            <w:pPr>
              <w:suppressAutoHyphens/>
              <w:contextualSpacing/>
              <w:rPr>
                <w:rFonts w:ascii="Times New Roman" w:eastAsia="Calibri" w:hAnsi="Times New Roman" w:cs="Times New Roman"/>
                <w:sz w:val="20"/>
                <w:szCs w:val="20"/>
              </w:rPr>
            </w:pPr>
          </w:p>
          <w:p w14:paraId="710BE0D7" w14:textId="77777777" w:rsidR="002C2AC4" w:rsidRPr="002C2AC4" w:rsidRDefault="002C2AC4" w:rsidP="002C2AC4">
            <w:pPr>
              <w:suppressAutoHyphens/>
              <w:contextualSpacing/>
              <w:rPr>
                <w:rFonts w:ascii="Times New Roman" w:eastAsia="Calibri" w:hAnsi="Times New Roman" w:cs="Times New Roman"/>
                <w:sz w:val="20"/>
                <w:szCs w:val="20"/>
              </w:rPr>
            </w:pPr>
          </w:p>
          <w:p w14:paraId="6FBD7D55" w14:textId="77777777" w:rsidR="002C2AC4" w:rsidRPr="002C2AC4" w:rsidRDefault="002C2AC4" w:rsidP="002C2AC4">
            <w:pPr>
              <w:suppressAutoHyphens/>
              <w:contextualSpacing/>
              <w:rPr>
                <w:rFonts w:ascii="Times New Roman" w:eastAsia="Calibri" w:hAnsi="Times New Roman" w:cs="Times New Roman"/>
                <w:sz w:val="20"/>
                <w:szCs w:val="20"/>
              </w:rPr>
            </w:pPr>
          </w:p>
          <w:p w14:paraId="537E0F01" w14:textId="77777777" w:rsidR="002C2AC4" w:rsidRPr="002C2AC4" w:rsidRDefault="002C2AC4" w:rsidP="002C2AC4">
            <w:pPr>
              <w:suppressAutoHyphens/>
              <w:contextualSpacing/>
              <w:rPr>
                <w:rFonts w:ascii="Times New Roman" w:eastAsia="Calibri" w:hAnsi="Times New Roman" w:cs="Times New Roman"/>
                <w:sz w:val="20"/>
                <w:szCs w:val="20"/>
              </w:rPr>
            </w:pPr>
          </w:p>
          <w:p w14:paraId="26126D36" w14:textId="77777777" w:rsidR="002C2AC4" w:rsidRPr="002C2AC4" w:rsidRDefault="002C2AC4" w:rsidP="002C2AC4">
            <w:pPr>
              <w:shd w:val="clear" w:color="auto" w:fill="FFFFFF"/>
              <w:ind w:right="-108"/>
              <w:rPr>
                <w:rFonts w:ascii="Times New Roman" w:eastAsia="Calibri" w:hAnsi="Times New Roman" w:cs="Times New Roman"/>
                <w:sz w:val="20"/>
                <w:szCs w:val="20"/>
              </w:rPr>
            </w:pPr>
            <w:r w:rsidRPr="002C2AC4">
              <w:rPr>
                <w:rFonts w:ascii="Times New Roman" w:eastAsia="Calibri" w:hAnsi="Times New Roman" w:cs="Times New Roman"/>
                <w:spacing w:val="-2"/>
                <w:sz w:val="20"/>
                <w:szCs w:val="20"/>
              </w:rPr>
              <w:t xml:space="preserve">Применяет средства </w:t>
            </w:r>
            <w:r w:rsidRPr="002C2AC4">
              <w:rPr>
                <w:rFonts w:ascii="Times New Roman" w:eastAsia="Calibri" w:hAnsi="Times New Roman" w:cs="Times New Roman"/>
                <w:sz w:val="20"/>
                <w:szCs w:val="20"/>
              </w:rPr>
              <w:t>информатизации и</w:t>
            </w:r>
          </w:p>
          <w:p w14:paraId="2BF46DE9" w14:textId="77777777" w:rsidR="002C2AC4" w:rsidRPr="002C2AC4" w:rsidRDefault="002C2AC4" w:rsidP="002C2AC4">
            <w:pPr>
              <w:shd w:val="clear" w:color="auto" w:fill="FFFFFF"/>
              <w:ind w:right="-108"/>
              <w:rPr>
                <w:rFonts w:ascii="Times New Roman" w:eastAsia="Calibri" w:hAnsi="Times New Roman" w:cs="Times New Roman"/>
                <w:sz w:val="20"/>
                <w:szCs w:val="20"/>
              </w:rPr>
            </w:pPr>
            <w:r w:rsidRPr="002C2AC4">
              <w:rPr>
                <w:rFonts w:ascii="Times New Roman" w:eastAsia="Calibri" w:hAnsi="Times New Roman" w:cs="Times New Roman"/>
                <w:sz w:val="20"/>
                <w:szCs w:val="20"/>
              </w:rPr>
              <w:t>Информационных технологий для</w:t>
            </w:r>
          </w:p>
          <w:p w14:paraId="5B294D73" w14:textId="77777777" w:rsidR="002C2AC4" w:rsidRPr="002C2AC4" w:rsidRDefault="002C2AC4" w:rsidP="002C2AC4">
            <w:pPr>
              <w:shd w:val="clear" w:color="auto" w:fill="FFFFFF"/>
              <w:ind w:right="-108"/>
              <w:rPr>
                <w:rFonts w:ascii="Times New Roman" w:eastAsia="Calibri" w:hAnsi="Times New Roman" w:cs="Times New Roman"/>
                <w:sz w:val="20"/>
                <w:szCs w:val="20"/>
              </w:rPr>
            </w:pPr>
            <w:r w:rsidRPr="002C2AC4">
              <w:rPr>
                <w:rFonts w:ascii="Times New Roman" w:eastAsia="Calibri" w:hAnsi="Times New Roman" w:cs="Times New Roman"/>
                <w:sz w:val="20"/>
                <w:szCs w:val="20"/>
              </w:rPr>
              <w:t>Реализации профессиональной</w:t>
            </w:r>
          </w:p>
          <w:p w14:paraId="5A8D0B65" w14:textId="77777777" w:rsidR="002C2AC4" w:rsidRPr="002C2AC4" w:rsidRDefault="002C2AC4" w:rsidP="002C2AC4">
            <w:pPr>
              <w:shd w:val="clear" w:color="auto" w:fill="FFFFFF"/>
              <w:tabs>
                <w:tab w:val="left" w:pos="1843"/>
              </w:tabs>
              <w:ind w:right="-108"/>
              <w:rPr>
                <w:rFonts w:ascii="Times New Roman" w:eastAsia="Calibri" w:hAnsi="Times New Roman" w:cs="Times New Roman"/>
                <w:sz w:val="20"/>
                <w:szCs w:val="20"/>
              </w:rPr>
            </w:pPr>
            <w:r w:rsidRPr="002C2AC4">
              <w:rPr>
                <w:rFonts w:ascii="Times New Roman" w:eastAsia="Calibri" w:hAnsi="Times New Roman" w:cs="Times New Roman"/>
                <w:sz w:val="20"/>
                <w:szCs w:val="20"/>
              </w:rPr>
              <w:t xml:space="preserve">деятельности. Планирует информационный </w:t>
            </w:r>
            <w:r w:rsidRPr="002C2AC4">
              <w:rPr>
                <w:rFonts w:ascii="Times New Roman" w:eastAsia="Calibri" w:hAnsi="Times New Roman" w:cs="Times New Roman"/>
                <w:spacing w:val="-6"/>
                <w:sz w:val="20"/>
                <w:szCs w:val="20"/>
              </w:rPr>
              <w:t xml:space="preserve">поиск   из   широкого </w:t>
            </w:r>
            <w:r w:rsidRPr="002C2AC4">
              <w:rPr>
                <w:rFonts w:ascii="Times New Roman" w:eastAsia="Calibri" w:hAnsi="Times New Roman" w:cs="Times New Roman"/>
                <w:spacing w:val="-8"/>
                <w:sz w:val="20"/>
                <w:szCs w:val="20"/>
              </w:rPr>
              <w:t xml:space="preserve">набора источников, </w:t>
            </w:r>
            <w:r w:rsidRPr="002C2AC4">
              <w:rPr>
                <w:rFonts w:ascii="Times New Roman" w:eastAsia="Calibri" w:hAnsi="Times New Roman" w:cs="Times New Roman"/>
                <w:spacing w:val="-2"/>
                <w:sz w:val="20"/>
                <w:szCs w:val="20"/>
              </w:rPr>
              <w:t xml:space="preserve">необходимого </w:t>
            </w:r>
            <w:r w:rsidRPr="002C2AC4">
              <w:rPr>
                <w:rFonts w:ascii="Times New Roman" w:eastAsia="Calibri" w:hAnsi="Times New Roman" w:cs="Times New Roman"/>
                <w:spacing w:val="-3"/>
                <w:sz w:val="20"/>
                <w:szCs w:val="20"/>
              </w:rPr>
              <w:t xml:space="preserve">для </w:t>
            </w:r>
            <w:r w:rsidRPr="002C2AC4">
              <w:rPr>
                <w:rFonts w:ascii="Times New Roman" w:eastAsia="Calibri" w:hAnsi="Times New Roman" w:cs="Times New Roman"/>
                <w:sz w:val="20"/>
                <w:szCs w:val="20"/>
              </w:rPr>
              <w:t xml:space="preserve">выполнения </w:t>
            </w:r>
            <w:r w:rsidRPr="002C2AC4">
              <w:rPr>
                <w:rFonts w:ascii="Times New Roman" w:eastAsia="Calibri" w:hAnsi="Times New Roman" w:cs="Times New Roman"/>
                <w:spacing w:val="-2"/>
                <w:sz w:val="20"/>
                <w:szCs w:val="20"/>
              </w:rPr>
              <w:t xml:space="preserve">профессиональных </w:t>
            </w:r>
            <w:r w:rsidRPr="002C2AC4">
              <w:rPr>
                <w:rFonts w:ascii="Times New Roman" w:eastAsia="Calibri" w:hAnsi="Times New Roman" w:cs="Times New Roman"/>
                <w:sz w:val="20"/>
                <w:szCs w:val="20"/>
              </w:rPr>
              <w:t>задач.</w:t>
            </w:r>
          </w:p>
          <w:p w14:paraId="6FFAFAA1" w14:textId="77777777" w:rsidR="002C2AC4" w:rsidRPr="002C2AC4" w:rsidRDefault="002C2AC4" w:rsidP="002C2AC4">
            <w:pPr>
              <w:shd w:val="clear" w:color="auto" w:fill="FFFFFF"/>
              <w:tabs>
                <w:tab w:val="left" w:pos="1330"/>
                <w:tab w:val="left" w:pos="1829"/>
              </w:tabs>
              <w:ind w:right="-108"/>
              <w:rPr>
                <w:rFonts w:ascii="Times New Roman" w:eastAsia="Calibri" w:hAnsi="Times New Roman" w:cs="Times New Roman"/>
                <w:sz w:val="20"/>
                <w:szCs w:val="20"/>
              </w:rPr>
            </w:pPr>
            <w:r w:rsidRPr="002C2AC4">
              <w:rPr>
                <w:rFonts w:ascii="Times New Roman" w:eastAsia="Calibri" w:hAnsi="Times New Roman" w:cs="Times New Roman"/>
                <w:spacing w:val="-7"/>
                <w:sz w:val="20"/>
                <w:szCs w:val="20"/>
              </w:rPr>
              <w:t xml:space="preserve">Проводит    анализ </w:t>
            </w:r>
            <w:r w:rsidRPr="002C2AC4">
              <w:rPr>
                <w:rFonts w:ascii="Times New Roman" w:eastAsia="Calibri" w:hAnsi="Times New Roman" w:cs="Times New Roman"/>
                <w:sz w:val="20"/>
                <w:szCs w:val="20"/>
              </w:rPr>
              <w:t xml:space="preserve">полученной информации, </w:t>
            </w:r>
            <w:r w:rsidRPr="002C2AC4">
              <w:rPr>
                <w:rFonts w:ascii="Times New Roman" w:eastAsia="Calibri" w:hAnsi="Times New Roman" w:cs="Times New Roman"/>
                <w:spacing w:val="-3"/>
                <w:sz w:val="20"/>
                <w:szCs w:val="20"/>
              </w:rPr>
              <w:t xml:space="preserve">выделяет </w:t>
            </w:r>
            <w:r w:rsidRPr="002C2AC4">
              <w:rPr>
                <w:rFonts w:ascii="Times New Roman" w:eastAsia="Calibri" w:hAnsi="Times New Roman" w:cs="Times New Roman"/>
                <w:sz w:val="20"/>
                <w:szCs w:val="20"/>
              </w:rPr>
              <w:t xml:space="preserve">в </w:t>
            </w:r>
            <w:r w:rsidRPr="002C2AC4">
              <w:rPr>
                <w:rFonts w:ascii="Times New Roman" w:eastAsia="Calibri" w:hAnsi="Times New Roman" w:cs="Times New Roman"/>
                <w:spacing w:val="-3"/>
                <w:sz w:val="20"/>
                <w:szCs w:val="20"/>
              </w:rPr>
              <w:t>ней</w:t>
            </w:r>
          </w:p>
          <w:p w14:paraId="0A6DE3A2" w14:textId="77777777" w:rsidR="002C2AC4" w:rsidRPr="002C2AC4" w:rsidRDefault="002C2AC4" w:rsidP="002C2AC4">
            <w:pPr>
              <w:shd w:val="clear" w:color="auto" w:fill="FFFFFF"/>
              <w:ind w:right="-108"/>
              <w:rPr>
                <w:rFonts w:ascii="Times New Roman" w:eastAsia="Calibri" w:hAnsi="Times New Roman" w:cs="Times New Roman"/>
                <w:sz w:val="20"/>
                <w:szCs w:val="20"/>
              </w:rPr>
            </w:pPr>
            <w:r w:rsidRPr="002C2AC4">
              <w:rPr>
                <w:rFonts w:ascii="Times New Roman" w:eastAsia="Calibri" w:hAnsi="Times New Roman" w:cs="Times New Roman"/>
                <w:sz w:val="20"/>
                <w:szCs w:val="20"/>
              </w:rPr>
              <w:t xml:space="preserve">главные аспекты. Классифицирует и структурирует отобранную информацию в соответствии с </w:t>
            </w:r>
            <w:r w:rsidRPr="002C2AC4">
              <w:rPr>
                <w:rFonts w:ascii="Times New Roman" w:eastAsia="Calibri" w:hAnsi="Times New Roman" w:cs="Times New Roman"/>
                <w:spacing w:val="-2"/>
                <w:sz w:val="20"/>
                <w:szCs w:val="20"/>
              </w:rPr>
              <w:t>параметрами поиска; и</w:t>
            </w:r>
            <w:r w:rsidRPr="002C2AC4">
              <w:rPr>
                <w:rFonts w:ascii="Times New Roman" w:eastAsia="Calibri" w:hAnsi="Times New Roman" w:cs="Times New Roman"/>
                <w:sz w:val="20"/>
                <w:szCs w:val="20"/>
              </w:rPr>
              <w:t xml:space="preserve">нтерпретирует полученную </w:t>
            </w:r>
            <w:r w:rsidRPr="002C2AC4">
              <w:rPr>
                <w:rFonts w:ascii="Times New Roman" w:eastAsia="Calibri" w:hAnsi="Times New Roman" w:cs="Times New Roman"/>
                <w:spacing w:val="-19"/>
                <w:sz w:val="20"/>
                <w:szCs w:val="20"/>
              </w:rPr>
              <w:t xml:space="preserve">информацию   в </w:t>
            </w:r>
            <w:r w:rsidRPr="002C2AC4">
              <w:rPr>
                <w:rFonts w:ascii="Times New Roman" w:eastAsia="Calibri" w:hAnsi="Times New Roman" w:cs="Times New Roman"/>
                <w:sz w:val="20"/>
                <w:szCs w:val="20"/>
              </w:rPr>
              <w:t>контексте профессиональной деятельности.</w:t>
            </w:r>
          </w:p>
          <w:p w14:paraId="34C27C1E" w14:textId="77777777" w:rsidR="002C2AC4" w:rsidRPr="002C2AC4" w:rsidRDefault="002C2AC4" w:rsidP="002C2AC4">
            <w:pPr>
              <w:suppressAutoHyphens/>
              <w:contextualSpacing/>
              <w:rPr>
                <w:rFonts w:ascii="Times New Roman" w:eastAsia="Calibri" w:hAnsi="Times New Roman" w:cs="Times New Roman"/>
                <w:sz w:val="20"/>
                <w:szCs w:val="20"/>
              </w:rPr>
            </w:pPr>
          </w:p>
          <w:p w14:paraId="24206291" w14:textId="77777777" w:rsidR="002C2AC4" w:rsidRPr="002C2AC4" w:rsidRDefault="002C2AC4" w:rsidP="002C2AC4">
            <w:pPr>
              <w:suppressAutoHyphens/>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Оформляет результаты теоретической и практической деятельности в соответствии с требованиями ГОСТ.</w:t>
            </w:r>
          </w:p>
          <w:p w14:paraId="09721C16" w14:textId="77777777" w:rsidR="002C2AC4" w:rsidRPr="002C2AC4" w:rsidRDefault="002C2AC4" w:rsidP="002C2AC4">
            <w:pPr>
              <w:suppressAutoHyphens/>
              <w:contextualSpacing/>
              <w:rPr>
                <w:rFonts w:ascii="Times New Roman" w:eastAsia="Calibri" w:hAnsi="Times New Roman" w:cs="Times New Roman"/>
                <w:sz w:val="20"/>
                <w:szCs w:val="20"/>
              </w:rPr>
            </w:pPr>
          </w:p>
          <w:p w14:paraId="79AC2F70" w14:textId="77777777" w:rsidR="002C2AC4" w:rsidRPr="002C2AC4" w:rsidRDefault="002C2AC4" w:rsidP="002C2AC4">
            <w:pPr>
              <w:suppressAutoHyphens/>
              <w:contextualSpacing/>
              <w:rPr>
                <w:rFonts w:ascii="Times New Roman" w:eastAsia="Calibri" w:hAnsi="Times New Roman" w:cs="Times New Roman"/>
                <w:sz w:val="20"/>
                <w:szCs w:val="20"/>
              </w:rPr>
            </w:pPr>
          </w:p>
          <w:p w14:paraId="5DA4C569" w14:textId="77777777" w:rsidR="002C2AC4" w:rsidRPr="002C2AC4" w:rsidRDefault="002C2AC4" w:rsidP="002C2AC4">
            <w:pPr>
              <w:shd w:val="clear" w:color="auto" w:fill="FFFFFF"/>
              <w:ind w:right="-108"/>
              <w:rPr>
                <w:rFonts w:ascii="Times New Roman" w:eastAsia="Calibri" w:hAnsi="Times New Roman" w:cs="Times New Roman"/>
                <w:sz w:val="20"/>
                <w:szCs w:val="20"/>
              </w:rPr>
            </w:pPr>
            <w:r w:rsidRPr="002C2AC4">
              <w:rPr>
                <w:rFonts w:ascii="Times New Roman" w:eastAsia="Calibri" w:hAnsi="Times New Roman" w:cs="Times New Roman"/>
                <w:spacing w:val="-2"/>
                <w:sz w:val="20"/>
                <w:szCs w:val="20"/>
              </w:rPr>
              <w:t xml:space="preserve">Владеет грамотным </w:t>
            </w:r>
            <w:r w:rsidRPr="002C2AC4">
              <w:rPr>
                <w:rFonts w:ascii="Times New Roman" w:eastAsia="Calibri" w:hAnsi="Times New Roman" w:cs="Times New Roman"/>
                <w:sz w:val="20"/>
                <w:szCs w:val="20"/>
              </w:rPr>
              <w:t xml:space="preserve">устным и письменным </w:t>
            </w:r>
            <w:r w:rsidRPr="002C2AC4">
              <w:rPr>
                <w:rFonts w:ascii="Times New Roman" w:eastAsia="Calibri" w:hAnsi="Times New Roman" w:cs="Times New Roman"/>
                <w:spacing w:val="-3"/>
                <w:sz w:val="20"/>
                <w:szCs w:val="20"/>
              </w:rPr>
              <w:t xml:space="preserve">изложением   своих </w:t>
            </w:r>
            <w:r w:rsidRPr="002C2AC4">
              <w:rPr>
                <w:rFonts w:ascii="Times New Roman" w:eastAsia="Calibri" w:hAnsi="Times New Roman" w:cs="Times New Roman"/>
                <w:sz w:val="20"/>
                <w:szCs w:val="20"/>
              </w:rPr>
              <w:t>мыслей по профессиональной тематике на государственном языке.</w:t>
            </w:r>
          </w:p>
          <w:p w14:paraId="15363260" w14:textId="77777777" w:rsidR="002C2AC4" w:rsidRPr="002C2AC4" w:rsidRDefault="002C2AC4" w:rsidP="002C2AC4">
            <w:pPr>
              <w:suppressAutoHyphens/>
              <w:contextualSpacing/>
              <w:rPr>
                <w:rFonts w:ascii="Times New Roman" w:eastAsia="Calibri" w:hAnsi="Times New Roman" w:cs="Times New Roman"/>
                <w:i/>
                <w:sz w:val="20"/>
                <w:szCs w:val="20"/>
              </w:rPr>
            </w:pPr>
          </w:p>
          <w:p w14:paraId="5B374F8F" w14:textId="77777777" w:rsidR="002C2AC4" w:rsidRPr="002C2AC4" w:rsidRDefault="002C2AC4" w:rsidP="002C2AC4">
            <w:pPr>
              <w:suppressAutoHyphens/>
              <w:contextualSpacing/>
              <w:rPr>
                <w:rFonts w:ascii="Times New Roman" w:eastAsia="Calibri" w:hAnsi="Times New Roman" w:cs="Times New Roman"/>
                <w:i/>
                <w:sz w:val="20"/>
                <w:szCs w:val="20"/>
              </w:rPr>
            </w:pPr>
          </w:p>
          <w:p w14:paraId="73F4141C" w14:textId="77777777" w:rsidR="002C2AC4" w:rsidRPr="002C2AC4" w:rsidRDefault="002C2AC4" w:rsidP="002C2AC4">
            <w:pPr>
              <w:suppressAutoHyphens/>
              <w:contextualSpacing/>
              <w:rPr>
                <w:rFonts w:ascii="Times New Roman" w:eastAsia="Calibri" w:hAnsi="Times New Roman" w:cs="Times New Roman"/>
                <w:i/>
                <w:sz w:val="20"/>
                <w:szCs w:val="20"/>
              </w:rPr>
            </w:pPr>
          </w:p>
          <w:p w14:paraId="75B47D57" w14:textId="77777777" w:rsidR="002C2AC4" w:rsidRPr="002C2AC4" w:rsidRDefault="002C2AC4" w:rsidP="002C2AC4">
            <w:pPr>
              <w:suppressAutoHyphens/>
              <w:contextualSpacing/>
              <w:rPr>
                <w:rFonts w:ascii="Times New Roman" w:eastAsia="Calibri" w:hAnsi="Times New Roman" w:cs="Times New Roman"/>
                <w:i/>
                <w:sz w:val="20"/>
                <w:szCs w:val="20"/>
              </w:rPr>
            </w:pPr>
          </w:p>
          <w:p w14:paraId="28396685" w14:textId="77777777" w:rsidR="002C2AC4" w:rsidRPr="002C2AC4" w:rsidRDefault="002C2AC4" w:rsidP="002C2AC4">
            <w:pPr>
              <w:suppressAutoHyphens/>
              <w:contextualSpacing/>
              <w:rPr>
                <w:rFonts w:ascii="Times New Roman" w:eastAsia="Calibri" w:hAnsi="Times New Roman" w:cs="Times New Roman"/>
                <w:i/>
                <w:sz w:val="20"/>
                <w:szCs w:val="20"/>
              </w:rPr>
            </w:pPr>
          </w:p>
          <w:p w14:paraId="3D1ED628" w14:textId="77777777" w:rsidR="002C2AC4" w:rsidRPr="002C2AC4" w:rsidRDefault="002C2AC4" w:rsidP="002C2AC4">
            <w:pPr>
              <w:suppressAutoHyphens/>
              <w:contextualSpacing/>
              <w:rPr>
                <w:rFonts w:ascii="Times New Roman" w:eastAsia="Calibri" w:hAnsi="Times New Roman" w:cs="Times New Roman"/>
                <w:i/>
                <w:sz w:val="20"/>
                <w:szCs w:val="20"/>
              </w:rPr>
            </w:pPr>
          </w:p>
          <w:p w14:paraId="630A8E34" w14:textId="77777777" w:rsidR="002C2AC4" w:rsidRPr="002C2AC4" w:rsidRDefault="002C2AC4" w:rsidP="002C2AC4">
            <w:pPr>
              <w:suppressAutoHyphens/>
              <w:contextualSpacing/>
              <w:rPr>
                <w:rFonts w:ascii="Times New Roman" w:eastAsia="Calibri" w:hAnsi="Times New Roman" w:cs="Times New Roman"/>
                <w:i/>
                <w:sz w:val="20"/>
                <w:szCs w:val="20"/>
              </w:rPr>
            </w:pPr>
          </w:p>
          <w:p w14:paraId="26FE3A48" w14:textId="77777777" w:rsidR="002C2AC4" w:rsidRPr="002C2AC4" w:rsidRDefault="002C2AC4" w:rsidP="002C2AC4">
            <w:pPr>
              <w:suppressAutoHyphens/>
              <w:contextualSpacing/>
              <w:rPr>
                <w:rFonts w:ascii="Times New Roman" w:eastAsia="Calibri" w:hAnsi="Times New Roman" w:cs="Times New Roman"/>
                <w:i/>
                <w:sz w:val="20"/>
                <w:szCs w:val="20"/>
              </w:rPr>
            </w:pPr>
          </w:p>
          <w:p w14:paraId="020EAA63" w14:textId="77777777" w:rsidR="002C2AC4" w:rsidRPr="002C2AC4" w:rsidRDefault="002C2AC4" w:rsidP="002C2AC4">
            <w:pPr>
              <w:suppressAutoHyphens/>
              <w:contextualSpacing/>
              <w:rPr>
                <w:rFonts w:ascii="Times New Roman" w:eastAsia="Calibri" w:hAnsi="Times New Roman" w:cs="Times New Roman"/>
                <w:i/>
                <w:sz w:val="20"/>
                <w:szCs w:val="20"/>
              </w:rPr>
            </w:pPr>
          </w:p>
          <w:p w14:paraId="07AB3D5C" w14:textId="77777777" w:rsidR="002C2AC4" w:rsidRPr="002C2AC4" w:rsidRDefault="002C2AC4" w:rsidP="002C2AC4">
            <w:pPr>
              <w:suppressAutoHyphens/>
              <w:contextualSpacing/>
              <w:rPr>
                <w:rFonts w:ascii="Times New Roman" w:eastAsia="Calibri" w:hAnsi="Times New Roman" w:cs="Times New Roman"/>
                <w:i/>
                <w:sz w:val="20"/>
                <w:szCs w:val="20"/>
              </w:rPr>
            </w:pPr>
          </w:p>
          <w:p w14:paraId="4F5D980A" w14:textId="77777777" w:rsidR="002C2AC4" w:rsidRPr="002C2AC4" w:rsidRDefault="002C2AC4" w:rsidP="002C2AC4">
            <w:pPr>
              <w:suppressAutoHyphens/>
              <w:contextualSpacing/>
              <w:rPr>
                <w:rFonts w:ascii="Times New Roman" w:eastAsia="Calibri" w:hAnsi="Times New Roman" w:cs="Times New Roman"/>
                <w:color w:val="000000"/>
                <w:sz w:val="20"/>
                <w:szCs w:val="20"/>
              </w:rPr>
            </w:pPr>
            <w:r w:rsidRPr="002C2AC4">
              <w:rPr>
                <w:rFonts w:ascii="Times New Roman" w:eastAsia="Calibri" w:hAnsi="Times New Roman" w:cs="Times New Roman"/>
                <w:color w:val="000000"/>
                <w:sz w:val="20"/>
                <w:szCs w:val="20"/>
              </w:rPr>
              <w:t>Подбирает материалы для осуществления процессов в профессиональной деятельности.</w:t>
            </w:r>
          </w:p>
          <w:p w14:paraId="549E8925" w14:textId="77777777" w:rsidR="002C2AC4" w:rsidRPr="002C2AC4" w:rsidRDefault="002C2AC4" w:rsidP="002C2AC4">
            <w:pPr>
              <w:suppressAutoHyphens/>
              <w:contextualSpacing/>
              <w:rPr>
                <w:rFonts w:ascii="Times New Roman" w:eastAsia="Calibri" w:hAnsi="Times New Roman" w:cs="Times New Roman"/>
                <w:color w:val="000000"/>
                <w:sz w:val="20"/>
                <w:szCs w:val="20"/>
              </w:rPr>
            </w:pPr>
            <w:r w:rsidRPr="002C2AC4">
              <w:rPr>
                <w:rFonts w:ascii="Times New Roman" w:eastAsia="Calibri" w:hAnsi="Times New Roman" w:cs="Times New Roman"/>
                <w:sz w:val="20"/>
                <w:szCs w:val="20"/>
              </w:rPr>
              <w:t>Определяет способы защиты металлов от коррозии.</w:t>
            </w:r>
          </w:p>
          <w:p w14:paraId="610032F8" w14:textId="77777777" w:rsidR="002C2AC4" w:rsidRPr="002C2AC4" w:rsidRDefault="002C2AC4" w:rsidP="002C2AC4">
            <w:pPr>
              <w:suppressAutoHyphens/>
              <w:contextualSpacing/>
              <w:rPr>
                <w:rFonts w:ascii="Times New Roman" w:eastAsia="Calibri" w:hAnsi="Times New Roman" w:cs="Times New Roman"/>
                <w:i/>
                <w:sz w:val="20"/>
                <w:szCs w:val="20"/>
              </w:rPr>
            </w:pPr>
          </w:p>
          <w:p w14:paraId="5FB04ED3" w14:textId="77777777" w:rsidR="002C2AC4" w:rsidRPr="002C2AC4" w:rsidRDefault="002C2AC4" w:rsidP="002C2AC4">
            <w:pPr>
              <w:shd w:val="clear" w:color="auto" w:fill="FFFFFF"/>
              <w:ind w:right="-108"/>
              <w:rPr>
                <w:rFonts w:ascii="Times New Roman" w:eastAsia="Calibri" w:hAnsi="Times New Roman" w:cs="Times New Roman"/>
                <w:sz w:val="20"/>
                <w:szCs w:val="20"/>
              </w:rPr>
            </w:pPr>
          </w:p>
          <w:p w14:paraId="09CCE2BA" w14:textId="77777777" w:rsidR="002C2AC4" w:rsidRPr="002C2AC4" w:rsidRDefault="002C2AC4" w:rsidP="002C2AC4">
            <w:pPr>
              <w:shd w:val="clear" w:color="auto" w:fill="FFFFFF"/>
              <w:ind w:right="-108"/>
              <w:rPr>
                <w:rFonts w:ascii="Times New Roman" w:eastAsia="Calibri" w:hAnsi="Times New Roman" w:cs="Times New Roman"/>
                <w:sz w:val="20"/>
                <w:szCs w:val="20"/>
              </w:rPr>
            </w:pPr>
          </w:p>
          <w:p w14:paraId="1422A688" w14:textId="77777777" w:rsidR="002C2AC4" w:rsidRPr="002C2AC4" w:rsidRDefault="002C2AC4" w:rsidP="002C2AC4">
            <w:pPr>
              <w:shd w:val="clear" w:color="auto" w:fill="FFFFFF"/>
              <w:ind w:right="-108"/>
              <w:rPr>
                <w:rFonts w:ascii="Times New Roman" w:eastAsia="Calibri" w:hAnsi="Times New Roman" w:cs="Times New Roman"/>
                <w:sz w:val="20"/>
                <w:szCs w:val="20"/>
              </w:rPr>
            </w:pPr>
          </w:p>
          <w:p w14:paraId="105B6249" w14:textId="77777777" w:rsidR="002C2AC4" w:rsidRPr="002C2AC4" w:rsidRDefault="002C2AC4" w:rsidP="002C2AC4">
            <w:pPr>
              <w:shd w:val="clear" w:color="auto" w:fill="FFFFFF"/>
              <w:ind w:right="-108"/>
              <w:rPr>
                <w:rFonts w:ascii="Times New Roman" w:eastAsia="Calibri" w:hAnsi="Times New Roman" w:cs="Times New Roman"/>
                <w:sz w:val="20"/>
                <w:szCs w:val="20"/>
              </w:rPr>
            </w:pPr>
          </w:p>
          <w:p w14:paraId="1CD64ACF" w14:textId="77777777" w:rsidR="002C2AC4" w:rsidRPr="002C2AC4" w:rsidRDefault="002C2AC4" w:rsidP="002C2AC4">
            <w:pPr>
              <w:shd w:val="clear" w:color="auto" w:fill="FFFFFF"/>
              <w:ind w:right="-108"/>
              <w:rPr>
                <w:rFonts w:ascii="Times New Roman" w:eastAsia="Calibri" w:hAnsi="Times New Roman" w:cs="Times New Roman"/>
                <w:sz w:val="20"/>
                <w:szCs w:val="20"/>
              </w:rPr>
            </w:pPr>
          </w:p>
          <w:p w14:paraId="6400BB31" w14:textId="77777777" w:rsidR="002C2AC4" w:rsidRPr="002C2AC4" w:rsidRDefault="002C2AC4" w:rsidP="002C2AC4">
            <w:pPr>
              <w:shd w:val="clear" w:color="auto" w:fill="FFFFFF"/>
              <w:ind w:right="-108"/>
              <w:rPr>
                <w:rFonts w:ascii="Times New Roman" w:eastAsia="Calibri" w:hAnsi="Times New Roman" w:cs="Times New Roman"/>
                <w:sz w:val="20"/>
                <w:szCs w:val="20"/>
              </w:rPr>
            </w:pPr>
          </w:p>
          <w:p w14:paraId="0B1A3865" w14:textId="77777777" w:rsidR="002C2AC4" w:rsidRPr="002C2AC4" w:rsidRDefault="002C2AC4" w:rsidP="002C2AC4">
            <w:pPr>
              <w:shd w:val="clear" w:color="auto" w:fill="FFFFFF"/>
              <w:ind w:right="-108"/>
              <w:rPr>
                <w:rFonts w:ascii="Times New Roman" w:eastAsia="Calibri" w:hAnsi="Times New Roman" w:cs="Times New Roman"/>
                <w:sz w:val="20"/>
                <w:szCs w:val="20"/>
              </w:rPr>
            </w:pPr>
            <w:r w:rsidRPr="002C2AC4">
              <w:rPr>
                <w:rFonts w:ascii="Times New Roman" w:eastAsia="Calibri" w:hAnsi="Times New Roman" w:cs="Times New Roman"/>
                <w:sz w:val="20"/>
                <w:szCs w:val="20"/>
              </w:rPr>
              <w:t>Распознает сложные</w:t>
            </w:r>
          </w:p>
          <w:p w14:paraId="07F23C42" w14:textId="77777777" w:rsidR="002C2AC4" w:rsidRPr="002C2AC4" w:rsidRDefault="002C2AC4" w:rsidP="002C2AC4">
            <w:pPr>
              <w:shd w:val="clear" w:color="auto" w:fill="FFFFFF"/>
              <w:ind w:right="-108"/>
              <w:rPr>
                <w:rFonts w:ascii="Times New Roman" w:eastAsia="Calibri" w:hAnsi="Times New Roman" w:cs="Times New Roman"/>
                <w:sz w:val="20"/>
                <w:szCs w:val="20"/>
              </w:rPr>
            </w:pPr>
            <w:r w:rsidRPr="002C2AC4">
              <w:rPr>
                <w:rFonts w:ascii="Times New Roman" w:eastAsia="Calibri" w:hAnsi="Times New Roman" w:cs="Times New Roman"/>
                <w:sz w:val="20"/>
                <w:szCs w:val="20"/>
              </w:rPr>
              <w:t xml:space="preserve">проблемные ситуации в различных </w:t>
            </w:r>
            <w:r w:rsidRPr="002C2AC4">
              <w:rPr>
                <w:rFonts w:ascii="Times New Roman" w:eastAsia="Calibri" w:hAnsi="Times New Roman" w:cs="Times New Roman"/>
                <w:spacing w:val="-2"/>
                <w:sz w:val="20"/>
                <w:szCs w:val="20"/>
              </w:rPr>
              <w:t>контекстах.</w:t>
            </w:r>
          </w:p>
          <w:p w14:paraId="72FE60FA" w14:textId="77777777" w:rsidR="002C2AC4" w:rsidRPr="002C2AC4" w:rsidRDefault="002C2AC4" w:rsidP="002C2AC4">
            <w:pPr>
              <w:shd w:val="clear" w:color="auto" w:fill="FFFFFF"/>
              <w:ind w:right="-108"/>
              <w:rPr>
                <w:rFonts w:ascii="Times New Roman" w:eastAsia="Calibri" w:hAnsi="Times New Roman" w:cs="Times New Roman"/>
                <w:sz w:val="20"/>
                <w:szCs w:val="20"/>
              </w:rPr>
            </w:pPr>
            <w:r w:rsidRPr="002C2AC4">
              <w:rPr>
                <w:rFonts w:ascii="Times New Roman" w:eastAsia="Calibri" w:hAnsi="Times New Roman" w:cs="Times New Roman"/>
                <w:spacing w:val="-2"/>
                <w:sz w:val="20"/>
                <w:szCs w:val="20"/>
              </w:rPr>
              <w:t xml:space="preserve">Определяет этапы </w:t>
            </w:r>
            <w:r w:rsidRPr="002C2AC4">
              <w:rPr>
                <w:rFonts w:ascii="Times New Roman" w:eastAsia="Calibri" w:hAnsi="Times New Roman" w:cs="Times New Roman"/>
                <w:sz w:val="20"/>
                <w:szCs w:val="20"/>
              </w:rPr>
              <w:t>решения задачи.</w:t>
            </w:r>
          </w:p>
          <w:p w14:paraId="23DB4F15" w14:textId="77777777" w:rsidR="002C2AC4" w:rsidRPr="002C2AC4" w:rsidRDefault="002C2AC4" w:rsidP="002C2AC4">
            <w:pPr>
              <w:shd w:val="clear" w:color="auto" w:fill="FFFFFF"/>
              <w:ind w:right="-108"/>
              <w:rPr>
                <w:rFonts w:ascii="Times New Roman" w:eastAsia="Calibri" w:hAnsi="Times New Roman" w:cs="Times New Roman"/>
                <w:sz w:val="20"/>
                <w:szCs w:val="20"/>
              </w:rPr>
            </w:pPr>
            <w:r w:rsidRPr="002C2AC4">
              <w:rPr>
                <w:rFonts w:ascii="Times New Roman" w:eastAsia="Calibri" w:hAnsi="Times New Roman" w:cs="Times New Roman"/>
                <w:sz w:val="20"/>
                <w:szCs w:val="20"/>
              </w:rPr>
              <w:t xml:space="preserve">Определяет </w:t>
            </w:r>
            <w:r w:rsidRPr="002C2AC4">
              <w:rPr>
                <w:rFonts w:ascii="Times New Roman" w:eastAsia="Calibri" w:hAnsi="Times New Roman" w:cs="Times New Roman"/>
                <w:spacing w:val="-2"/>
                <w:sz w:val="20"/>
                <w:szCs w:val="20"/>
              </w:rPr>
              <w:t xml:space="preserve">потребности в </w:t>
            </w:r>
            <w:r w:rsidRPr="002C2AC4">
              <w:rPr>
                <w:rFonts w:ascii="Times New Roman" w:eastAsia="Calibri" w:hAnsi="Times New Roman" w:cs="Times New Roman"/>
                <w:sz w:val="20"/>
                <w:szCs w:val="20"/>
              </w:rPr>
              <w:t>информации.</w:t>
            </w:r>
          </w:p>
          <w:p w14:paraId="2F75A0A3" w14:textId="77777777" w:rsidR="002C2AC4" w:rsidRPr="002C2AC4" w:rsidRDefault="002C2AC4" w:rsidP="002C2AC4">
            <w:pPr>
              <w:shd w:val="clear" w:color="auto" w:fill="FFFFFF"/>
              <w:ind w:right="-108"/>
              <w:rPr>
                <w:rFonts w:ascii="Times New Roman" w:eastAsia="Calibri" w:hAnsi="Times New Roman" w:cs="Times New Roman"/>
                <w:sz w:val="20"/>
                <w:szCs w:val="20"/>
              </w:rPr>
            </w:pPr>
            <w:r w:rsidRPr="002C2AC4">
              <w:rPr>
                <w:rFonts w:ascii="Times New Roman" w:eastAsia="Calibri" w:hAnsi="Times New Roman" w:cs="Times New Roman"/>
                <w:spacing w:val="-2"/>
                <w:sz w:val="20"/>
                <w:szCs w:val="20"/>
              </w:rPr>
              <w:t xml:space="preserve">Выявляет все </w:t>
            </w:r>
            <w:r w:rsidRPr="002C2AC4">
              <w:rPr>
                <w:rFonts w:ascii="Times New Roman" w:eastAsia="Calibri" w:hAnsi="Times New Roman" w:cs="Times New Roman"/>
                <w:sz w:val="20"/>
                <w:szCs w:val="20"/>
              </w:rPr>
              <w:t xml:space="preserve">возможные источники необходимых ресурсов, в том </w:t>
            </w:r>
            <w:r w:rsidRPr="002C2AC4">
              <w:rPr>
                <w:rFonts w:ascii="Times New Roman" w:eastAsia="Calibri" w:hAnsi="Times New Roman" w:cs="Times New Roman"/>
                <w:spacing w:val="-2"/>
                <w:sz w:val="20"/>
                <w:szCs w:val="20"/>
              </w:rPr>
              <w:t xml:space="preserve">числе неочевидных. </w:t>
            </w:r>
            <w:r w:rsidRPr="002C2AC4">
              <w:rPr>
                <w:rFonts w:ascii="Times New Roman" w:eastAsia="Calibri" w:hAnsi="Times New Roman" w:cs="Times New Roman"/>
                <w:sz w:val="20"/>
                <w:szCs w:val="20"/>
              </w:rPr>
              <w:t>Разрабатывает детальный план действий</w:t>
            </w:r>
          </w:p>
          <w:p w14:paraId="4EA0560B" w14:textId="77777777" w:rsidR="002C2AC4" w:rsidRPr="002C2AC4" w:rsidRDefault="002C2AC4" w:rsidP="002C2AC4">
            <w:pPr>
              <w:suppressAutoHyphens/>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 xml:space="preserve">Дает оценку плюсов и минусов полученного результата </w:t>
            </w:r>
            <w:r w:rsidRPr="002C2AC4">
              <w:rPr>
                <w:rFonts w:ascii="Times New Roman" w:eastAsia="Calibri" w:hAnsi="Times New Roman" w:cs="Times New Roman"/>
                <w:spacing w:val="-2"/>
                <w:sz w:val="20"/>
                <w:szCs w:val="20"/>
              </w:rPr>
              <w:t xml:space="preserve">выполнения плана и </w:t>
            </w:r>
            <w:r w:rsidRPr="002C2AC4">
              <w:rPr>
                <w:rFonts w:ascii="Times New Roman" w:eastAsia="Calibri" w:hAnsi="Times New Roman" w:cs="Times New Roman"/>
                <w:sz w:val="20"/>
                <w:szCs w:val="20"/>
              </w:rPr>
              <w:t>способов его реализации</w:t>
            </w:r>
          </w:p>
          <w:p w14:paraId="7811D31D" w14:textId="77777777" w:rsidR="002C2AC4" w:rsidRPr="002C2AC4" w:rsidRDefault="002C2AC4" w:rsidP="002C2AC4">
            <w:pPr>
              <w:suppressAutoHyphens/>
              <w:contextualSpacing/>
              <w:rPr>
                <w:rFonts w:ascii="Times New Roman" w:eastAsia="Calibri" w:hAnsi="Times New Roman" w:cs="Times New Roman"/>
                <w:i/>
                <w:sz w:val="20"/>
                <w:szCs w:val="20"/>
              </w:rPr>
            </w:pPr>
          </w:p>
          <w:p w14:paraId="5EDCE7AF" w14:textId="77777777" w:rsidR="002C2AC4" w:rsidRPr="002C2AC4" w:rsidRDefault="002C2AC4" w:rsidP="002C2AC4">
            <w:pPr>
              <w:suppressAutoHyphens/>
              <w:contextualSpacing/>
              <w:rPr>
                <w:rFonts w:ascii="Times New Roman" w:eastAsia="Calibri" w:hAnsi="Times New Roman" w:cs="Times New Roman"/>
                <w:i/>
                <w:sz w:val="20"/>
                <w:szCs w:val="20"/>
              </w:rPr>
            </w:pPr>
          </w:p>
          <w:p w14:paraId="5BB110FE" w14:textId="77777777" w:rsidR="002C2AC4" w:rsidRPr="002C2AC4" w:rsidRDefault="002C2AC4" w:rsidP="002C2AC4">
            <w:pPr>
              <w:suppressAutoHyphens/>
              <w:contextualSpacing/>
              <w:rPr>
                <w:rFonts w:ascii="Times New Roman" w:eastAsia="Calibri" w:hAnsi="Times New Roman" w:cs="Times New Roman"/>
                <w:i/>
                <w:sz w:val="20"/>
                <w:szCs w:val="20"/>
              </w:rPr>
            </w:pPr>
          </w:p>
          <w:p w14:paraId="32E5DA1C" w14:textId="77777777" w:rsidR="002C2AC4" w:rsidRPr="002C2AC4" w:rsidRDefault="002C2AC4" w:rsidP="002C2AC4">
            <w:pPr>
              <w:suppressAutoHyphens/>
              <w:contextualSpacing/>
              <w:rPr>
                <w:rFonts w:ascii="Times New Roman" w:eastAsia="Calibri" w:hAnsi="Times New Roman" w:cs="Times New Roman"/>
                <w:i/>
                <w:sz w:val="20"/>
                <w:szCs w:val="20"/>
              </w:rPr>
            </w:pPr>
          </w:p>
          <w:p w14:paraId="36ED24FC" w14:textId="77777777" w:rsidR="002C2AC4" w:rsidRPr="002C2AC4" w:rsidRDefault="002C2AC4" w:rsidP="002C2AC4">
            <w:pPr>
              <w:suppressAutoHyphens/>
              <w:contextualSpacing/>
              <w:rPr>
                <w:rFonts w:ascii="Times New Roman" w:eastAsia="Calibri" w:hAnsi="Times New Roman" w:cs="Times New Roman"/>
                <w:i/>
                <w:sz w:val="20"/>
                <w:szCs w:val="20"/>
              </w:rPr>
            </w:pPr>
          </w:p>
          <w:p w14:paraId="42B0B5F5" w14:textId="77777777" w:rsidR="002C2AC4" w:rsidRPr="002C2AC4" w:rsidRDefault="002C2AC4" w:rsidP="002C2AC4">
            <w:pPr>
              <w:suppressAutoHyphens/>
              <w:contextualSpacing/>
              <w:rPr>
                <w:rFonts w:ascii="Times New Roman" w:eastAsia="Calibri" w:hAnsi="Times New Roman" w:cs="Times New Roman"/>
                <w:i/>
                <w:sz w:val="20"/>
                <w:szCs w:val="20"/>
              </w:rPr>
            </w:pPr>
          </w:p>
          <w:p w14:paraId="10414CC0" w14:textId="77777777" w:rsidR="002C2AC4" w:rsidRPr="002C2AC4" w:rsidRDefault="002C2AC4" w:rsidP="002C2AC4">
            <w:pPr>
              <w:suppressAutoHyphens/>
              <w:contextualSpacing/>
              <w:rPr>
                <w:rFonts w:ascii="Times New Roman" w:eastAsia="Calibri" w:hAnsi="Times New Roman" w:cs="Times New Roman"/>
                <w:i/>
                <w:sz w:val="20"/>
                <w:szCs w:val="20"/>
              </w:rPr>
            </w:pPr>
          </w:p>
          <w:p w14:paraId="342A25F0" w14:textId="77777777" w:rsidR="002C2AC4" w:rsidRPr="002C2AC4" w:rsidRDefault="002C2AC4" w:rsidP="002C2AC4">
            <w:pPr>
              <w:suppressAutoHyphens/>
              <w:contextualSpacing/>
              <w:rPr>
                <w:rFonts w:ascii="Times New Roman" w:eastAsia="Calibri" w:hAnsi="Times New Roman" w:cs="Times New Roman"/>
                <w:i/>
                <w:sz w:val="20"/>
                <w:szCs w:val="20"/>
              </w:rPr>
            </w:pPr>
          </w:p>
          <w:p w14:paraId="4FFE26E7" w14:textId="77777777" w:rsidR="002C2AC4" w:rsidRPr="002C2AC4" w:rsidRDefault="002C2AC4" w:rsidP="002C2AC4">
            <w:pPr>
              <w:suppressAutoHyphens/>
              <w:contextualSpacing/>
              <w:rPr>
                <w:rFonts w:ascii="Times New Roman" w:eastAsia="Calibri" w:hAnsi="Times New Roman" w:cs="Times New Roman"/>
                <w:i/>
                <w:sz w:val="20"/>
                <w:szCs w:val="20"/>
              </w:rPr>
            </w:pPr>
          </w:p>
          <w:p w14:paraId="64274707" w14:textId="77777777" w:rsidR="002C2AC4" w:rsidRPr="002C2AC4" w:rsidRDefault="002C2AC4" w:rsidP="002C2AC4">
            <w:pPr>
              <w:suppressAutoHyphens/>
              <w:contextualSpacing/>
              <w:rPr>
                <w:rFonts w:ascii="Times New Roman" w:eastAsia="Calibri" w:hAnsi="Times New Roman" w:cs="Times New Roman"/>
                <w:i/>
                <w:sz w:val="20"/>
                <w:szCs w:val="20"/>
              </w:rPr>
            </w:pPr>
          </w:p>
          <w:p w14:paraId="51DCD2F3" w14:textId="77777777" w:rsidR="002C2AC4" w:rsidRPr="002C2AC4" w:rsidRDefault="002C2AC4" w:rsidP="002C2AC4">
            <w:pPr>
              <w:suppressAutoHyphens/>
              <w:contextualSpacing/>
              <w:rPr>
                <w:rFonts w:ascii="Times New Roman" w:eastAsia="Calibri" w:hAnsi="Times New Roman" w:cs="Times New Roman"/>
                <w:i/>
                <w:sz w:val="20"/>
                <w:szCs w:val="20"/>
              </w:rPr>
            </w:pPr>
          </w:p>
          <w:p w14:paraId="1F959456" w14:textId="77777777" w:rsidR="002C2AC4" w:rsidRPr="002C2AC4" w:rsidRDefault="002C2AC4" w:rsidP="002C2AC4">
            <w:pPr>
              <w:suppressAutoHyphens/>
              <w:contextualSpacing/>
              <w:rPr>
                <w:rFonts w:ascii="Times New Roman" w:eastAsia="Calibri" w:hAnsi="Times New Roman" w:cs="Times New Roman"/>
                <w:i/>
                <w:sz w:val="20"/>
                <w:szCs w:val="20"/>
              </w:rPr>
            </w:pPr>
          </w:p>
          <w:p w14:paraId="48687BD6" w14:textId="77777777" w:rsidR="002C2AC4" w:rsidRPr="002C2AC4" w:rsidRDefault="002C2AC4" w:rsidP="002C2AC4">
            <w:pPr>
              <w:suppressAutoHyphens/>
              <w:contextualSpacing/>
              <w:rPr>
                <w:rFonts w:ascii="Times New Roman" w:eastAsia="Calibri" w:hAnsi="Times New Roman" w:cs="Times New Roman"/>
                <w:i/>
                <w:sz w:val="20"/>
                <w:szCs w:val="20"/>
              </w:rPr>
            </w:pPr>
          </w:p>
          <w:p w14:paraId="6B639D5A" w14:textId="77777777" w:rsidR="002C2AC4" w:rsidRPr="002C2AC4" w:rsidRDefault="002C2AC4" w:rsidP="002C2AC4">
            <w:pPr>
              <w:suppressAutoHyphens/>
              <w:contextualSpacing/>
              <w:rPr>
                <w:rFonts w:ascii="Times New Roman" w:eastAsia="Calibri" w:hAnsi="Times New Roman" w:cs="Times New Roman"/>
                <w:i/>
                <w:sz w:val="20"/>
                <w:szCs w:val="20"/>
              </w:rPr>
            </w:pPr>
          </w:p>
          <w:p w14:paraId="67987303" w14:textId="77777777" w:rsidR="002C2AC4" w:rsidRPr="002C2AC4" w:rsidRDefault="002C2AC4" w:rsidP="002C2AC4">
            <w:pPr>
              <w:shd w:val="clear" w:color="auto" w:fill="FFFFFF"/>
              <w:ind w:right="-108"/>
              <w:rPr>
                <w:rFonts w:ascii="Times New Roman" w:eastAsia="Calibri" w:hAnsi="Times New Roman" w:cs="Times New Roman"/>
                <w:sz w:val="20"/>
                <w:szCs w:val="20"/>
              </w:rPr>
            </w:pPr>
            <w:r w:rsidRPr="002C2AC4">
              <w:rPr>
                <w:rFonts w:ascii="Times New Roman" w:eastAsia="Calibri" w:hAnsi="Times New Roman" w:cs="Times New Roman"/>
                <w:spacing w:val="-2"/>
                <w:sz w:val="20"/>
                <w:szCs w:val="20"/>
              </w:rPr>
              <w:t xml:space="preserve">Применяет средства </w:t>
            </w:r>
            <w:r w:rsidRPr="002C2AC4">
              <w:rPr>
                <w:rFonts w:ascii="Times New Roman" w:eastAsia="Calibri" w:hAnsi="Times New Roman" w:cs="Times New Roman"/>
                <w:sz w:val="20"/>
                <w:szCs w:val="20"/>
              </w:rPr>
              <w:t>информатизации и</w:t>
            </w:r>
          </w:p>
          <w:p w14:paraId="5E813AE4" w14:textId="77777777" w:rsidR="002C2AC4" w:rsidRPr="002C2AC4" w:rsidRDefault="002C2AC4" w:rsidP="002C2AC4">
            <w:pPr>
              <w:shd w:val="clear" w:color="auto" w:fill="FFFFFF"/>
              <w:ind w:right="-108"/>
              <w:rPr>
                <w:rFonts w:ascii="Times New Roman" w:eastAsia="Calibri" w:hAnsi="Times New Roman" w:cs="Times New Roman"/>
                <w:sz w:val="20"/>
                <w:szCs w:val="20"/>
              </w:rPr>
            </w:pPr>
            <w:r w:rsidRPr="002C2AC4">
              <w:rPr>
                <w:rFonts w:ascii="Times New Roman" w:eastAsia="Calibri" w:hAnsi="Times New Roman" w:cs="Times New Roman"/>
                <w:sz w:val="20"/>
                <w:szCs w:val="20"/>
              </w:rPr>
              <w:t>Информационных технологий для</w:t>
            </w:r>
          </w:p>
          <w:p w14:paraId="1EBD1FE3" w14:textId="77777777" w:rsidR="002C2AC4" w:rsidRPr="002C2AC4" w:rsidRDefault="002C2AC4" w:rsidP="002C2AC4">
            <w:pPr>
              <w:shd w:val="clear" w:color="auto" w:fill="FFFFFF"/>
              <w:ind w:right="-108"/>
              <w:rPr>
                <w:rFonts w:ascii="Times New Roman" w:eastAsia="Calibri" w:hAnsi="Times New Roman" w:cs="Times New Roman"/>
                <w:sz w:val="20"/>
                <w:szCs w:val="20"/>
              </w:rPr>
            </w:pPr>
            <w:r w:rsidRPr="002C2AC4">
              <w:rPr>
                <w:rFonts w:ascii="Times New Roman" w:eastAsia="Calibri" w:hAnsi="Times New Roman" w:cs="Times New Roman"/>
                <w:sz w:val="20"/>
                <w:szCs w:val="20"/>
              </w:rPr>
              <w:t>Реализации профессиональной</w:t>
            </w:r>
          </w:p>
          <w:p w14:paraId="587CFFE2" w14:textId="77777777" w:rsidR="002C2AC4" w:rsidRPr="002C2AC4" w:rsidRDefault="002C2AC4" w:rsidP="002C2AC4">
            <w:pPr>
              <w:shd w:val="clear" w:color="auto" w:fill="FFFFFF"/>
              <w:tabs>
                <w:tab w:val="left" w:pos="1843"/>
              </w:tabs>
              <w:ind w:right="-108"/>
              <w:rPr>
                <w:rFonts w:ascii="Times New Roman" w:eastAsia="Calibri" w:hAnsi="Times New Roman" w:cs="Times New Roman"/>
                <w:sz w:val="20"/>
                <w:szCs w:val="20"/>
              </w:rPr>
            </w:pPr>
            <w:r w:rsidRPr="002C2AC4">
              <w:rPr>
                <w:rFonts w:ascii="Times New Roman" w:eastAsia="Calibri" w:hAnsi="Times New Roman" w:cs="Times New Roman"/>
                <w:sz w:val="20"/>
                <w:szCs w:val="20"/>
              </w:rPr>
              <w:t xml:space="preserve">деятельности. Планирует информационный </w:t>
            </w:r>
            <w:r w:rsidRPr="002C2AC4">
              <w:rPr>
                <w:rFonts w:ascii="Times New Roman" w:eastAsia="Calibri" w:hAnsi="Times New Roman" w:cs="Times New Roman"/>
                <w:spacing w:val="-6"/>
                <w:sz w:val="20"/>
                <w:szCs w:val="20"/>
              </w:rPr>
              <w:t xml:space="preserve">поиск   из   широкого </w:t>
            </w:r>
            <w:r w:rsidRPr="002C2AC4">
              <w:rPr>
                <w:rFonts w:ascii="Times New Roman" w:eastAsia="Calibri" w:hAnsi="Times New Roman" w:cs="Times New Roman"/>
                <w:spacing w:val="-8"/>
                <w:sz w:val="20"/>
                <w:szCs w:val="20"/>
              </w:rPr>
              <w:t xml:space="preserve">набора источников, </w:t>
            </w:r>
            <w:r w:rsidRPr="002C2AC4">
              <w:rPr>
                <w:rFonts w:ascii="Times New Roman" w:eastAsia="Calibri" w:hAnsi="Times New Roman" w:cs="Times New Roman"/>
                <w:spacing w:val="-2"/>
                <w:sz w:val="20"/>
                <w:szCs w:val="20"/>
              </w:rPr>
              <w:t xml:space="preserve">необходимого </w:t>
            </w:r>
            <w:r w:rsidRPr="002C2AC4">
              <w:rPr>
                <w:rFonts w:ascii="Times New Roman" w:eastAsia="Calibri" w:hAnsi="Times New Roman" w:cs="Times New Roman"/>
                <w:spacing w:val="-3"/>
                <w:sz w:val="20"/>
                <w:szCs w:val="20"/>
              </w:rPr>
              <w:t xml:space="preserve">для </w:t>
            </w:r>
            <w:r w:rsidRPr="002C2AC4">
              <w:rPr>
                <w:rFonts w:ascii="Times New Roman" w:eastAsia="Calibri" w:hAnsi="Times New Roman" w:cs="Times New Roman"/>
                <w:sz w:val="20"/>
                <w:szCs w:val="20"/>
              </w:rPr>
              <w:t xml:space="preserve">выполнения </w:t>
            </w:r>
            <w:r w:rsidRPr="002C2AC4">
              <w:rPr>
                <w:rFonts w:ascii="Times New Roman" w:eastAsia="Calibri" w:hAnsi="Times New Roman" w:cs="Times New Roman"/>
                <w:spacing w:val="-2"/>
                <w:sz w:val="20"/>
                <w:szCs w:val="20"/>
              </w:rPr>
              <w:t xml:space="preserve">профессиональных </w:t>
            </w:r>
            <w:r w:rsidRPr="002C2AC4">
              <w:rPr>
                <w:rFonts w:ascii="Times New Roman" w:eastAsia="Calibri" w:hAnsi="Times New Roman" w:cs="Times New Roman"/>
                <w:sz w:val="20"/>
                <w:szCs w:val="20"/>
              </w:rPr>
              <w:t>задач.</w:t>
            </w:r>
          </w:p>
          <w:p w14:paraId="4E7178B0" w14:textId="77777777" w:rsidR="002C2AC4" w:rsidRPr="002C2AC4" w:rsidRDefault="002C2AC4" w:rsidP="002C2AC4">
            <w:pPr>
              <w:shd w:val="clear" w:color="auto" w:fill="FFFFFF"/>
              <w:tabs>
                <w:tab w:val="left" w:pos="1330"/>
                <w:tab w:val="left" w:pos="1829"/>
              </w:tabs>
              <w:ind w:right="-108"/>
              <w:rPr>
                <w:rFonts w:ascii="Times New Roman" w:eastAsia="Calibri" w:hAnsi="Times New Roman" w:cs="Times New Roman"/>
                <w:sz w:val="20"/>
                <w:szCs w:val="20"/>
              </w:rPr>
            </w:pPr>
            <w:r w:rsidRPr="002C2AC4">
              <w:rPr>
                <w:rFonts w:ascii="Times New Roman" w:eastAsia="Calibri" w:hAnsi="Times New Roman" w:cs="Times New Roman"/>
                <w:spacing w:val="-7"/>
                <w:sz w:val="20"/>
                <w:szCs w:val="20"/>
              </w:rPr>
              <w:t xml:space="preserve">Проводит    анализ </w:t>
            </w:r>
            <w:r w:rsidRPr="002C2AC4">
              <w:rPr>
                <w:rFonts w:ascii="Times New Roman" w:eastAsia="Calibri" w:hAnsi="Times New Roman" w:cs="Times New Roman"/>
                <w:sz w:val="20"/>
                <w:szCs w:val="20"/>
              </w:rPr>
              <w:t xml:space="preserve">полученной информации, </w:t>
            </w:r>
            <w:r w:rsidRPr="002C2AC4">
              <w:rPr>
                <w:rFonts w:ascii="Times New Roman" w:eastAsia="Calibri" w:hAnsi="Times New Roman" w:cs="Times New Roman"/>
                <w:spacing w:val="-3"/>
                <w:sz w:val="20"/>
                <w:szCs w:val="20"/>
              </w:rPr>
              <w:t xml:space="preserve">выделяет </w:t>
            </w:r>
            <w:r w:rsidRPr="002C2AC4">
              <w:rPr>
                <w:rFonts w:ascii="Times New Roman" w:eastAsia="Calibri" w:hAnsi="Times New Roman" w:cs="Times New Roman"/>
                <w:sz w:val="20"/>
                <w:szCs w:val="20"/>
              </w:rPr>
              <w:t xml:space="preserve">в </w:t>
            </w:r>
            <w:r w:rsidRPr="002C2AC4">
              <w:rPr>
                <w:rFonts w:ascii="Times New Roman" w:eastAsia="Calibri" w:hAnsi="Times New Roman" w:cs="Times New Roman"/>
                <w:spacing w:val="-3"/>
                <w:sz w:val="20"/>
                <w:szCs w:val="20"/>
              </w:rPr>
              <w:t>ней</w:t>
            </w:r>
          </w:p>
          <w:p w14:paraId="722FCDE1" w14:textId="77777777" w:rsidR="002C2AC4" w:rsidRPr="002C2AC4" w:rsidRDefault="002C2AC4" w:rsidP="002C2AC4">
            <w:pPr>
              <w:suppressAutoHyphens/>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 xml:space="preserve">главные аспекты. Классифицирует и структурирует отобранную информацию в соответствии с </w:t>
            </w:r>
            <w:r w:rsidRPr="002C2AC4">
              <w:rPr>
                <w:rFonts w:ascii="Times New Roman" w:eastAsia="Calibri" w:hAnsi="Times New Roman" w:cs="Times New Roman"/>
                <w:spacing w:val="-2"/>
                <w:sz w:val="20"/>
                <w:szCs w:val="20"/>
              </w:rPr>
              <w:t>параметрами поиска; и</w:t>
            </w:r>
            <w:r w:rsidRPr="002C2AC4">
              <w:rPr>
                <w:rFonts w:ascii="Times New Roman" w:eastAsia="Calibri" w:hAnsi="Times New Roman" w:cs="Times New Roman"/>
                <w:sz w:val="20"/>
                <w:szCs w:val="20"/>
              </w:rPr>
              <w:t xml:space="preserve">нтерпретирует полученную </w:t>
            </w:r>
            <w:r w:rsidRPr="002C2AC4">
              <w:rPr>
                <w:rFonts w:ascii="Times New Roman" w:eastAsia="Calibri" w:hAnsi="Times New Roman" w:cs="Times New Roman"/>
                <w:spacing w:val="-19"/>
                <w:sz w:val="20"/>
                <w:szCs w:val="20"/>
              </w:rPr>
              <w:t xml:space="preserve">информацию   в </w:t>
            </w:r>
            <w:r w:rsidRPr="002C2AC4">
              <w:rPr>
                <w:rFonts w:ascii="Times New Roman" w:eastAsia="Calibri" w:hAnsi="Times New Roman" w:cs="Times New Roman"/>
                <w:sz w:val="20"/>
                <w:szCs w:val="20"/>
              </w:rPr>
              <w:t>контексте профессиональной деятельности.</w:t>
            </w:r>
          </w:p>
          <w:p w14:paraId="2EFA17B1" w14:textId="77777777" w:rsidR="002C2AC4" w:rsidRPr="002C2AC4" w:rsidRDefault="002C2AC4" w:rsidP="002C2AC4">
            <w:pPr>
              <w:suppressAutoHyphens/>
              <w:contextualSpacing/>
              <w:rPr>
                <w:rFonts w:ascii="Times New Roman" w:eastAsia="Calibri" w:hAnsi="Times New Roman" w:cs="Times New Roman"/>
                <w:sz w:val="20"/>
                <w:szCs w:val="20"/>
              </w:rPr>
            </w:pPr>
          </w:p>
          <w:p w14:paraId="4B6BAAF4" w14:textId="77777777" w:rsidR="002C2AC4" w:rsidRPr="002C2AC4" w:rsidRDefault="002C2AC4" w:rsidP="002C2AC4">
            <w:pPr>
              <w:suppressAutoHyphens/>
              <w:contextualSpacing/>
              <w:rPr>
                <w:rFonts w:ascii="Times New Roman" w:eastAsia="Calibri" w:hAnsi="Times New Roman" w:cs="Times New Roman"/>
                <w:sz w:val="20"/>
                <w:szCs w:val="20"/>
              </w:rPr>
            </w:pPr>
          </w:p>
          <w:p w14:paraId="7C8A41AE" w14:textId="77777777" w:rsidR="002C2AC4" w:rsidRPr="002C2AC4" w:rsidRDefault="002C2AC4" w:rsidP="002C2AC4">
            <w:pPr>
              <w:suppressAutoHyphens/>
              <w:contextualSpacing/>
              <w:rPr>
                <w:rFonts w:ascii="Times New Roman" w:eastAsia="Calibri" w:hAnsi="Times New Roman" w:cs="Times New Roman"/>
                <w:sz w:val="20"/>
                <w:szCs w:val="20"/>
              </w:rPr>
            </w:pPr>
          </w:p>
          <w:p w14:paraId="5F06B7C1" w14:textId="77777777" w:rsidR="002C2AC4" w:rsidRPr="002C2AC4" w:rsidRDefault="002C2AC4" w:rsidP="002C2AC4">
            <w:pPr>
              <w:suppressAutoHyphens/>
              <w:contextualSpacing/>
              <w:rPr>
                <w:rFonts w:ascii="Times New Roman" w:eastAsia="Calibri" w:hAnsi="Times New Roman" w:cs="Times New Roman"/>
                <w:sz w:val="20"/>
                <w:szCs w:val="20"/>
              </w:rPr>
            </w:pPr>
          </w:p>
          <w:p w14:paraId="1FC45795" w14:textId="77777777" w:rsidR="002C2AC4" w:rsidRPr="002C2AC4" w:rsidRDefault="002C2AC4" w:rsidP="002C2AC4">
            <w:pPr>
              <w:suppressAutoHyphens/>
              <w:contextualSpacing/>
              <w:rPr>
                <w:rFonts w:ascii="Times New Roman" w:eastAsia="Calibri" w:hAnsi="Times New Roman" w:cs="Times New Roman"/>
                <w:sz w:val="20"/>
                <w:szCs w:val="20"/>
              </w:rPr>
            </w:pPr>
          </w:p>
          <w:p w14:paraId="4A60BB41" w14:textId="77777777" w:rsidR="002C2AC4" w:rsidRPr="002C2AC4" w:rsidRDefault="002C2AC4" w:rsidP="002C2AC4">
            <w:pPr>
              <w:suppressAutoHyphens/>
              <w:contextualSpacing/>
              <w:rPr>
                <w:rFonts w:ascii="Times New Roman" w:eastAsia="Calibri" w:hAnsi="Times New Roman" w:cs="Times New Roman"/>
                <w:sz w:val="20"/>
                <w:szCs w:val="20"/>
              </w:rPr>
            </w:pPr>
          </w:p>
          <w:p w14:paraId="7BFC9B6E" w14:textId="77777777" w:rsidR="002C2AC4" w:rsidRPr="002C2AC4" w:rsidRDefault="002C2AC4" w:rsidP="002C2AC4">
            <w:pPr>
              <w:suppressAutoHyphens/>
              <w:contextualSpacing/>
              <w:rPr>
                <w:rFonts w:ascii="Times New Roman" w:eastAsia="Calibri" w:hAnsi="Times New Roman" w:cs="Times New Roman"/>
                <w:sz w:val="20"/>
                <w:szCs w:val="20"/>
              </w:rPr>
            </w:pPr>
          </w:p>
          <w:p w14:paraId="24E3BD9A" w14:textId="77777777" w:rsidR="002C2AC4" w:rsidRPr="002C2AC4" w:rsidRDefault="002C2AC4" w:rsidP="002C2AC4">
            <w:pPr>
              <w:suppressAutoHyphens/>
              <w:contextualSpacing/>
              <w:rPr>
                <w:rFonts w:ascii="Times New Roman" w:eastAsia="Calibri" w:hAnsi="Times New Roman" w:cs="Times New Roman"/>
                <w:sz w:val="20"/>
                <w:szCs w:val="20"/>
              </w:rPr>
            </w:pPr>
          </w:p>
          <w:p w14:paraId="4FED937D" w14:textId="77777777" w:rsidR="002C2AC4" w:rsidRPr="002C2AC4" w:rsidRDefault="002C2AC4" w:rsidP="002C2AC4">
            <w:pPr>
              <w:suppressAutoHyphens/>
              <w:contextualSpacing/>
              <w:rPr>
                <w:rFonts w:ascii="Times New Roman" w:eastAsia="Calibri" w:hAnsi="Times New Roman" w:cs="Times New Roman"/>
                <w:sz w:val="20"/>
                <w:szCs w:val="20"/>
              </w:rPr>
            </w:pPr>
          </w:p>
          <w:p w14:paraId="683FF461" w14:textId="77777777" w:rsidR="002C2AC4" w:rsidRPr="002C2AC4" w:rsidRDefault="002C2AC4" w:rsidP="002C2AC4">
            <w:pPr>
              <w:suppressAutoHyphens/>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Оформляет результаты теоретической и практической деятельности в соответствии с требованиями ГОСТ..</w:t>
            </w:r>
          </w:p>
          <w:p w14:paraId="788F227F" w14:textId="77777777" w:rsidR="002C2AC4" w:rsidRPr="002C2AC4" w:rsidRDefault="002C2AC4" w:rsidP="002C2AC4">
            <w:pPr>
              <w:suppressAutoHyphens/>
              <w:contextualSpacing/>
              <w:rPr>
                <w:rFonts w:ascii="Times New Roman" w:eastAsia="Calibri" w:hAnsi="Times New Roman" w:cs="Times New Roman"/>
                <w:sz w:val="20"/>
                <w:szCs w:val="20"/>
              </w:rPr>
            </w:pPr>
          </w:p>
          <w:p w14:paraId="262B6C9B" w14:textId="77777777" w:rsidR="002C2AC4" w:rsidRPr="002C2AC4" w:rsidRDefault="002C2AC4" w:rsidP="002C2AC4">
            <w:pPr>
              <w:suppressAutoHyphens/>
              <w:contextualSpacing/>
              <w:rPr>
                <w:rFonts w:ascii="Times New Roman" w:eastAsia="Calibri" w:hAnsi="Times New Roman" w:cs="Times New Roman"/>
                <w:sz w:val="20"/>
                <w:szCs w:val="20"/>
              </w:rPr>
            </w:pPr>
          </w:p>
          <w:p w14:paraId="6AF2438F" w14:textId="77777777" w:rsidR="002C2AC4" w:rsidRPr="002C2AC4" w:rsidRDefault="002C2AC4" w:rsidP="002C2AC4">
            <w:pPr>
              <w:suppressAutoHyphens/>
              <w:contextualSpacing/>
              <w:rPr>
                <w:rFonts w:ascii="Times New Roman" w:eastAsia="Calibri" w:hAnsi="Times New Roman" w:cs="Times New Roman"/>
                <w:sz w:val="20"/>
                <w:szCs w:val="20"/>
              </w:rPr>
            </w:pPr>
          </w:p>
          <w:p w14:paraId="6B16A933" w14:textId="77777777" w:rsidR="002C2AC4" w:rsidRPr="002C2AC4" w:rsidRDefault="002C2AC4" w:rsidP="002C2AC4">
            <w:pPr>
              <w:suppressAutoHyphens/>
              <w:contextualSpacing/>
              <w:rPr>
                <w:rFonts w:ascii="Times New Roman" w:eastAsia="Calibri" w:hAnsi="Times New Roman" w:cs="Times New Roman"/>
                <w:sz w:val="20"/>
                <w:szCs w:val="20"/>
              </w:rPr>
            </w:pPr>
          </w:p>
          <w:p w14:paraId="5F660B3A" w14:textId="77777777" w:rsidR="002C2AC4" w:rsidRPr="002C2AC4" w:rsidRDefault="002C2AC4" w:rsidP="002C2AC4">
            <w:pPr>
              <w:suppressAutoHyphens/>
              <w:contextualSpacing/>
              <w:rPr>
                <w:rFonts w:ascii="Times New Roman" w:eastAsia="Calibri" w:hAnsi="Times New Roman" w:cs="Times New Roman"/>
                <w:sz w:val="20"/>
                <w:szCs w:val="20"/>
              </w:rPr>
            </w:pPr>
            <w:r w:rsidRPr="002C2AC4">
              <w:rPr>
                <w:rFonts w:ascii="Times New Roman" w:eastAsia="Calibri" w:hAnsi="Times New Roman" w:cs="Times New Roman"/>
                <w:spacing w:val="-2"/>
                <w:sz w:val="20"/>
                <w:szCs w:val="20"/>
              </w:rPr>
              <w:t xml:space="preserve">Владеет грамотным </w:t>
            </w:r>
            <w:r w:rsidRPr="002C2AC4">
              <w:rPr>
                <w:rFonts w:ascii="Times New Roman" w:eastAsia="Calibri" w:hAnsi="Times New Roman" w:cs="Times New Roman"/>
                <w:sz w:val="20"/>
                <w:szCs w:val="20"/>
              </w:rPr>
              <w:t xml:space="preserve">устным и письменным </w:t>
            </w:r>
            <w:r w:rsidRPr="002C2AC4">
              <w:rPr>
                <w:rFonts w:ascii="Times New Roman" w:eastAsia="Calibri" w:hAnsi="Times New Roman" w:cs="Times New Roman"/>
                <w:spacing w:val="-3"/>
                <w:sz w:val="20"/>
                <w:szCs w:val="20"/>
              </w:rPr>
              <w:t xml:space="preserve">изложением   своих </w:t>
            </w:r>
            <w:r w:rsidRPr="002C2AC4">
              <w:rPr>
                <w:rFonts w:ascii="Times New Roman" w:eastAsia="Calibri" w:hAnsi="Times New Roman" w:cs="Times New Roman"/>
                <w:sz w:val="20"/>
                <w:szCs w:val="20"/>
              </w:rPr>
              <w:t>мыслей по профессиональной тематике на государственном языке.</w:t>
            </w:r>
          </w:p>
          <w:p w14:paraId="68C99A17" w14:textId="77777777" w:rsidR="002C2AC4" w:rsidRPr="002C2AC4" w:rsidRDefault="002C2AC4" w:rsidP="002C2AC4">
            <w:pPr>
              <w:shd w:val="clear" w:color="auto" w:fill="FFFFFF"/>
              <w:tabs>
                <w:tab w:val="left" w:pos="1843"/>
              </w:tabs>
              <w:ind w:right="-108"/>
              <w:rPr>
                <w:rFonts w:ascii="Times New Roman" w:eastAsia="Calibri" w:hAnsi="Times New Roman" w:cs="Times New Roman"/>
                <w:sz w:val="20"/>
                <w:szCs w:val="20"/>
              </w:rPr>
            </w:pPr>
          </w:p>
          <w:p w14:paraId="19296562" w14:textId="77777777" w:rsidR="002C2AC4" w:rsidRPr="002C2AC4" w:rsidRDefault="002C2AC4" w:rsidP="002C2AC4">
            <w:pPr>
              <w:suppressAutoHyphens/>
              <w:contextualSpacing/>
              <w:rPr>
                <w:rFonts w:ascii="Times New Roman" w:eastAsia="Calibri" w:hAnsi="Times New Roman" w:cs="Times New Roman"/>
                <w:sz w:val="20"/>
                <w:szCs w:val="20"/>
              </w:rPr>
            </w:pPr>
          </w:p>
          <w:p w14:paraId="64233232" w14:textId="77777777" w:rsidR="002C2AC4" w:rsidRPr="002C2AC4" w:rsidRDefault="002C2AC4" w:rsidP="002C2AC4">
            <w:pPr>
              <w:suppressAutoHyphens/>
              <w:contextualSpacing/>
              <w:rPr>
                <w:rFonts w:ascii="Times New Roman" w:eastAsia="Calibri" w:hAnsi="Times New Roman" w:cs="Times New Roman"/>
                <w:i/>
                <w:sz w:val="20"/>
                <w:szCs w:val="20"/>
              </w:rPr>
            </w:pPr>
          </w:p>
          <w:p w14:paraId="3549A0F3" w14:textId="77777777" w:rsidR="002C2AC4" w:rsidRPr="002C2AC4" w:rsidRDefault="002C2AC4" w:rsidP="002C2AC4">
            <w:pPr>
              <w:suppressAutoHyphens/>
              <w:contextualSpacing/>
              <w:rPr>
                <w:rFonts w:ascii="Times New Roman" w:eastAsia="Calibri" w:hAnsi="Times New Roman" w:cs="Times New Roman"/>
                <w:i/>
                <w:sz w:val="20"/>
                <w:szCs w:val="20"/>
              </w:rPr>
            </w:pPr>
          </w:p>
          <w:p w14:paraId="64B05C9F" w14:textId="77777777" w:rsidR="002C2AC4" w:rsidRPr="002C2AC4" w:rsidRDefault="002C2AC4" w:rsidP="002C2AC4">
            <w:pPr>
              <w:suppressAutoHyphens/>
              <w:contextualSpacing/>
              <w:rPr>
                <w:rFonts w:ascii="Times New Roman" w:eastAsia="Calibri" w:hAnsi="Times New Roman" w:cs="Times New Roman"/>
                <w:i/>
                <w:sz w:val="20"/>
                <w:szCs w:val="20"/>
              </w:rPr>
            </w:pPr>
          </w:p>
          <w:p w14:paraId="5CDE3180" w14:textId="77777777" w:rsidR="002C2AC4" w:rsidRPr="002C2AC4" w:rsidRDefault="002C2AC4" w:rsidP="002C2AC4">
            <w:pPr>
              <w:suppressAutoHyphens/>
              <w:contextualSpacing/>
              <w:rPr>
                <w:rFonts w:ascii="Times New Roman" w:eastAsia="Calibri" w:hAnsi="Times New Roman" w:cs="Times New Roman"/>
                <w:i/>
                <w:sz w:val="20"/>
                <w:szCs w:val="20"/>
              </w:rPr>
            </w:pPr>
          </w:p>
          <w:p w14:paraId="531DF15D" w14:textId="77777777" w:rsidR="002C2AC4" w:rsidRPr="002C2AC4" w:rsidRDefault="002C2AC4" w:rsidP="002C2AC4">
            <w:pPr>
              <w:suppressAutoHyphens/>
              <w:contextualSpacing/>
              <w:rPr>
                <w:rFonts w:ascii="Times New Roman" w:eastAsia="Calibri" w:hAnsi="Times New Roman" w:cs="Times New Roman"/>
                <w:i/>
                <w:sz w:val="20"/>
                <w:szCs w:val="20"/>
              </w:rPr>
            </w:pPr>
          </w:p>
          <w:p w14:paraId="3EC14BE9" w14:textId="77777777" w:rsidR="002C2AC4" w:rsidRPr="002C2AC4" w:rsidRDefault="002C2AC4" w:rsidP="002C2AC4">
            <w:pPr>
              <w:suppressAutoHyphens/>
              <w:contextualSpacing/>
              <w:rPr>
                <w:rFonts w:ascii="Times New Roman" w:eastAsia="Calibri" w:hAnsi="Times New Roman" w:cs="Times New Roman"/>
                <w:i/>
                <w:sz w:val="20"/>
                <w:szCs w:val="20"/>
              </w:rPr>
            </w:pPr>
          </w:p>
          <w:p w14:paraId="1889FC4B" w14:textId="77777777" w:rsidR="002C2AC4" w:rsidRPr="002C2AC4" w:rsidRDefault="002C2AC4" w:rsidP="002C2AC4">
            <w:pPr>
              <w:suppressAutoHyphens/>
              <w:contextualSpacing/>
              <w:rPr>
                <w:rFonts w:ascii="Times New Roman" w:eastAsia="Calibri" w:hAnsi="Times New Roman" w:cs="Times New Roman"/>
                <w:i/>
                <w:sz w:val="20"/>
                <w:szCs w:val="20"/>
              </w:rPr>
            </w:pPr>
          </w:p>
          <w:p w14:paraId="00A08A23" w14:textId="77777777" w:rsidR="002C2AC4" w:rsidRPr="002C2AC4" w:rsidRDefault="002C2AC4" w:rsidP="002C2AC4">
            <w:pPr>
              <w:suppressAutoHyphens/>
              <w:contextualSpacing/>
              <w:rPr>
                <w:rFonts w:ascii="Times New Roman" w:eastAsia="Calibri" w:hAnsi="Times New Roman" w:cs="Times New Roman"/>
                <w:i/>
                <w:sz w:val="20"/>
                <w:szCs w:val="20"/>
              </w:rPr>
            </w:pPr>
          </w:p>
          <w:p w14:paraId="29E01FBB" w14:textId="77777777" w:rsidR="002C2AC4" w:rsidRPr="002C2AC4" w:rsidRDefault="002C2AC4" w:rsidP="002C2AC4">
            <w:pPr>
              <w:suppressAutoHyphens/>
              <w:contextualSpacing/>
              <w:rPr>
                <w:rFonts w:ascii="Times New Roman" w:eastAsia="Calibri" w:hAnsi="Times New Roman" w:cs="Times New Roman"/>
                <w:i/>
                <w:sz w:val="20"/>
                <w:szCs w:val="20"/>
              </w:rPr>
            </w:pPr>
          </w:p>
          <w:p w14:paraId="162E198F" w14:textId="77777777" w:rsidR="002C2AC4" w:rsidRPr="002C2AC4" w:rsidRDefault="002C2AC4" w:rsidP="002C2AC4">
            <w:pPr>
              <w:suppressAutoHyphens/>
              <w:contextualSpacing/>
              <w:rPr>
                <w:rFonts w:ascii="Times New Roman" w:eastAsia="Calibri" w:hAnsi="Times New Roman" w:cs="Times New Roman"/>
                <w:i/>
                <w:sz w:val="20"/>
                <w:szCs w:val="20"/>
              </w:rPr>
            </w:pPr>
          </w:p>
          <w:p w14:paraId="01975304" w14:textId="77777777" w:rsidR="002C2AC4" w:rsidRPr="002C2AC4" w:rsidRDefault="002C2AC4" w:rsidP="002C2AC4">
            <w:pPr>
              <w:suppressAutoHyphens/>
              <w:contextualSpacing/>
              <w:rPr>
                <w:rFonts w:ascii="Times New Roman" w:eastAsia="Calibri" w:hAnsi="Times New Roman" w:cs="Times New Roman"/>
                <w:i/>
                <w:sz w:val="20"/>
                <w:szCs w:val="20"/>
              </w:rPr>
            </w:pPr>
          </w:p>
          <w:p w14:paraId="255863EF" w14:textId="77777777" w:rsidR="002C2AC4" w:rsidRPr="002C2AC4" w:rsidRDefault="002C2AC4" w:rsidP="002C2AC4">
            <w:pPr>
              <w:suppressAutoHyphens/>
              <w:contextualSpacing/>
              <w:rPr>
                <w:rFonts w:ascii="Times New Roman" w:eastAsia="Calibri" w:hAnsi="Times New Roman" w:cs="Times New Roman"/>
                <w:color w:val="000000"/>
                <w:sz w:val="20"/>
                <w:szCs w:val="20"/>
              </w:rPr>
            </w:pPr>
            <w:r w:rsidRPr="002C2AC4">
              <w:rPr>
                <w:rFonts w:ascii="Times New Roman" w:eastAsia="Calibri" w:hAnsi="Times New Roman" w:cs="Times New Roman"/>
                <w:color w:val="000000"/>
                <w:sz w:val="20"/>
                <w:szCs w:val="20"/>
              </w:rPr>
              <w:t xml:space="preserve">Подбирает материалы для осуществления процессов в профессиональной деятельности, согласно конструкторской, </w:t>
            </w:r>
            <w:r w:rsidRPr="002C2AC4">
              <w:rPr>
                <w:rFonts w:ascii="Times New Roman" w:eastAsia="Calibri" w:hAnsi="Times New Roman" w:cs="Times New Roman"/>
                <w:sz w:val="20"/>
                <w:szCs w:val="20"/>
              </w:rPr>
              <w:t>производственно-технологической</w:t>
            </w:r>
            <w:r w:rsidRPr="002C2AC4">
              <w:rPr>
                <w:rFonts w:ascii="Times New Roman" w:eastAsia="Calibri" w:hAnsi="Times New Roman" w:cs="Times New Roman"/>
                <w:color w:val="000000"/>
                <w:sz w:val="20"/>
                <w:szCs w:val="20"/>
              </w:rPr>
              <w:t xml:space="preserve"> документации.</w:t>
            </w:r>
          </w:p>
          <w:p w14:paraId="4AFE8EBF" w14:textId="77777777" w:rsidR="002C2AC4" w:rsidRPr="002C2AC4" w:rsidRDefault="002C2AC4" w:rsidP="002C2AC4">
            <w:pPr>
              <w:suppressAutoHyphens/>
              <w:contextualSpacing/>
              <w:rPr>
                <w:rFonts w:ascii="Times New Roman" w:eastAsia="Calibri" w:hAnsi="Times New Roman" w:cs="Times New Roman"/>
                <w:color w:val="000000"/>
                <w:sz w:val="20"/>
                <w:szCs w:val="20"/>
              </w:rPr>
            </w:pPr>
            <w:r w:rsidRPr="002C2AC4">
              <w:rPr>
                <w:rFonts w:ascii="Times New Roman" w:eastAsia="Calibri" w:hAnsi="Times New Roman" w:cs="Times New Roman"/>
                <w:sz w:val="20"/>
                <w:szCs w:val="20"/>
              </w:rPr>
              <w:t xml:space="preserve">Определяет способы защиты металлов от коррозии. </w:t>
            </w:r>
          </w:p>
          <w:p w14:paraId="22B70497" w14:textId="77777777" w:rsidR="002C2AC4" w:rsidRPr="002C2AC4" w:rsidRDefault="002C2AC4" w:rsidP="002C2AC4">
            <w:pPr>
              <w:suppressAutoHyphens/>
              <w:contextualSpacing/>
              <w:rPr>
                <w:rFonts w:ascii="Times New Roman" w:eastAsia="Calibri" w:hAnsi="Times New Roman" w:cs="Times New Roman"/>
                <w:i/>
                <w:sz w:val="20"/>
                <w:szCs w:val="20"/>
              </w:rPr>
            </w:pPr>
          </w:p>
          <w:p w14:paraId="6237C81B" w14:textId="77777777" w:rsidR="002C2AC4" w:rsidRPr="002C2AC4" w:rsidRDefault="002C2AC4" w:rsidP="002C2AC4">
            <w:pPr>
              <w:suppressAutoHyphens/>
              <w:contextualSpacing/>
              <w:rPr>
                <w:rFonts w:ascii="Times New Roman" w:eastAsia="Calibri" w:hAnsi="Times New Roman" w:cs="Times New Roman"/>
                <w:i/>
                <w:sz w:val="20"/>
                <w:szCs w:val="20"/>
              </w:rPr>
            </w:pPr>
          </w:p>
          <w:p w14:paraId="110496F1" w14:textId="77777777" w:rsidR="002C2AC4" w:rsidRPr="002C2AC4" w:rsidRDefault="002C2AC4" w:rsidP="002C2AC4">
            <w:pPr>
              <w:suppressAutoHyphens/>
              <w:contextualSpacing/>
              <w:rPr>
                <w:rFonts w:ascii="Times New Roman" w:eastAsia="Calibri" w:hAnsi="Times New Roman" w:cs="Times New Roman"/>
                <w:i/>
                <w:sz w:val="20"/>
                <w:szCs w:val="20"/>
              </w:rPr>
            </w:pPr>
          </w:p>
          <w:p w14:paraId="781F5AF0" w14:textId="77777777" w:rsidR="002C2AC4" w:rsidRPr="002C2AC4" w:rsidRDefault="002C2AC4" w:rsidP="002C2AC4">
            <w:pPr>
              <w:suppressAutoHyphens/>
              <w:contextualSpacing/>
              <w:rPr>
                <w:rFonts w:ascii="Times New Roman" w:eastAsia="Calibri" w:hAnsi="Times New Roman" w:cs="Times New Roman"/>
                <w:i/>
                <w:sz w:val="20"/>
                <w:szCs w:val="20"/>
              </w:rPr>
            </w:pPr>
          </w:p>
          <w:p w14:paraId="65F09CA6" w14:textId="77777777" w:rsidR="002C2AC4" w:rsidRPr="002C2AC4" w:rsidRDefault="002C2AC4" w:rsidP="002C2AC4">
            <w:pPr>
              <w:suppressAutoHyphens/>
              <w:contextualSpacing/>
              <w:rPr>
                <w:rFonts w:ascii="Times New Roman" w:eastAsia="Calibri" w:hAnsi="Times New Roman" w:cs="Times New Roman"/>
                <w:color w:val="000000"/>
                <w:sz w:val="20"/>
                <w:szCs w:val="20"/>
              </w:rPr>
            </w:pPr>
            <w:r w:rsidRPr="002C2AC4">
              <w:rPr>
                <w:rFonts w:ascii="Times New Roman" w:eastAsia="Calibri" w:hAnsi="Times New Roman" w:cs="Times New Roman"/>
                <w:color w:val="000000"/>
                <w:sz w:val="20"/>
                <w:szCs w:val="20"/>
              </w:rPr>
              <w:t xml:space="preserve">Подбирает материалы для осуществления процессов в профессиональной деятельности, согласно конструкторской, </w:t>
            </w:r>
            <w:r w:rsidRPr="002C2AC4">
              <w:rPr>
                <w:rFonts w:ascii="Times New Roman" w:eastAsia="Calibri" w:hAnsi="Times New Roman" w:cs="Times New Roman"/>
                <w:sz w:val="20"/>
                <w:szCs w:val="20"/>
              </w:rPr>
              <w:t>производственно-технологической</w:t>
            </w:r>
            <w:r w:rsidRPr="002C2AC4">
              <w:rPr>
                <w:rFonts w:ascii="Times New Roman" w:eastAsia="Calibri" w:hAnsi="Times New Roman" w:cs="Times New Roman"/>
                <w:color w:val="000000"/>
                <w:sz w:val="20"/>
                <w:szCs w:val="20"/>
              </w:rPr>
              <w:t xml:space="preserve"> документации.</w:t>
            </w:r>
          </w:p>
          <w:p w14:paraId="5AB6890F" w14:textId="77777777" w:rsidR="002C2AC4" w:rsidRPr="002C2AC4" w:rsidRDefault="002C2AC4" w:rsidP="002C2AC4">
            <w:pPr>
              <w:suppressAutoHyphens/>
              <w:contextualSpacing/>
              <w:rPr>
                <w:rFonts w:ascii="Times New Roman" w:eastAsia="Calibri" w:hAnsi="Times New Roman" w:cs="Times New Roman"/>
                <w:i/>
                <w:sz w:val="20"/>
                <w:szCs w:val="20"/>
              </w:rPr>
            </w:pPr>
          </w:p>
        </w:tc>
        <w:tc>
          <w:tcPr>
            <w:tcW w:w="1616" w:type="pct"/>
          </w:tcPr>
          <w:p w14:paraId="27B4EED9" w14:textId="77777777" w:rsidR="002C2AC4" w:rsidRPr="002C2AC4" w:rsidRDefault="002C2AC4" w:rsidP="002C2AC4">
            <w:pPr>
              <w:suppressAutoHyphens/>
              <w:contextualSpacing/>
              <w:rPr>
                <w:rFonts w:ascii="Times New Roman" w:eastAsia="Calibri" w:hAnsi="Times New Roman" w:cs="Times New Roman"/>
                <w:i/>
                <w:sz w:val="20"/>
                <w:szCs w:val="20"/>
              </w:rPr>
            </w:pPr>
          </w:p>
          <w:p w14:paraId="633BD1F9" w14:textId="77777777" w:rsidR="002C2AC4" w:rsidRPr="002C2AC4" w:rsidRDefault="002C2AC4" w:rsidP="002C2AC4">
            <w:pPr>
              <w:suppressAutoHyphens/>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Экспертное наблюдение выполнения практических работ.</w:t>
            </w:r>
          </w:p>
          <w:p w14:paraId="08F320D1" w14:textId="77777777" w:rsidR="002C2AC4" w:rsidRPr="002C2AC4" w:rsidRDefault="002C2AC4" w:rsidP="002C2AC4">
            <w:pPr>
              <w:suppressAutoHyphens/>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Диагностика (тестирование, контрольные работы). Заслушивание устных ответов, проверка составленных самостоятельно конспектов.</w:t>
            </w:r>
          </w:p>
          <w:p w14:paraId="723E9FDB" w14:textId="77777777" w:rsidR="002C2AC4" w:rsidRPr="002C2AC4" w:rsidRDefault="002C2AC4" w:rsidP="002C2AC4">
            <w:pPr>
              <w:suppressAutoHyphens/>
              <w:contextualSpacing/>
              <w:rPr>
                <w:rFonts w:ascii="Times New Roman" w:eastAsia="Calibri" w:hAnsi="Times New Roman" w:cs="Times New Roman"/>
                <w:sz w:val="20"/>
                <w:szCs w:val="20"/>
              </w:rPr>
            </w:pPr>
            <w:r w:rsidRPr="002C2AC4">
              <w:rPr>
                <w:rFonts w:ascii="Times New Roman" w:eastAsia="Calibri" w:hAnsi="Times New Roman" w:cs="Times New Roman"/>
                <w:bCs/>
                <w:sz w:val="20"/>
                <w:szCs w:val="20"/>
              </w:rPr>
              <w:t>Дифференцированный зачет.</w:t>
            </w:r>
          </w:p>
          <w:p w14:paraId="67877BA8" w14:textId="77777777" w:rsidR="002C2AC4" w:rsidRPr="002C2AC4" w:rsidRDefault="002C2AC4" w:rsidP="002C2AC4">
            <w:pPr>
              <w:suppressAutoHyphens/>
              <w:contextualSpacing/>
              <w:rPr>
                <w:rFonts w:ascii="Times New Roman" w:eastAsia="Calibri" w:hAnsi="Times New Roman" w:cs="Times New Roman"/>
                <w:sz w:val="20"/>
                <w:szCs w:val="20"/>
              </w:rPr>
            </w:pPr>
          </w:p>
          <w:p w14:paraId="539FD9D6" w14:textId="77777777" w:rsidR="002C2AC4" w:rsidRPr="002C2AC4" w:rsidRDefault="002C2AC4" w:rsidP="002C2AC4">
            <w:pPr>
              <w:suppressAutoHyphens/>
              <w:contextualSpacing/>
              <w:rPr>
                <w:rFonts w:ascii="Times New Roman" w:eastAsia="Calibri" w:hAnsi="Times New Roman" w:cs="Times New Roman"/>
                <w:sz w:val="20"/>
                <w:szCs w:val="20"/>
              </w:rPr>
            </w:pPr>
          </w:p>
          <w:p w14:paraId="3674BF9C" w14:textId="77777777" w:rsidR="002C2AC4" w:rsidRPr="002C2AC4" w:rsidRDefault="002C2AC4" w:rsidP="002C2AC4">
            <w:pPr>
              <w:suppressAutoHyphens/>
              <w:contextualSpacing/>
              <w:rPr>
                <w:rFonts w:ascii="Times New Roman" w:eastAsia="Calibri" w:hAnsi="Times New Roman" w:cs="Times New Roman"/>
                <w:sz w:val="20"/>
                <w:szCs w:val="20"/>
              </w:rPr>
            </w:pPr>
          </w:p>
          <w:p w14:paraId="37E7877C" w14:textId="77777777" w:rsidR="002C2AC4" w:rsidRPr="002C2AC4" w:rsidRDefault="002C2AC4" w:rsidP="002C2AC4">
            <w:pPr>
              <w:suppressAutoHyphens/>
              <w:contextualSpacing/>
              <w:rPr>
                <w:rFonts w:ascii="Times New Roman" w:eastAsia="Calibri" w:hAnsi="Times New Roman" w:cs="Times New Roman"/>
                <w:sz w:val="20"/>
                <w:szCs w:val="20"/>
              </w:rPr>
            </w:pPr>
          </w:p>
          <w:p w14:paraId="48456249" w14:textId="77777777" w:rsidR="002C2AC4" w:rsidRPr="002C2AC4" w:rsidRDefault="002C2AC4" w:rsidP="002C2AC4">
            <w:pPr>
              <w:suppressAutoHyphens/>
              <w:contextualSpacing/>
              <w:rPr>
                <w:rFonts w:ascii="Times New Roman" w:eastAsia="Calibri" w:hAnsi="Times New Roman" w:cs="Times New Roman"/>
                <w:sz w:val="20"/>
                <w:szCs w:val="20"/>
              </w:rPr>
            </w:pPr>
          </w:p>
          <w:p w14:paraId="28D853E0" w14:textId="77777777" w:rsidR="002C2AC4" w:rsidRPr="002C2AC4" w:rsidRDefault="002C2AC4" w:rsidP="002C2AC4">
            <w:pPr>
              <w:suppressAutoHyphens/>
              <w:contextualSpacing/>
              <w:rPr>
                <w:rFonts w:ascii="Times New Roman" w:eastAsia="Calibri" w:hAnsi="Times New Roman" w:cs="Times New Roman"/>
                <w:sz w:val="20"/>
                <w:szCs w:val="20"/>
              </w:rPr>
            </w:pPr>
          </w:p>
          <w:p w14:paraId="0E168B8C" w14:textId="77777777" w:rsidR="002C2AC4" w:rsidRPr="002C2AC4" w:rsidRDefault="002C2AC4" w:rsidP="002C2AC4">
            <w:pPr>
              <w:suppressAutoHyphens/>
              <w:contextualSpacing/>
              <w:rPr>
                <w:rFonts w:ascii="Times New Roman" w:eastAsia="Calibri" w:hAnsi="Times New Roman" w:cs="Times New Roman"/>
                <w:sz w:val="20"/>
                <w:szCs w:val="20"/>
              </w:rPr>
            </w:pPr>
          </w:p>
          <w:p w14:paraId="11F4452A" w14:textId="77777777" w:rsidR="002C2AC4" w:rsidRPr="002C2AC4" w:rsidRDefault="002C2AC4" w:rsidP="002C2AC4">
            <w:pPr>
              <w:suppressAutoHyphens/>
              <w:contextualSpacing/>
              <w:rPr>
                <w:rFonts w:ascii="Times New Roman" w:eastAsia="Calibri" w:hAnsi="Times New Roman" w:cs="Times New Roman"/>
                <w:sz w:val="20"/>
                <w:szCs w:val="20"/>
              </w:rPr>
            </w:pPr>
          </w:p>
          <w:p w14:paraId="630E24C9" w14:textId="77777777" w:rsidR="002C2AC4" w:rsidRPr="002C2AC4" w:rsidRDefault="002C2AC4" w:rsidP="002C2AC4">
            <w:pPr>
              <w:suppressAutoHyphens/>
              <w:contextualSpacing/>
              <w:rPr>
                <w:rFonts w:ascii="Times New Roman" w:eastAsia="Calibri" w:hAnsi="Times New Roman" w:cs="Times New Roman"/>
                <w:sz w:val="20"/>
                <w:szCs w:val="20"/>
              </w:rPr>
            </w:pPr>
          </w:p>
          <w:p w14:paraId="30A62CA1" w14:textId="77777777" w:rsidR="002C2AC4" w:rsidRPr="002C2AC4" w:rsidRDefault="002C2AC4" w:rsidP="002C2AC4">
            <w:pPr>
              <w:suppressAutoHyphens/>
              <w:contextualSpacing/>
              <w:rPr>
                <w:rFonts w:ascii="Times New Roman" w:eastAsia="Calibri" w:hAnsi="Times New Roman" w:cs="Times New Roman"/>
                <w:sz w:val="20"/>
                <w:szCs w:val="20"/>
              </w:rPr>
            </w:pPr>
          </w:p>
          <w:p w14:paraId="720AEEC2" w14:textId="77777777" w:rsidR="002C2AC4" w:rsidRPr="002C2AC4" w:rsidRDefault="002C2AC4" w:rsidP="002C2AC4">
            <w:pPr>
              <w:suppressAutoHyphens/>
              <w:contextualSpacing/>
              <w:rPr>
                <w:rFonts w:ascii="Times New Roman" w:eastAsia="Calibri" w:hAnsi="Times New Roman" w:cs="Times New Roman"/>
                <w:sz w:val="20"/>
                <w:szCs w:val="20"/>
              </w:rPr>
            </w:pPr>
          </w:p>
          <w:p w14:paraId="28767340" w14:textId="77777777" w:rsidR="002C2AC4" w:rsidRPr="002C2AC4" w:rsidRDefault="002C2AC4" w:rsidP="002C2AC4">
            <w:pPr>
              <w:suppressAutoHyphens/>
              <w:contextualSpacing/>
              <w:rPr>
                <w:rFonts w:ascii="Times New Roman" w:eastAsia="Calibri" w:hAnsi="Times New Roman" w:cs="Times New Roman"/>
                <w:sz w:val="20"/>
                <w:szCs w:val="20"/>
              </w:rPr>
            </w:pPr>
          </w:p>
          <w:p w14:paraId="633031F1" w14:textId="77777777" w:rsidR="002C2AC4" w:rsidRPr="002C2AC4" w:rsidRDefault="002C2AC4" w:rsidP="002C2AC4">
            <w:pPr>
              <w:suppressAutoHyphens/>
              <w:contextualSpacing/>
              <w:rPr>
                <w:rFonts w:ascii="Times New Roman" w:eastAsia="Calibri" w:hAnsi="Times New Roman" w:cs="Times New Roman"/>
                <w:sz w:val="20"/>
                <w:szCs w:val="20"/>
              </w:rPr>
            </w:pPr>
          </w:p>
          <w:p w14:paraId="4AF8E6A2" w14:textId="77777777" w:rsidR="002C2AC4" w:rsidRPr="002C2AC4" w:rsidRDefault="002C2AC4" w:rsidP="002C2AC4">
            <w:pPr>
              <w:suppressAutoHyphens/>
              <w:contextualSpacing/>
              <w:rPr>
                <w:rFonts w:ascii="Times New Roman" w:eastAsia="Calibri" w:hAnsi="Times New Roman" w:cs="Times New Roman"/>
                <w:sz w:val="20"/>
                <w:szCs w:val="20"/>
              </w:rPr>
            </w:pPr>
          </w:p>
          <w:p w14:paraId="49B4A6E6" w14:textId="77777777" w:rsidR="002C2AC4" w:rsidRPr="002C2AC4" w:rsidRDefault="002C2AC4" w:rsidP="002C2AC4">
            <w:pPr>
              <w:suppressAutoHyphens/>
              <w:contextualSpacing/>
              <w:rPr>
                <w:rFonts w:ascii="Times New Roman" w:eastAsia="Calibri" w:hAnsi="Times New Roman" w:cs="Times New Roman"/>
                <w:sz w:val="20"/>
                <w:szCs w:val="20"/>
              </w:rPr>
            </w:pPr>
          </w:p>
          <w:p w14:paraId="32739B6C" w14:textId="77777777" w:rsidR="002C2AC4" w:rsidRPr="002C2AC4" w:rsidRDefault="002C2AC4" w:rsidP="002C2AC4">
            <w:pPr>
              <w:suppressAutoHyphens/>
              <w:contextualSpacing/>
              <w:rPr>
                <w:rFonts w:ascii="Times New Roman" w:eastAsia="Calibri" w:hAnsi="Times New Roman" w:cs="Times New Roman"/>
                <w:sz w:val="20"/>
                <w:szCs w:val="20"/>
              </w:rPr>
            </w:pPr>
          </w:p>
          <w:p w14:paraId="181E5E38" w14:textId="77777777" w:rsidR="002C2AC4" w:rsidRPr="002C2AC4" w:rsidRDefault="002C2AC4" w:rsidP="002C2AC4">
            <w:pPr>
              <w:suppressAutoHyphens/>
              <w:contextualSpacing/>
              <w:rPr>
                <w:rFonts w:ascii="Times New Roman" w:eastAsia="Calibri" w:hAnsi="Times New Roman" w:cs="Times New Roman"/>
                <w:sz w:val="20"/>
                <w:szCs w:val="20"/>
              </w:rPr>
            </w:pPr>
          </w:p>
          <w:p w14:paraId="601157F8" w14:textId="77777777" w:rsidR="002C2AC4" w:rsidRPr="002C2AC4" w:rsidRDefault="002C2AC4" w:rsidP="002C2AC4">
            <w:pPr>
              <w:suppressAutoHyphens/>
              <w:contextualSpacing/>
              <w:rPr>
                <w:rFonts w:ascii="Times New Roman" w:eastAsia="Calibri" w:hAnsi="Times New Roman" w:cs="Times New Roman"/>
                <w:sz w:val="20"/>
                <w:szCs w:val="20"/>
              </w:rPr>
            </w:pPr>
          </w:p>
          <w:p w14:paraId="1468A5D4" w14:textId="77777777" w:rsidR="002C2AC4" w:rsidRPr="002C2AC4" w:rsidRDefault="002C2AC4" w:rsidP="002C2AC4">
            <w:pPr>
              <w:suppressAutoHyphens/>
              <w:contextualSpacing/>
              <w:rPr>
                <w:rFonts w:ascii="Times New Roman" w:eastAsia="Calibri" w:hAnsi="Times New Roman" w:cs="Times New Roman"/>
                <w:sz w:val="20"/>
                <w:szCs w:val="20"/>
              </w:rPr>
            </w:pPr>
          </w:p>
          <w:p w14:paraId="0DAE7C9A" w14:textId="77777777" w:rsidR="002C2AC4" w:rsidRPr="002C2AC4" w:rsidRDefault="002C2AC4" w:rsidP="002C2AC4">
            <w:pPr>
              <w:suppressAutoHyphens/>
              <w:contextualSpacing/>
              <w:rPr>
                <w:rFonts w:ascii="Times New Roman" w:eastAsia="Calibri" w:hAnsi="Times New Roman" w:cs="Times New Roman"/>
                <w:sz w:val="20"/>
                <w:szCs w:val="20"/>
              </w:rPr>
            </w:pPr>
          </w:p>
          <w:p w14:paraId="79EED777" w14:textId="77777777" w:rsidR="002C2AC4" w:rsidRPr="002C2AC4" w:rsidRDefault="002C2AC4" w:rsidP="002C2AC4">
            <w:pPr>
              <w:suppressAutoHyphens/>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Экспертное наблюдение выполнения практических работ.</w:t>
            </w:r>
          </w:p>
          <w:p w14:paraId="5ACCE0EC" w14:textId="77777777" w:rsidR="002C2AC4" w:rsidRPr="002C2AC4" w:rsidRDefault="002C2AC4" w:rsidP="002C2AC4">
            <w:pPr>
              <w:suppressAutoHyphens/>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Диагностика (тестирование, контрольные работы). Заслушивание устных ответов, проверка составленных самостоятельно конспектов.</w:t>
            </w:r>
          </w:p>
          <w:p w14:paraId="00DD9EC5" w14:textId="77777777" w:rsidR="002C2AC4" w:rsidRPr="002C2AC4" w:rsidRDefault="002C2AC4" w:rsidP="002C2AC4">
            <w:pPr>
              <w:suppressAutoHyphens/>
              <w:contextualSpacing/>
              <w:rPr>
                <w:rFonts w:ascii="Times New Roman" w:eastAsia="Calibri" w:hAnsi="Times New Roman" w:cs="Times New Roman"/>
                <w:sz w:val="20"/>
                <w:szCs w:val="20"/>
              </w:rPr>
            </w:pPr>
            <w:r w:rsidRPr="002C2AC4">
              <w:rPr>
                <w:rFonts w:ascii="Times New Roman" w:eastAsia="Calibri" w:hAnsi="Times New Roman" w:cs="Times New Roman"/>
                <w:bCs/>
                <w:sz w:val="20"/>
                <w:szCs w:val="20"/>
              </w:rPr>
              <w:t>Дифференцированный зачет.</w:t>
            </w:r>
          </w:p>
          <w:p w14:paraId="5120A7A8" w14:textId="77777777" w:rsidR="002C2AC4" w:rsidRPr="002C2AC4" w:rsidRDefault="002C2AC4" w:rsidP="002C2AC4">
            <w:pPr>
              <w:suppressAutoHyphens/>
              <w:contextualSpacing/>
              <w:rPr>
                <w:rFonts w:ascii="Times New Roman" w:eastAsia="Calibri" w:hAnsi="Times New Roman" w:cs="Times New Roman"/>
                <w:sz w:val="20"/>
                <w:szCs w:val="20"/>
              </w:rPr>
            </w:pPr>
          </w:p>
          <w:p w14:paraId="6CCCCBCB" w14:textId="77777777" w:rsidR="002C2AC4" w:rsidRPr="002C2AC4" w:rsidRDefault="002C2AC4" w:rsidP="002C2AC4">
            <w:pPr>
              <w:suppressAutoHyphens/>
              <w:contextualSpacing/>
              <w:rPr>
                <w:rFonts w:ascii="Times New Roman" w:eastAsia="Calibri" w:hAnsi="Times New Roman" w:cs="Times New Roman"/>
                <w:sz w:val="20"/>
                <w:szCs w:val="20"/>
              </w:rPr>
            </w:pPr>
          </w:p>
          <w:p w14:paraId="07B32868" w14:textId="77777777" w:rsidR="002C2AC4" w:rsidRPr="002C2AC4" w:rsidRDefault="002C2AC4" w:rsidP="002C2AC4">
            <w:pPr>
              <w:suppressAutoHyphens/>
              <w:contextualSpacing/>
              <w:rPr>
                <w:rFonts w:ascii="Times New Roman" w:eastAsia="Calibri" w:hAnsi="Times New Roman" w:cs="Times New Roman"/>
                <w:sz w:val="20"/>
                <w:szCs w:val="20"/>
              </w:rPr>
            </w:pPr>
          </w:p>
          <w:p w14:paraId="7F21C26B" w14:textId="77777777" w:rsidR="002C2AC4" w:rsidRPr="002C2AC4" w:rsidRDefault="002C2AC4" w:rsidP="002C2AC4">
            <w:pPr>
              <w:suppressAutoHyphens/>
              <w:contextualSpacing/>
              <w:rPr>
                <w:rFonts w:ascii="Times New Roman" w:eastAsia="Calibri" w:hAnsi="Times New Roman" w:cs="Times New Roman"/>
                <w:sz w:val="20"/>
                <w:szCs w:val="20"/>
              </w:rPr>
            </w:pPr>
          </w:p>
          <w:p w14:paraId="4D2C7C41" w14:textId="77777777" w:rsidR="002C2AC4" w:rsidRPr="002C2AC4" w:rsidRDefault="002C2AC4" w:rsidP="002C2AC4">
            <w:pPr>
              <w:suppressAutoHyphens/>
              <w:contextualSpacing/>
              <w:rPr>
                <w:rFonts w:ascii="Times New Roman" w:eastAsia="Calibri" w:hAnsi="Times New Roman" w:cs="Times New Roman"/>
                <w:sz w:val="20"/>
                <w:szCs w:val="20"/>
              </w:rPr>
            </w:pPr>
          </w:p>
          <w:p w14:paraId="3EA7AD58" w14:textId="77777777" w:rsidR="002C2AC4" w:rsidRPr="002C2AC4" w:rsidRDefault="002C2AC4" w:rsidP="002C2AC4">
            <w:pPr>
              <w:suppressAutoHyphens/>
              <w:contextualSpacing/>
              <w:rPr>
                <w:rFonts w:ascii="Times New Roman" w:eastAsia="Calibri" w:hAnsi="Times New Roman" w:cs="Times New Roman"/>
                <w:sz w:val="20"/>
                <w:szCs w:val="20"/>
              </w:rPr>
            </w:pPr>
          </w:p>
          <w:p w14:paraId="41B1D9BE" w14:textId="77777777" w:rsidR="002C2AC4" w:rsidRPr="002C2AC4" w:rsidRDefault="002C2AC4" w:rsidP="002C2AC4">
            <w:pPr>
              <w:suppressAutoHyphens/>
              <w:contextualSpacing/>
              <w:rPr>
                <w:rFonts w:ascii="Times New Roman" w:eastAsia="Calibri" w:hAnsi="Times New Roman" w:cs="Times New Roman"/>
                <w:sz w:val="20"/>
                <w:szCs w:val="20"/>
              </w:rPr>
            </w:pPr>
          </w:p>
          <w:p w14:paraId="5EFB2085" w14:textId="77777777" w:rsidR="002C2AC4" w:rsidRPr="002C2AC4" w:rsidRDefault="002C2AC4" w:rsidP="002C2AC4">
            <w:pPr>
              <w:suppressAutoHyphens/>
              <w:contextualSpacing/>
              <w:rPr>
                <w:rFonts w:ascii="Times New Roman" w:eastAsia="Calibri" w:hAnsi="Times New Roman" w:cs="Times New Roman"/>
                <w:sz w:val="20"/>
                <w:szCs w:val="20"/>
              </w:rPr>
            </w:pPr>
          </w:p>
          <w:p w14:paraId="631B67A1" w14:textId="77777777" w:rsidR="002C2AC4" w:rsidRPr="002C2AC4" w:rsidRDefault="002C2AC4" w:rsidP="002C2AC4">
            <w:pPr>
              <w:suppressAutoHyphens/>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Проверка отчетов по практическим работам.</w:t>
            </w:r>
          </w:p>
          <w:p w14:paraId="2D63791C" w14:textId="77777777" w:rsidR="002C2AC4" w:rsidRPr="002C2AC4" w:rsidRDefault="002C2AC4" w:rsidP="002C2AC4">
            <w:pPr>
              <w:suppressAutoHyphens/>
              <w:contextualSpacing/>
              <w:rPr>
                <w:rFonts w:ascii="Times New Roman" w:eastAsia="Calibri" w:hAnsi="Times New Roman" w:cs="Times New Roman"/>
                <w:sz w:val="20"/>
                <w:szCs w:val="20"/>
              </w:rPr>
            </w:pPr>
          </w:p>
          <w:p w14:paraId="5C29F70B" w14:textId="77777777" w:rsidR="002C2AC4" w:rsidRPr="002C2AC4" w:rsidRDefault="002C2AC4" w:rsidP="002C2AC4">
            <w:pPr>
              <w:suppressAutoHyphens/>
              <w:contextualSpacing/>
              <w:rPr>
                <w:rFonts w:ascii="Times New Roman" w:eastAsia="Calibri" w:hAnsi="Times New Roman" w:cs="Times New Roman"/>
                <w:sz w:val="20"/>
                <w:szCs w:val="20"/>
              </w:rPr>
            </w:pPr>
          </w:p>
          <w:p w14:paraId="50F752F6" w14:textId="77777777" w:rsidR="002C2AC4" w:rsidRPr="002C2AC4" w:rsidRDefault="002C2AC4" w:rsidP="002C2AC4">
            <w:pPr>
              <w:suppressAutoHyphens/>
              <w:contextualSpacing/>
              <w:rPr>
                <w:rFonts w:ascii="Times New Roman" w:eastAsia="Calibri" w:hAnsi="Times New Roman" w:cs="Times New Roman"/>
                <w:sz w:val="20"/>
                <w:szCs w:val="20"/>
              </w:rPr>
            </w:pPr>
          </w:p>
          <w:p w14:paraId="3B368BC6" w14:textId="77777777" w:rsidR="002C2AC4" w:rsidRPr="002C2AC4" w:rsidRDefault="002C2AC4" w:rsidP="002C2AC4">
            <w:pPr>
              <w:suppressAutoHyphens/>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 xml:space="preserve">Заслушивание устных ответов, проверка составленных самостоятельно конспектов, </w:t>
            </w:r>
          </w:p>
          <w:p w14:paraId="369CEDB1" w14:textId="77777777" w:rsidR="002C2AC4" w:rsidRPr="002C2AC4" w:rsidRDefault="002C2AC4" w:rsidP="002C2AC4">
            <w:pPr>
              <w:suppressAutoHyphens/>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проверка отчетов по практическим работам.</w:t>
            </w:r>
          </w:p>
          <w:p w14:paraId="3D577312" w14:textId="77777777" w:rsidR="002C2AC4" w:rsidRPr="002C2AC4" w:rsidRDefault="002C2AC4" w:rsidP="002C2AC4">
            <w:pPr>
              <w:suppressAutoHyphens/>
              <w:contextualSpacing/>
              <w:rPr>
                <w:rFonts w:ascii="Times New Roman" w:eastAsia="Calibri" w:hAnsi="Times New Roman" w:cs="Times New Roman"/>
                <w:i/>
                <w:sz w:val="20"/>
                <w:szCs w:val="20"/>
              </w:rPr>
            </w:pPr>
          </w:p>
          <w:p w14:paraId="5EE65639" w14:textId="77777777" w:rsidR="002C2AC4" w:rsidRPr="002C2AC4" w:rsidRDefault="002C2AC4" w:rsidP="002C2AC4">
            <w:pPr>
              <w:suppressAutoHyphens/>
              <w:contextualSpacing/>
              <w:rPr>
                <w:rFonts w:ascii="Times New Roman" w:eastAsia="Calibri" w:hAnsi="Times New Roman" w:cs="Times New Roman"/>
                <w:i/>
                <w:sz w:val="20"/>
                <w:szCs w:val="20"/>
              </w:rPr>
            </w:pPr>
          </w:p>
          <w:p w14:paraId="4586BCFF" w14:textId="77777777" w:rsidR="002C2AC4" w:rsidRPr="002C2AC4" w:rsidRDefault="002C2AC4" w:rsidP="002C2AC4">
            <w:pPr>
              <w:suppressAutoHyphens/>
              <w:contextualSpacing/>
              <w:rPr>
                <w:rFonts w:ascii="Times New Roman" w:eastAsia="Calibri" w:hAnsi="Times New Roman" w:cs="Times New Roman"/>
                <w:i/>
                <w:sz w:val="20"/>
                <w:szCs w:val="20"/>
              </w:rPr>
            </w:pPr>
          </w:p>
          <w:p w14:paraId="5D0D58E1" w14:textId="77777777" w:rsidR="002C2AC4" w:rsidRPr="002C2AC4" w:rsidRDefault="002C2AC4" w:rsidP="002C2AC4">
            <w:pPr>
              <w:suppressAutoHyphens/>
              <w:contextualSpacing/>
              <w:rPr>
                <w:rFonts w:ascii="Times New Roman" w:eastAsia="Calibri" w:hAnsi="Times New Roman" w:cs="Times New Roman"/>
                <w:i/>
                <w:sz w:val="20"/>
                <w:szCs w:val="20"/>
              </w:rPr>
            </w:pPr>
          </w:p>
          <w:p w14:paraId="64178C33" w14:textId="77777777" w:rsidR="002C2AC4" w:rsidRPr="002C2AC4" w:rsidRDefault="002C2AC4" w:rsidP="002C2AC4">
            <w:pPr>
              <w:suppressAutoHyphens/>
              <w:contextualSpacing/>
              <w:rPr>
                <w:rFonts w:ascii="Times New Roman" w:eastAsia="Calibri" w:hAnsi="Times New Roman" w:cs="Times New Roman"/>
                <w:i/>
                <w:sz w:val="20"/>
                <w:szCs w:val="20"/>
              </w:rPr>
            </w:pPr>
          </w:p>
          <w:p w14:paraId="766A5FE8" w14:textId="77777777" w:rsidR="002C2AC4" w:rsidRPr="002C2AC4" w:rsidRDefault="002C2AC4" w:rsidP="002C2AC4">
            <w:pPr>
              <w:suppressAutoHyphens/>
              <w:contextualSpacing/>
              <w:rPr>
                <w:rFonts w:ascii="Times New Roman" w:eastAsia="Calibri" w:hAnsi="Times New Roman" w:cs="Times New Roman"/>
                <w:i/>
                <w:sz w:val="20"/>
                <w:szCs w:val="20"/>
              </w:rPr>
            </w:pPr>
          </w:p>
          <w:p w14:paraId="69EE503F" w14:textId="77777777" w:rsidR="002C2AC4" w:rsidRPr="002C2AC4" w:rsidRDefault="002C2AC4" w:rsidP="002C2AC4">
            <w:pPr>
              <w:suppressAutoHyphens/>
              <w:contextualSpacing/>
              <w:rPr>
                <w:rFonts w:ascii="Times New Roman" w:eastAsia="Calibri" w:hAnsi="Times New Roman" w:cs="Times New Roman"/>
                <w:i/>
                <w:sz w:val="20"/>
                <w:szCs w:val="20"/>
              </w:rPr>
            </w:pPr>
          </w:p>
          <w:p w14:paraId="76898296" w14:textId="77777777" w:rsidR="002C2AC4" w:rsidRPr="002C2AC4" w:rsidRDefault="002C2AC4" w:rsidP="002C2AC4">
            <w:pPr>
              <w:suppressAutoHyphens/>
              <w:contextualSpacing/>
              <w:rPr>
                <w:rFonts w:ascii="Times New Roman" w:eastAsia="Calibri" w:hAnsi="Times New Roman" w:cs="Times New Roman"/>
                <w:i/>
                <w:sz w:val="20"/>
                <w:szCs w:val="20"/>
              </w:rPr>
            </w:pPr>
          </w:p>
          <w:p w14:paraId="14639E72" w14:textId="77777777" w:rsidR="002C2AC4" w:rsidRPr="002C2AC4" w:rsidRDefault="002C2AC4" w:rsidP="002C2AC4">
            <w:pPr>
              <w:suppressAutoHyphens/>
              <w:contextualSpacing/>
              <w:rPr>
                <w:rFonts w:ascii="Times New Roman" w:eastAsia="Calibri" w:hAnsi="Times New Roman" w:cs="Times New Roman"/>
                <w:i/>
                <w:sz w:val="20"/>
                <w:szCs w:val="20"/>
              </w:rPr>
            </w:pPr>
          </w:p>
          <w:p w14:paraId="4CC228E5" w14:textId="77777777" w:rsidR="002C2AC4" w:rsidRPr="002C2AC4" w:rsidRDefault="002C2AC4" w:rsidP="002C2AC4">
            <w:pPr>
              <w:suppressAutoHyphens/>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Экспертное наблюдение выполнения практических работ.</w:t>
            </w:r>
          </w:p>
          <w:p w14:paraId="4FA7BCD8" w14:textId="77777777" w:rsidR="002C2AC4" w:rsidRPr="002C2AC4" w:rsidRDefault="002C2AC4" w:rsidP="002C2AC4">
            <w:pPr>
              <w:suppressAutoHyphens/>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Диагностика (тестирование, контрольные работы). Заслушивание устных ответов, проверка составленных самостоятельно конспектов.</w:t>
            </w:r>
          </w:p>
          <w:p w14:paraId="71049AA2" w14:textId="77777777" w:rsidR="002C2AC4" w:rsidRPr="002C2AC4" w:rsidRDefault="002C2AC4" w:rsidP="002C2AC4">
            <w:pPr>
              <w:suppressAutoHyphens/>
              <w:contextualSpacing/>
              <w:rPr>
                <w:rFonts w:ascii="Times New Roman" w:eastAsia="Calibri" w:hAnsi="Times New Roman" w:cs="Times New Roman"/>
                <w:sz w:val="20"/>
                <w:szCs w:val="20"/>
              </w:rPr>
            </w:pPr>
            <w:r w:rsidRPr="002C2AC4">
              <w:rPr>
                <w:rFonts w:ascii="Times New Roman" w:eastAsia="Calibri" w:hAnsi="Times New Roman" w:cs="Times New Roman"/>
                <w:bCs/>
                <w:sz w:val="20"/>
                <w:szCs w:val="20"/>
              </w:rPr>
              <w:t>Дифференцированный зачет.</w:t>
            </w:r>
          </w:p>
          <w:p w14:paraId="58AD35D5" w14:textId="77777777" w:rsidR="002C2AC4" w:rsidRPr="002C2AC4" w:rsidRDefault="002C2AC4" w:rsidP="002C2AC4">
            <w:pPr>
              <w:suppressAutoHyphens/>
              <w:contextualSpacing/>
              <w:rPr>
                <w:rFonts w:ascii="Times New Roman" w:eastAsia="Calibri" w:hAnsi="Times New Roman" w:cs="Times New Roman"/>
                <w:i/>
                <w:sz w:val="20"/>
                <w:szCs w:val="20"/>
              </w:rPr>
            </w:pPr>
          </w:p>
          <w:p w14:paraId="07F70553" w14:textId="77777777" w:rsidR="002C2AC4" w:rsidRPr="002C2AC4" w:rsidRDefault="002C2AC4" w:rsidP="002C2AC4">
            <w:pPr>
              <w:suppressAutoHyphens/>
              <w:contextualSpacing/>
              <w:rPr>
                <w:rFonts w:ascii="Times New Roman" w:eastAsia="Calibri" w:hAnsi="Times New Roman" w:cs="Times New Roman"/>
                <w:i/>
                <w:sz w:val="20"/>
                <w:szCs w:val="20"/>
              </w:rPr>
            </w:pPr>
          </w:p>
          <w:p w14:paraId="2A93E592" w14:textId="77777777" w:rsidR="002C2AC4" w:rsidRPr="002C2AC4" w:rsidRDefault="002C2AC4" w:rsidP="002C2AC4">
            <w:pPr>
              <w:suppressAutoHyphens/>
              <w:contextualSpacing/>
              <w:rPr>
                <w:rFonts w:ascii="Times New Roman" w:eastAsia="Calibri" w:hAnsi="Times New Roman" w:cs="Times New Roman"/>
                <w:i/>
                <w:sz w:val="20"/>
                <w:szCs w:val="20"/>
              </w:rPr>
            </w:pPr>
          </w:p>
          <w:p w14:paraId="06DAD029" w14:textId="77777777" w:rsidR="002C2AC4" w:rsidRPr="002C2AC4" w:rsidRDefault="002C2AC4" w:rsidP="002C2AC4">
            <w:pPr>
              <w:suppressAutoHyphens/>
              <w:contextualSpacing/>
              <w:rPr>
                <w:rFonts w:ascii="Times New Roman" w:eastAsia="Calibri" w:hAnsi="Times New Roman" w:cs="Times New Roman"/>
                <w:i/>
                <w:sz w:val="20"/>
                <w:szCs w:val="20"/>
              </w:rPr>
            </w:pPr>
          </w:p>
          <w:p w14:paraId="13705844" w14:textId="77777777" w:rsidR="002C2AC4" w:rsidRPr="002C2AC4" w:rsidRDefault="002C2AC4" w:rsidP="002C2AC4">
            <w:pPr>
              <w:suppressAutoHyphens/>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Экспертное наблюдение выполнения практических работ.</w:t>
            </w:r>
          </w:p>
          <w:p w14:paraId="57F6D1FD" w14:textId="77777777" w:rsidR="002C2AC4" w:rsidRPr="002C2AC4" w:rsidRDefault="002C2AC4" w:rsidP="002C2AC4">
            <w:pPr>
              <w:suppressAutoHyphens/>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Диагностика (тестирование, контрольные работы). Заслушивание устных ответов, проверка составленных самостоятельно конспектов.</w:t>
            </w:r>
          </w:p>
          <w:p w14:paraId="32E2B3F9" w14:textId="77777777" w:rsidR="002C2AC4" w:rsidRPr="002C2AC4" w:rsidRDefault="002C2AC4" w:rsidP="002C2AC4">
            <w:pPr>
              <w:suppressAutoHyphens/>
              <w:contextualSpacing/>
              <w:rPr>
                <w:rFonts w:ascii="Times New Roman" w:eastAsia="Calibri" w:hAnsi="Times New Roman" w:cs="Times New Roman"/>
                <w:sz w:val="20"/>
                <w:szCs w:val="20"/>
              </w:rPr>
            </w:pPr>
            <w:r w:rsidRPr="002C2AC4">
              <w:rPr>
                <w:rFonts w:ascii="Times New Roman" w:eastAsia="Calibri" w:hAnsi="Times New Roman" w:cs="Times New Roman"/>
                <w:bCs/>
                <w:sz w:val="20"/>
                <w:szCs w:val="20"/>
              </w:rPr>
              <w:t>Дифференцированный зачет.</w:t>
            </w:r>
          </w:p>
          <w:p w14:paraId="3E1F21DC" w14:textId="77777777" w:rsidR="002C2AC4" w:rsidRPr="002C2AC4" w:rsidRDefault="002C2AC4" w:rsidP="002C2AC4">
            <w:pPr>
              <w:suppressAutoHyphens/>
              <w:contextualSpacing/>
              <w:rPr>
                <w:rFonts w:ascii="Times New Roman" w:eastAsia="Calibri" w:hAnsi="Times New Roman" w:cs="Times New Roman"/>
                <w:i/>
                <w:sz w:val="20"/>
                <w:szCs w:val="20"/>
              </w:rPr>
            </w:pPr>
          </w:p>
          <w:p w14:paraId="4B62DCEC" w14:textId="77777777" w:rsidR="002C2AC4" w:rsidRPr="002C2AC4" w:rsidRDefault="002C2AC4" w:rsidP="002C2AC4">
            <w:pPr>
              <w:suppressAutoHyphens/>
              <w:contextualSpacing/>
              <w:rPr>
                <w:rFonts w:ascii="Times New Roman" w:eastAsia="Calibri" w:hAnsi="Times New Roman" w:cs="Times New Roman"/>
                <w:i/>
                <w:sz w:val="20"/>
                <w:szCs w:val="20"/>
              </w:rPr>
            </w:pPr>
          </w:p>
          <w:p w14:paraId="2AC22812" w14:textId="77777777" w:rsidR="002C2AC4" w:rsidRPr="002C2AC4" w:rsidRDefault="002C2AC4" w:rsidP="002C2AC4">
            <w:pPr>
              <w:suppressAutoHyphens/>
              <w:contextualSpacing/>
              <w:rPr>
                <w:rFonts w:ascii="Times New Roman" w:eastAsia="Calibri" w:hAnsi="Times New Roman" w:cs="Times New Roman"/>
                <w:i/>
                <w:sz w:val="20"/>
                <w:szCs w:val="20"/>
              </w:rPr>
            </w:pPr>
          </w:p>
          <w:p w14:paraId="75880850" w14:textId="77777777" w:rsidR="002C2AC4" w:rsidRPr="002C2AC4" w:rsidRDefault="002C2AC4" w:rsidP="002C2AC4">
            <w:pPr>
              <w:suppressAutoHyphens/>
              <w:contextualSpacing/>
              <w:rPr>
                <w:rFonts w:ascii="Times New Roman" w:eastAsia="Calibri" w:hAnsi="Times New Roman" w:cs="Times New Roman"/>
                <w:i/>
                <w:sz w:val="20"/>
                <w:szCs w:val="20"/>
              </w:rPr>
            </w:pPr>
          </w:p>
          <w:p w14:paraId="7EB3D3BA" w14:textId="77777777" w:rsidR="002C2AC4" w:rsidRPr="002C2AC4" w:rsidRDefault="002C2AC4" w:rsidP="002C2AC4">
            <w:pPr>
              <w:suppressAutoHyphens/>
              <w:contextualSpacing/>
              <w:rPr>
                <w:rFonts w:ascii="Times New Roman" w:eastAsia="Calibri" w:hAnsi="Times New Roman" w:cs="Times New Roman"/>
                <w:i/>
                <w:sz w:val="20"/>
                <w:szCs w:val="20"/>
              </w:rPr>
            </w:pPr>
          </w:p>
          <w:p w14:paraId="53CE91B6" w14:textId="77777777" w:rsidR="002C2AC4" w:rsidRPr="002C2AC4" w:rsidRDefault="002C2AC4" w:rsidP="002C2AC4">
            <w:pPr>
              <w:suppressAutoHyphens/>
              <w:contextualSpacing/>
              <w:rPr>
                <w:rFonts w:ascii="Times New Roman" w:eastAsia="Calibri" w:hAnsi="Times New Roman" w:cs="Times New Roman"/>
                <w:i/>
                <w:sz w:val="20"/>
                <w:szCs w:val="20"/>
              </w:rPr>
            </w:pPr>
          </w:p>
          <w:p w14:paraId="36B8D8CC" w14:textId="77777777" w:rsidR="002C2AC4" w:rsidRPr="002C2AC4" w:rsidRDefault="002C2AC4" w:rsidP="002C2AC4">
            <w:pPr>
              <w:suppressAutoHyphens/>
              <w:contextualSpacing/>
              <w:rPr>
                <w:rFonts w:ascii="Times New Roman" w:eastAsia="Calibri" w:hAnsi="Times New Roman" w:cs="Times New Roman"/>
                <w:i/>
                <w:sz w:val="20"/>
                <w:szCs w:val="20"/>
              </w:rPr>
            </w:pPr>
          </w:p>
          <w:p w14:paraId="6C61D03D" w14:textId="77777777" w:rsidR="002C2AC4" w:rsidRPr="002C2AC4" w:rsidRDefault="002C2AC4" w:rsidP="002C2AC4">
            <w:pPr>
              <w:suppressAutoHyphens/>
              <w:contextualSpacing/>
              <w:rPr>
                <w:rFonts w:ascii="Times New Roman" w:eastAsia="Calibri" w:hAnsi="Times New Roman" w:cs="Times New Roman"/>
                <w:i/>
                <w:sz w:val="20"/>
                <w:szCs w:val="20"/>
              </w:rPr>
            </w:pPr>
          </w:p>
          <w:p w14:paraId="7F7EB4F5" w14:textId="77777777" w:rsidR="002C2AC4" w:rsidRPr="002C2AC4" w:rsidRDefault="002C2AC4" w:rsidP="002C2AC4">
            <w:pPr>
              <w:suppressAutoHyphens/>
              <w:contextualSpacing/>
              <w:rPr>
                <w:rFonts w:ascii="Times New Roman" w:eastAsia="Calibri" w:hAnsi="Times New Roman" w:cs="Times New Roman"/>
                <w:i/>
                <w:sz w:val="20"/>
                <w:szCs w:val="20"/>
              </w:rPr>
            </w:pPr>
          </w:p>
          <w:p w14:paraId="3AF1247F" w14:textId="77777777" w:rsidR="002C2AC4" w:rsidRPr="002C2AC4" w:rsidRDefault="002C2AC4" w:rsidP="002C2AC4">
            <w:pPr>
              <w:suppressAutoHyphens/>
              <w:contextualSpacing/>
              <w:rPr>
                <w:rFonts w:ascii="Times New Roman" w:eastAsia="Calibri" w:hAnsi="Times New Roman" w:cs="Times New Roman"/>
                <w:i/>
                <w:sz w:val="20"/>
                <w:szCs w:val="20"/>
              </w:rPr>
            </w:pPr>
          </w:p>
          <w:p w14:paraId="501201F7" w14:textId="77777777" w:rsidR="002C2AC4" w:rsidRPr="002C2AC4" w:rsidRDefault="002C2AC4" w:rsidP="002C2AC4">
            <w:pPr>
              <w:suppressAutoHyphens/>
              <w:contextualSpacing/>
              <w:rPr>
                <w:rFonts w:ascii="Times New Roman" w:eastAsia="Calibri" w:hAnsi="Times New Roman" w:cs="Times New Roman"/>
                <w:i/>
                <w:sz w:val="20"/>
                <w:szCs w:val="20"/>
              </w:rPr>
            </w:pPr>
          </w:p>
          <w:p w14:paraId="5DE234CC" w14:textId="77777777" w:rsidR="002C2AC4" w:rsidRPr="002C2AC4" w:rsidRDefault="002C2AC4" w:rsidP="002C2AC4">
            <w:pPr>
              <w:suppressAutoHyphens/>
              <w:contextualSpacing/>
              <w:rPr>
                <w:rFonts w:ascii="Times New Roman" w:eastAsia="Calibri" w:hAnsi="Times New Roman" w:cs="Times New Roman"/>
                <w:i/>
                <w:sz w:val="20"/>
                <w:szCs w:val="20"/>
              </w:rPr>
            </w:pPr>
          </w:p>
          <w:p w14:paraId="4A106EAB" w14:textId="77777777" w:rsidR="002C2AC4" w:rsidRPr="002C2AC4" w:rsidRDefault="002C2AC4" w:rsidP="002C2AC4">
            <w:pPr>
              <w:suppressAutoHyphens/>
              <w:contextualSpacing/>
              <w:rPr>
                <w:rFonts w:ascii="Times New Roman" w:eastAsia="Calibri" w:hAnsi="Times New Roman" w:cs="Times New Roman"/>
                <w:i/>
                <w:sz w:val="20"/>
                <w:szCs w:val="20"/>
              </w:rPr>
            </w:pPr>
          </w:p>
          <w:p w14:paraId="737279EC" w14:textId="77777777" w:rsidR="002C2AC4" w:rsidRPr="002C2AC4" w:rsidRDefault="002C2AC4" w:rsidP="002C2AC4">
            <w:pPr>
              <w:suppressAutoHyphens/>
              <w:contextualSpacing/>
              <w:rPr>
                <w:rFonts w:ascii="Times New Roman" w:eastAsia="Calibri" w:hAnsi="Times New Roman" w:cs="Times New Roman"/>
                <w:i/>
                <w:sz w:val="20"/>
                <w:szCs w:val="20"/>
              </w:rPr>
            </w:pPr>
          </w:p>
          <w:p w14:paraId="09BC50D8" w14:textId="77777777" w:rsidR="002C2AC4" w:rsidRPr="002C2AC4" w:rsidRDefault="002C2AC4" w:rsidP="002C2AC4">
            <w:pPr>
              <w:suppressAutoHyphens/>
              <w:contextualSpacing/>
              <w:rPr>
                <w:rFonts w:ascii="Times New Roman" w:eastAsia="Calibri" w:hAnsi="Times New Roman" w:cs="Times New Roman"/>
                <w:i/>
                <w:sz w:val="20"/>
                <w:szCs w:val="20"/>
              </w:rPr>
            </w:pPr>
          </w:p>
          <w:p w14:paraId="1876168F" w14:textId="77777777" w:rsidR="002C2AC4" w:rsidRPr="002C2AC4" w:rsidRDefault="002C2AC4" w:rsidP="002C2AC4">
            <w:pPr>
              <w:suppressAutoHyphens/>
              <w:contextualSpacing/>
              <w:rPr>
                <w:rFonts w:ascii="Times New Roman" w:eastAsia="Calibri" w:hAnsi="Times New Roman" w:cs="Times New Roman"/>
                <w:i/>
                <w:sz w:val="20"/>
                <w:szCs w:val="20"/>
              </w:rPr>
            </w:pPr>
          </w:p>
          <w:p w14:paraId="054C263F" w14:textId="77777777" w:rsidR="002C2AC4" w:rsidRPr="002C2AC4" w:rsidRDefault="002C2AC4" w:rsidP="002C2AC4">
            <w:pPr>
              <w:suppressAutoHyphens/>
              <w:contextualSpacing/>
              <w:rPr>
                <w:rFonts w:ascii="Times New Roman" w:eastAsia="Calibri" w:hAnsi="Times New Roman" w:cs="Times New Roman"/>
                <w:i/>
                <w:sz w:val="20"/>
                <w:szCs w:val="20"/>
              </w:rPr>
            </w:pPr>
          </w:p>
          <w:p w14:paraId="5563FE80" w14:textId="77777777" w:rsidR="002C2AC4" w:rsidRPr="002C2AC4" w:rsidRDefault="002C2AC4" w:rsidP="002C2AC4">
            <w:pPr>
              <w:suppressAutoHyphens/>
              <w:contextualSpacing/>
              <w:rPr>
                <w:rFonts w:ascii="Times New Roman" w:eastAsia="Calibri" w:hAnsi="Times New Roman" w:cs="Times New Roman"/>
                <w:i/>
                <w:sz w:val="20"/>
                <w:szCs w:val="20"/>
              </w:rPr>
            </w:pPr>
          </w:p>
          <w:p w14:paraId="78275681" w14:textId="77777777" w:rsidR="002C2AC4" w:rsidRPr="002C2AC4" w:rsidRDefault="002C2AC4" w:rsidP="002C2AC4">
            <w:pPr>
              <w:suppressAutoHyphens/>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Экспертное наблюдение выполнения практических работ.</w:t>
            </w:r>
          </w:p>
          <w:p w14:paraId="182E832F" w14:textId="77777777" w:rsidR="002C2AC4" w:rsidRPr="002C2AC4" w:rsidRDefault="002C2AC4" w:rsidP="002C2AC4">
            <w:pPr>
              <w:suppressAutoHyphens/>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Заслушивание устных ответов, проверка составленных самостоятельно конспектов.</w:t>
            </w:r>
          </w:p>
          <w:p w14:paraId="4B6B6057" w14:textId="77777777" w:rsidR="002C2AC4" w:rsidRPr="002C2AC4" w:rsidRDefault="002C2AC4" w:rsidP="002C2AC4">
            <w:pPr>
              <w:suppressAutoHyphens/>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Проверка отчетов по практическим работам.</w:t>
            </w:r>
          </w:p>
          <w:p w14:paraId="715BC145" w14:textId="77777777" w:rsidR="002C2AC4" w:rsidRPr="002C2AC4" w:rsidRDefault="002C2AC4" w:rsidP="002C2AC4">
            <w:pPr>
              <w:suppressAutoHyphens/>
              <w:contextualSpacing/>
              <w:rPr>
                <w:rFonts w:ascii="Times New Roman" w:eastAsia="Calibri" w:hAnsi="Times New Roman" w:cs="Times New Roman"/>
                <w:sz w:val="20"/>
                <w:szCs w:val="20"/>
              </w:rPr>
            </w:pPr>
          </w:p>
          <w:p w14:paraId="681261D6" w14:textId="77777777" w:rsidR="002C2AC4" w:rsidRPr="002C2AC4" w:rsidRDefault="002C2AC4" w:rsidP="002C2AC4">
            <w:pPr>
              <w:suppressAutoHyphens/>
              <w:contextualSpacing/>
              <w:rPr>
                <w:rFonts w:ascii="Times New Roman" w:eastAsia="Calibri" w:hAnsi="Times New Roman" w:cs="Times New Roman"/>
                <w:sz w:val="20"/>
                <w:szCs w:val="20"/>
              </w:rPr>
            </w:pPr>
          </w:p>
          <w:p w14:paraId="24402CA1" w14:textId="77777777" w:rsidR="002C2AC4" w:rsidRPr="002C2AC4" w:rsidRDefault="002C2AC4" w:rsidP="002C2AC4">
            <w:pPr>
              <w:suppressAutoHyphens/>
              <w:contextualSpacing/>
              <w:rPr>
                <w:rFonts w:ascii="Times New Roman" w:eastAsia="Calibri" w:hAnsi="Times New Roman" w:cs="Times New Roman"/>
                <w:sz w:val="20"/>
                <w:szCs w:val="20"/>
              </w:rPr>
            </w:pPr>
          </w:p>
          <w:p w14:paraId="4CFCE6D1" w14:textId="77777777" w:rsidR="002C2AC4" w:rsidRPr="002C2AC4" w:rsidRDefault="002C2AC4" w:rsidP="002C2AC4">
            <w:pPr>
              <w:suppressAutoHyphens/>
              <w:contextualSpacing/>
              <w:rPr>
                <w:rFonts w:ascii="Times New Roman" w:eastAsia="Calibri" w:hAnsi="Times New Roman" w:cs="Times New Roman"/>
                <w:sz w:val="20"/>
                <w:szCs w:val="20"/>
              </w:rPr>
            </w:pPr>
          </w:p>
          <w:p w14:paraId="1D2FC0F6" w14:textId="77777777" w:rsidR="002C2AC4" w:rsidRPr="002C2AC4" w:rsidRDefault="002C2AC4" w:rsidP="002C2AC4">
            <w:pPr>
              <w:suppressAutoHyphens/>
              <w:contextualSpacing/>
              <w:rPr>
                <w:rFonts w:ascii="Times New Roman" w:eastAsia="Calibri" w:hAnsi="Times New Roman" w:cs="Times New Roman"/>
                <w:sz w:val="20"/>
                <w:szCs w:val="20"/>
              </w:rPr>
            </w:pPr>
          </w:p>
          <w:p w14:paraId="4C0A5976" w14:textId="77777777" w:rsidR="002C2AC4" w:rsidRPr="002C2AC4" w:rsidRDefault="002C2AC4" w:rsidP="002C2AC4">
            <w:pPr>
              <w:suppressAutoHyphens/>
              <w:contextualSpacing/>
              <w:rPr>
                <w:rFonts w:ascii="Times New Roman" w:eastAsia="Calibri" w:hAnsi="Times New Roman" w:cs="Times New Roman"/>
                <w:sz w:val="20"/>
                <w:szCs w:val="20"/>
              </w:rPr>
            </w:pPr>
          </w:p>
          <w:p w14:paraId="4416D145" w14:textId="77777777" w:rsidR="002C2AC4" w:rsidRPr="002C2AC4" w:rsidRDefault="002C2AC4" w:rsidP="002C2AC4">
            <w:pPr>
              <w:suppressAutoHyphens/>
              <w:contextualSpacing/>
              <w:rPr>
                <w:rFonts w:ascii="Times New Roman" w:eastAsia="Calibri" w:hAnsi="Times New Roman" w:cs="Times New Roman"/>
                <w:sz w:val="20"/>
                <w:szCs w:val="20"/>
              </w:rPr>
            </w:pPr>
          </w:p>
          <w:p w14:paraId="3A670FE5" w14:textId="77777777" w:rsidR="002C2AC4" w:rsidRPr="002C2AC4" w:rsidRDefault="002C2AC4" w:rsidP="002C2AC4">
            <w:pPr>
              <w:suppressAutoHyphens/>
              <w:contextualSpacing/>
              <w:rPr>
                <w:rFonts w:ascii="Times New Roman" w:eastAsia="Calibri" w:hAnsi="Times New Roman" w:cs="Times New Roman"/>
                <w:sz w:val="20"/>
                <w:szCs w:val="20"/>
              </w:rPr>
            </w:pPr>
          </w:p>
          <w:p w14:paraId="1ED99724" w14:textId="77777777" w:rsidR="002C2AC4" w:rsidRPr="002C2AC4" w:rsidRDefault="002C2AC4" w:rsidP="002C2AC4">
            <w:pPr>
              <w:suppressAutoHyphens/>
              <w:contextualSpacing/>
              <w:rPr>
                <w:rFonts w:ascii="Times New Roman" w:eastAsia="Calibri" w:hAnsi="Times New Roman" w:cs="Times New Roman"/>
                <w:sz w:val="20"/>
                <w:szCs w:val="20"/>
              </w:rPr>
            </w:pPr>
          </w:p>
          <w:p w14:paraId="1C87F67B" w14:textId="77777777" w:rsidR="002C2AC4" w:rsidRPr="002C2AC4" w:rsidRDefault="002C2AC4" w:rsidP="002C2AC4">
            <w:pPr>
              <w:suppressAutoHyphens/>
              <w:contextualSpacing/>
              <w:rPr>
                <w:rFonts w:ascii="Times New Roman" w:eastAsia="Calibri" w:hAnsi="Times New Roman" w:cs="Times New Roman"/>
                <w:sz w:val="20"/>
                <w:szCs w:val="20"/>
              </w:rPr>
            </w:pPr>
          </w:p>
          <w:p w14:paraId="27077B37" w14:textId="77777777" w:rsidR="002C2AC4" w:rsidRPr="002C2AC4" w:rsidRDefault="002C2AC4" w:rsidP="002C2AC4">
            <w:pPr>
              <w:suppressAutoHyphens/>
              <w:contextualSpacing/>
              <w:rPr>
                <w:rFonts w:ascii="Times New Roman" w:eastAsia="Calibri" w:hAnsi="Times New Roman" w:cs="Times New Roman"/>
                <w:sz w:val="20"/>
                <w:szCs w:val="20"/>
              </w:rPr>
            </w:pPr>
          </w:p>
          <w:p w14:paraId="650EBF1A" w14:textId="77777777" w:rsidR="002C2AC4" w:rsidRPr="002C2AC4" w:rsidRDefault="002C2AC4" w:rsidP="002C2AC4">
            <w:pPr>
              <w:suppressAutoHyphens/>
              <w:contextualSpacing/>
              <w:rPr>
                <w:rFonts w:ascii="Times New Roman" w:eastAsia="Calibri" w:hAnsi="Times New Roman" w:cs="Times New Roman"/>
                <w:sz w:val="20"/>
                <w:szCs w:val="20"/>
              </w:rPr>
            </w:pPr>
          </w:p>
          <w:p w14:paraId="01C62549" w14:textId="77777777" w:rsidR="002C2AC4" w:rsidRPr="002C2AC4" w:rsidRDefault="002C2AC4" w:rsidP="002C2AC4">
            <w:pPr>
              <w:suppressAutoHyphens/>
              <w:contextualSpacing/>
              <w:rPr>
                <w:rFonts w:ascii="Times New Roman" w:eastAsia="Calibri" w:hAnsi="Times New Roman" w:cs="Times New Roman"/>
                <w:sz w:val="20"/>
                <w:szCs w:val="20"/>
              </w:rPr>
            </w:pPr>
          </w:p>
          <w:p w14:paraId="29911705" w14:textId="77777777" w:rsidR="002C2AC4" w:rsidRPr="002C2AC4" w:rsidRDefault="002C2AC4" w:rsidP="002C2AC4">
            <w:pPr>
              <w:suppressAutoHyphens/>
              <w:contextualSpacing/>
              <w:rPr>
                <w:rFonts w:ascii="Times New Roman" w:eastAsia="Calibri" w:hAnsi="Times New Roman" w:cs="Times New Roman"/>
                <w:sz w:val="20"/>
                <w:szCs w:val="20"/>
              </w:rPr>
            </w:pPr>
          </w:p>
          <w:p w14:paraId="3E2CE8D2" w14:textId="77777777" w:rsidR="002C2AC4" w:rsidRPr="002C2AC4" w:rsidRDefault="002C2AC4" w:rsidP="002C2AC4">
            <w:pPr>
              <w:suppressAutoHyphens/>
              <w:contextualSpacing/>
              <w:rPr>
                <w:rFonts w:ascii="Times New Roman" w:eastAsia="Calibri" w:hAnsi="Times New Roman" w:cs="Times New Roman"/>
                <w:sz w:val="20"/>
                <w:szCs w:val="20"/>
              </w:rPr>
            </w:pPr>
          </w:p>
          <w:p w14:paraId="5BEC8E23" w14:textId="77777777" w:rsidR="002C2AC4" w:rsidRPr="002C2AC4" w:rsidRDefault="002C2AC4" w:rsidP="002C2AC4">
            <w:pPr>
              <w:suppressAutoHyphens/>
              <w:contextualSpacing/>
              <w:rPr>
                <w:rFonts w:ascii="Times New Roman" w:eastAsia="Calibri" w:hAnsi="Times New Roman" w:cs="Times New Roman"/>
                <w:sz w:val="20"/>
                <w:szCs w:val="20"/>
              </w:rPr>
            </w:pPr>
          </w:p>
          <w:p w14:paraId="1D15CA5B" w14:textId="77777777" w:rsidR="002C2AC4" w:rsidRPr="002C2AC4" w:rsidRDefault="002C2AC4" w:rsidP="002C2AC4">
            <w:pPr>
              <w:suppressAutoHyphens/>
              <w:contextualSpacing/>
              <w:rPr>
                <w:rFonts w:ascii="Times New Roman" w:eastAsia="Calibri" w:hAnsi="Times New Roman" w:cs="Times New Roman"/>
                <w:sz w:val="20"/>
                <w:szCs w:val="20"/>
              </w:rPr>
            </w:pPr>
          </w:p>
          <w:p w14:paraId="6800BF47" w14:textId="77777777" w:rsidR="002C2AC4" w:rsidRPr="002C2AC4" w:rsidRDefault="002C2AC4" w:rsidP="002C2AC4">
            <w:pPr>
              <w:suppressAutoHyphens/>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 xml:space="preserve">Проверка составленных самостоятельно конспектов, </w:t>
            </w:r>
          </w:p>
          <w:p w14:paraId="7FB6E5CC" w14:textId="77777777" w:rsidR="002C2AC4" w:rsidRPr="002C2AC4" w:rsidRDefault="002C2AC4" w:rsidP="002C2AC4">
            <w:pPr>
              <w:suppressAutoHyphens/>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проверка отчетов по практическим работам.</w:t>
            </w:r>
          </w:p>
          <w:p w14:paraId="269ACF9A" w14:textId="77777777" w:rsidR="002C2AC4" w:rsidRPr="002C2AC4" w:rsidRDefault="002C2AC4" w:rsidP="002C2AC4">
            <w:pPr>
              <w:suppressAutoHyphens/>
              <w:contextualSpacing/>
              <w:rPr>
                <w:rFonts w:ascii="Times New Roman" w:eastAsia="Calibri" w:hAnsi="Times New Roman" w:cs="Times New Roman"/>
                <w:i/>
                <w:sz w:val="20"/>
                <w:szCs w:val="20"/>
              </w:rPr>
            </w:pPr>
          </w:p>
          <w:p w14:paraId="1C1B109A" w14:textId="77777777" w:rsidR="002C2AC4" w:rsidRPr="002C2AC4" w:rsidRDefault="002C2AC4" w:rsidP="002C2AC4">
            <w:pPr>
              <w:suppressAutoHyphens/>
              <w:contextualSpacing/>
              <w:rPr>
                <w:rFonts w:ascii="Times New Roman" w:eastAsia="Calibri" w:hAnsi="Times New Roman" w:cs="Times New Roman"/>
                <w:i/>
                <w:sz w:val="20"/>
                <w:szCs w:val="20"/>
              </w:rPr>
            </w:pPr>
          </w:p>
          <w:p w14:paraId="5558ACA0" w14:textId="77777777" w:rsidR="002C2AC4" w:rsidRPr="002C2AC4" w:rsidRDefault="002C2AC4" w:rsidP="002C2AC4">
            <w:pPr>
              <w:suppressAutoHyphens/>
              <w:contextualSpacing/>
              <w:rPr>
                <w:rFonts w:ascii="Times New Roman" w:eastAsia="Calibri" w:hAnsi="Times New Roman" w:cs="Times New Roman"/>
                <w:i/>
                <w:sz w:val="20"/>
                <w:szCs w:val="20"/>
              </w:rPr>
            </w:pPr>
          </w:p>
          <w:p w14:paraId="45E3574F" w14:textId="77777777" w:rsidR="002C2AC4" w:rsidRPr="002C2AC4" w:rsidRDefault="002C2AC4" w:rsidP="002C2AC4">
            <w:pPr>
              <w:suppressAutoHyphens/>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Заслушивание устных ответов, проверка составленных самостоятельно конспектов.</w:t>
            </w:r>
          </w:p>
          <w:p w14:paraId="3D993BBB" w14:textId="77777777" w:rsidR="002C2AC4" w:rsidRPr="002C2AC4" w:rsidRDefault="002C2AC4" w:rsidP="002C2AC4">
            <w:pPr>
              <w:suppressAutoHyphens/>
              <w:contextualSpacing/>
              <w:rPr>
                <w:rFonts w:ascii="Times New Roman" w:eastAsia="Calibri" w:hAnsi="Times New Roman" w:cs="Times New Roman"/>
                <w:sz w:val="20"/>
                <w:szCs w:val="20"/>
              </w:rPr>
            </w:pPr>
            <w:r w:rsidRPr="002C2AC4">
              <w:rPr>
                <w:rFonts w:ascii="Times New Roman" w:eastAsia="Calibri" w:hAnsi="Times New Roman" w:cs="Times New Roman"/>
                <w:bCs/>
                <w:sz w:val="20"/>
                <w:szCs w:val="20"/>
              </w:rPr>
              <w:t>Дифференцированный зачет.</w:t>
            </w:r>
          </w:p>
          <w:p w14:paraId="3A953A18" w14:textId="77777777" w:rsidR="002C2AC4" w:rsidRPr="002C2AC4" w:rsidRDefault="002C2AC4" w:rsidP="002C2AC4">
            <w:pPr>
              <w:suppressAutoHyphens/>
              <w:contextualSpacing/>
              <w:rPr>
                <w:rFonts w:ascii="Times New Roman" w:eastAsia="Calibri" w:hAnsi="Times New Roman" w:cs="Times New Roman"/>
                <w:sz w:val="20"/>
                <w:szCs w:val="20"/>
              </w:rPr>
            </w:pPr>
          </w:p>
          <w:p w14:paraId="09E2774D" w14:textId="77777777" w:rsidR="002C2AC4" w:rsidRPr="002C2AC4" w:rsidRDefault="002C2AC4" w:rsidP="002C2AC4">
            <w:pPr>
              <w:suppressAutoHyphens/>
              <w:contextualSpacing/>
              <w:rPr>
                <w:rFonts w:ascii="Times New Roman" w:eastAsia="Calibri" w:hAnsi="Times New Roman" w:cs="Times New Roman"/>
                <w:sz w:val="20"/>
                <w:szCs w:val="20"/>
              </w:rPr>
            </w:pPr>
          </w:p>
          <w:p w14:paraId="50076A83" w14:textId="77777777" w:rsidR="002C2AC4" w:rsidRPr="002C2AC4" w:rsidRDefault="002C2AC4" w:rsidP="002C2AC4">
            <w:pPr>
              <w:suppressAutoHyphens/>
              <w:contextualSpacing/>
              <w:rPr>
                <w:rFonts w:ascii="Times New Roman" w:eastAsia="Calibri" w:hAnsi="Times New Roman" w:cs="Times New Roman"/>
                <w:i/>
                <w:sz w:val="20"/>
                <w:szCs w:val="20"/>
              </w:rPr>
            </w:pPr>
          </w:p>
          <w:p w14:paraId="478DFD81" w14:textId="77777777" w:rsidR="002C2AC4" w:rsidRPr="002C2AC4" w:rsidRDefault="002C2AC4" w:rsidP="002C2AC4">
            <w:pPr>
              <w:suppressAutoHyphens/>
              <w:contextualSpacing/>
              <w:rPr>
                <w:rFonts w:ascii="Times New Roman" w:eastAsia="Calibri" w:hAnsi="Times New Roman" w:cs="Times New Roman"/>
                <w:i/>
                <w:sz w:val="20"/>
                <w:szCs w:val="20"/>
              </w:rPr>
            </w:pPr>
          </w:p>
          <w:p w14:paraId="2D431681" w14:textId="77777777" w:rsidR="002C2AC4" w:rsidRPr="002C2AC4" w:rsidRDefault="002C2AC4" w:rsidP="002C2AC4">
            <w:pPr>
              <w:suppressAutoHyphens/>
              <w:contextualSpacing/>
              <w:rPr>
                <w:rFonts w:ascii="Times New Roman" w:eastAsia="Calibri" w:hAnsi="Times New Roman" w:cs="Times New Roman"/>
                <w:i/>
                <w:sz w:val="20"/>
                <w:szCs w:val="20"/>
              </w:rPr>
            </w:pPr>
          </w:p>
          <w:p w14:paraId="01C32823" w14:textId="77777777" w:rsidR="002C2AC4" w:rsidRPr="002C2AC4" w:rsidRDefault="002C2AC4" w:rsidP="002C2AC4">
            <w:pPr>
              <w:suppressAutoHyphens/>
              <w:contextualSpacing/>
              <w:rPr>
                <w:rFonts w:ascii="Times New Roman" w:eastAsia="Calibri" w:hAnsi="Times New Roman" w:cs="Times New Roman"/>
                <w:i/>
                <w:sz w:val="20"/>
                <w:szCs w:val="20"/>
              </w:rPr>
            </w:pPr>
          </w:p>
          <w:p w14:paraId="36E76EF4" w14:textId="77777777" w:rsidR="002C2AC4" w:rsidRPr="002C2AC4" w:rsidRDefault="002C2AC4" w:rsidP="002C2AC4">
            <w:pPr>
              <w:suppressAutoHyphens/>
              <w:contextualSpacing/>
              <w:rPr>
                <w:rFonts w:ascii="Times New Roman" w:eastAsia="Calibri" w:hAnsi="Times New Roman" w:cs="Times New Roman"/>
                <w:i/>
                <w:sz w:val="20"/>
                <w:szCs w:val="20"/>
              </w:rPr>
            </w:pPr>
          </w:p>
          <w:p w14:paraId="67984EDF" w14:textId="77777777" w:rsidR="002C2AC4" w:rsidRPr="002C2AC4" w:rsidRDefault="002C2AC4" w:rsidP="002C2AC4">
            <w:pPr>
              <w:suppressAutoHyphens/>
              <w:contextualSpacing/>
              <w:rPr>
                <w:rFonts w:ascii="Times New Roman" w:eastAsia="Calibri" w:hAnsi="Times New Roman" w:cs="Times New Roman"/>
                <w:i/>
                <w:sz w:val="20"/>
                <w:szCs w:val="20"/>
              </w:rPr>
            </w:pPr>
          </w:p>
          <w:p w14:paraId="5916B5C0" w14:textId="77777777" w:rsidR="002C2AC4" w:rsidRPr="002C2AC4" w:rsidRDefault="002C2AC4" w:rsidP="002C2AC4">
            <w:pPr>
              <w:suppressAutoHyphens/>
              <w:contextualSpacing/>
              <w:rPr>
                <w:rFonts w:ascii="Times New Roman" w:eastAsia="Calibri" w:hAnsi="Times New Roman" w:cs="Times New Roman"/>
                <w:sz w:val="20"/>
                <w:szCs w:val="20"/>
              </w:rPr>
            </w:pPr>
          </w:p>
          <w:p w14:paraId="57476070" w14:textId="77777777" w:rsidR="002C2AC4" w:rsidRPr="002C2AC4" w:rsidRDefault="002C2AC4" w:rsidP="002C2AC4">
            <w:pPr>
              <w:suppressAutoHyphens/>
              <w:contextualSpacing/>
              <w:rPr>
                <w:rFonts w:ascii="Times New Roman" w:eastAsia="Calibri" w:hAnsi="Times New Roman" w:cs="Times New Roman"/>
                <w:sz w:val="20"/>
                <w:szCs w:val="20"/>
              </w:rPr>
            </w:pPr>
          </w:p>
          <w:p w14:paraId="684B92C9" w14:textId="77777777" w:rsidR="002C2AC4" w:rsidRPr="002C2AC4" w:rsidRDefault="002C2AC4" w:rsidP="002C2AC4">
            <w:pPr>
              <w:suppressAutoHyphens/>
              <w:contextualSpacing/>
              <w:rPr>
                <w:rFonts w:ascii="Times New Roman" w:eastAsia="Calibri" w:hAnsi="Times New Roman" w:cs="Times New Roman"/>
                <w:sz w:val="20"/>
                <w:szCs w:val="20"/>
              </w:rPr>
            </w:pPr>
          </w:p>
          <w:p w14:paraId="364B0AA7" w14:textId="77777777" w:rsidR="002C2AC4" w:rsidRPr="002C2AC4" w:rsidRDefault="002C2AC4" w:rsidP="002C2AC4">
            <w:pPr>
              <w:suppressAutoHyphens/>
              <w:contextualSpacing/>
              <w:rPr>
                <w:rFonts w:ascii="Times New Roman" w:eastAsia="Calibri" w:hAnsi="Times New Roman" w:cs="Times New Roman"/>
                <w:sz w:val="20"/>
                <w:szCs w:val="20"/>
              </w:rPr>
            </w:pPr>
          </w:p>
          <w:p w14:paraId="77E47624" w14:textId="77777777" w:rsidR="002C2AC4" w:rsidRPr="002C2AC4" w:rsidRDefault="002C2AC4" w:rsidP="002C2AC4">
            <w:pPr>
              <w:suppressAutoHyphens/>
              <w:contextualSpacing/>
              <w:rPr>
                <w:rFonts w:ascii="Times New Roman" w:eastAsia="Calibri" w:hAnsi="Times New Roman" w:cs="Times New Roman"/>
                <w:sz w:val="20"/>
                <w:szCs w:val="20"/>
              </w:rPr>
            </w:pPr>
          </w:p>
          <w:p w14:paraId="12953C3E" w14:textId="77777777" w:rsidR="002C2AC4" w:rsidRPr="002C2AC4" w:rsidRDefault="002C2AC4" w:rsidP="002C2AC4">
            <w:pPr>
              <w:suppressAutoHyphens/>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Экспертное наблюдение выполнения практических работ.</w:t>
            </w:r>
          </w:p>
          <w:p w14:paraId="0234BF10" w14:textId="77777777" w:rsidR="002C2AC4" w:rsidRPr="002C2AC4" w:rsidRDefault="002C2AC4" w:rsidP="002C2AC4">
            <w:pPr>
              <w:suppressAutoHyphens/>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Диагностика (тестирование, контрольные работы). Заслушивание устных ответов, проверка составленных самостоятельно конспектов.</w:t>
            </w:r>
          </w:p>
          <w:p w14:paraId="3C92868E" w14:textId="77777777" w:rsidR="002C2AC4" w:rsidRPr="002C2AC4" w:rsidRDefault="002C2AC4" w:rsidP="002C2AC4">
            <w:pPr>
              <w:suppressAutoHyphens/>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Проверка отчетов по практическим работам.</w:t>
            </w:r>
          </w:p>
          <w:p w14:paraId="5C40C2D7" w14:textId="77777777" w:rsidR="002C2AC4" w:rsidRPr="002C2AC4" w:rsidRDefault="002C2AC4" w:rsidP="002C2AC4">
            <w:pPr>
              <w:suppressAutoHyphens/>
              <w:contextualSpacing/>
              <w:rPr>
                <w:rFonts w:ascii="Times New Roman" w:eastAsia="Calibri" w:hAnsi="Times New Roman" w:cs="Times New Roman"/>
                <w:i/>
                <w:sz w:val="20"/>
                <w:szCs w:val="20"/>
              </w:rPr>
            </w:pPr>
            <w:r w:rsidRPr="002C2AC4">
              <w:rPr>
                <w:rFonts w:ascii="Times New Roman" w:eastAsia="Calibri" w:hAnsi="Times New Roman" w:cs="Times New Roman"/>
                <w:bCs/>
                <w:sz w:val="20"/>
                <w:szCs w:val="20"/>
              </w:rPr>
              <w:t>Дифференцированный зачет</w:t>
            </w:r>
            <w:r w:rsidRPr="002C2AC4">
              <w:rPr>
                <w:rFonts w:ascii="Times New Roman" w:eastAsia="Calibri" w:hAnsi="Times New Roman" w:cs="Times New Roman"/>
                <w:i/>
                <w:sz w:val="20"/>
                <w:szCs w:val="20"/>
              </w:rPr>
              <w:t xml:space="preserve"> </w:t>
            </w:r>
          </w:p>
          <w:p w14:paraId="3B7F8700" w14:textId="77777777" w:rsidR="002C2AC4" w:rsidRPr="002C2AC4" w:rsidRDefault="002C2AC4" w:rsidP="002C2AC4">
            <w:pPr>
              <w:suppressAutoHyphens/>
              <w:contextualSpacing/>
              <w:rPr>
                <w:rFonts w:ascii="Times New Roman" w:eastAsia="Calibri" w:hAnsi="Times New Roman" w:cs="Times New Roman"/>
                <w:i/>
                <w:sz w:val="20"/>
                <w:szCs w:val="20"/>
              </w:rPr>
            </w:pPr>
          </w:p>
          <w:p w14:paraId="266ADD20" w14:textId="77777777" w:rsidR="002C2AC4" w:rsidRPr="002C2AC4" w:rsidRDefault="002C2AC4" w:rsidP="002C2AC4">
            <w:pPr>
              <w:suppressAutoHyphens/>
              <w:contextualSpacing/>
              <w:rPr>
                <w:rFonts w:ascii="Times New Roman" w:eastAsia="Calibri" w:hAnsi="Times New Roman" w:cs="Times New Roman"/>
                <w:i/>
                <w:sz w:val="20"/>
                <w:szCs w:val="20"/>
              </w:rPr>
            </w:pPr>
          </w:p>
          <w:p w14:paraId="6CB1CB18" w14:textId="77777777" w:rsidR="002C2AC4" w:rsidRPr="002C2AC4" w:rsidRDefault="002C2AC4" w:rsidP="002C2AC4">
            <w:pPr>
              <w:suppressAutoHyphens/>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Экспертное наблюдение выполнения практических работ.</w:t>
            </w:r>
          </w:p>
          <w:p w14:paraId="7BC959F1" w14:textId="77777777" w:rsidR="002C2AC4" w:rsidRPr="002C2AC4" w:rsidRDefault="002C2AC4" w:rsidP="002C2AC4">
            <w:pPr>
              <w:suppressAutoHyphens/>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Диагностика (тестирование, контрольные работы). Заслушивание устных ответов, проверка составленных самостоятельно конспектов.</w:t>
            </w:r>
          </w:p>
          <w:p w14:paraId="768C6710" w14:textId="77777777" w:rsidR="002C2AC4" w:rsidRPr="002C2AC4" w:rsidRDefault="002C2AC4" w:rsidP="002C2AC4">
            <w:pPr>
              <w:suppressAutoHyphens/>
              <w:contextualSpacing/>
              <w:rPr>
                <w:rFonts w:ascii="Times New Roman" w:eastAsia="Calibri" w:hAnsi="Times New Roman" w:cs="Times New Roman"/>
                <w:sz w:val="20"/>
                <w:szCs w:val="20"/>
              </w:rPr>
            </w:pPr>
            <w:r w:rsidRPr="002C2AC4">
              <w:rPr>
                <w:rFonts w:ascii="Times New Roman" w:eastAsia="Calibri" w:hAnsi="Times New Roman" w:cs="Times New Roman"/>
                <w:sz w:val="20"/>
                <w:szCs w:val="20"/>
              </w:rPr>
              <w:t>Проверка отчетов по практическим работам.</w:t>
            </w:r>
          </w:p>
          <w:p w14:paraId="035ABC0A" w14:textId="77777777" w:rsidR="002C2AC4" w:rsidRPr="002C2AC4" w:rsidRDefault="002C2AC4" w:rsidP="002C2AC4">
            <w:pPr>
              <w:suppressAutoHyphens/>
              <w:contextualSpacing/>
              <w:rPr>
                <w:rFonts w:ascii="Times New Roman" w:eastAsia="Calibri" w:hAnsi="Times New Roman" w:cs="Times New Roman"/>
                <w:i/>
                <w:sz w:val="20"/>
                <w:szCs w:val="20"/>
              </w:rPr>
            </w:pPr>
            <w:r w:rsidRPr="002C2AC4">
              <w:rPr>
                <w:rFonts w:ascii="Times New Roman" w:eastAsia="Calibri" w:hAnsi="Times New Roman" w:cs="Times New Roman"/>
                <w:bCs/>
                <w:sz w:val="20"/>
                <w:szCs w:val="20"/>
              </w:rPr>
              <w:t>Дифференцированный зачет</w:t>
            </w:r>
            <w:r w:rsidRPr="002C2AC4">
              <w:rPr>
                <w:rFonts w:ascii="Times New Roman" w:eastAsia="Calibri" w:hAnsi="Times New Roman" w:cs="Times New Roman"/>
                <w:i/>
                <w:sz w:val="20"/>
                <w:szCs w:val="20"/>
              </w:rPr>
              <w:t xml:space="preserve"> </w:t>
            </w:r>
          </w:p>
          <w:p w14:paraId="4AEC7C69" w14:textId="77777777" w:rsidR="002C2AC4" w:rsidRPr="002C2AC4" w:rsidRDefault="002C2AC4" w:rsidP="002C2AC4">
            <w:pPr>
              <w:suppressAutoHyphens/>
              <w:contextualSpacing/>
              <w:rPr>
                <w:rFonts w:ascii="Times New Roman" w:eastAsia="Calibri" w:hAnsi="Times New Roman" w:cs="Times New Roman"/>
                <w:sz w:val="20"/>
                <w:szCs w:val="20"/>
              </w:rPr>
            </w:pPr>
          </w:p>
        </w:tc>
      </w:tr>
    </w:tbl>
    <w:p w14:paraId="235921CC" w14:textId="77777777" w:rsidR="002C2AC4" w:rsidRPr="002C2AC4" w:rsidRDefault="002C2AC4" w:rsidP="002C2AC4">
      <w:pPr>
        <w:rPr>
          <w:rFonts w:ascii="Times New Roman" w:eastAsia="Calibri" w:hAnsi="Times New Roman" w:cs="Times New Roman"/>
          <w:b/>
          <w:bCs/>
          <w:sz w:val="18"/>
          <w:szCs w:val="18"/>
        </w:rPr>
      </w:pPr>
    </w:p>
    <w:p w14:paraId="2D724FEC" w14:textId="77777777" w:rsidR="002C2AC4" w:rsidRPr="002C2AC4" w:rsidRDefault="002C2AC4" w:rsidP="002C2AC4">
      <w:pPr>
        <w:rPr>
          <w:rFonts w:ascii="Calibri" w:eastAsia="Calibri" w:hAnsi="Calibri" w:cs="Times New Roman"/>
        </w:rPr>
      </w:pPr>
    </w:p>
    <w:p w14:paraId="6E8C6335" w14:textId="77777777" w:rsidR="002C2AC4" w:rsidRDefault="002C2AC4">
      <w:pPr>
        <w:rPr>
          <w:rFonts w:ascii="Times New Roman" w:eastAsia="Calibri" w:hAnsi="Times New Roman" w:cs="Times New Roman"/>
          <w:b/>
          <w:bCs/>
          <w:sz w:val="24"/>
          <w:szCs w:val="24"/>
        </w:rPr>
      </w:pPr>
      <w:r>
        <w:rPr>
          <w:rFonts w:ascii="Times New Roman" w:eastAsia="Calibri" w:hAnsi="Times New Roman" w:cs="Times New Roman"/>
          <w:b/>
          <w:bCs/>
          <w:sz w:val="24"/>
          <w:szCs w:val="24"/>
        </w:rPr>
        <w:br w:type="page"/>
      </w:r>
    </w:p>
    <w:p w14:paraId="460F8D9A" w14:textId="055D7CE0" w:rsidR="00430629" w:rsidRPr="00430629" w:rsidRDefault="00430629" w:rsidP="00430629">
      <w:pPr>
        <w:jc w:val="right"/>
        <w:rPr>
          <w:rFonts w:ascii="Times New Roman" w:eastAsia="Calibri" w:hAnsi="Times New Roman" w:cs="Times New Roman"/>
          <w:b/>
          <w:bCs/>
          <w:sz w:val="24"/>
          <w:szCs w:val="24"/>
        </w:rPr>
      </w:pPr>
      <w:r w:rsidRPr="00430629">
        <w:rPr>
          <w:rFonts w:ascii="Times New Roman" w:eastAsia="Calibri" w:hAnsi="Times New Roman" w:cs="Times New Roman"/>
          <w:b/>
          <w:bCs/>
          <w:sz w:val="24"/>
          <w:szCs w:val="24"/>
        </w:rPr>
        <w:lastRenderedPageBreak/>
        <w:t>Приложение 2.10</w:t>
      </w:r>
    </w:p>
    <w:p w14:paraId="5DB82B5A" w14:textId="77777777" w:rsidR="00430629" w:rsidRPr="00430629" w:rsidRDefault="00430629" w:rsidP="00430629">
      <w:pPr>
        <w:jc w:val="right"/>
        <w:rPr>
          <w:rFonts w:ascii="Times New Roman" w:eastAsia="Calibri" w:hAnsi="Times New Roman" w:cs="Times New Roman"/>
          <w:b/>
          <w:bCs/>
          <w:sz w:val="24"/>
          <w:szCs w:val="24"/>
        </w:rPr>
      </w:pPr>
      <w:r w:rsidRPr="00430629">
        <w:rPr>
          <w:rFonts w:ascii="Times New Roman" w:eastAsia="Calibri" w:hAnsi="Times New Roman" w:cs="Times New Roman"/>
          <w:b/>
          <w:bCs/>
          <w:sz w:val="24"/>
          <w:szCs w:val="24"/>
        </w:rPr>
        <w:t>к ОПОП-П по профессии</w:t>
      </w:r>
    </w:p>
    <w:p w14:paraId="7D6416CD" w14:textId="77777777" w:rsidR="00430629" w:rsidRPr="00430629" w:rsidRDefault="00430629" w:rsidP="00430629">
      <w:pPr>
        <w:jc w:val="right"/>
        <w:rPr>
          <w:rFonts w:ascii="Times New Roman" w:eastAsia="Calibri" w:hAnsi="Times New Roman" w:cs="Times New Roman"/>
          <w:b/>
          <w:sz w:val="24"/>
          <w:szCs w:val="24"/>
        </w:rPr>
      </w:pPr>
      <w:r w:rsidRPr="00430629">
        <w:rPr>
          <w:rFonts w:ascii="Times New Roman" w:eastAsia="Calibri" w:hAnsi="Times New Roman" w:cs="Times New Roman"/>
          <w:b/>
          <w:sz w:val="24"/>
          <w:szCs w:val="24"/>
        </w:rPr>
        <w:t xml:space="preserve">15.01.05. Сварщик (ручной и частично </w:t>
      </w:r>
    </w:p>
    <w:p w14:paraId="03CBA106" w14:textId="77777777" w:rsidR="00430629" w:rsidRPr="006158BE" w:rsidRDefault="00430629" w:rsidP="00430629">
      <w:pPr>
        <w:jc w:val="right"/>
        <w:rPr>
          <w:rFonts w:ascii="Times New Roman" w:eastAsia="Calibri" w:hAnsi="Times New Roman" w:cs="Times New Roman"/>
          <w:b/>
          <w:bCs/>
          <w:sz w:val="24"/>
          <w:szCs w:val="24"/>
        </w:rPr>
      </w:pPr>
      <w:r w:rsidRPr="00430629">
        <w:rPr>
          <w:rFonts w:ascii="Times New Roman" w:eastAsia="Calibri" w:hAnsi="Times New Roman" w:cs="Times New Roman"/>
          <w:b/>
          <w:sz w:val="24"/>
          <w:szCs w:val="24"/>
        </w:rPr>
        <w:t>механизированной сварки (наплавки)</w:t>
      </w:r>
    </w:p>
    <w:p w14:paraId="35ED220C" w14:textId="77777777" w:rsidR="00430629" w:rsidRPr="006158BE" w:rsidRDefault="00430629" w:rsidP="00430629">
      <w:pPr>
        <w:jc w:val="right"/>
        <w:rPr>
          <w:rFonts w:ascii="Times New Roman" w:eastAsia="Calibri" w:hAnsi="Times New Roman" w:cs="Times New Roman"/>
          <w:b/>
          <w:bCs/>
          <w:sz w:val="24"/>
          <w:szCs w:val="24"/>
        </w:rPr>
      </w:pPr>
    </w:p>
    <w:p w14:paraId="653FE90B" w14:textId="77777777" w:rsidR="00430629" w:rsidRPr="006158BE" w:rsidRDefault="00430629" w:rsidP="00430629">
      <w:pPr>
        <w:jc w:val="right"/>
        <w:rPr>
          <w:rFonts w:ascii="Times New Roman" w:eastAsia="Calibri" w:hAnsi="Times New Roman" w:cs="Times New Roman"/>
          <w:b/>
          <w:bCs/>
          <w:sz w:val="24"/>
          <w:szCs w:val="24"/>
        </w:rPr>
      </w:pPr>
    </w:p>
    <w:p w14:paraId="5FDC3E29" w14:textId="77777777" w:rsidR="00430629" w:rsidRPr="006158BE" w:rsidRDefault="00430629" w:rsidP="00430629">
      <w:pPr>
        <w:jc w:val="right"/>
        <w:rPr>
          <w:rFonts w:ascii="Times New Roman" w:eastAsia="Calibri" w:hAnsi="Times New Roman" w:cs="Times New Roman"/>
          <w:b/>
          <w:bCs/>
          <w:sz w:val="24"/>
          <w:szCs w:val="24"/>
        </w:rPr>
      </w:pPr>
    </w:p>
    <w:p w14:paraId="1F498BB4" w14:textId="77777777" w:rsidR="00430629" w:rsidRPr="006158BE" w:rsidRDefault="00430629" w:rsidP="00430629">
      <w:pPr>
        <w:jc w:val="right"/>
        <w:rPr>
          <w:rFonts w:ascii="Times New Roman" w:eastAsia="Calibri" w:hAnsi="Times New Roman" w:cs="Times New Roman"/>
          <w:b/>
          <w:bCs/>
          <w:sz w:val="24"/>
          <w:szCs w:val="24"/>
        </w:rPr>
      </w:pPr>
    </w:p>
    <w:p w14:paraId="638145F1" w14:textId="77777777" w:rsidR="00430629" w:rsidRPr="006158BE" w:rsidRDefault="00430629" w:rsidP="00430629">
      <w:pPr>
        <w:jc w:val="right"/>
        <w:rPr>
          <w:rFonts w:ascii="Times New Roman" w:eastAsia="Calibri" w:hAnsi="Times New Roman" w:cs="Times New Roman"/>
          <w:b/>
          <w:bCs/>
          <w:sz w:val="24"/>
          <w:szCs w:val="24"/>
        </w:rPr>
      </w:pPr>
    </w:p>
    <w:p w14:paraId="71650850" w14:textId="77777777" w:rsidR="00430629" w:rsidRPr="006158BE" w:rsidRDefault="00430629" w:rsidP="00430629">
      <w:pPr>
        <w:jc w:val="right"/>
        <w:rPr>
          <w:rFonts w:ascii="Times New Roman" w:eastAsia="Calibri" w:hAnsi="Times New Roman" w:cs="Times New Roman"/>
          <w:b/>
          <w:bCs/>
          <w:sz w:val="24"/>
          <w:szCs w:val="24"/>
        </w:rPr>
      </w:pPr>
    </w:p>
    <w:p w14:paraId="4BFCD621" w14:textId="77777777" w:rsidR="00430629" w:rsidRPr="006158BE" w:rsidRDefault="00430629" w:rsidP="00430629">
      <w:pPr>
        <w:jc w:val="right"/>
        <w:rPr>
          <w:rFonts w:ascii="Times New Roman" w:eastAsia="Calibri" w:hAnsi="Times New Roman" w:cs="Times New Roman"/>
          <w:b/>
          <w:bCs/>
          <w:sz w:val="24"/>
          <w:szCs w:val="24"/>
        </w:rPr>
      </w:pPr>
    </w:p>
    <w:p w14:paraId="3DAF8D93" w14:textId="77777777" w:rsidR="00430629" w:rsidRPr="006158BE" w:rsidRDefault="00430629" w:rsidP="00430629">
      <w:pPr>
        <w:jc w:val="right"/>
        <w:rPr>
          <w:rFonts w:ascii="Times New Roman" w:eastAsia="Calibri" w:hAnsi="Times New Roman" w:cs="Times New Roman"/>
          <w:b/>
          <w:bCs/>
          <w:sz w:val="24"/>
          <w:szCs w:val="24"/>
        </w:rPr>
      </w:pPr>
    </w:p>
    <w:p w14:paraId="12D71539" w14:textId="77777777" w:rsidR="00430629" w:rsidRPr="006158BE" w:rsidRDefault="00430629" w:rsidP="00430629">
      <w:pPr>
        <w:jc w:val="right"/>
        <w:rPr>
          <w:rFonts w:ascii="Times New Roman" w:eastAsia="Calibri" w:hAnsi="Times New Roman" w:cs="Times New Roman"/>
          <w:b/>
          <w:bCs/>
          <w:sz w:val="24"/>
          <w:szCs w:val="24"/>
        </w:rPr>
      </w:pPr>
    </w:p>
    <w:p w14:paraId="6055F6DC" w14:textId="77777777" w:rsidR="00430629" w:rsidRPr="006158BE" w:rsidRDefault="00430629" w:rsidP="00430629">
      <w:pPr>
        <w:jc w:val="right"/>
        <w:rPr>
          <w:rFonts w:ascii="Times New Roman" w:eastAsia="Calibri" w:hAnsi="Times New Roman" w:cs="Times New Roman"/>
          <w:b/>
          <w:bCs/>
          <w:sz w:val="24"/>
          <w:szCs w:val="24"/>
        </w:rPr>
      </w:pPr>
    </w:p>
    <w:p w14:paraId="5CEC36E1" w14:textId="77777777" w:rsidR="00430629" w:rsidRPr="00430629" w:rsidRDefault="00430629" w:rsidP="00430629">
      <w:pPr>
        <w:jc w:val="center"/>
        <w:rPr>
          <w:rFonts w:ascii="Times New Roman" w:eastAsia="Calibri" w:hAnsi="Times New Roman" w:cs="Times New Roman"/>
          <w:b/>
          <w:bCs/>
          <w:sz w:val="24"/>
          <w:szCs w:val="24"/>
        </w:rPr>
      </w:pPr>
      <w:r w:rsidRPr="00430629">
        <w:rPr>
          <w:rFonts w:ascii="Times New Roman" w:eastAsia="Calibri" w:hAnsi="Times New Roman" w:cs="Times New Roman"/>
          <w:b/>
          <w:bCs/>
          <w:sz w:val="24"/>
          <w:szCs w:val="24"/>
        </w:rPr>
        <w:t>Рабочая программа дисциплины</w:t>
      </w:r>
    </w:p>
    <w:p w14:paraId="6D023139" w14:textId="77777777" w:rsidR="00430629" w:rsidRPr="00430629" w:rsidRDefault="00430629" w:rsidP="00430629">
      <w:pPr>
        <w:jc w:val="center"/>
        <w:rPr>
          <w:rFonts w:ascii="Times New Roman" w:eastAsia="Calibri" w:hAnsi="Times New Roman" w:cs="Times New Roman"/>
          <w:b/>
          <w:bCs/>
          <w:sz w:val="24"/>
          <w:szCs w:val="24"/>
        </w:rPr>
      </w:pPr>
    </w:p>
    <w:p w14:paraId="08274F99" w14:textId="77777777" w:rsidR="00430629" w:rsidRPr="00430629" w:rsidRDefault="00430629" w:rsidP="00430629">
      <w:pPr>
        <w:spacing w:after="160" w:line="259" w:lineRule="auto"/>
        <w:jc w:val="center"/>
        <w:rPr>
          <w:rFonts w:ascii="Times New Roman" w:eastAsia="Times New Roman" w:hAnsi="Times New Roman" w:cs="Times New Roman"/>
          <w:b/>
          <w:color w:val="000000"/>
          <w:lang w:eastAsia="ru-RU"/>
        </w:rPr>
      </w:pPr>
      <w:r w:rsidRPr="00430629">
        <w:rPr>
          <w:rFonts w:ascii="Times New Roman" w:eastAsia="Times New Roman" w:hAnsi="Times New Roman" w:cs="Times New Roman"/>
          <w:b/>
          <w:bCs/>
          <w:kern w:val="36"/>
          <w:sz w:val="24"/>
          <w:szCs w:val="24"/>
          <w:lang w:eastAsia="ru-RU"/>
        </w:rPr>
        <w:t xml:space="preserve">«ОП 04 </w:t>
      </w:r>
      <w:r w:rsidRPr="00430629">
        <w:rPr>
          <w:rFonts w:ascii="Times New Roman" w:eastAsia="Times New Roman" w:hAnsi="Times New Roman" w:cs="Times New Roman"/>
          <w:b/>
          <w:color w:val="000000"/>
          <w:lang w:eastAsia="ru-RU"/>
        </w:rPr>
        <w:t>Допуски и технические измерения</w:t>
      </w:r>
      <w:r w:rsidRPr="00430629">
        <w:rPr>
          <w:rFonts w:ascii="Times New Roman" w:eastAsia="Times New Roman" w:hAnsi="Times New Roman" w:cs="Times New Roman"/>
          <w:b/>
          <w:bCs/>
          <w:kern w:val="36"/>
          <w:lang w:eastAsia="ru-RU"/>
        </w:rPr>
        <w:t>»</w:t>
      </w:r>
    </w:p>
    <w:p w14:paraId="672545AB" w14:textId="77777777" w:rsidR="00430629" w:rsidRPr="00430629" w:rsidRDefault="00430629" w:rsidP="0043062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BEEADF4" w14:textId="77777777" w:rsidR="00430629" w:rsidRPr="00430629" w:rsidRDefault="00430629" w:rsidP="0043062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E9434A5" w14:textId="77777777" w:rsidR="00430629" w:rsidRPr="00430629" w:rsidRDefault="00430629" w:rsidP="0043062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6B470F7" w14:textId="77777777" w:rsidR="00430629" w:rsidRPr="00430629" w:rsidRDefault="00430629" w:rsidP="0043062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535E7119" w14:textId="77777777" w:rsidR="00430629" w:rsidRPr="00430629" w:rsidRDefault="00430629" w:rsidP="0043062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9259CDA" w14:textId="77777777" w:rsidR="00430629" w:rsidRPr="00430629" w:rsidRDefault="00430629" w:rsidP="0043062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2FF500E" w14:textId="77777777" w:rsidR="00430629" w:rsidRPr="00430629" w:rsidRDefault="00430629" w:rsidP="0043062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77AF0266" w14:textId="77777777" w:rsidR="00430629" w:rsidRPr="00430629" w:rsidRDefault="00430629" w:rsidP="0043062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FFBF0AE" w14:textId="77777777" w:rsidR="00430629" w:rsidRPr="00430629" w:rsidRDefault="00430629" w:rsidP="0043062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F4CECCC" w14:textId="77777777" w:rsidR="00430629" w:rsidRPr="00430629" w:rsidRDefault="00430629" w:rsidP="0043062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552520AE" w14:textId="77777777" w:rsidR="00430629" w:rsidRPr="00430629" w:rsidRDefault="00430629" w:rsidP="0043062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C63937F" w14:textId="77777777" w:rsidR="00430629" w:rsidRPr="00430629" w:rsidRDefault="00430629" w:rsidP="0043062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31E3245" w14:textId="77777777" w:rsidR="00430629" w:rsidRPr="00430629" w:rsidRDefault="00430629" w:rsidP="0043062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87B77AE" w14:textId="77777777" w:rsidR="00430629" w:rsidRPr="00430629" w:rsidRDefault="00430629" w:rsidP="0043062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53AB164B" w14:textId="77777777" w:rsidR="00430629" w:rsidRPr="00430629" w:rsidRDefault="00430629" w:rsidP="00430629">
      <w:pPr>
        <w:widowControl w:val="0"/>
        <w:jc w:val="center"/>
        <w:rPr>
          <w:rFonts w:ascii="Times New Roman" w:eastAsia="Times New Roman" w:hAnsi="Times New Roman" w:cs="Times New Roman"/>
          <w:b/>
          <w:bCs/>
          <w:sz w:val="24"/>
          <w:szCs w:val="24"/>
          <w:lang w:eastAsia="nl-NL"/>
        </w:rPr>
      </w:pPr>
    </w:p>
    <w:p w14:paraId="65830B0B" w14:textId="77777777" w:rsidR="00430629" w:rsidRPr="006158BE" w:rsidRDefault="00430629" w:rsidP="00430629">
      <w:pPr>
        <w:jc w:val="center"/>
        <w:rPr>
          <w:rFonts w:ascii="Times New Roman" w:eastAsia="Segoe UI" w:hAnsi="Times New Roman" w:cs="Times New Roman"/>
          <w:b/>
          <w:bCs/>
          <w:caps/>
          <w:kern w:val="32"/>
          <w:sz w:val="24"/>
          <w:szCs w:val="24"/>
          <w:lang w:val="x-none" w:eastAsia="x-none"/>
        </w:rPr>
      </w:pPr>
      <w:r w:rsidRPr="006158BE">
        <w:rPr>
          <w:rFonts w:ascii="Times New Roman" w:eastAsia="Calibri" w:hAnsi="Times New Roman" w:cs="Times New Roman"/>
          <w:b/>
        </w:rPr>
        <w:t>2024г.</w:t>
      </w:r>
    </w:p>
    <w:p w14:paraId="6F4B8FFE" w14:textId="77777777" w:rsidR="00430629" w:rsidRPr="00430629" w:rsidRDefault="00430629" w:rsidP="00430629">
      <w:pPr>
        <w:keepNext/>
        <w:spacing w:after="120"/>
        <w:jc w:val="center"/>
        <w:outlineLvl w:val="0"/>
        <w:rPr>
          <w:rFonts w:ascii="Times New Roman" w:eastAsia="Segoe UI" w:hAnsi="Times New Roman" w:cs="Times New Roman"/>
          <w:b/>
          <w:bCs/>
          <w:caps/>
          <w:kern w:val="32"/>
          <w:sz w:val="24"/>
          <w:szCs w:val="24"/>
          <w:lang w:eastAsia="x-none"/>
        </w:rPr>
      </w:pPr>
    </w:p>
    <w:p w14:paraId="40DFEBCC" w14:textId="77777777" w:rsidR="00430629" w:rsidRPr="00430629" w:rsidRDefault="00430629" w:rsidP="00430629">
      <w:pPr>
        <w:keepNext/>
        <w:spacing w:after="120"/>
        <w:jc w:val="center"/>
        <w:outlineLvl w:val="0"/>
        <w:rPr>
          <w:rFonts w:ascii="Times New Roman" w:eastAsia="Segoe UI" w:hAnsi="Times New Roman" w:cs="Times New Roman"/>
          <w:b/>
          <w:bCs/>
          <w:caps/>
          <w:kern w:val="32"/>
          <w:sz w:val="24"/>
          <w:szCs w:val="24"/>
          <w:lang w:eastAsia="x-none"/>
        </w:rPr>
      </w:pPr>
    </w:p>
    <w:p w14:paraId="6965D9EF" w14:textId="77777777" w:rsidR="00430629" w:rsidRPr="00430629" w:rsidRDefault="00430629" w:rsidP="00430629">
      <w:pPr>
        <w:keepNext/>
        <w:spacing w:after="120"/>
        <w:jc w:val="center"/>
        <w:outlineLvl w:val="0"/>
        <w:rPr>
          <w:rFonts w:ascii="Times New Roman" w:eastAsia="Segoe UI" w:hAnsi="Times New Roman" w:cs="Times New Roman"/>
          <w:b/>
          <w:bCs/>
          <w:caps/>
          <w:kern w:val="32"/>
          <w:sz w:val="24"/>
          <w:szCs w:val="24"/>
          <w:lang w:eastAsia="x-none"/>
        </w:rPr>
      </w:pPr>
      <w:r w:rsidRPr="00430629">
        <w:rPr>
          <w:rFonts w:ascii="Times New Roman" w:eastAsia="Segoe UI" w:hAnsi="Times New Roman" w:cs="Times New Roman"/>
          <w:b/>
          <w:bCs/>
          <w:caps/>
          <w:kern w:val="32"/>
          <w:sz w:val="24"/>
          <w:szCs w:val="24"/>
          <w:lang w:eastAsia="x-none"/>
        </w:rPr>
        <w:t>СОДЕРЖАНИЕ ПРОГРАММЫ</w:t>
      </w:r>
    </w:p>
    <w:p w14:paraId="03668417" w14:textId="77777777" w:rsidR="00430629" w:rsidRPr="00430629" w:rsidRDefault="00430629" w:rsidP="00430629">
      <w:pPr>
        <w:tabs>
          <w:tab w:val="right" w:leader="dot" w:pos="9639"/>
        </w:tabs>
        <w:spacing w:before="120" w:line="276" w:lineRule="auto"/>
        <w:rPr>
          <w:rFonts w:ascii="Calibri" w:eastAsia="Times New Roman" w:hAnsi="Calibri" w:cs="Times New Roman"/>
          <w:noProof/>
          <w:color w:val="000000"/>
          <w:lang w:eastAsia="ru-RU"/>
        </w:rPr>
      </w:pPr>
      <w:r w:rsidRPr="00430629">
        <w:rPr>
          <w:rFonts w:ascii="Times New Roman" w:eastAsia="Calibri" w:hAnsi="Times New Roman" w:cs="Times New Roman"/>
          <w:noProof/>
        </w:rPr>
        <w:fldChar w:fldCharType="begin"/>
      </w:r>
      <w:r w:rsidRPr="00430629">
        <w:rPr>
          <w:rFonts w:ascii="Times New Roman" w:eastAsia="Calibri" w:hAnsi="Times New Roman" w:cs="Times New Roman"/>
          <w:noProof/>
        </w:rPr>
        <w:instrText xml:space="preserve"> TOC \h \z \t "Раздел 1;1;Раздел 1.1;2" </w:instrText>
      </w:r>
      <w:r w:rsidRPr="00430629">
        <w:rPr>
          <w:rFonts w:ascii="Times New Roman" w:eastAsia="Calibri" w:hAnsi="Times New Roman" w:cs="Times New Roman"/>
          <w:noProof/>
        </w:rPr>
        <w:fldChar w:fldCharType="separate"/>
      </w:r>
      <w:hyperlink w:anchor="_Toc156825287" w:history="1">
        <w:r w:rsidRPr="00430629">
          <w:rPr>
            <w:rFonts w:ascii="Times New Roman" w:eastAsia="Calibri" w:hAnsi="Times New Roman" w:cs="Times New Roman"/>
            <w:b/>
            <w:bCs/>
            <w:noProof/>
            <w:color w:val="000000"/>
          </w:rPr>
          <w:t>СОДЕРЖАНИЕ ПРОГРАММЫ</w:t>
        </w:r>
        <w:r w:rsidRPr="00430629">
          <w:rPr>
            <w:rFonts w:ascii="Times New Roman" w:eastAsia="Calibri" w:hAnsi="Times New Roman" w:cs="Times New Roman"/>
            <w:b/>
            <w:bCs/>
            <w:noProof/>
            <w:webHidden/>
            <w:color w:val="000000"/>
          </w:rPr>
          <w:tab/>
          <w:t>2</w:t>
        </w:r>
      </w:hyperlink>
    </w:p>
    <w:p w14:paraId="0EE606CE" w14:textId="77777777" w:rsidR="00430629" w:rsidRPr="00430629" w:rsidRDefault="006158BE" w:rsidP="00430629">
      <w:pPr>
        <w:tabs>
          <w:tab w:val="right" w:leader="dot" w:pos="9639"/>
        </w:tabs>
        <w:spacing w:before="120" w:line="276" w:lineRule="auto"/>
        <w:rPr>
          <w:rFonts w:ascii="Calibri" w:eastAsia="Times New Roman" w:hAnsi="Calibri" w:cs="Times New Roman"/>
          <w:noProof/>
          <w:color w:val="000000"/>
          <w:lang w:eastAsia="ru-RU"/>
        </w:rPr>
      </w:pPr>
      <w:hyperlink w:anchor="_Toc156825288" w:history="1">
        <w:r w:rsidR="00430629" w:rsidRPr="00430629">
          <w:rPr>
            <w:rFonts w:ascii="Times New Roman" w:eastAsia="Calibri" w:hAnsi="Times New Roman" w:cs="Times New Roman"/>
            <w:b/>
            <w:bCs/>
            <w:noProof/>
            <w:color w:val="000000"/>
          </w:rPr>
          <w:t>1. Общая характеристика</w:t>
        </w:r>
        <w:r w:rsidR="00430629" w:rsidRPr="00430629">
          <w:rPr>
            <w:rFonts w:ascii="Times New Roman" w:eastAsia="Calibri" w:hAnsi="Times New Roman" w:cs="Times New Roman"/>
            <w:b/>
            <w:bCs/>
            <w:noProof/>
            <w:webHidden/>
            <w:color w:val="000000"/>
          </w:rPr>
          <w:tab/>
          <w:t>4</w:t>
        </w:r>
      </w:hyperlink>
    </w:p>
    <w:p w14:paraId="299FB2E7" w14:textId="77777777" w:rsidR="00430629" w:rsidRPr="00430629" w:rsidRDefault="006158BE" w:rsidP="00430629">
      <w:pPr>
        <w:tabs>
          <w:tab w:val="right" w:leader="dot" w:pos="9639"/>
        </w:tabs>
        <w:spacing w:before="120"/>
        <w:ind w:left="240"/>
        <w:rPr>
          <w:rFonts w:ascii="Calibri" w:eastAsia="Times New Roman" w:hAnsi="Calibri" w:cs="Times New Roman"/>
          <w:noProof/>
          <w:color w:val="000000"/>
          <w:lang w:eastAsia="ru-RU"/>
        </w:rPr>
      </w:pPr>
      <w:hyperlink w:anchor="_Toc156825289" w:history="1">
        <w:r w:rsidR="00430629" w:rsidRPr="00430629">
          <w:rPr>
            <w:rFonts w:ascii="Times New Roman" w:eastAsia="Times New Roman" w:hAnsi="Times New Roman" w:cs="Times New Roman"/>
            <w:noProof/>
            <w:color w:val="000000"/>
            <w:sz w:val="24"/>
            <w:szCs w:val="24"/>
            <w:lang w:eastAsia="ru-RU"/>
          </w:rPr>
          <w:t>1.1. Цель и место дисциплины в структуре образовательной программы</w:t>
        </w:r>
        <w:r w:rsidR="00430629" w:rsidRPr="00430629">
          <w:rPr>
            <w:rFonts w:ascii="Times New Roman" w:eastAsia="Times New Roman" w:hAnsi="Times New Roman" w:cs="Times New Roman"/>
            <w:noProof/>
            <w:webHidden/>
            <w:color w:val="000000"/>
            <w:sz w:val="24"/>
            <w:szCs w:val="24"/>
            <w:lang w:eastAsia="ru-RU"/>
          </w:rPr>
          <w:tab/>
          <w:t>4</w:t>
        </w:r>
      </w:hyperlink>
    </w:p>
    <w:p w14:paraId="6E9F05E2" w14:textId="77777777" w:rsidR="00430629" w:rsidRPr="00430629" w:rsidRDefault="006158BE" w:rsidP="00430629">
      <w:pPr>
        <w:tabs>
          <w:tab w:val="right" w:leader="dot" w:pos="9639"/>
        </w:tabs>
        <w:spacing w:before="120" w:line="360" w:lineRule="auto"/>
        <w:ind w:left="240"/>
        <w:rPr>
          <w:rFonts w:ascii="Times New Roman" w:eastAsia="Times New Roman" w:hAnsi="Times New Roman" w:cs="Times New Roman"/>
          <w:noProof/>
          <w:color w:val="000000"/>
          <w:sz w:val="24"/>
          <w:szCs w:val="24"/>
          <w:lang w:eastAsia="ru-RU"/>
        </w:rPr>
      </w:pPr>
      <w:hyperlink w:anchor="_Toc156825290" w:history="1">
        <w:r w:rsidR="00430629" w:rsidRPr="00430629">
          <w:rPr>
            <w:rFonts w:ascii="Times New Roman" w:eastAsia="Times New Roman" w:hAnsi="Times New Roman" w:cs="Times New Roman"/>
            <w:noProof/>
            <w:color w:val="000000"/>
            <w:sz w:val="24"/>
            <w:szCs w:val="24"/>
            <w:lang w:eastAsia="ru-RU"/>
          </w:rPr>
          <w:t>1.2. Планируемые результаты освоения дисциплины</w:t>
        </w:r>
        <w:r w:rsidR="00430629" w:rsidRPr="00430629">
          <w:rPr>
            <w:rFonts w:ascii="Times New Roman" w:eastAsia="Times New Roman" w:hAnsi="Times New Roman" w:cs="Times New Roman"/>
            <w:noProof/>
            <w:webHidden/>
            <w:color w:val="000000"/>
            <w:sz w:val="24"/>
            <w:szCs w:val="24"/>
            <w:lang w:eastAsia="ru-RU"/>
          </w:rPr>
          <w:tab/>
          <w:t>4</w:t>
        </w:r>
      </w:hyperlink>
    </w:p>
    <w:p w14:paraId="65B19141" w14:textId="77777777" w:rsidR="00430629" w:rsidRPr="00430629" w:rsidRDefault="00430629" w:rsidP="002C2AC4">
      <w:pPr>
        <w:numPr>
          <w:ilvl w:val="1"/>
          <w:numId w:val="28"/>
        </w:numPr>
        <w:spacing w:before="120" w:after="160" w:line="360" w:lineRule="auto"/>
        <w:ind w:hanging="436"/>
        <w:contextualSpacing/>
        <w:rPr>
          <w:rFonts w:ascii="Times New Roman" w:eastAsia="Calibri" w:hAnsi="Times New Roman" w:cs="Times New Roman"/>
          <w:sz w:val="24"/>
          <w:szCs w:val="24"/>
        </w:rPr>
      </w:pPr>
      <w:r w:rsidRPr="00430629">
        <w:rPr>
          <w:rFonts w:ascii="Times New Roman" w:eastAsia="Calibri" w:hAnsi="Times New Roman" w:cs="Times New Roman"/>
          <w:sz w:val="24"/>
          <w:szCs w:val="24"/>
        </w:rPr>
        <w:t>Обоснование часов вариативной части ОПОП-П ………………………………………..7</w:t>
      </w:r>
    </w:p>
    <w:p w14:paraId="681E6904" w14:textId="77777777" w:rsidR="00430629" w:rsidRPr="00430629" w:rsidRDefault="006158BE" w:rsidP="00430629">
      <w:pPr>
        <w:tabs>
          <w:tab w:val="right" w:leader="dot" w:pos="9639"/>
        </w:tabs>
        <w:spacing w:before="120" w:line="276" w:lineRule="auto"/>
        <w:rPr>
          <w:rFonts w:ascii="Calibri" w:eastAsia="Times New Roman" w:hAnsi="Calibri" w:cs="Times New Roman"/>
          <w:noProof/>
          <w:color w:val="000000"/>
          <w:lang w:eastAsia="ru-RU"/>
        </w:rPr>
      </w:pPr>
      <w:hyperlink w:anchor="_Toc156825291" w:history="1">
        <w:r w:rsidR="00430629" w:rsidRPr="00430629">
          <w:rPr>
            <w:rFonts w:ascii="Times New Roman" w:eastAsia="Calibri" w:hAnsi="Times New Roman" w:cs="Times New Roman"/>
            <w:b/>
            <w:bCs/>
            <w:noProof/>
            <w:color w:val="000000"/>
          </w:rPr>
          <w:t>2. Структура и содержание ДИСЦИПЛИНЫ</w:t>
        </w:r>
        <w:r w:rsidR="00430629" w:rsidRPr="00430629">
          <w:rPr>
            <w:rFonts w:ascii="Times New Roman" w:eastAsia="Calibri" w:hAnsi="Times New Roman" w:cs="Times New Roman"/>
            <w:b/>
            <w:bCs/>
            <w:noProof/>
            <w:webHidden/>
            <w:color w:val="000000"/>
          </w:rPr>
          <w:tab/>
          <w:t>8</w:t>
        </w:r>
      </w:hyperlink>
    </w:p>
    <w:p w14:paraId="71AFA8B3" w14:textId="77777777" w:rsidR="00430629" w:rsidRPr="00430629" w:rsidRDefault="006158BE" w:rsidP="00430629">
      <w:pPr>
        <w:tabs>
          <w:tab w:val="right" w:leader="dot" w:pos="9639"/>
        </w:tabs>
        <w:spacing w:before="120"/>
        <w:ind w:left="240"/>
        <w:rPr>
          <w:rFonts w:ascii="Calibri" w:eastAsia="Times New Roman" w:hAnsi="Calibri" w:cs="Times New Roman"/>
          <w:noProof/>
          <w:color w:val="000000"/>
          <w:lang w:eastAsia="ru-RU"/>
        </w:rPr>
      </w:pPr>
      <w:hyperlink w:anchor="_Toc156825292" w:history="1">
        <w:r w:rsidR="00430629" w:rsidRPr="00430629">
          <w:rPr>
            <w:rFonts w:ascii="Times New Roman" w:eastAsia="Times New Roman" w:hAnsi="Times New Roman" w:cs="Times New Roman"/>
            <w:noProof/>
            <w:color w:val="000000"/>
            <w:sz w:val="24"/>
            <w:szCs w:val="24"/>
            <w:lang w:eastAsia="ru-RU"/>
          </w:rPr>
          <w:t>2.1. Трудоемкость освоения дисциплины</w:t>
        </w:r>
        <w:r w:rsidR="00430629" w:rsidRPr="00430629">
          <w:rPr>
            <w:rFonts w:ascii="Times New Roman" w:eastAsia="Times New Roman" w:hAnsi="Times New Roman" w:cs="Times New Roman"/>
            <w:noProof/>
            <w:webHidden/>
            <w:color w:val="000000"/>
            <w:sz w:val="24"/>
            <w:szCs w:val="24"/>
            <w:lang w:eastAsia="ru-RU"/>
          </w:rPr>
          <w:tab/>
          <w:t>8</w:t>
        </w:r>
      </w:hyperlink>
    </w:p>
    <w:p w14:paraId="7AE7CA98" w14:textId="77777777" w:rsidR="00430629" w:rsidRPr="00430629" w:rsidRDefault="006158BE" w:rsidP="00430629">
      <w:pPr>
        <w:tabs>
          <w:tab w:val="right" w:leader="dot" w:pos="9639"/>
        </w:tabs>
        <w:spacing w:before="120"/>
        <w:ind w:left="240"/>
        <w:rPr>
          <w:rFonts w:ascii="Calibri" w:eastAsia="Times New Roman" w:hAnsi="Calibri" w:cs="Times New Roman"/>
          <w:noProof/>
          <w:color w:val="000000"/>
          <w:lang w:eastAsia="ru-RU"/>
        </w:rPr>
      </w:pPr>
      <w:hyperlink w:anchor="_Toc156825293" w:history="1">
        <w:r w:rsidR="00430629" w:rsidRPr="00430629">
          <w:rPr>
            <w:rFonts w:ascii="Times New Roman" w:eastAsia="Times New Roman" w:hAnsi="Times New Roman" w:cs="Times New Roman"/>
            <w:noProof/>
            <w:color w:val="000000"/>
            <w:sz w:val="24"/>
            <w:szCs w:val="24"/>
            <w:lang w:eastAsia="ru-RU"/>
          </w:rPr>
          <w:t>2.2. Содержание дисциплины</w:t>
        </w:r>
        <w:r w:rsidR="00430629" w:rsidRPr="00430629">
          <w:rPr>
            <w:rFonts w:ascii="Times New Roman" w:eastAsia="Times New Roman" w:hAnsi="Times New Roman" w:cs="Times New Roman"/>
            <w:noProof/>
            <w:webHidden/>
            <w:color w:val="000000"/>
            <w:sz w:val="24"/>
            <w:szCs w:val="24"/>
            <w:lang w:eastAsia="ru-RU"/>
          </w:rPr>
          <w:tab/>
          <w:t>9</w:t>
        </w:r>
      </w:hyperlink>
    </w:p>
    <w:p w14:paraId="295414E4" w14:textId="77777777" w:rsidR="00430629" w:rsidRPr="00430629" w:rsidRDefault="006158BE" w:rsidP="00430629">
      <w:pPr>
        <w:tabs>
          <w:tab w:val="right" w:leader="dot" w:pos="9639"/>
        </w:tabs>
        <w:spacing w:before="120" w:line="276" w:lineRule="auto"/>
        <w:rPr>
          <w:rFonts w:ascii="Calibri" w:eastAsia="Times New Roman" w:hAnsi="Calibri" w:cs="Times New Roman"/>
          <w:noProof/>
          <w:color w:val="000000"/>
          <w:lang w:eastAsia="ru-RU"/>
        </w:rPr>
      </w:pPr>
      <w:hyperlink w:anchor="_Toc156825296" w:history="1">
        <w:r w:rsidR="00430629" w:rsidRPr="00430629">
          <w:rPr>
            <w:rFonts w:ascii="Times New Roman" w:eastAsia="Calibri" w:hAnsi="Times New Roman" w:cs="Times New Roman"/>
            <w:b/>
            <w:bCs/>
            <w:noProof/>
            <w:color w:val="000000"/>
          </w:rPr>
          <w:t>3. Условия реализации ДИСЦИПЛИНЫ</w:t>
        </w:r>
        <w:r w:rsidR="00430629" w:rsidRPr="00430629">
          <w:rPr>
            <w:rFonts w:ascii="Times New Roman" w:eastAsia="Calibri" w:hAnsi="Times New Roman" w:cs="Times New Roman"/>
            <w:b/>
            <w:bCs/>
            <w:noProof/>
            <w:webHidden/>
            <w:color w:val="000000"/>
          </w:rPr>
          <w:tab/>
          <w:t>12</w:t>
        </w:r>
      </w:hyperlink>
    </w:p>
    <w:p w14:paraId="19B2496B" w14:textId="77777777" w:rsidR="00430629" w:rsidRPr="00430629" w:rsidRDefault="006158BE" w:rsidP="00430629">
      <w:pPr>
        <w:tabs>
          <w:tab w:val="right" w:leader="dot" w:pos="9639"/>
        </w:tabs>
        <w:spacing w:before="120"/>
        <w:ind w:left="240"/>
        <w:rPr>
          <w:rFonts w:ascii="Calibri" w:eastAsia="Times New Roman" w:hAnsi="Calibri" w:cs="Times New Roman"/>
          <w:noProof/>
          <w:color w:val="000000"/>
          <w:lang w:eastAsia="ru-RU"/>
        </w:rPr>
      </w:pPr>
      <w:hyperlink w:anchor="_Toc156825297" w:history="1">
        <w:r w:rsidR="00430629" w:rsidRPr="00430629">
          <w:rPr>
            <w:rFonts w:ascii="Times New Roman" w:eastAsia="Times New Roman" w:hAnsi="Times New Roman" w:cs="Times New Roman"/>
            <w:noProof/>
            <w:color w:val="000000"/>
            <w:sz w:val="24"/>
            <w:szCs w:val="24"/>
            <w:lang w:eastAsia="ru-RU"/>
          </w:rPr>
          <w:t>3.1. Материально-техническое обеспечение</w:t>
        </w:r>
        <w:r w:rsidR="00430629" w:rsidRPr="00430629">
          <w:rPr>
            <w:rFonts w:ascii="Times New Roman" w:eastAsia="Times New Roman" w:hAnsi="Times New Roman" w:cs="Times New Roman"/>
            <w:noProof/>
            <w:webHidden/>
            <w:color w:val="000000"/>
            <w:sz w:val="24"/>
            <w:szCs w:val="24"/>
            <w:lang w:eastAsia="ru-RU"/>
          </w:rPr>
          <w:tab/>
          <w:t>12</w:t>
        </w:r>
      </w:hyperlink>
    </w:p>
    <w:p w14:paraId="67B7587F" w14:textId="77777777" w:rsidR="00430629" w:rsidRPr="00430629" w:rsidRDefault="006158BE" w:rsidP="00430629">
      <w:pPr>
        <w:tabs>
          <w:tab w:val="right" w:leader="dot" w:pos="9639"/>
        </w:tabs>
        <w:spacing w:before="120"/>
        <w:ind w:left="240"/>
        <w:rPr>
          <w:rFonts w:ascii="Calibri" w:eastAsia="Times New Roman" w:hAnsi="Calibri" w:cs="Times New Roman"/>
          <w:noProof/>
          <w:color w:val="000000"/>
          <w:lang w:eastAsia="ru-RU"/>
        </w:rPr>
      </w:pPr>
      <w:hyperlink w:anchor="_Toc156825298" w:history="1">
        <w:r w:rsidR="00430629" w:rsidRPr="00430629">
          <w:rPr>
            <w:rFonts w:ascii="Times New Roman" w:eastAsia="Times New Roman" w:hAnsi="Times New Roman" w:cs="Times New Roman"/>
            <w:noProof/>
            <w:color w:val="000000"/>
            <w:sz w:val="24"/>
            <w:szCs w:val="24"/>
            <w:lang w:eastAsia="ru-RU"/>
          </w:rPr>
          <w:t>3.2. Учебно-методическое обеспечение</w:t>
        </w:r>
        <w:r w:rsidR="00430629" w:rsidRPr="00430629">
          <w:rPr>
            <w:rFonts w:ascii="Times New Roman" w:eastAsia="Times New Roman" w:hAnsi="Times New Roman" w:cs="Times New Roman"/>
            <w:noProof/>
            <w:webHidden/>
            <w:color w:val="000000"/>
            <w:sz w:val="24"/>
            <w:szCs w:val="24"/>
            <w:lang w:eastAsia="ru-RU"/>
          </w:rPr>
          <w:tab/>
          <w:t>12</w:t>
        </w:r>
      </w:hyperlink>
    </w:p>
    <w:p w14:paraId="7FCAFD0A" w14:textId="77777777" w:rsidR="00430629" w:rsidRPr="00430629" w:rsidRDefault="006158BE" w:rsidP="00430629">
      <w:pPr>
        <w:tabs>
          <w:tab w:val="right" w:leader="dot" w:pos="9639"/>
        </w:tabs>
        <w:spacing w:before="120" w:line="276" w:lineRule="auto"/>
        <w:rPr>
          <w:rFonts w:ascii="Calibri" w:eastAsia="Times New Roman" w:hAnsi="Calibri" w:cs="Times New Roman"/>
          <w:noProof/>
          <w:lang w:eastAsia="ru-RU"/>
        </w:rPr>
      </w:pPr>
      <w:hyperlink w:anchor="_Toc156825299" w:history="1">
        <w:r w:rsidR="00430629" w:rsidRPr="00430629">
          <w:rPr>
            <w:rFonts w:ascii="Times New Roman" w:eastAsia="Calibri" w:hAnsi="Times New Roman" w:cs="Times New Roman"/>
            <w:b/>
            <w:bCs/>
            <w:noProof/>
            <w:color w:val="000000"/>
          </w:rPr>
          <w:t>4. Контроль и оценка результатов  освоения ДИСЦИПЛИНЫ</w:t>
        </w:r>
        <w:r w:rsidR="00430629" w:rsidRPr="00430629">
          <w:rPr>
            <w:rFonts w:ascii="Times New Roman" w:eastAsia="Calibri" w:hAnsi="Times New Roman" w:cs="Times New Roman"/>
            <w:b/>
            <w:bCs/>
            <w:noProof/>
            <w:webHidden/>
            <w:color w:val="000000"/>
          </w:rPr>
          <w:tab/>
          <w:t>12</w:t>
        </w:r>
      </w:hyperlink>
    </w:p>
    <w:p w14:paraId="295A60F8" w14:textId="77777777" w:rsidR="00430629" w:rsidRPr="00430629" w:rsidRDefault="00430629" w:rsidP="00430629">
      <w:pPr>
        <w:keepNext/>
        <w:spacing w:after="120"/>
        <w:outlineLvl w:val="0"/>
        <w:rPr>
          <w:rFonts w:ascii="Times New Roman" w:eastAsia="Segoe UI" w:hAnsi="Times New Roman" w:cs="Times New Roman"/>
          <w:caps/>
          <w:kern w:val="32"/>
          <w:sz w:val="24"/>
          <w:szCs w:val="24"/>
          <w:lang w:eastAsia="x-none"/>
        </w:rPr>
      </w:pPr>
      <w:r w:rsidRPr="00430629">
        <w:rPr>
          <w:rFonts w:ascii="Times New Roman" w:eastAsia="Segoe UI" w:hAnsi="Times New Roman" w:cs="Times New Roman"/>
          <w:caps/>
          <w:kern w:val="32"/>
          <w:sz w:val="24"/>
          <w:szCs w:val="24"/>
          <w:lang w:eastAsia="x-none"/>
        </w:rPr>
        <w:fldChar w:fldCharType="end"/>
      </w:r>
    </w:p>
    <w:p w14:paraId="0B46D926" w14:textId="77777777" w:rsidR="00430629" w:rsidRPr="00430629" w:rsidRDefault="00430629" w:rsidP="00430629">
      <w:pPr>
        <w:keepNext/>
        <w:spacing w:after="120"/>
        <w:outlineLvl w:val="0"/>
        <w:rPr>
          <w:rFonts w:ascii="Times New Roman" w:eastAsia="Segoe UI" w:hAnsi="Times New Roman" w:cs="Times New Roman"/>
          <w:b/>
          <w:bCs/>
          <w:caps/>
          <w:kern w:val="32"/>
          <w:sz w:val="24"/>
          <w:szCs w:val="24"/>
          <w:lang w:eastAsia="x-none"/>
        </w:rPr>
        <w:sectPr w:rsidR="00430629" w:rsidRPr="00430629" w:rsidSect="00502F97">
          <w:headerReference w:type="even" r:id="rId48"/>
          <w:headerReference w:type="default" r:id="rId49"/>
          <w:pgSz w:w="11906" w:h="16838"/>
          <w:pgMar w:top="1134" w:right="567" w:bottom="1134" w:left="1701" w:header="709" w:footer="709" w:gutter="0"/>
          <w:cols w:space="708"/>
          <w:docGrid w:linePitch="360"/>
        </w:sectPr>
      </w:pPr>
    </w:p>
    <w:p w14:paraId="38052C1F" w14:textId="77777777" w:rsidR="00430629" w:rsidRPr="00430629" w:rsidRDefault="00430629" w:rsidP="002C2AC4">
      <w:pPr>
        <w:keepNext/>
        <w:numPr>
          <w:ilvl w:val="0"/>
          <w:numId w:val="28"/>
        </w:numPr>
        <w:spacing w:after="120" w:line="259" w:lineRule="auto"/>
        <w:jc w:val="center"/>
        <w:outlineLvl w:val="0"/>
        <w:rPr>
          <w:rFonts w:ascii="Times New Roman" w:eastAsia="Segoe UI" w:hAnsi="Times New Roman" w:cs="Times New Roman"/>
          <w:b/>
          <w:bCs/>
          <w:iCs/>
          <w:caps/>
          <w:kern w:val="32"/>
          <w:sz w:val="24"/>
          <w:szCs w:val="24"/>
          <w:lang w:val="x-none" w:eastAsia="x-none"/>
        </w:rPr>
      </w:pPr>
      <w:r w:rsidRPr="00430629">
        <w:rPr>
          <w:rFonts w:ascii="Times New Roman" w:eastAsia="Segoe UI" w:hAnsi="Times New Roman" w:cs="Times New Roman"/>
          <w:b/>
          <w:bCs/>
          <w:iCs/>
          <w:caps/>
          <w:kern w:val="32"/>
          <w:sz w:val="24"/>
          <w:szCs w:val="24"/>
          <w:lang w:val="x-none" w:eastAsia="x-none"/>
        </w:rPr>
        <w:lastRenderedPageBreak/>
        <w:t>Общая характеристика РАБОЧЕЙ ПРОГРАММЫ УЧЕБНОЙ ДИСЦИПЛИНЫ</w:t>
      </w:r>
    </w:p>
    <w:p w14:paraId="397A6645" w14:textId="77777777" w:rsidR="00430629" w:rsidRPr="00430629" w:rsidRDefault="00430629" w:rsidP="00430629">
      <w:pPr>
        <w:spacing w:after="160" w:line="259" w:lineRule="auto"/>
        <w:jc w:val="center"/>
        <w:rPr>
          <w:rFonts w:ascii="Times New Roman" w:eastAsia="Times New Roman" w:hAnsi="Times New Roman" w:cs="Times New Roman"/>
          <w:b/>
          <w:color w:val="000000"/>
          <w:lang w:eastAsia="ru-RU"/>
        </w:rPr>
      </w:pPr>
      <w:r w:rsidRPr="00430629">
        <w:rPr>
          <w:rFonts w:ascii="Times New Roman" w:eastAsia="Times New Roman" w:hAnsi="Times New Roman" w:cs="Times New Roman"/>
          <w:b/>
          <w:bCs/>
          <w:kern w:val="36"/>
          <w:sz w:val="24"/>
          <w:szCs w:val="24"/>
          <w:lang w:eastAsia="ru-RU"/>
        </w:rPr>
        <w:t xml:space="preserve">«ОП 04 </w:t>
      </w:r>
      <w:r w:rsidRPr="00430629">
        <w:rPr>
          <w:rFonts w:ascii="Times New Roman" w:eastAsia="Times New Roman" w:hAnsi="Times New Roman" w:cs="Times New Roman"/>
          <w:b/>
          <w:color w:val="000000"/>
          <w:lang w:eastAsia="ru-RU"/>
        </w:rPr>
        <w:t>Допуски и технические измерения</w:t>
      </w:r>
      <w:r w:rsidRPr="00430629">
        <w:rPr>
          <w:rFonts w:ascii="Times New Roman" w:eastAsia="Times New Roman" w:hAnsi="Times New Roman" w:cs="Times New Roman"/>
          <w:b/>
          <w:bCs/>
          <w:kern w:val="36"/>
          <w:lang w:eastAsia="ru-RU"/>
        </w:rPr>
        <w:t>»</w:t>
      </w:r>
    </w:p>
    <w:p w14:paraId="27B24A12" w14:textId="77777777" w:rsidR="00430629" w:rsidRPr="00430629" w:rsidRDefault="00430629" w:rsidP="00430629">
      <w:pPr>
        <w:widowControl w:val="0"/>
        <w:ind w:left="720"/>
        <w:rPr>
          <w:rFonts w:ascii="Times New Roman" w:eastAsia="Segoe UI" w:hAnsi="Times New Roman" w:cs="Times New Roman"/>
          <w:sz w:val="24"/>
          <w:szCs w:val="24"/>
          <w:lang w:eastAsia="nl-NL"/>
        </w:rPr>
      </w:pPr>
    </w:p>
    <w:p w14:paraId="7DD068AE" w14:textId="77777777" w:rsidR="00430629" w:rsidRPr="00430629" w:rsidRDefault="00430629" w:rsidP="00430629">
      <w:pPr>
        <w:spacing w:after="120" w:line="276" w:lineRule="auto"/>
        <w:ind w:firstLine="709"/>
        <w:outlineLvl w:val="1"/>
        <w:rPr>
          <w:rFonts w:ascii="Times New Roman" w:eastAsia="Segoe UI" w:hAnsi="Times New Roman" w:cs="Times New Roman"/>
          <w:b/>
          <w:bCs/>
          <w:sz w:val="24"/>
          <w:szCs w:val="24"/>
          <w:lang w:eastAsia="ru-RU"/>
        </w:rPr>
      </w:pPr>
      <w:r w:rsidRPr="00430629">
        <w:rPr>
          <w:rFonts w:ascii="Times New Roman" w:eastAsia="Segoe UI" w:hAnsi="Times New Roman" w:cs="Times New Roman"/>
          <w:b/>
          <w:bCs/>
          <w:sz w:val="24"/>
          <w:szCs w:val="24"/>
          <w:lang w:eastAsia="ru-RU"/>
        </w:rPr>
        <w:t>1.1. Цель и место дисциплины в структуре образовательной программы</w:t>
      </w:r>
    </w:p>
    <w:p w14:paraId="3F4CDABD" w14:textId="77777777" w:rsidR="00430629" w:rsidRPr="00430629" w:rsidRDefault="00430629" w:rsidP="006158BE">
      <w:pPr>
        <w:suppressAutoHyphens/>
        <w:spacing w:line="276" w:lineRule="auto"/>
        <w:ind w:firstLine="709"/>
        <w:jc w:val="both"/>
        <w:rPr>
          <w:rFonts w:ascii="Times New Roman" w:eastAsia="Times New Roman" w:hAnsi="Times New Roman" w:cs="Times New Roman"/>
          <w:sz w:val="24"/>
          <w:szCs w:val="24"/>
          <w:lang w:eastAsia="ru-RU"/>
        </w:rPr>
      </w:pPr>
      <w:r w:rsidRPr="00430629">
        <w:rPr>
          <w:rFonts w:ascii="Times New Roman" w:eastAsia="Times New Roman" w:hAnsi="Times New Roman" w:cs="Times New Roman"/>
          <w:sz w:val="24"/>
          <w:szCs w:val="24"/>
          <w:lang w:eastAsia="ru-RU"/>
        </w:rPr>
        <w:t xml:space="preserve">Цель дисциплины </w:t>
      </w:r>
      <w:r w:rsidRPr="00430629">
        <w:rPr>
          <w:rFonts w:ascii="Times New Roman" w:eastAsia="Calibri" w:hAnsi="Times New Roman" w:cs="Times New Roman"/>
        </w:rPr>
        <w:t>«</w:t>
      </w:r>
      <w:r w:rsidRPr="00430629">
        <w:rPr>
          <w:rFonts w:ascii="Times New Roman" w:eastAsia="Calibri" w:hAnsi="Times New Roman" w:cs="Times New Roman"/>
          <w:b/>
        </w:rPr>
        <w:t>ОП.04</w:t>
      </w:r>
      <w:r w:rsidRPr="00430629">
        <w:rPr>
          <w:rFonts w:ascii="Times New Roman" w:eastAsia="Calibri" w:hAnsi="Times New Roman" w:cs="Times New Roman"/>
        </w:rPr>
        <w:t xml:space="preserve"> </w:t>
      </w:r>
      <w:r w:rsidRPr="00430629">
        <w:rPr>
          <w:rFonts w:ascii="Times New Roman" w:eastAsia="Times New Roman" w:hAnsi="Times New Roman" w:cs="Times New Roman"/>
          <w:b/>
          <w:color w:val="000000"/>
          <w:lang w:eastAsia="ru-RU"/>
        </w:rPr>
        <w:t>Допуски и технические измерения</w:t>
      </w:r>
      <w:r w:rsidRPr="00430629">
        <w:rPr>
          <w:rFonts w:ascii="Times New Roman" w:eastAsia="Calibri" w:hAnsi="Times New Roman" w:cs="Times New Roman"/>
        </w:rPr>
        <w:t>»</w:t>
      </w:r>
      <w:r w:rsidRPr="00430629">
        <w:rPr>
          <w:rFonts w:ascii="Times New Roman" w:eastAsia="Times New Roman" w:hAnsi="Times New Roman" w:cs="Times New Roman"/>
          <w:sz w:val="24"/>
          <w:szCs w:val="24"/>
          <w:lang w:eastAsia="ru-RU"/>
        </w:rPr>
        <w:t xml:space="preserve">: </w:t>
      </w:r>
      <w:r w:rsidRPr="00430629">
        <w:rPr>
          <w:rFonts w:ascii="Times New Roman" w:eastAsia="SimSun" w:hAnsi="Times New Roman" w:cs="Times New Roman"/>
          <w:color w:val="000000"/>
          <w:szCs w:val="20"/>
          <w:lang w:eastAsia="ru-RU"/>
        </w:rPr>
        <w:t>формирование знаний и умений по ПК 1.5. проводить контроль собранных элементов конструкции (изделий, узлов, деталей) на соответствие геометрических размеров требованиям конструкторской и производственно-технологической документации по сварке</w:t>
      </w:r>
      <w:r w:rsidRPr="00430629">
        <w:rPr>
          <w:rFonts w:ascii="Times New Roman" w:eastAsia="Times New Roman" w:hAnsi="Times New Roman" w:cs="Times New Roman"/>
          <w:bCs/>
          <w:i/>
          <w:iCs/>
          <w:sz w:val="24"/>
          <w:szCs w:val="24"/>
          <w:lang w:eastAsia="ru-RU"/>
        </w:rPr>
        <w:t>.</w:t>
      </w:r>
    </w:p>
    <w:p w14:paraId="0270647F" w14:textId="77777777" w:rsidR="00430629" w:rsidRPr="00430629" w:rsidRDefault="00430629" w:rsidP="006158BE">
      <w:pPr>
        <w:suppressAutoHyphens/>
        <w:spacing w:line="276" w:lineRule="auto"/>
        <w:ind w:firstLine="709"/>
        <w:jc w:val="both"/>
        <w:rPr>
          <w:rFonts w:ascii="Times New Roman" w:eastAsia="Calibri" w:hAnsi="Times New Roman" w:cs="Times New Roman"/>
          <w:sz w:val="24"/>
          <w:szCs w:val="24"/>
        </w:rPr>
      </w:pPr>
      <w:r w:rsidRPr="00430629">
        <w:rPr>
          <w:rFonts w:ascii="Times New Roman" w:eastAsia="Calibri" w:hAnsi="Times New Roman" w:cs="Times New Roman"/>
          <w:sz w:val="24"/>
          <w:szCs w:val="24"/>
        </w:rPr>
        <w:t>Дисциплина «</w:t>
      </w:r>
      <w:r w:rsidRPr="00430629">
        <w:rPr>
          <w:rFonts w:ascii="Times New Roman" w:eastAsia="Calibri" w:hAnsi="Times New Roman" w:cs="Times New Roman"/>
          <w:b/>
          <w:sz w:val="24"/>
          <w:szCs w:val="24"/>
        </w:rPr>
        <w:t>ОП.04</w:t>
      </w:r>
      <w:r w:rsidRPr="00430629">
        <w:rPr>
          <w:rFonts w:ascii="Times New Roman" w:eastAsia="Calibri" w:hAnsi="Times New Roman" w:cs="Times New Roman"/>
          <w:sz w:val="24"/>
          <w:szCs w:val="24"/>
        </w:rPr>
        <w:t xml:space="preserve"> </w:t>
      </w:r>
      <w:r w:rsidRPr="00430629">
        <w:rPr>
          <w:rFonts w:ascii="Times New Roman" w:eastAsia="Times New Roman" w:hAnsi="Times New Roman" w:cs="Times New Roman"/>
          <w:b/>
          <w:color w:val="000000"/>
          <w:lang w:eastAsia="ru-RU"/>
        </w:rPr>
        <w:t>Допуски и технические измерения</w:t>
      </w:r>
      <w:r w:rsidRPr="00430629">
        <w:rPr>
          <w:rFonts w:ascii="Times New Roman" w:eastAsia="Calibri" w:hAnsi="Times New Roman" w:cs="Times New Roman"/>
          <w:sz w:val="24"/>
          <w:szCs w:val="24"/>
        </w:rPr>
        <w:t>» включена в обязательную часть образовательной программы по направленности «Ручная дуговая сварка (наплавка, резка) плавящимся покрытым электродом - частично механизированная сварка (наплавка) плавлением»</w:t>
      </w:r>
    </w:p>
    <w:p w14:paraId="2CCC1BD4" w14:textId="77777777" w:rsidR="00430629" w:rsidRPr="00430629" w:rsidRDefault="00430629" w:rsidP="006158BE">
      <w:pPr>
        <w:suppressAutoHyphens/>
        <w:spacing w:line="276" w:lineRule="auto"/>
        <w:ind w:firstLine="709"/>
        <w:jc w:val="both"/>
        <w:rPr>
          <w:rFonts w:ascii="Times New Roman" w:eastAsia="Segoe UI" w:hAnsi="Times New Roman" w:cs="Times New Roman"/>
          <w:b/>
          <w:bCs/>
          <w:sz w:val="24"/>
          <w:szCs w:val="24"/>
          <w:lang w:eastAsia="ru-RU"/>
        </w:rPr>
      </w:pPr>
      <w:r w:rsidRPr="00430629">
        <w:rPr>
          <w:rFonts w:ascii="Calibri" w:eastAsia="Calibri" w:hAnsi="Calibri" w:cs="Times New Roman"/>
          <w:sz w:val="24"/>
          <w:szCs w:val="24"/>
        </w:rPr>
        <w:t xml:space="preserve"> </w:t>
      </w:r>
      <w:r w:rsidRPr="00430629">
        <w:rPr>
          <w:rFonts w:ascii="Times New Roman" w:eastAsia="Segoe UI" w:hAnsi="Times New Roman" w:cs="Times New Roman"/>
          <w:b/>
          <w:bCs/>
          <w:sz w:val="24"/>
          <w:szCs w:val="24"/>
          <w:lang w:eastAsia="ru-RU"/>
        </w:rPr>
        <w:t>1.2. Планируемые результаты освоения дисциплины</w:t>
      </w:r>
    </w:p>
    <w:p w14:paraId="2D5456A1" w14:textId="77777777" w:rsidR="00430629" w:rsidRPr="00430629" w:rsidRDefault="00430629" w:rsidP="006158BE">
      <w:pPr>
        <w:spacing w:line="276" w:lineRule="auto"/>
        <w:ind w:firstLine="709"/>
        <w:jc w:val="both"/>
        <w:rPr>
          <w:rFonts w:ascii="Times New Roman" w:eastAsia="Times New Roman" w:hAnsi="Times New Roman" w:cs="Times New Roman"/>
          <w:sz w:val="24"/>
          <w:szCs w:val="24"/>
          <w:lang w:eastAsia="ru-RU"/>
        </w:rPr>
      </w:pPr>
      <w:r w:rsidRPr="00430629">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14:paraId="178C3B54" w14:textId="77777777" w:rsidR="00430629" w:rsidRPr="00430629" w:rsidRDefault="00430629" w:rsidP="006158BE">
      <w:pPr>
        <w:spacing w:after="120" w:line="276" w:lineRule="auto"/>
        <w:ind w:firstLine="709"/>
        <w:rPr>
          <w:rFonts w:ascii="Times New Roman" w:eastAsia="Calibri" w:hAnsi="Times New Roman" w:cs="Times New Roman"/>
          <w:bCs/>
          <w:sz w:val="24"/>
          <w:szCs w:val="24"/>
        </w:rPr>
      </w:pPr>
      <w:r w:rsidRPr="00430629">
        <w:rPr>
          <w:rFonts w:ascii="Times New Roman" w:eastAsia="Calibri" w:hAnsi="Times New Roman" w:cs="Times New Roman"/>
          <w:bCs/>
          <w:sz w:val="24"/>
          <w:szCs w:val="24"/>
        </w:rPr>
        <w:t>В результате освоения дисциплины обучающийся должен</w:t>
      </w:r>
      <w:r w:rsidRPr="00430629">
        <w:rPr>
          <w:rFonts w:ascii="Times New Roman" w:eastAsia="Calibri" w:hAnsi="Times New Roman" w:cs="Times New Roman"/>
          <w:bCs/>
          <w:sz w:val="24"/>
          <w:szCs w:val="24"/>
          <w:vertAlign w:val="superscript"/>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4"/>
        <w:gridCol w:w="2539"/>
        <w:gridCol w:w="2601"/>
        <w:gridCol w:w="2134"/>
      </w:tblGrid>
      <w:tr w:rsidR="00430629" w:rsidRPr="00430629" w14:paraId="7EE2A8EA" w14:textId="77777777" w:rsidTr="006158BE">
        <w:tc>
          <w:tcPr>
            <w:tcW w:w="2354" w:type="dxa"/>
            <w:tcBorders>
              <w:top w:val="single" w:sz="4" w:space="0" w:color="auto"/>
              <w:left w:val="single" w:sz="4" w:space="0" w:color="auto"/>
              <w:right w:val="single" w:sz="4" w:space="0" w:color="auto"/>
            </w:tcBorders>
          </w:tcPr>
          <w:p w14:paraId="79CCBB03" w14:textId="77777777" w:rsidR="00430629" w:rsidRPr="00430629" w:rsidRDefault="00430629" w:rsidP="00430629">
            <w:pPr>
              <w:rPr>
                <w:rFonts w:ascii="Times New Roman" w:eastAsia="Calibri" w:hAnsi="Times New Roman" w:cs="Times New Roman"/>
                <w:b/>
              </w:rPr>
            </w:pPr>
            <w:r w:rsidRPr="00430629">
              <w:rPr>
                <w:rFonts w:ascii="Times New Roman" w:eastAsia="Calibri" w:hAnsi="Times New Roman" w:cs="Times New Roman"/>
                <w:b/>
              </w:rPr>
              <w:t xml:space="preserve">Код </w:t>
            </w:r>
            <w:r w:rsidRPr="00430629">
              <w:rPr>
                <w:rFonts w:ascii="Times New Roman" w:eastAsia="Calibri" w:hAnsi="Times New Roman" w:cs="Times New Roman"/>
                <w:b/>
                <w:iCs/>
              </w:rPr>
              <w:t>ОК</w:t>
            </w:r>
            <w:r w:rsidRPr="00430629">
              <w:rPr>
                <w:rFonts w:ascii="Times New Roman" w:eastAsia="Calibri" w:hAnsi="Times New Roman" w:cs="Times New Roman"/>
                <w:b/>
                <w:i/>
              </w:rPr>
              <w:t xml:space="preserve">, </w:t>
            </w:r>
            <w:r w:rsidRPr="00430629">
              <w:rPr>
                <w:rFonts w:ascii="Times New Roman" w:eastAsia="Calibri" w:hAnsi="Times New Roman" w:cs="Times New Roman"/>
                <w:b/>
                <w:iCs/>
              </w:rPr>
              <w:t>ПК</w:t>
            </w:r>
          </w:p>
        </w:tc>
        <w:tc>
          <w:tcPr>
            <w:tcW w:w="2539" w:type="dxa"/>
            <w:tcBorders>
              <w:top w:val="single" w:sz="4" w:space="0" w:color="auto"/>
              <w:left w:val="single" w:sz="4" w:space="0" w:color="auto"/>
              <w:right w:val="single" w:sz="4" w:space="0" w:color="auto"/>
            </w:tcBorders>
          </w:tcPr>
          <w:p w14:paraId="3E2F5674" w14:textId="77777777" w:rsidR="00430629" w:rsidRPr="00430629" w:rsidRDefault="00430629" w:rsidP="00430629">
            <w:pPr>
              <w:jc w:val="center"/>
              <w:rPr>
                <w:rFonts w:ascii="Times New Roman" w:eastAsia="Calibri" w:hAnsi="Times New Roman" w:cs="Times New Roman"/>
                <w:b/>
              </w:rPr>
            </w:pPr>
            <w:r w:rsidRPr="00430629">
              <w:rPr>
                <w:rFonts w:ascii="Times New Roman" w:eastAsia="Calibri" w:hAnsi="Times New Roman" w:cs="Times New Roman"/>
                <w:b/>
              </w:rPr>
              <w:t>Уметь</w:t>
            </w:r>
          </w:p>
        </w:tc>
        <w:tc>
          <w:tcPr>
            <w:tcW w:w="2601" w:type="dxa"/>
            <w:tcBorders>
              <w:top w:val="single" w:sz="4" w:space="0" w:color="auto"/>
              <w:left w:val="single" w:sz="4" w:space="0" w:color="auto"/>
              <w:bottom w:val="single" w:sz="4" w:space="0" w:color="auto"/>
              <w:right w:val="single" w:sz="4" w:space="0" w:color="auto"/>
            </w:tcBorders>
            <w:shd w:val="clear" w:color="auto" w:fill="auto"/>
          </w:tcPr>
          <w:p w14:paraId="39147D6D" w14:textId="77777777" w:rsidR="00430629" w:rsidRPr="00430629" w:rsidRDefault="00430629" w:rsidP="00430629">
            <w:pPr>
              <w:jc w:val="center"/>
              <w:rPr>
                <w:rFonts w:ascii="Times New Roman" w:eastAsia="Calibri" w:hAnsi="Times New Roman" w:cs="Times New Roman"/>
                <w:b/>
                <w:i/>
              </w:rPr>
            </w:pPr>
            <w:r w:rsidRPr="00430629">
              <w:rPr>
                <w:rFonts w:ascii="Times New Roman" w:eastAsia="Calibri" w:hAnsi="Times New Roman" w:cs="Times New Roman"/>
                <w:b/>
              </w:rPr>
              <w:t>Знать</w:t>
            </w:r>
          </w:p>
        </w:tc>
        <w:tc>
          <w:tcPr>
            <w:tcW w:w="2134" w:type="dxa"/>
            <w:tcBorders>
              <w:top w:val="single" w:sz="4" w:space="0" w:color="auto"/>
              <w:left w:val="single" w:sz="4" w:space="0" w:color="auto"/>
              <w:bottom w:val="single" w:sz="4" w:space="0" w:color="auto"/>
              <w:right w:val="single" w:sz="4" w:space="0" w:color="auto"/>
            </w:tcBorders>
          </w:tcPr>
          <w:p w14:paraId="621C9DE8" w14:textId="77777777" w:rsidR="00430629" w:rsidRPr="00430629" w:rsidRDefault="00430629" w:rsidP="00430629">
            <w:pPr>
              <w:jc w:val="center"/>
              <w:rPr>
                <w:rFonts w:ascii="Times New Roman" w:eastAsia="Calibri" w:hAnsi="Times New Roman" w:cs="Times New Roman"/>
                <w:b/>
                <w:i/>
              </w:rPr>
            </w:pPr>
            <w:r w:rsidRPr="00430629">
              <w:rPr>
                <w:rFonts w:ascii="Times New Roman" w:eastAsia="Calibri" w:hAnsi="Times New Roman" w:cs="Times New Roman"/>
                <w:b/>
              </w:rPr>
              <w:t>Владеть навыками</w:t>
            </w:r>
          </w:p>
        </w:tc>
      </w:tr>
      <w:tr w:rsidR="00430629" w:rsidRPr="00430629" w14:paraId="41D48837" w14:textId="77777777" w:rsidTr="006158BE">
        <w:tc>
          <w:tcPr>
            <w:tcW w:w="2354" w:type="dxa"/>
            <w:tcBorders>
              <w:top w:val="single" w:sz="4" w:space="0" w:color="auto"/>
              <w:left w:val="single" w:sz="4" w:space="0" w:color="auto"/>
              <w:right w:val="single" w:sz="4" w:space="0" w:color="auto"/>
            </w:tcBorders>
          </w:tcPr>
          <w:p w14:paraId="58771ED4" w14:textId="77777777" w:rsidR="00430629" w:rsidRPr="00430629" w:rsidRDefault="00430629" w:rsidP="00430629">
            <w:pPr>
              <w:rPr>
                <w:rFonts w:ascii="Times New Roman" w:eastAsia="Calibri" w:hAnsi="Times New Roman" w:cs="Times New Roman"/>
                <w:bCs/>
              </w:rPr>
            </w:pPr>
            <w:r w:rsidRPr="00430629">
              <w:rPr>
                <w:rFonts w:ascii="Times New Roman" w:eastAsia="Calibri" w:hAnsi="Times New Roman" w:cs="Times New Roman"/>
              </w:rPr>
              <w:t>ОК 01 Выбирать способы решения задач профессиональной деятельности применительно к различным контекстам</w:t>
            </w:r>
          </w:p>
        </w:tc>
        <w:tc>
          <w:tcPr>
            <w:tcW w:w="2539" w:type="dxa"/>
            <w:tcBorders>
              <w:top w:val="single" w:sz="4" w:space="0" w:color="auto"/>
              <w:left w:val="single" w:sz="4" w:space="0" w:color="auto"/>
              <w:right w:val="single" w:sz="4" w:space="0" w:color="auto"/>
            </w:tcBorders>
            <w:hideMark/>
          </w:tcPr>
          <w:p w14:paraId="6CE694BD" w14:textId="77777777" w:rsidR="00430629" w:rsidRPr="00430629" w:rsidRDefault="00430629" w:rsidP="00430629">
            <w:pPr>
              <w:rPr>
                <w:rFonts w:ascii="Times New Roman" w:eastAsia="Calibri" w:hAnsi="Times New Roman" w:cs="Times New Roman"/>
                <w:bCs/>
              </w:rPr>
            </w:pPr>
            <w:r w:rsidRPr="00430629">
              <w:rPr>
                <w:rFonts w:ascii="Times New Roman" w:eastAsia="Calibri" w:hAnsi="Times New Roman" w:cs="Times New Roman"/>
                <w:bCs/>
              </w:rPr>
              <w:t>распознавать задачу и/или проблему в профессиональном и/или социальном контексте, анализировать и выделять её составные части</w:t>
            </w:r>
          </w:p>
          <w:p w14:paraId="64E4FBD0" w14:textId="77777777" w:rsidR="00430629" w:rsidRPr="00430629" w:rsidRDefault="00430629" w:rsidP="00430629">
            <w:pPr>
              <w:rPr>
                <w:rFonts w:ascii="Times New Roman" w:eastAsia="Calibri" w:hAnsi="Times New Roman" w:cs="Times New Roman"/>
                <w:bCs/>
              </w:rPr>
            </w:pPr>
            <w:r w:rsidRPr="00430629">
              <w:rPr>
                <w:rFonts w:ascii="Times New Roman" w:eastAsia="Calibri" w:hAnsi="Times New Roman" w:cs="Times New Roman"/>
                <w:bCs/>
              </w:rPr>
              <w:t>определять этапы решения задачи, составлять план действия, реализовывать составленный план, определять необходимые ресурсы</w:t>
            </w:r>
          </w:p>
          <w:p w14:paraId="3F9D3CCB" w14:textId="77777777" w:rsidR="00430629" w:rsidRPr="00430629" w:rsidRDefault="00430629" w:rsidP="00430629">
            <w:pPr>
              <w:rPr>
                <w:rFonts w:ascii="Times New Roman" w:eastAsia="Calibri" w:hAnsi="Times New Roman" w:cs="Times New Roman"/>
                <w:bCs/>
              </w:rPr>
            </w:pPr>
            <w:r w:rsidRPr="00430629">
              <w:rPr>
                <w:rFonts w:ascii="Times New Roman" w:eastAsia="Calibri" w:hAnsi="Times New Roman" w:cs="Times New Roman"/>
                <w:bCs/>
              </w:rPr>
              <w:t>выявлять и эффективно искать информацию, необходимую для решения задачи и/или проблемы</w:t>
            </w:r>
          </w:p>
          <w:p w14:paraId="0E32169C" w14:textId="77777777" w:rsidR="00430629" w:rsidRPr="00430629" w:rsidRDefault="00430629" w:rsidP="00430629">
            <w:pPr>
              <w:rPr>
                <w:rFonts w:ascii="Times New Roman" w:eastAsia="Calibri" w:hAnsi="Times New Roman" w:cs="Times New Roman"/>
                <w:bCs/>
              </w:rPr>
            </w:pPr>
            <w:r w:rsidRPr="00430629">
              <w:rPr>
                <w:rFonts w:ascii="Times New Roman" w:eastAsia="Calibri" w:hAnsi="Times New Roman" w:cs="Times New Roman"/>
                <w:bCs/>
              </w:rPr>
              <w:t>владеть актуальными методами работы в профессиональной и смежных сферах</w:t>
            </w:r>
          </w:p>
          <w:p w14:paraId="329A1080" w14:textId="77777777" w:rsidR="00430629" w:rsidRPr="00430629" w:rsidRDefault="00430629" w:rsidP="00430629">
            <w:pPr>
              <w:rPr>
                <w:rFonts w:ascii="Times New Roman" w:eastAsia="Calibri" w:hAnsi="Times New Roman" w:cs="Times New Roman"/>
                <w:bCs/>
              </w:rPr>
            </w:pPr>
            <w:r w:rsidRPr="00430629">
              <w:rPr>
                <w:rFonts w:ascii="Times New Roman" w:eastAsia="Calibri" w:hAnsi="Times New Roman" w:cs="Times New Roman"/>
                <w:bCs/>
              </w:rPr>
              <w:t>оценивать результат и последствия своих действий (самостоятельно или с помощью наставника)</w:t>
            </w:r>
          </w:p>
        </w:tc>
        <w:tc>
          <w:tcPr>
            <w:tcW w:w="2601" w:type="dxa"/>
            <w:tcBorders>
              <w:top w:val="single" w:sz="4" w:space="0" w:color="auto"/>
              <w:left w:val="single" w:sz="4" w:space="0" w:color="auto"/>
              <w:bottom w:val="single" w:sz="4" w:space="0" w:color="auto"/>
              <w:right w:val="single" w:sz="4" w:space="0" w:color="auto"/>
            </w:tcBorders>
            <w:shd w:val="clear" w:color="auto" w:fill="auto"/>
          </w:tcPr>
          <w:p w14:paraId="5B77D052" w14:textId="77777777" w:rsidR="00430629" w:rsidRPr="00430629" w:rsidRDefault="00430629" w:rsidP="00430629">
            <w:pPr>
              <w:rPr>
                <w:rFonts w:ascii="Times New Roman" w:eastAsia="Calibri" w:hAnsi="Times New Roman" w:cs="Times New Roman"/>
              </w:rPr>
            </w:pPr>
            <w:r w:rsidRPr="00430629">
              <w:rPr>
                <w:rFonts w:ascii="Times New Roman" w:eastAsia="Calibri" w:hAnsi="Times New Roman" w:cs="Times New Roman"/>
              </w:rPr>
              <w:t xml:space="preserve">актуальный профессиональный и социальный контекст, в котором приходится работать и жить </w:t>
            </w:r>
          </w:p>
          <w:p w14:paraId="1E7FC11E" w14:textId="77777777" w:rsidR="00430629" w:rsidRPr="00430629" w:rsidRDefault="00430629" w:rsidP="00430629">
            <w:pPr>
              <w:rPr>
                <w:rFonts w:ascii="Times New Roman" w:eastAsia="Calibri" w:hAnsi="Times New Roman" w:cs="Times New Roman"/>
              </w:rPr>
            </w:pPr>
            <w:r w:rsidRPr="00430629">
              <w:rPr>
                <w:rFonts w:ascii="Times New Roman" w:eastAsia="Calibri" w:hAnsi="Times New Roman" w:cs="Times New Roman"/>
              </w:rPr>
              <w:t>структура плана для решения задач, алгоритмы выполнения работ в профессиональной и смежных областях</w:t>
            </w:r>
          </w:p>
          <w:p w14:paraId="262061E2" w14:textId="77777777" w:rsidR="00430629" w:rsidRPr="00430629" w:rsidRDefault="00430629" w:rsidP="00430629">
            <w:pPr>
              <w:rPr>
                <w:rFonts w:ascii="Times New Roman" w:eastAsia="Calibri" w:hAnsi="Times New Roman" w:cs="Times New Roman"/>
                <w:b/>
              </w:rPr>
            </w:pPr>
            <w:r w:rsidRPr="00430629">
              <w:rPr>
                <w:rFonts w:ascii="Times New Roman" w:eastAsia="Calibri" w:hAnsi="Times New Roman" w:cs="Times New Roman"/>
              </w:rPr>
              <w:t>основные источники информации и ресурсы для решения задач и/или проблем в профессиональном и/или социальном контексте</w:t>
            </w:r>
          </w:p>
          <w:p w14:paraId="4357E79A" w14:textId="77777777" w:rsidR="00430629" w:rsidRPr="00430629" w:rsidRDefault="00430629" w:rsidP="00430629">
            <w:pPr>
              <w:rPr>
                <w:rFonts w:ascii="Times New Roman" w:eastAsia="Calibri" w:hAnsi="Times New Roman" w:cs="Times New Roman"/>
              </w:rPr>
            </w:pPr>
            <w:r w:rsidRPr="00430629">
              <w:rPr>
                <w:rFonts w:ascii="Times New Roman" w:eastAsia="Calibri" w:hAnsi="Times New Roman" w:cs="Times New Roman"/>
              </w:rPr>
              <w:t>методы работы в профессиональной и смежных сферах</w:t>
            </w:r>
          </w:p>
          <w:p w14:paraId="1E5CEA3F" w14:textId="77777777" w:rsidR="00430629" w:rsidRPr="00430629" w:rsidRDefault="00430629" w:rsidP="00430629">
            <w:pPr>
              <w:rPr>
                <w:rFonts w:ascii="Times New Roman" w:eastAsia="Calibri" w:hAnsi="Times New Roman" w:cs="Times New Roman"/>
                <w:bCs/>
                <w:i/>
              </w:rPr>
            </w:pPr>
            <w:r w:rsidRPr="00430629">
              <w:rPr>
                <w:rFonts w:ascii="Times New Roman" w:eastAsia="Calibri" w:hAnsi="Times New Roman" w:cs="Times New Roman"/>
              </w:rPr>
              <w:t>порядок оценки результатов решения задач профессиональной деятельности</w:t>
            </w:r>
          </w:p>
        </w:tc>
        <w:tc>
          <w:tcPr>
            <w:tcW w:w="2134" w:type="dxa"/>
            <w:tcBorders>
              <w:top w:val="single" w:sz="4" w:space="0" w:color="auto"/>
              <w:left w:val="single" w:sz="4" w:space="0" w:color="auto"/>
              <w:bottom w:val="single" w:sz="4" w:space="0" w:color="auto"/>
              <w:right w:val="single" w:sz="4" w:space="0" w:color="auto"/>
            </w:tcBorders>
          </w:tcPr>
          <w:p w14:paraId="6D932A8E" w14:textId="77777777" w:rsidR="00430629" w:rsidRPr="00430629" w:rsidRDefault="00430629" w:rsidP="00430629">
            <w:pPr>
              <w:jc w:val="center"/>
              <w:rPr>
                <w:rFonts w:ascii="Times New Roman" w:eastAsia="Calibri" w:hAnsi="Times New Roman" w:cs="Times New Roman"/>
                <w:bCs/>
                <w:i/>
              </w:rPr>
            </w:pPr>
            <w:r w:rsidRPr="00430629">
              <w:rPr>
                <w:rFonts w:ascii="Times New Roman" w:eastAsia="Calibri" w:hAnsi="Times New Roman" w:cs="Times New Roman"/>
                <w:bCs/>
                <w:i/>
              </w:rPr>
              <w:t>-</w:t>
            </w:r>
          </w:p>
        </w:tc>
      </w:tr>
      <w:tr w:rsidR="00430629" w:rsidRPr="00430629" w14:paraId="3F6C9A10" w14:textId="77777777" w:rsidTr="006158BE">
        <w:tc>
          <w:tcPr>
            <w:tcW w:w="2354" w:type="dxa"/>
            <w:tcBorders>
              <w:left w:val="single" w:sz="4" w:space="0" w:color="auto"/>
              <w:bottom w:val="single" w:sz="4" w:space="0" w:color="auto"/>
              <w:right w:val="single" w:sz="4" w:space="0" w:color="auto"/>
            </w:tcBorders>
          </w:tcPr>
          <w:p w14:paraId="117A7EEC" w14:textId="77777777" w:rsidR="00430629" w:rsidRPr="00430629" w:rsidRDefault="00430629" w:rsidP="00430629">
            <w:pPr>
              <w:rPr>
                <w:rFonts w:ascii="Times New Roman" w:eastAsia="Calibri" w:hAnsi="Times New Roman" w:cs="Times New Roman"/>
                <w:bCs/>
              </w:rPr>
            </w:pPr>
            <w:r w:rsidRPr="00430629">
              <w:rPr>
                <w:rFonts w:ascii="Times New Roman" w:eastAsia="Calibri" w:hAnsi="Times New Roman" w:cs="Times New Roman"/>
                <w:bCs/>
              </w:rPr>
              <w:lastRenderedPageBreak/>
              <w:t>ОК.02</w:t>
            </w:r>
            <w:r w:rsidRPr="00430629">
              <w:rPr>
                <w:rFonts w:ascii="Times New Roman" w:eastAsia="Calibri" w:hAnsi="Times New Roman" w:cs="Times New Roman"/>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539" w:type="dxa"/>
            <w:tcBorders>
              <w:left w:val="single" w:sz="4" w:space="0" w:color="auto"/>
              <w:bottom w:val="single" w:sz="4" w:space="0" w:color="auto"/>
              <w:right w:val="single" w:sz="4" w:space="0" w:color="auto"/>
            </w:tcBorders>
          </w:tcPr>
          <w:p w14:paraId="2363EE84" w14:textId="77777777" w:rsidR="00430629" w:rsidRPr="00430629" w:rsidRDefault="00430629" w:rsidP="00430629">
            <w:pPr>
              <w:rPr>
                <w:rFonts w:ascii="Times New Roman" w:eastAsia="Calibri" w:hAnsi="Times New Roman" w:cs="Times New Roman"/>
                <w:bCs/>
              </w:rPr>
            </w:pPr>
            <w:r w:rsidRPr="00430629">
              <w:rPr>
                <w:rFonts w:ascii="Times New Roman" w:eastAsia="Calibri" w:hAnsi="Times New Roman" w:cs="Times New Roman"/>
                <w:bCs/>
              </w:rPr>
              <w:t>определять задачи для поиска информации, планировать процесс поиска, выбирать необходимые источники информации</w:t>
            </w:r>
          </w:p>
          <w:p w14:paraId="4BC1FC11" w14:textId="77777777" w:rsidR="00430629" w:rsidRPr="00430629" w:rsidRDefault="00430629" w:rsidP="00430629">
            <w:pPr>
              <w:rPr>
                <w:rFonts w:ascii="Times New Roman" w:eastAsia="Calibri" w:hAnsi="Times New Roman" w:cs="Times New Roman"/>
                <w:bCs/>
              </w:rPr>
            </w:pPr>
            <w:r w:rsidRPr="00430629">
              <w:rPr>
                <w:rFonts w:ascii="Times New Roman" w:eastAsia="Calibri" w:hAnsi="Times New Roman" w:cs="Times New Roman"/>
                <w:bCs/>
              </w:rPr>
              <w:t>выделять наиболее значимое в перечне информации, структурировать получаемую информацию, оформлять результаты поиска</w:t>
            </w:r>
          </w:p>
          <w:p w14:paraId="6BF00844" w14:textId="77777777" w:rsidR="00430629" w:rsidRPr="00430629" w:rsidRDefault="00430629" w:rsidP="00430629">
            <w:pPr>
              <w:rPr>
                <w:rFonts w:ascii="Times New Roman" w:eastAsia="Calibri" w:hAnsi="Times New Roman" w:cs="Times New Roman"/>
                <w:bCs/>
              </w:rPr>
            </w:pPr>
            <w:r w:rsidRPr="00430629">
              <w:rPr>
                <w:rFonts w:ascii="Times New Roman" w:eastAsia="Calibri" w:hAnsi="Times New Roman" w:cs="Times New Roman"/>
                <w:bCs/>
              </w:rPr>
              <w:t>оценивать практическую значимость результатов поиска</w:t>
            </w:r>
          </w:p>
          <w:p w14:paraId="727A0EB6" w14:textId="77777777" w:rsidR="00430629" w:rsidRPr="00430629" w:rsidRDefault="00430629" w:rsidP="00430629">
            <w:pPr>
              <w:rPr>
                <w:rFonts w:ascii="Times New Roman" w:eastAsia="Calibri" w:hAnsi="Times New Roman" w:cs="Times New Roman"/>
                <w:bCs/>
              </w:rPr>
            </w:pPr>
            <w:r w:rsidRPr="00430629">
              <w:rPr>
                <w:rFonts w:ascii="Times New Roman" w:eastAsia="Calibri" w:hAnsi="Times New Roman" w:cs="Times New Roman"/>
                <w:bCs/>
              </w:rPr>
              <w:t>применять средства информационных технологий для решения профессиональных задач</w:t>
            </w:r>
          </w:p>
          <w:p w14:paraId="4F935F9E" w14:textId="77777777" w:rsidR="00430629" w:rsidRPr="00430629" w:rsidRDefault="00430629" w:rsidP="00430629">
            <w:pPr>
              <w:rPr>
                <w:rFonts w:ascii="Times New Roman" w:eastAsia="Calibri" w:hAnsi="Times New Roman" w:cs="Times New Roman"/>
                <w:bCs/>
              </w:rPr>
            </w:pPr>
            <w:r w:rsidRPr="00430629">
              <w:rPr>
                <w:rFonts w:ascii="Times New Roman" w:eastAsia="Calibri" w:hAnsi="Times New Roman" w:cs="Times New Roman"/>
                <w:bCs/>
              </w:rPr>
              <w:t>использовать современное программное обеспечение в профессиональной деятельности</w:t>
            </w:r>
          </w:p>
          <w:p w14:paraId="63C801D8" w14:textId="77777777" w:rsidR="00430629" w:rsidRPr="00430629" w:rsidRDefault="00430629" w:rsidP="00430629">
            <w:pPr>
              <w:rPr>
                <w:rFonts w:ascii="Times New Roman" w:eastAsia="Calibri" w:hAnsi="Times New Roman" w:cs="Times New Roman"/>
                <w:bCs/>
              </w:rPr>
            </w:pPr>
            <w:r w:rsidRPr="00430629">
              <w:rPr>
                <w:rFonts w:ascii="Times New Roman" w:eastAsia="Calibri" w:hAnsi="Times New Roman" w:cs="Times New Roman"/>
                <w:bCs/>
              </w:rPr>
              <w:t>использовать различные цифровые средства для решения профессиональных задач</w:t>
            </w:r>
          </w:p>
        </w:tc>
        <w:tc>
          <w:tcPr>
            <w:tcW w:w="2601" w:type="dxa"/>
            <w:tcBorders>
              <w:top w:val="single" w:sz="4" w:space="0" w:color="auto"/>
              <w:left w:val="single" w:sz="4" w:space="0" w:color="auto"/>
              <w:bottom w:val="single" w:sz="4" w:space="0" w:color="auto"/>
              <w:right w:val="single" w:sz="4" w:space="0" w:color="auto"/>
            </w:tcBorders>
            <w:shd w:val="clear" w:color="auto" w:fill="auto"/>
          </w:tcPr>
          <w:p w14:paraId="0AFBA652" w14:textId="77777777" w:rsidR="00430629" w:rsidRPr="00430629" w:rsidRDefault="00430629" w:rsidP="00430629">
            <w:pPr>
              <w:rPr>
                <w:rFonts w:ascii="Times New Roman" w:eastAsia="Calibri" w:hAnsi="Times New Roman" w:cs="Times New Roman"/>
                <w:b/>
              </w:rPr>
            </w:pPr>
            <w:r w:rsidRPr="00430629">
              <w:rPr>
                <w:rFonts w:ascii="Times New Roman" w:eastAsia="Calibri" w:hAnsi="Times New Roman" w:cs="Times New Roman"/>
              </w:rPr>
              <w:t>номенклатура информационных источников, применяемых в профессиональной деятельности</w:t>
            </w:r>
          </w:p>
          <w:p w14:paraId="73284C03" w14:textId="77777777" w:rsidR="00430629" w:rsidRPr="00430629" w:rsidRDefault="00430629" w:rsidP="00430629">
            <w:pPr>
              <w:rPr>
                <w:rFonts w:ascii="Times New Roman" w:eastAsia="Calibri" w:hAnsi="Times New Roman" w:cs="Times New Roman"/>
                <w:b/>
              </w:rPr>
            </w:pPr>
            <w:r w:rsidRPr="00430629">
              <w:rPr>
                <w:rFonts w:ascii="Times New Roman" w:eastAsia="Calibri" w:hAnsi="Times New Roman" w:cs="Times New Roman"/>
              </w:rPr>
              <w:t>приемы структурирования информации</w:t>
            </w:r>
          </w:p>
          <w:p w14:paraId="6BF90014" w14:textId="77777777" w:rsidR="00430629" w:rsidRPr="00430629" w:rsidRDefault="00430629" w:rsidP="00430629">
            <w:pPr>
              <w:rPr>
                <w:rFonts w:ascii="Times New Roman" w:eastAsia="Calibri" w:hAnsi="Times New Roman" w:cs="Times New Roman"/>
              </w:rPr>
            </w:pPr>
            <w:r w:rsidRPr="00430629">
              <w:rPr>
                <w:rFonts w:ascii="Times New Roman" w:eastAsia="Calibri" w:hAnsi="Times New Roman" w:cs="Times New Roman"/>
              </w:rPr>
              <w:t>формат оформления результатов поиска информации</w:t>
            </w:r>
          </w:p>
          <w:p w14:paraId="4A84FC2C" w14:textId="77777777" w:rsidR="00430629" w:rsidRPr="00430629" w:rsidRDefault="00430629" w:rsidP="00430629">
            <w:pPr>
              <w:rPr>
                <w:rFonts w:ascii="Times New Roman" w:eastAsia="Calibri" w:hAnsi="Times New Roman" w:cs="Times New Roman"/>
                <w:b/>
              </w:rPr>
            </w:pPr>
            <w:r w:rsidRPr="00430629">
              <w:rPr>
                <w:rFonts w:ascii="Times New Roman" w:eastAsia="Calibri" w:hAnsi="Times New Roman" w:cs="Times New Roman"/>
              </w:rPr>
              <w:t xml:space="preserve">современные средства и устройства информатизации, порядок их применения и </w:t>
            </w:r>
          </w:p>
          <w:p w14:paraId="6ACAF607" w14:textId="77777777" w:rsidR="00430629" w:rsidRPr="00430629" w:rsidRDefault="00430629" w:rsidP="00430629">
            <w:pPr>
              <w:rPr>
                <w:rFonts w:ascii="Times New Roman" w:eastAsia="Calibri" w:hAnsi="Times New Roman" w:cs="Times New Roman"/>
                <w:b/>
              </w:rPr>
            </w:pPr>
            <w:r w:rsidRPr="00430629">
              <w:rPr>
                <w:rFonts w:ascii="Times New Roman" w:eastAsia="Calibri" w:hAnsi="Times New Roman" w:cs="Times New Roman"/>
              </w:rPr>
              <w:t>программное обеспечение в профессиональной деятельности, в том числе цифровые средства</w:t>
            </w:r>
          </w:p>
        </w:tc>
        <w:tc>
          <w:tcPr>
            <w:tcW w:w="2134" w:type="dxa"/>
            <w:tcBorders>
              <w:top w:val="single" w:sz="4" w:space="0" w:color="auto"/>
              <w:left w:val="single" w:sz="4" w:space="0" w:color="auto"/>
              <w:bottom w:val="single" w:sz="4" w:space="0" w:color="auto"/>
              <w:right w:val="single" w:sz="4" w:space="0" w:color="auto"/>
            </w:tcBorders>
          </w:tcPr>
          <w:p w14:paraId="074D66C7" w14:textId="77777777" w:rsidR="00430629" w:rsidRPr="00430629" w:rsidRDefault="00430629" w:rsidP="00430629">
            <w:pPr>
              <w:jc w:val="center"/>
              <w:rPr>
                <w:rFonts w:ascii="Times New Roman" w:eastAsia="Calibri" w:hAnsi="Times New Roman" w:cs="Times New Roman"/>
                <w:bCs/>
                <w:i/>
              </w:rPr>
            </w:pPr>
            <w:r w:rsidRPr="00430629">
              <w:rPr>
                <w:rFonts w:ascii="Times New Roman" w:eastAsia="Calibri" w:hAnsi="Times New Roman" w:cs="Times New Roman"/>
                <w:bCs/>
                <w:i/>
              </w:rPr>
              <w:t>-</w:t>
            </w:r>
          </w:p>
        </w:tc>
      </w:tr>
      <w:tr w:rsidR="00430629" w:rsidRPr="00430629" w14:paraId="07FB3A3B" w14:textId="77777777" w:rsidTr="006158BE">
        <w:tc>
          <w:tcPr>
            <w:tcW w:w="2354" w:type="dxa"/>
            <w:tcBorders>
              <w:top w:val="single" w:sz="4" w:space="0" w:color="auto"/>
              <w:left w:val="single" w:sz="4" w:space="0" w:color="auto"/>
              <w:right w:val="single" w:sz="4" w:space="0" w:color="auto"/>
            </w:tcBorders>
          </w:tcPr>
          <w:p w14:paraId="445F3360" w14:textId="77777777" w:rsidR="00430629" w:rsidRPr="00430629" w:rsidRDefault="00430629" w:rsidP="00430629">
            <w:pPr>
              <w:rPr>
                <w:rFonts w:ascii="Times New Roman" w:eastAsia="Calibri" w:hAnsi="Times New Roman" w:cs="Times New Roman"/>
                <w:bCs/>
              </w:rPr>
            </w:pPr>
            <w:r w:rsidRPr="00430629">
              <w:rPr>
                <w:rFonts w:ascii="Times New Roman" w:eastAsia="Calibri" w:hAnsi="Times New Roman" w:cs="Times New Roman"/>
                <w:bCs/>
              </w:rPr>
              <w:t>ОК.03</w:t>
            </w:r>
            <w:r w:rsidRPr="00430629">
              <w:rPr>
                <w:rFonts w:ascii="Times New Roman" w:eastAsia="SimSun" w:hAnsi="Times New Roman" w:cs="Times New Roman"/>
                <w:color w:val="000000"/>
                <w:lang w:eastAsia="ru-RU"/>
              </w:rPr>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w:t>
            </w:r>
          </w:p>
        </w:tc>
        <w:tc>
          <w:tcPr>
            <w:tcW w:w="2539" w:type="dxa"/>
            <w:tcBorders>
              <w:top w:val="single" w:sz="4" w:space="0" w:color="auto"/>
              <w:left w:val="single" w:sz="4" w:space="0" w:color="auto"/>
              <w:right w:val="single" w:sz="4" w:space="0" w:color="auto"/>
            </w:tcBorders>
            <w:hideMark/>
          </w:tcPr>
          <w:p w14:paraId="1342C25E" w14:textId="77777777" w:rsidR="00430629" w:rsidRPr="00430629" w:rsidRDefault="00430629" w:rsidP="00430629">
            <w:pPr>
              <w:rPr>
                <w:rFonts w:ascii="Times New Roman" w:eastAsia="SimSun" w:hAnsi="Times New Roman" w:cs="Times New Roman"/>
                <w:b/>
                <w:color w:val="000000"/>
                <w:lang w:eastAsia="ru-RU"/>
              </w:rPr>
            </w:pPr>
            <w:r w:rsidRPr="00430629">
              <w:rPr>
                <w:rFonts w:ascii="Times New Roman" w:eastAsia="SimSun" w:hAnsi="Times New Roman" w:cs="Times New Roman"/>
                <w:color w:val="000000"/>
                <w:lang w:eastAsia="ru-RU"/>
              </w:rPr>
              <w:t>определять актуальность нормативно-правовой документации в профессиональной деятельности</w:t>
            </w:r>
          </w:p>
          <w:p w14:paraId="0327577C" w14:textId="77777777" w:rsidR="00430629" w:rsidRPr="00430629" w:rsidRDefault="00430629" w:rsidP="00430629">
            <w:pPr>
              <w:rPr>
                <w:rFonts w:ascii="Times New Roman" w:eastAsia="SimSun" w:hAnsi="Times New Roman" w:cs="Times New Roman"/>
                <w:b/>
                <w:color w:val="000000"/>
                <w:lang w:eastAsia="ru-RU"/>
              </w:rPr>
            </w:pPr>
            <w:r w:rsidRPr="00430629">
              <w:rPr>
                <w:rFonts w:ascii="Times New Roman" w:eastAsia="SimSun" w:hAnsi="Times New Roman" w:cs="Times New Roman"/>
                <w:color w:val="000000"/>
                <w:lang w:eastAsia="ru-RU"/>
              </w:rPr>
              <w:t>применять современную научную профессиональную терминологию</w:t>
            </w:r>
          </w:p>
          <w:p w14:paraId="1753E087" w14:textId="77777777" w:rsidR="00430629" w:rsidRPr="00430629" w:rsidRDefault="00430629" w:rsidP="00430629">
            <w:pPr>
              <w:rPr>
                <w:rFonts w:ascii="Times New Roman" w:eastAsia="SimSun" w:hAnsi="Times New Roman" w:cs="Times New Roman"/>
                <w:b/>
                <w:color w:val="000000"/>
                <w:lang w:eastAsia="ru-RU"/>
              </w:rPr>
            </w:pPr>
            <w:r w:rsidRPr="00430629">
              <w:rPr>
                <w:rFonts w:ascii="Times New Roman" w:eastAsia="SimSun" w:hAnsi="Times New Roman" w:cs="Times New Roman"/>
                <w:color w:val="000000"/>
                <w:lang w:eastAsia="ru-RU"/>
              </w:rPr>
              <w:t>определять и выстраивать траектории профессионального развития и самообразования</w:t>
            </w:r>
          </w:p>
          <w:p w14:paraId="07D96288" w14:textId="77777777" w:rsidR="00430629" w:rsidRPr="00430629" w:rsidRDefault="00430629" w:rsidP="00430629">
            <w:pPr>
              <w:rPr>
                <w:rFonts w:ascii="Times New Roman" w:eastAsia="SimSun" w:hAnsi="Times New Roman" w:cs="Times New Roman"/>
                <w:color w:val="000000"/>
                <w:lang w:eastAsia="ru-RU"/>
              </w:rPr>
            </w:pPr>
            <w:r w:rsidRPr="00430629">
              <w:rPr>
                <w:rFonts w:ascii="Times New Roman" w:eastAsia="SimSun" w:hAnsi="Times New Roman" w:cs="Times New Roman"/>
                <w:color w:val="000000"/>
                <w:lang w:eastAsia="ru-RU"/>
              </w:rPr>
              <w:t>выявлять достоинства и недостатки коммерческой идеи</w:t>
            </w:r>
          </w:p>
          <w:p w14:paraId="39A5AA76" w14:textId="77777777" w:rsidR="00430629" w:rsidRPr="00430629" w:rsidRDefault="00430629" w:rsidP="00430629">
            <w:pPr>
              <w:rPr>
                <w:rFonts w:ascii="Times New Roman" w:eastAsia="SimSun" w:hAnsi="Times New Roman" w:cs="Times New Roman"/>
                <w:color w:val="000000"/>
                <w:lang w:eastAsia="ru-RU"/>
              </w:rPr>
            </w:pPr>
            <w:r w:rsidRPr="00430629">
              <w:rPr>
                <w:rFonts w:ascii="Times New Roman" w:eastAsia="SimSun" w:hAnsi="Times New Roman" w:cs="Times New Roman"/>
                <w:color w:val="000000"/>
                <w:lang w:eastAsia="ru-RU"/>
              </w:rPr>
              <w:t xml:space="preserve">определять инвестиционную привлекательность коммерческих идей в рамках </w:t>
            </w:r>
            <w:r w:rsidRPr="00430629">
              <w:rPr>
                <w:rFonts w:ascii="Times New Roman" w:eastAsia="SimSun" w:hAnsi="Times New Roman" w:cs="Times New Roman"/>
                <w:color w:val="000000"/>
                <w:lang w:eastAsia="ru-RU"/>
              </w:rPr>
              <w:lastRenderedPageBreak/>
              <w:t>профессиональной деятельности, выявлять источники финансирования</w:t>
            </w:r>
          </w:p>
          <w:p w14:paraId="23894D68" w14:textId="77777777" w:rsidR="00430629" w:rsidRPr="00430629" w:rsidRDefault="00430629" w:rsidP="00430629">
            <w:pPr>
              <w:rPr>
                <w:rFonts w:ascii="Times New Roman" w:eastAsia="SimSun" w:hAnsi="Times New Roman" w:cs="Times New Roman"/>
                <w:color w:val="000000"/>
                <w:lang w:eastAsia="ru-RU"/>
              </w:rPr>
            </w:pPr>
            <w:r w:rsidRPr="00430629">
              <w:rPr>
                <w:rFonts w:ascii="Times New Roman" w:eastAsia="SimSun" w:hAnsi="Times New Roman" w:cs="Times New Roman"/>
                <w:color w:val="000000"/>
                <w:lang w:eastAsia="ru-RU"/>
              </w:rPr>
              <w:t>презентовать идеи открытия собственного дела в профессиональной деятельности</w:t>
            </w:r>
          </w:p>
          <w:p w14:paraId="656B4EC5" w14:textId="77777777" w:rsidR="00430629" w:rsidRPr="00430629" w:rsidRDefault="00430629" w:rsidP="00430629">
            <w:pPr>
              <w:rPr>
                <w:rFonts w:ascii="Times New Roman" w:eastAsia="SimSun" w:hAnsi="Times New Roman" w:cs="Times New Roman"/>
                <w:color w:val="000000"/>
                <w:lang w:eastAsia="ru-RU"/>
              </w:rPr>
            </w:pPr>
            <w:r w:rsidRPr="00430629">
              <w:rPr>
                <w:rFonts w:ascii="Times New Roman" w:eastAsia="SimSun" w:hAnsi="Times New Roman" w:cs="Times New Roman"/>
                <w:color w:val="000000"/>
                <w:lang w:eastAsia="ru-RU"/>
              </w:rPr>
              <w:t>определять источники достоверной правовой информации</w:t>
            </w:r>
          </w:p>
          <w:p w14:paraId="60B9BA0D" w14:textId="77777777" w:rsidR="00430629" w:rsidRPr="00430629" w:rsidRDefault="00430629" w:rsidP="00430629">
            <w:pPr>
              <w:rPr>
                <w:rFonts w:ascii="Times New Roman" w:eastAsia="SimSun" w:hAnsi="Times New Roman" w:cs="Times New Roman"/>
                <w:color w:val="000000"/>
                <w:lang w:eastAsia="ru-RU"/>
              </w:rPr>
            </w:pPr>
            <w:r w:rsidRPr="00430629">
              <w:rPr>
                <w:rFonts w:ascii="Times New Roman" w:eastAsia="SimSun" w:hAnsi="Times New Roman" w:cs="Times New Roman"/>
                <w:color w:val="000000"/>
                <w:lang w:eastAsia="ru-RU"/>
              </w:rPr>
              <w:t>составлять различные правовые документы</w:t>
            </w:r>
          </w:p>
          <w:p w14:paraId="5023606F" w14:textId="77777777" w:rsidR="00430629" w:rsidRPr="00430629" w:rsidRDefault="00430629" w:rsidP="00430629">
            <w:pPr>
              <w:rPr>
                <w:rFonts w:ascii="Times New Roman" w:eastAsia="SimSun" w:hAnsi="Times New Roman" w:cs="Times New Roman"/>
                <w:color w:val="000000"/>
                <w:lang w:eastAsia="ru-RU"/>
              </w:rPr>
            </w:pPr>
            <w:r w:rsidRPr="00430629">
              <w:rPr>
                <w:rFonts w:ascii="Times New Roman" w:eastAsia="SimSun" w:hAnsi="Times New Roman" w:cs="Times New Roman"/>
                <w:color w:val="000000"/>
                <w:lang w:eastAsia="ru-RU"/>
              </w:rPr>
              <w:t>находить интересные проектные идеи, грамотно их формулировать и документировать</w:t>
            </w:r>
          </w:p>
          <w:p w14:paraId="783768C0" w14:textId="77777777" w:rsidR="00430629" w:rsidRPr="00430629" w:rsidRDefault="00430629" w:rsidP="00430629">
            <w:pPr>
              <w:rPr>
                <w:rFonts w:ascii="Times New Roman" w:eastAsia="Calibri" w:hAnsi="Times New Roman" w:cs="Times New Roman"/>
                <w:bCs/>
                <w:i/>
              </w:rPr>
            </w:pPr>
            <w:r w:rsidRPr="00430629">
              <w:rPr>
                <w:rFonts w:ascii="Times New Roman" w:eastAsia="SimSun" w:hAnsi="Times New Roman" w:cs="Times New Roman"/>
                <w:color w:val="000000"/>
                <w:lang w:eastAsia="ru-RU"/>
              </w:rPr>
              <w:t>оценивать жизнеспособность проектной идеи, составлять план проекта</w:t>
            </w:r>
          </w:p>
        </w:tc>
        <w:tc>
          <w:tcPr>
            <w:tcW w:w="2601" w:type="dxa"/>
            <w:tcBorders>
              <w:top w:val="single" w:sz="4" w:space="0" w:color="auto"/>
              <w:left w:val="single" w:sz="4" w:space="0" w:color="auto"/>
              <w:bottom w:val="single" w:sz="4" w:space="0" w:color="auto"/>
              <w:right w:val="single" w:sz="4" w:space="0" w:color="auto"/>
            </w:tcBorders>
            <w:shd w:val="clear" w:color="auto" w:fill="auto"/>
          </w:tcPr>
          <w:p w14:paraId="00BA7335" w14:textId="77777777" w:rsidR="00430629" w:rsidRPr="00430629" w:rsidRDefault="00430629" w:rsidP="00430629">
            <w:pPr>
              <w:rPr>
                <w:rFonts w:ascii="Times New Roman" w:eastAsia="Calibri" w:hAnsi="Times New Roman" w:cs="Times New Roman"/>
              </w:rPr>
            </w:pPr>
            <w:r w:rsidRPr="00430629">
              <w:rPr>
                <w:rFonts w:ascii="Times New Roman" w:eastAsia="SimSun" w:hAnsi="Times New Roman" w:cs="Times New Roman"/>
                <w:color w:val="000000"/>
                <w:lang w:eastAsia="ru-RU"/>
              </w:rPr>
              <w:lastRenderedPageBreak/>
              <w:t>содержание актуальной нормативно-правовой документации; современная научная и профессиональная терминология;</w:t>
            </w:r>
          </w:p>
        </w:tc>
        <w:tc>
          <w:tcPr>
            <w:tcW w:w="2134" w:type="dxa"/>
            <w:tcBorders>
              <w:top w:val="single" w:sz="4" w:space="0" w:color="auto"/>
              <w:left w:val="single" w:sz="4" w:space="0" w:color="auto"/>
              <w:bottom w:val="single" w:sz="4" w:space="0" w:color="auto"/>
              <w:right w:val="single" w:sz="4" w:space="0" w:color="auto"/>
            </w:tcBorders>
            <w:hideMark/>
          </w:tcPr>
          <w:p w14:paraId="0BE269A3" w14:textId="77777777" w:rsidR="00430629" w:rsidRPr="00430629" w:rsidRDefault="00430629" w:rsidP="00430629">
            <w:pPr>
              <w:jc w:val="center"/>
              <w:rPr>
                <w:rFonts w:ascii="Times New Roman" w:eastAsia="Calibri" w:hAnsi="Times New Roman" w:cs="Times New Roman"/>
                <w:bCs/>
                <w:i/>
              </w:rPr>
            </w:pPr>
          </w:p>
        </w:tc>
      </w:tr>
      <w:tr w:rsidR="00430629" w:rsidRPr="00430629" w14:paraId="2AD0F6B8" w14:textId="77777777" w:rsidTr="006158BE">
        <w:trPr>
          <w:trHeight w:val="327"/>
        </w:trPr>
        <w:tc>
          <w:tcPr>
            <w:tcW w:w="2354" w:type="dxa"/>
            <w:tcBorders>
              <w:left w:val="single" w:sz="4" w:space="0" w:color="auto"/>
              <w:bottom w:val="single" w:sz="4" w:space="0" w:color="auto"/>
              <w:right w:val="single" w:sz="4" w:space="0" w:color="auto"/>
            </w:tcBorders>
          </w:tcPr>
          <w:p w14:paraId="4BF5A843" w14:textId="77777777" w:rsidR="00430629" w:rsidRPr="00430629" w:rsidRDefault="00430629" w:rsidP="00430629">
            <w:pPr>
              <w:rPr>
                <w:rFonts w:ascii="Times New Roman" w:eastAsia="Calibri" w:hAnsi="Times New Roman" w:cs="Times New Roman"/>
                <w:bCs/>
              </w:rPr>
            </w:pPr>
            <w:r w:rsidRPr="00430629">
              <w:rPr>
                <w:rFonts w:ascii="Times New Roman" w:eastAsia="SimSun" w:hAnsi="Times New Roman" w:cs="Times New Roman"/>
                <w:color w:val="000000"/>
                <w:lang w:eastAsia="ru-RU"/>
              </w:rPr>
              <w:lastRenderedPageBreak/>
              <w:t>ОК 04 Эффективно взаимодействовать и работать в коллективе и команде</w:t>
            </w:r>
          </w:p>
        </w:tc>
        <w:tc>
          <w:tcPr>
            <w:tcW w:w="2539" w:type="dxa"/>
            <w:tcBorders>
              <w:left w:val="single" w:sz="4" w:space="0" w:color="auto"/>
              <w:bottom w:val="single" w:sz="4" w:space="0" w:color="auto"/>
              <w:right w:val="single" w:sz="4" w:space="0" w:color="auto"/>
            </w:tcBorders>
          </w:tcPr>
          <w:p w14:paraId="2A44E4BA" w14:textId="77777777" w:rsidR="00430629" w:rsidRPr="00430629" w:rsidRDefault="00430629" w:rsidP="00430629">
            <w:pPr>
              <w:rPr>
                <w:rFonts w:ascii="Times New Roman" w:eastAsia="SimSun" w:hAnsi="Times New Roman" w:cs="Times New Roman"/>
                <w:b/>
                <w:color w:val="000000"/>
                <w:spacing w:val="-4"/>
                <w:lang w:eastAsia="ru-RU"/>
              </w:rPr>
            </w:pPr>
            <w:r w:rsidRPr="00430629">
              <w:rPr>
                <w:rFonts w:ascii="Times New Roman" w:eastAsia="SimSun" w:hAnsi="Times New Roman" w:cs="Times New Roman"/>
                <w:color w:val="000000"/>
                <w:spacing w:val="-4"/>
                <w:lang w:eastAsia="ru-RU"/>
              </w:rPr>
              <w:t>организовывать работу коллектива и команды;</w:t>
            </w:r>
          </w:p>
          <w:p w14:paraId="30076F37" w14:textId="77777777" w:rsidR="00430629" w:rsidRPr="00430629" w:rsidRDefault="00430629" w:rsidP="00430629">
            <w:pPr>
              <w:rPr>
                <w:rFonts w:ascii="Times New Roman" w:eastAsia="SimSun" w:hAnsi="Times New Roman" w:cs="Times New Roman"/>
                <w:color w:val="000000"/>
                <w:lang w:eastAsia="ru-RU"/>
              </w:rPr>
            </w:pPr>
            <w:r w:rsidRPr="00430629">
              <w:rPr>
                <w:rFonts w:ascii="Times New Roman" w:eastAsia="SimSun" w:hAnsi="Times New Roman" w:cs="Times New Roman"/>
                <w:color w:val="000000"/>
                <w:spacing w:val="-4"/>
                <w:lang w:eastAsia="ru-RU"/>
              </w:rPr>
              <w:t>взаимодействовать с коллегами, руководством, клиентами в ходе профессиональной деятельности</w:t>
            </w:r>
          </w:p>
        </w:tc>
        <w:tc>
          <w:tcPr>
            <w:tcW w:w="2601" w:type="dxa"/>
            <w:tcBorders>
              <w:top w:val="single" w:sz="4" w:space="0" w:color="auto"/>
              <w:left w:val="single" w:sz="4" w:space="0" w:color="auto"/>
              <w:bottom w:val="single" w:sz="4" w:space="0" w:color="auto"/>
              <w:right w:val="single" w:sz="4" w:space="0" w:color="auto"/>
            </w:tcBorders>
            <w:shd w:val="clear" w:color="auto" w:fill="auto"/>
          </w:tcPr>
          <w:p w14:paraId="28425AF0" w14:textId="77777777" w:rsidR="00430629" w:rsidRPr="00430629" w:rsidRDefault="00430629" w:rsidP="00430629">
            <w:pPr>
              <w:rPr>
                <w:rFonts w:ascii="Times New Roman" w:eastAsia="SimSun" w:hAnsi="Times New Roman" w:cs="Times New Roman"/>
                <w:b/>
                <w:color w:val="000000"/>
                <w:spacing w:val="-4"/>
                <w:lang w:eastAsia="ru-RU"/>
              </w:rPr>
            </w:pPr>
            <w:r w:rsidRPr="00430629">
              <w:rPr>
                <w:rFonts w:ascii="Times New Roman" w:eastAsia="SimSun" w:hAnsi="Times New Roman" w:cs="Times New Roman"/>
                <w:color w:val="000000"/>
                <w:lang w:eastAsia="ru-RU"/>
              </w:rPr>
              <w:t>психологические основы деятельности коллектива;</w:t>
            </w:r>
          </w:p>
          <w:p w14:paraId="14A76762" w14:textId="77777777" w:rsidR="00430629" w:rsidRPr="00430629" w:rsidRDefault="00430629" w:rsidP="00430629">
            <w:pPr>
              <w:rPr>
                <w:rFonts w:ascii="Times New Roman" w:eastAsia="SimSun" w:hAnsi="Times New Roman" w:cs="Times New Roman"/>
                <w:color w:val="000000"/>
                <w:lang w:eastAsia="ru-RU"/>
              </w:rPr>
            </w:pPr>
            <w:r w:rsidRPr="00430629">
              <w:rPr>
                <w:rFonts w:ascii="Times New Roman" w:eastAsia="SimSun" w:hAnsi="Times New Roman" w:cs="Times New Roman"/>
                <w:color w:val="000000"/>
                <w:lang w:eastAsia="ru-RU"/>
              </w:rPr>
              <w:t>психологические особенности личности</w:t>
            </w:r>
          </w:p>
        </w:tc>
        <w:tc>
          <w:tcPr>
            <w:tcW w:w="2134" w:type="dxa"/>
            <w:tcBorders>
              <w:top w:val="single" w:sz="4" w:space="0" w:color="auto"/>
              <w:left w:val="single" w:sz="4" w:space="0" w:color="auto"/>
              <w:bottom w:val="single" w:sz="4" w:space="0" w:color="auto"/>
              <w:right w:val="single" w:sz="4" w:space="0" w:color="auto"/>
            </w:tcBorders>
          </w:tcPr>
          <w:p w14:paraId="7535C4EF" w14:textId="77777777" w:rsidR="00430629" w:rsidRPr="00430629" w:rsidRDefault="00430629" w:rsidP="00430629">
            <w:pPr>
              <w:jc w:val="center"/>
              <w:rPr>
                <w:rFonts w:ascii="Times New Roman" w:eastAsia="Calibri" w:hAnsi="Times New Roman" w:cs="Times New Roman"/>
                <w:bCs/>
                <w:i/>
              </w:rPr>
            </w:pPr>
          </w:p>
        </w:tc>
      </w:tr>
      <w:tr w:rsidR="00430629" w:rsidRPr="00430629" w14:paraId="22DC6272" w14:textId="77777777" w:rsidTr="006158BE">
        <w:trPr>
          <w:trHeight w:val="327"/>
        </w:trPr>
        <w:tc>
          <w:tcPr>
            <w:tcW w:w="2354" w:type="dxa"/>
            <w:tcBorders>
              <w:left w:val="single" w:sz="4" w:space="0" w:color="auto"/>
              <w:bottom w:val="single" w:sz="4" w:space="0" w:color="auto"/>
              <w:right w:val="single" w:sz="4" w:space="0" w:color="auto"/>
            </w:tcBorders>
          </w:tcPr>
          <w:p w14:paraId="2D95A7EB" w14:textId="77777777" w:rsidR="00430629" w:rsidRPr="00430629" w:rsidRDefault="00430629" w:rsidP="00430629">
            <w:pPr>
              <w:rPr>
                <w:rFonts w:ascii="Times New Roman" w:eastAsia="SimSun" w:hAnsi="Times New Roman" w:cs="Times New Roman"/>
                <w:color w:val="000000"/>
                <w:lang w:eastAsia="ru-RU"/>
              </w:rPr>
            </w:pPr>
            <w:r w:rsidRPr="00430629">
              <w:rPr>
                <w:rFonts w:ascii="Times New Roman" w:eastAsia="SimSun" w:hAnsi="Times New Roman" w:cs="Times New Roman"/>
                <w:color w:val="000000"/>
                <w:lang w:eastAsia="ru-RU"/>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539" w:type="dxa"/>
            <w:tcBorders>
              <w:left w:val="single" w:sz="4" w:space="0" w:color="auto"/>
              <w:bottom w:val="single" w:sz="4" w:space="0" w:color="auto"/>
              <w:right w:val="single" w:sz="4" w:space="0" w:color="auto"/>
            </w:tcBorders>
          </w:tcPr>
          <w:p w14:paraId="6157A940" w14:textId="77777777" w:rsidR="00430629" w:rsidRPr="00430629" w:rsidRDefault="00430629" w:rsidP="00430629">
            <w:pPr>
              <w:rPr>
                <w:rFonts w:ascii="Times New Roman" w:eastAsia="SimSun" w:hAnsi="Times New Roman" w:cs="Times New Roman"/>
                <w:b/>
                <w:color w:val="000000"/>
                <w:lang w:eastAsia="ru-RU"/>
              </w:rPr>
            </w:pPr>
            <w:r w:rsidRPr="00430629">
              <w:rPr>
                <w:rFonts w:ascii="Times New Roman" w:eastAsia="SimSun" w:hAnsi="Times New Roman" w:cs="Times New Roman"/>
                <w:color w:val="000000"/>
                <w:lang w:eastAsia="ru-RU"/>
              </w:rPr>
              <w:t>грамотно излагать свои мысли и оформлять документы по профессиональной тематике на государственном языке;</w:t>
            </w:r>
          </w:p>
          <w:p w14:paraId="7B04F601" w14:textId="77777777" w:rsidR="00430629" w:rsidRPr="00430629" w:rsidRDefault="00430629" w:rsidP="00430629">
            <w:pPr>
              <w:rPr>
                <w:rFonts w:ascii="Times New Roman" w:eastAsia="SimSun" w:hAnsi="Times New Roman" w:cs="Times New Roman"/>
                <w:color w:val="000000"/>
                <w:lang w:eastAsia="ru-RU"/>
              </w:rPr>
            </w:pPr>
            <w:r w:rsidRPr="00430629">
              <w:rPr>
                <w:rFonts w:ascii="Times New Roman" w:eastAsia="SimSun" w:hAnsi="Times New Roman" w:cs="Times New Roman"/>
                <w:color w:val="000000"/>
                <w:lang w:eastAsia="ru-RU"/>
              </w:rPr>
              <w:t>проявлять толерантность в рабочем коллективе</w:t>
            </w:r>
          </w:p>
        </w:tc>
        <w:tc>
          <w:tcPr>
            <w:tcW w:w="2601" w:type="dxa"/>
            <w:tcBorders>
              <w:top w:val="single" w:sz="4" w:space="0" w:color="auto"/>
              <w:left w:val="single" w:sz="4" w:space="0" w:color="auto"/>
              <w:bottom w:val="single" w:sz="4" w:space="0" w:color="auto"/>
              <w:right w:val="single" w:sz="4" w:space="0" w:color="auto"/>
            </w:tcBorders>
            <w:shd w:val="clear" w:color="auto" w:fill="auto"/>
          </w:tcPr>
          <w:p w14:paraId="085E8AF0" w14:textId="77777777" w:rsidR="00430629" w:rsidRPr="00430629" w:rsidRDefault="00430629" w:rsidP="00430629">
            <w:pPr>
              <w:rPr>
                <w:rFonts w:ascii="Times New Roman" w:eastAsia="SimSun" w:hAnsi="Times New Roman" w:cs="Times New Roman"/>
                <w:color w:val="000000"/>
                <w:lang w:eastAsia="ru-RU"/>
              </w:rPr>
            </w:pPr>
            <w:r w:rsidRPr="00430629">
              <w:rPr>
                <w:rFonts w:ascii="Times New Roman" w:eastAsia="SimSun" w:hAnsi="Times New Roman" w:cs="Times New Roman"/>
                <w:color w:val="000000"/>
                <w:lang w:eastAsia="ru-RU"/>
              </w:rPr>
              <w:t>правила оформления документов;</w:t>
            </w:r>
          </w:p>
          <w:p w14:paraId="2E04D55B" w14:textId="77777777" w:rsidR="00430629" w:rsidRPr="00430629" w:rsidRDefault="00430629" w:rsidP="00430629">
            <w:pPr>
              <w:rPr>
                <w:rFonts w:ascii="Times New Roman" w:eastAsia="SimSun" w:hAnsi="Times New Roman" w:cs="Times New Roman"/>
                <w:b/>
                <w:color w:val="000000"/>
                <w:lang w:eastAsia="ru-RU"/>
              </w:rPr>
            </w:pPr>
            <w:r w:rsidRPr="00430629">
              <w:rPr>
                <w:rFonts w:ascii="Times New Roman" w:eastAsia="SimSun" w:hAnsi="Times New Roman" w:cs="Times New Roman"/>
                <w:color w:val="000000"/>
                <w:lang w:eastAsia="ru-RU"/>
              </w:rPr>
              <w:t>правила построения устных сообщений;</w:t>
            </w:r>
          </w:p>
          <w:p w14:paraId="0A79D86E" w14:textId="77777777" w:rsidR="00430629" w:rsidRPr="00430629" w:rsidRDefault="00430629" w:rsidP="00430629">
            <w:pPr>
              <w:rPr>
                <w:rFonts w:ascii="Times New Roman" w:eastAsia="SimSun" w:hAnsi="Times New Roman" w:cs="Times New Roman"/>
                <w:color w:val="000000"/>
                <w:lang w:eastAsia="ru-RU"/>
              </w:rPr>
            </w:pPr>
            <w:r w:rsidRPr="00430629">
              <w:rPr>
                <w:rFonts w:ascii="Times New Roman" w:eastAsia="SimSun" w:hAnsi="Times New Roman" w:cs="Times New Roman"/>
                <w:color w:val="000000"/>
                <w:lang w:eastAsia="ru-RU"/>
              </w:rPr>
              <w:t>особенности социального и культурного контекста</w:t>
            </w:r>
          </w:p>
        </w:tc>
        <w:tc>
          <w:tcPr>
            <w:tcW w:w="2134" w:type="dxa"/>
            <w:tcBorders>
              <w:top w:val="single" w:sz="4" w:space="0" w:color="auto"/>
              <w:left w:val="single" w:sz="4" w:space="0" w:color="auto"/>
              <w:bottom w:val="single" w:sz="4" w:space="0" w:color="auto"/>
              <w:right w:val="single" w:sz="4" w:space="0" w:color="auto"/>
            </w:tcBorders>
          </w:tcPr>
          <w:p w14:paraId="7F70BBAA" w14:textId="77777777" w:rsidR="00430629" w:rsidRPr="00430629" w:rsidRDefault="00430629" w:rsidP="00430629">
            <w:pPr>
              <w:jc w:val="center"/>
              <w:rPr>
                <w:rFonts w:ascii="Times New Roman" w:eastAsia="Calibri" w:hAnsi="Times New Roman" w:cs="Times New Roman"/>
                <w:bCs/>
                <w:i/>
              </w:rPr>
            </w:pPr>
          </w:p>
        </w:tc>
      </w:tr>
      <w:tr w:rsidR="00430629" w:rsidRPr="00430629" w14:paraId="42569A1A" w14:textId="77777777" w:rsidTr="006158BE">
        <w:trPr>
          <w:trHeight w:val="327"/>
        </w:trPr>
        <w:tc>
          <w:tcPr>
            <w:tcW w:w="2354" w:type="dxa"/>
            <w:tcBorders>
              <w:left w:val="single" w:sz="4" w:space="0" w:color="auto"/>
              <w:bottom w:val="single" w:sz="4" w:space="0" w:color="auto"/>
              <w:right w:val="single" w:sz="4" w:space="0" w:color="auto"/>
            </w:tcBorders>
          </w:tcPr>
          <w:p w14:paraId="7BB96249" w14:textId="77777777" w:rsidR="00430629" w:rsidRPr="00430629" w:rsidRDefault="00430629" w:rsidP="00430629">
            <w:pPr>
              <w:rPr>
                <w:rFonts w:ascii="Times New Roman" w:eastAsia="SimSun" w:hAnsi="Times New Roman" w:cs="Times New Roman"/>
                <w:color w:val="000000"/>
                <w:lang w:eastAsia="ru-RU"/>
              </w:rPr>
            </w:pPr>
            <w:r w:rsidRPr="00430629">
              <w:rPr>
                <w:rFonts w:ascii="Times New Roman" w:eastAsia="SimSun" w:hAnsi="Times New Roman" w:cs="Times New Roman"/>
                <w:color w:val="000000"/>
                <w:lang w:eastAsia="ru-RU"/>
              </w:rPr>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w:t>
            </w:r>
            <w:r w:rsidRPr="00430629">
              <w:rPr>
                <w:rFonts w:ascii="Times New Roman" w:eastAsia="SimSun" w:hAnsi="Times New Roman" w:cs="Times New Roman"/>
                <w:color w:val="000000"/>
                <w:lang w:eastAsia="ru-RU"/>
              </w:rPr>
              <w:lastRenderedPageBreak/>
              <w:t>отношений, применять стандарты антикоррупционного поведения</w:t>
            </w:r>
          </w:p>
        </w:tc>
        <w:tc>
          <w:tcPr>
            <w:tcW w:w="2539" w:type="dxa"/>
            <w:tcBorders>
              <w:left w:val="single" w:sz="4" w:space="0" w:color="auto"/>
              <w:bottom w:val="single" w:sz="4" w:space="0" w:color="auto"/>
              <w:right w:val="single" w:sz="4" w:space="0" w:color="auto"/>
            </w:tcBorders>
          </w:tcPr>
          <w:p w14:paraId="11FC978A" w14:textId="77777777" w:rsidR="00430629" w:rsidRPr="00430629" w:rsidRDefault="00430629" w:rsidP="00430629">
            <w:pPr>
              <w:rPr>
                <w:rFonts w:ascii="Times New Roman" w:eastAsia="SimSun" w:hAnsi="Times New Roman" w:cs="Times New Roman"/>
                <w:b/>
                <w:color w:val="000000"/>
                <w:lang w:eastAsia="ru-RU"/>
              </w:rPr>
            </w:pPr>
            <w:r w:rsidRPr="00430629">
              <w:rPr>
                <w:rFonts w:ascii="Times New Roman" w:eastAsia="SimSun" w:hAnsi="Times New Roman" w:cs="Times New Roman"/>
                <w:color w:val="000000"/>
                <w:lang w:eastAsia="ru-RU"/>
              </w:rPr>
              <w:lastRenderedPageBreak/>
              <w:t>проявлять гражданско-патриотическую позицию;</w:t>
            </w:r>
          </w:p>
          <w:p w14:paraId="224E36EB" w14:textId="77777777" w:rsidR="00430629" w:rsidRPr="00430629" w:rsidRDefault="00430629" w:rsidP="00430629">
            <w:pPr>
              <w:rPr>
                <w:rFonts w:ascii="Times New Roman" w:eastAsia="SimSun" w:hAnsi="Times New Roman" w:cs="Times New Roman"/>
                <w:color w:val="000000"/>
                <w:lang w:eastAsia="ru-RU"/>
              </w:rPr>
            </w:pPr>
            <w:r w:rsidRPr="00430629">
              <w:rPr>
                <w:rFonts w:ascii="Times New Roman" w:eastAsia="SimSun" w:hAnsi="Times New Roman" w:cs="Times New Roman"/>
                <w:color w:val="000000"/>
                <w:lang w:eastAsia="ru-RU"/>
              </w:rPr>
              <w:t>демонстрировать осознанное поведение;</w:t>
            </w:r>
          </w:p>
          <w:p w14:paraId="2D9D882D" w14:textId="77777777" w:rsidR="00430629" w:rsidRPr="00430629" w:rsidRDefault="00430629" w:rsidP="00430629">
            <w:pPr>
              <w:rPr>
                <w:rFonts w:ascii="Times New Roman" w:eastAsia="SimSun" w:hAnsi="Times New Roman" w:cs="Times New Roman"/>
                <w:color w:val="000000"/>
                <w:lang w:eastAsia="ru-RU"/>
              </w:rPr>
            </w:pPr>
            <w:r w:rsidRPr="00430629">
              <w:rPr>
                <w:rFonts w:ascii="Times New Roman" w:eastAsia="SimSun" w:hAnsi="Times New Roman" w:cs="Times New Roman"/>
                <w:color w:val="000000"/>
                <w:lang w:eastAsia="ru-RU"/>
              </w:rPr>
              <w:t xml:space="preserve">описывать значимость своей </w:t>
            </w:r>
            <w:r w:rsidRPr="00430629">
              <w:rPr>
                <w:rFonts w:ascii="Times New Roman" w:eastAsia="SimSun" w:hAnsi="Times New Roman" w:cs="Times New Roman"/>
                <w:lang w:eastAsia="ru-RU"/>
              </w:rPr>
              <w:t>профессии;</w:t>
            </w:r>
          </w:p>
          <w:p w14:paraId="0F7DDFAC" w14:textId="77777777" w:rsidR="00430629" w:rsidRPr="00430629" w:rsidRDefault="00430629" w:rsidP="00430629">
            <w:pPr>
              <w:rPr>
                <w:rFonts w:ascii="Times New Roman" w:eastAsia="SimSun" w:hAnsi="Times New Roman" w:cs="Times New Roman"/>
                <w:color w:val="000000"/>
                <w:lang w:eastAsia="ru-RU"/>
              </w:rPr>
            </w:pPr>
            <w:r w:rsidRPr="00430629">
              <w:rPr>
                <w:rFonts w:ascii="Times New Roman" w:eastAsia="SimSun" w:hAnsi="Times New Roman" w:cs="Times New Roman"/>
                <w:color w:val="000000"/>
                <w:lang w:eastAsia="ru-RU"/>
              </w:rPr>
              <w:t>применять стандарты антикоррупционного поведения</w:t>
            </w:r>
          </w:p>
        </w:tc>
        <w:tc>
          <w:tcPr>
            <w:tcW w:w="2601" w:type="dxa"/>
            <w:tcBorders>
              <w:top w:val="single" w:sz="4" w:space="0" w:color="auto"/>
              <w:left w:val="single" w:sz="4" w:space="0" w:color="auto"/>
              <w:bottom w:val="single" w:sz="4" w:space="0" w:color="auto"/>
              <w:right w:val="single" w:sz="4" w:space="0" w:color="auto"/>
            </w:tcBorders>
            <w:shd w:val="clear" w:color="auto" w:fill="auto"/>
          </w:tcPr>
          <w:p w14:paraId="6AFA7B3C" w14:textId="77777777" w:rsidR="00430629" w:rsidRPr="00430629" w:rsidRDefault="00430629" w:rsidP="00430629">
            <w:pPr>
              <w:rPr>
                <w:rFonts w:ascii="Times New Roman" w:eastAsia="SimSun" w:hAnsi="Times New Roman" w:cs="Times New Roman"/>
                <w:b/>
                <w:color w:val="000000"/>
                <w:lang w:eastAsia="ru-RU"/>
              </w:rPr>
            </w:pPr>
            <w:r w:rsidRPr="00430629">
              <w:rPr>
                <w:rFonts w:ascii="Times New Roman" w:eastAsia="SimSun" w:hAnsi="Times New Roman" w:cs="Times New Roman"/>
                <w:color w:val="000000"/>
                <w:lang w:eastAsia="ru-RU"/>
              </w:rPr>
              <w:t>сущность гражданско-патриотической позиции;</w:t>
            </w:r>
          </w:p>
          <w:p w14:paraId="26569E04" w14:textId="77777777" w:rsidR="00430629" w:rsidRPr="00430629" w:rsidRDefault="00430629" w:rsidP="00430629">
            <w:pPr>
              <w:rPr>
                <w:rFonts w:ascii="Times New Roman" w:eastAsia="SimSun" w:hAnsi="Times New Roman" w:cs="Times New Roman"/>
                <w:color w:val="000000"/>
                <w:lang w:eastAsia="ru-RU"/>
              </w:rPr>
            </w:pPr>
            <w:r w:rsidRPr="00430629">
              <w:rPr>
                <w:rFonts w:ascii="Times New Roman" w:eastAsia="SimSun" w:hAnsi="Times New Roman" w:cs="Times New Roman"/>
                <w:color w:val="000000"/>
                <w:lang w:eastAsia="ru-RU"/>
              </w:rPr>
              <w:t>традиционных общечеловеческих ценностей, в том числе с учетом гармонизации межнациональных и межрелигиозных отношений;</w:t>
            </w:r>
          </w:p>
          <w:p w14:paraId="63F8C49C" w14:textId="77777777" w:rsidR="00430629" w:rsidRPr="00430629" w:rsidRDefault="00430629" w:rsidP="00430629">
            <w:pPr>
              <w:rPr>
                <w:rFonts w:ascii="Times New Roman" w:eastAsia="SimSun" w:hAnsi="Times New Roman" w:cs="Times New Roman"/>
                <w:color w:val="000000"/>
                <w:lang w:eastAsia="ru-RU"/>
              </w:rPr>
            </w:pPr>
            <w:r w:rsidRPr="00430629">
              <w:rPr>
                <w:rFonts w:ascii="Times New Roman" w:eastAsia="SimSun" w:hAnsi="Times New Roman" w:cs="Times New Roman"/>
                <w:color w:val="000000"/>
                <w:lang w:eastAsia="ru-RU"/>
              </w:rPr>
              <w:t xml:space="preserve">значимость профессиональной деятельности по </w:t>
            </w:r>
            <w:r w:rsidRPr="00430629">
              <w:rPr>
                <w:rFonts w:ascii="Times New Roman" w:eastAsia="SimSun" w:hAnsi="Times New Roman" w:cs="Times New Roman"/>
                <w:lang w:eastAsia="ru-RU"/>
              </w:rPr>
              <w:t>профессии;</w:t>
            </w:r>
          </w:p>
          <w:p w14:paraId="599B879C" w14:textId="77777777" w:rsidR="00430629" w:rsidRPr="00430629" w:rsidRDefault="00430629" w:rsidP="00430629">
            <w:pPr>
              <w:rPr>
                <w:rFonts w:ascii="Times New Roman" w:eastAsia="SimSun" w:hAnsi="Times New Roman" w:cs="Times New Roman"/>
                <w:color w:val="000000"/>
                <w:lang w:eastAsia="ru-RU"/>
              </w:rPr>
            </w:pPr>
            <w:r w:rsidRPr="00430629">
              <w:rPr>
                <w:rFonts w:ascii="Times New Roman" w:eastAsia="SimSun" w:hAnsi="Times New Roman" w:cs="Times New Roman"/>
                <w:color w:val="000000"/>
                <w:lang w:eastAsia="ru-RU"/>
              </w:rPr>
              <w:lastRenderedPageBreak/>
              <w:t>стандарты антикоррупционного поведения и последствия его нарушения</w:t>
            </w:r>
          </w:p>
        </w:tc>
        <w:tc>
          <w:tcPr>
            <w:tcW w:w="2134" w:type="dxa"/>
            <w:tcBorders>
              <w:top w:val="single" w:sz="4" w:space="0" w:color="auto"/>
              <w:left w:val="single" w:sz="4" w:space="0" w:color="auto"/>
              <w:bottom w:val="single" w:sz="4" w:space="0" w:color="auto"/>
              <w:right w:val="single" w:sz="4" w:space="0" w:color="auto"/>
            </w:tcBorders>
          </w:tcPr>
          <w:p w14:paraId="3EAE5DF0" w14:textId="77777777" w:rsidR="00430629" w:rsidRPr="00430629" w:rsidRDefault="00430629" w:rsidP="00430629">
            <w:pPr>
              <w:jc w:val="center"/>
              <w:rPr>
                <w:rFonts w:ascii="Times New Roman" w:eastAsia="Calibri" w:hAnsi="Times New Roman" w:cs="Times New Roman"/>
                <w:bCs/>
                <w:i/>
              </w:rPr>
            </w:pPr>
          </w:p>
        </w:tc>
      </w:tr>
      <w:tr w:rsidR="00430629" w:rsidRPr="00430629" w14:paraId="3DD2B37C" w14:textId="77777777" w:rsidTr="006158BE">
        <w:trPr>
          <w:trHeight w:val="327"/>
        </w:trPr>
        <w:tc>
          <w:tcPr>
            <w:tcW w:w="2354" w:type="dxa"/>
            <w:tcBorders>
              <w:left w:val="single" w:sz="4" w:space="0" w:color="auto"/>
              <w:bottom w:val="single" w:sz="4" w:space="0" w:color="auto"/>
              <w:right w:val="single" w:sz="4" w:space="0" w:color="auto"/>
            </w:tcBorders>
          </w:tcPr>
          <w:p w14:paraId="0F62B017" w14:textId="77777777" w:rsidR="00430629" w:rsidRPr="00430629" w:rsidRDefault="00430629" w:rsidP="00430629">
            <w:pPr>
              <w:rPr>
                <w:rFonts w:ascii="Times New Roman" w:eastAsia="SimSun" w:hAnsi="Times New Roman" w:cs="Times New Roman"/>
                <w:color w:val="000000"/>
                <w:lang w:eastAsia="ru-RU"/>
              </w:rPr>
            </w:pPr>
            <w:r w:rsidRPr="00430629">
              <w:rPr>
                <w:rFonts w:ascii="Times New Roman" w:eastAsia="SimSun" w:hAnsi="Times New Roman" w:cs="Times New Roman"/>
                <w:color w:val="000000"/>
                <w:lang w:eastAsia="ru-RU"/>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539" w:type="dxa"/>
            <w:tcBorders>
              <w:left w:val="single" w:sz="4" w:space="0" w:color="auto"/>
              <w:bottom w:val="single" w:sz="4" w:space="0" w:color="auto"/>
              <w:right w:val="single" w:sz="4" w:space="0" w:color="auto"/>
            </w:tcBorders>
          </w:tcPr>
          <w:p w14:paraId="580A1142" w14:textId="77777777" w:rsidR="00430629" w:rsidRPr="00430629" w:rsidRDefault="00430629" w:rsidP="00430629">
            <w:pPr>
              <w:rPr>
                <w:rFonts w:ascii="Times New Roman" w:eastAsia="SimSun" w:hAnsi="Times New Roman" w:cs="Times New Roman"/>
                <w:b/>
                <w:color w:val="000000"/>
                <w:lang w:eastAsia="ru-RU"/>
              </w:rPr>
            </w:pPr>
            <w:r w:rsidRPr="00430629">
              <w:rPr>
                <w:rFonts w:ascii="Times New Roman" w:eastAsia="SimSun" w:hAnsi="Times New Roman" w:cs="Times New Roman"/>
                <w:color w:val="000000"/>
                <w:lang w:eastAsia="ru-RU"/>
              </w:rPr>
              <w:t>соблюдать нормы экологической безопасности;</w:t>
            </w:r>
          </w:p>
          <w:p w14:paraId="154505F1" w14:textId="77777777" w:rsidR="00430629" w:rsidRPr="00430629" w:rsidRDefault="00430629" w:rsidP="00430629">
            <w:pPr>
              <w:rPr>
                <w:rFonts w:ascii="Times New Roman" w:eastAsia="SimSun" w:hAnsi="Times New Roman" w:cs="Times New Roman"/>
                <w:b/>
                <w:color w:val="000000"/>
                <w:lang w:eastAsia="ru-RU"/>
              </w:rPr>
            </w:pPr>
            <w:r w:rsidRPr="00430629">
              <w:rPr>
                <w:rFonts w:ascii="Times New Roman" w:eastAsia="SimSun" w:hAnsi="Times New Roman" w:cs="Times New Roman"/>
                <w:color w:val="000000"/>
                <w:lang w:eastAsia="ru-RU"/>
              </w:rPr>
              <w:t xml:space="preserve">определять направления ресурсосбережения в рамках профессиональной деятельности по </w:t>
            </w:r>
            <w:r w:rsidRPr="00430629">
              <w:rPr>
                <w:rFonts w:ascii="Times New Roman" w:eastAsia="SimSun" w:hAnsi="Times New Roman" w:cs="Times New Roman"/>
                <w:lang w:eastAsia="ru-RU"/>
              </w:rPr>
              <w:t>профессии;</w:t>
            </w:r>
          </w:p>
          <w:p w14:paraId="1401B6C9" w14:textId="77777777" w:rsidR="00430629" w:rsidRPr="00430629" w:rsidRDefault="00430629" w:rsidP="00430629">
            <w:pPr>
              <w:rPr>
                <w:rFonts w:ascii="Times New Roman" w:eastAsia="SimSun" w:hAnsi="Times New Roman" w:cs="Times New Roman"/>
                <w:color w:val="000000"/>
                <w:lang w:eastAsia="ru-RU"/>
              </w:rPr>
            </w:pPr>
            <w:r w:rsidRPr="00430629">
              <w:rPr>
                <w:rFonts w:ascii="Times New Roman" w:eastAsia="SimSun" w:hAnsi="Times New Roman" w:cs="Times New Roman"/>
                <w:color w:val="000000"/>
                <w:lang w:eastAsia="ru-RU"/>
              </w:rPr>
              <w:t>организовывать профессиональную деятельность с соблюдением принципов бережливого производства;</w:t>
            </w:r>
          </w:p>
          <w:p w14:paraId="20CDF465" w14:textId="77777777" w:rsidR="00430629" w:rsidRPr="00430629" w:rsidRDefault="00430629" w:rsidP="00430629">
            <w:pPr>
              <w:rPr>
                <w:rFonts w:ascii="Times New Roman" w:eastAsia="SimSun" w:hAnsi="Times New Roman" w:cs="Times New Roman"/>
                <w:b/>
                <w:color w:val="000000"/>
                <w:lang w:eastAsia="ru-RU"/>
              </w:rPr>
            </w:pPr>
            <w:r w:rsidRPr="00430629">
              <w:rPr>
                <w:rFonts w:ascii="Times New Roman" w:eastAsia="SimSun" w:hAnsi="Times New Roman" w:cs="Times New Roman"/>
                <w:color w:val="000000"/>
                <w:lang w:eastAsia="ru-RU"/>
              </w:rPr>
              <w:t>организовывать профессиональную деятельность с учетом знаний об изменении климатических условий региона;</w:t>
            </w:r>
          </w:p>
          <w:p w14:paraId="18258316" w14:textId="77777777" w:rsidR="00430629" w:rsidRPr="00430629" w:rsidRDefault="00430629" w:rsidP="00430629">
            <w:pPr>
              <w:rPr>
                <w:rFonts w:ascii="Times New Roman" w:eastAsia="SimSun" w:hAnsi="Times New Roman" w:cs="Times New Roman"/>
                <w:color w:val="000000"/>
                <w:lang w:eastAsia="ru-RU"/>
              </w:rPr>
            </w:pPr>
            <w:r w:rsidRPr="00430629">
              <w:rPr>
                <w:rFonts w:ascii="Times New Roman" w:eastAsia="SimSun" w:hAnsi="Times New Roman" w:cs="Times New Roman"/>
                <w:color w:val="000000"/>
                <w:lang w:eastAsia="ru-RU"/>
              </w:rPr>
              <w:t>эффективно действовать в чрезвычайных ситуациях</w:t>
            </w:r>
          </w:p>
        </w:tc>
        <w:tc>
          <w:tcPr>
            <w:tcW w:w="2601" w:type="dxa"/>
            <w:tcBorders>
              <w:top w:val="single" w:sz="4" w:space="0" w:color="auto"/>
              <w:left w:val="single" w:sz="4" w:space="0" w:color="auto"/>
              <w:bottom w:val="single" w:sz="4" w:space="0" w:color="auto"/>
              <w:right w:val="single" w:sz="4" w:space="0" w:color="auto"/>
            </w:tcBorders>
            <w:shd w:val="clear" w:color="auto" w:fill="auto"/>
          </w:tcPr>
          <w:p w14:paraId="7222A5E7" w14:textId="77777777" w:rsidR="00430629" w:rsidRPr="00430629" w:rsidRDefault="00430629" w:rsidP="00430629">
            <w:pPr>
              <w:rPr>
                <w:rFonts w:ascii="Times New Roman" w:eastAsia="SimSun" w:hAnsi="Times New Roman" w:cs="Times New Roman"/>
                <w:b/>
                <w:color w:val="000000"/>
                <w:lang w:eastAsia="ru-RU"/>
              </w:rPr>
            </w:pPr>
            <w:r w:rsidRPr="00430629">
              <w:rPr>
                <w:rFonts w:ascii="Times New Roman" w:eastAsia="SimSun" w:hAnsi="Times New Roman" w:cs="Times New Roman"/>
                <w:color w:val="000000"/>
                <w:lang w:eastAsia="ru-RU"/>
              </w:rPr>
              <w:t>правила экологической безопасности при ведении профессиональной деятельности;</w:t>
            </w:r>
          </w:p>
          <w:p w14:paraId="364370A0" w14:textId="77777777" w:rsidR="00430629" w:rsidRPr="00430629" w:rsidRDefault="00430629" w:rsidP="00430629">
            <w:pPr>
              <w:rPr>
                <w:rFonts w:ascii="Times New Roman" w:eastAsia="SimSun" w:hAnsi="Times New Roman" w:cs="Times New Roman"/>
                <w:b/>
                <w:color w:val="000000"/>
                <w:lang w:eastAsia="ru-RU"/>
              </w:rPr>
            </w:pPr>
            <w:r w:rsidRPr="00430629">
              <w:rPr>
                <w:rFonts w:ascii="Times New Roman" w:eastAsia="SimSun" w:hAnsi="Times New Roman" w:cs="Times New Roman"/>
                <w:color w:val="000000"/>
                <w:lang w:eastAsia="ru-RU"/>
              </w:rPr>
              <w:t>основные ресурсы, задействованные в профессиональной деятельности;</w:t>
            </w:r>
          </w:p>
          <w:p w14:paraId="54447E91" w14:textId="77777777" w:rsidR="00430629" w:rsidRPr="00430629" w:rsidRDefault="00430629" w:rsidP="00430629">
            <w:pPr>
              <w:rPr>
                <w:rFonts w:ascii="Times New Roman" w:eastAsia="SimSun" w:hAnsi="Times New Roman" w:cs="Times New Roman"/>
                <w:b/>
                <w:color w:val="000000"/>
                <w:lang w:eastAsia="ru-RU"/>
              </w:rPr>
            </w:pPr>
            <w:r w:rsidRPr="00430629">
              <w:rPr>
                <w:rFonts w:ascii="Times New Roman" w:eastAsia="SimSun" w:hAnsi="Times New Roman" w:cs="Times New Roman"/>
                <w:color w:val="000000"/>
                <w:lang w:eastAsia="ru-RU"/>
              </w:rPr>
              <w:t>пути обеспечения ресурсосбережения;</w:t>
            </w:r>
          </w:p>
          <w:p w14:paraId="62B875B6" w14:textId="77777777" w:rsidR="00430629" w:rsidRPr="00430629" w:rsidRDefault="00430629" w:rsidP="00430629">
            <w:pPr>
              <w:rPr>
                <w:rFonts w:ascii="Times New Roman" w:eastAsia="SimSun" w:hAnsi="Times New Roman" w:cs="Times New Roman"/>
                <w:b/>
                <w:color w:val="000000"/>
                <w:lang w:eastAsia="ru-RU"/>
              </w:rPr>
            </w:pPr>
            <w:r w:rsidRPr="00430629">
              <w:rPr>
                <w:rFonts w:ascii="Times New Roman" w:eastAsia="SimSun" w:hAnsi="Times New Roman" w:cs="Times New Roman"/>
                <w:color w:val="000000"/>
                <w:lang w:eastAsia="ru-RU"/>
              </w:rPr>
              <w:t>принципы бережливого производства;</w:t>
            </w:r>
          </w:p>
          <w:p w14:paraId="5988BCAE" w14:textId="77777777" w:rsidR="00430629" w:rsidRPr="00430629" w:rsidRDefault="00430629" w:rsidP="00430629">
            <w:pPr>
              <w:rPr>
                <w:rFonts w:ascii="Times New Roman" w:eastAsia="SimSun" w:hAnsi="Times New Roman" w:cs="Times New Roman"/>
                <w:b/>
                <w:color w:val="000000"/>
                <w:lang w:eastAsia="ru-RU"/>
              </w:rPr>
            </w:pPr>
            <w:r w:rsidRPr="00430629">
              <w:rPr>
                <w:rFonts w:ascii="Times New Roman" w:eastAsia="SimSun" w:hAnsi="Times New Roman" w:cs="Times New Roman"/>
                <w:color w:val="000000"/>
                <w:lang w:eastAsia="ru-RU"/>
              </w:rPr>
              <w:t>основные направления изменения климатических условий региона;</w:t>
            </w:r>
          </w:p>
          <w:p w14:paraId="6DBB38D3" w14:textId="77777777" w:rsidR="00430629" w:rsidRPr="00430629" w:rsidRDefault="00430629" w:rsidP="00430629">
            <w:pPr>
              <w:rPr>
                <w:rFonts w:ascii="Times New Roman" w:eastAsia="SimSun" w:hAnsi="Times New Roman" w:cs="Times New Roman"/>
                <w:color w:val="000000"/>
                <w:lang w:eastAsia="ru-RU"/>
              </w:rPr>
            </w:pPr>
            <w:r w:rsidRPr="00430629">
              <w:rPr>
                <w:rFonts w:ascii="Times New Roman" w:eastAsia="SimSun" w:hAnsi="Times New Roman" w:cs="Times New Roman"/>
                <w:color w:val="000000"/>
                <w:lang w:eastAsia="ru-RU"/>
              </w:rPr>
              <w:t>правила поведения в чрезвычайных ситуациях</w:t>
            </w:r>
          </w:p>
        </w:tc>
        <w:tc>
          <w:tcPr>
            <w:tcW w:w="2134" w:type="dxa"/>
            <w:tcBorders>
              <w:top w:val="single" w:sz="4" w:space="0" w:color="auto"/>
              <w:left w:val="single" w:sz="4" w:space="0" w:color="auto"/>
              <w:bottom w:val="single" w:sz="4" w:space="0" w:color="auto"/>
              <w:right w:val="single" w:sz="4" w:space="0" w:color="auto"/>
            </w:tcBorders>
          </w:tcPr>
          <w:p w14:paraId="427FD9C8" w14:textId="77777777" w:rsidR="00430629" w:rsidRPr="00430629" w:rsidRDefault="00430629" w:rsidP="00430629">
            <w:pPr>
              <w:jc w:val="center"/>
              <w:rPr>
                <w:rFonts w:ascii="Times New Roman" w:eastAsia="Calibri" w:hAnsi="Times New Roman" w:cs="Times New Roman"/>
                <w:bCs/>
                <w:i/>
              </w:rPr>
            </w:pPr>
          </w:p>
        </w:tc>
      </w:tr>
      <w:tr w:rsidR="00430629" w:rsidRPr="00430629" w14:paraId="21E4129C" w14:textId="77777777" w:rsidTr="006158BE">
        <w:trPr>
          <w:trHeight w:val="6937"/>
        </w:trPr>
        <w:tc>
          <w:tcPr>
            <w:tcW w:w="2354" w:type="dxa"/>
            <w:tcBorders>
              <w:left w:val="single" w:sz="4" w:space="0" w:color="auto"/>
              <w:right w:val="single" w:sz="4" w:space="0" w:color="auto"/>
            </w:tcBorders>
          </w:tcPr>
          <w:p w14:paraId="573C701E" w14:textId="77777777" w:rsidR="00430629" w:rsidRPr="00430629" w:rsidRDefault="00430629" w:rsidP="00430629">
            <w:pPr>
              <w:rPr>
                <w:rFonts w:ascii="Times New Roman" w:eastAsia="SimSun" w:hAnsi="Times New Roman" w:cs="Times New Roman"/>
                <w:color w:val="000000"/>
                <w:lang w:eastAsia="ru-RU"/>
              </w:rPr>
            </w:pPr>
            <w:r w:rsidRPr="00430629">
              <w:rPr>
                <w:rFonts w:ascii="Times New Roman" w:eastAsia="SimSun" w:hAnsi="Times New Roman" w:cs="Times New Roman"/>
                <w:color w:val="000000"/>
                <w:lang w:eastAsia="ru-RU"/>
              </w:rPr>
              <w:t>ОК 09 Пользоваться профессиональной документацией на государственном и иностранном языках</w:t>
            </w:r>
          </w:p>
        </w:tc>
        <w:tc>
          <w:tcPr>
            <w:tcW w:w="2539" w:type="dxa"/>
            <w:tcBorders>
              <w:left w:val="single" w:sz="4" w:space="0" w:color="auto"/>
              <w:right w:val="single" w:sz="4" w:space="0" w:color="auto"/>
            </w:tcBorders>
          </w:tcPr>
          <w:p w14:paraId="44A60118" w14:textId="77777777" w:rsidR="00430629" w:rsidRPr="00430629" w:rsidRDefault="00430629" w:rsidP="00430629">
            <w:pPr>
              <w:rPr>
                <w:rFonts w:ascii="Times New Roman" w:eastAsia="SimSun" w:hAnsi="Times New Roman" w:cs="Times New Roman"/>
                <w:b/>
                <w:color w:val="000000"/>
                <w:lang w:eastAsia="ru-RU"/>
              </w:rPr>
            </w:pPr>
            <w:r w:rsidRPr="00430629">
              <w:rPr>
                <w:rFonts w:ascii="Times New Roman" w:eastAsia="SimSun" w:hAnsi="Times New Roman" w:cs="Times New Roman"/>
                <w:color w:val="000000"/>
                <w:lang w:eastAsia="ru-RU"/>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2F84D986" w14:textId="77777777" w:rsidR="00430629" w:rsidRPr="00430629" w:rsidRDefault="00430629" w:rsidP="00430629">
            <w:pPr>
              <w:rPr>
                <w:rFonts w:ascii="Times New Roman" w:eastAsia="SimSun" w:hAnsi="Times New Roman" w:cs="Times New Roman"/>
                <w:b/>
                <w:color w:val="000000"/>
                <w:lang w:eastAsia="ru-RU"/>
              </w:rPr>
            </w:pPr>
            <w:r w:rsidRPr="00430629">
              <w:rPr>
                <w:rFonts w:ascii="Times New Roman" w:eastAsia="SimSun" w:hAnsi="Times New Roman" w:cs="Times New Roman"/>
                <w:color w:val="000000"/>
                <w:lang w:eastAsia="ru-RU"/>
              </w:rPr>
              <w:t>участвовать в диалогах на знакомые общие и профессиональные темы;</w:t>
            </w:r>
          </w:p>
          <w:p w14:paraId="1699C16C" w14:textId="77777777" w:rsidR="00430629" w:rsidRPr="00430629" w:rsidRDefault="00430629" w:rsidP="00430629">
            <w:pPr>
              <w:rPr>
                <w:rFonts w:ascii="Times New Roman" w:eastAsia="SimSun" w:hAnsi="Times New Roman" w:cs="Times New Roman"/>
                <w:b/>
                <w:color w:val="000000"/>
                <w:lang w:eastAsia="ru-RU"/>
              </w:rPr>
            </w:pPr>
            <w:r w:rsidRPr="00430629">
              <w:rPr>
                <w:rFonts w:ascii="Times New Roman" w:eastAsia="SimSun" w:hAnsi="Times New Roman" w:cs="Times New Roman"/>
                <w:color w:val="000000"/>
                <w:lang w:eastAsia="ru-RU"/>
              </w:rPr>
              <w:t>строить простые высказывания о себе и о своей профессиональной деятельности;</w:t>
            </w:r>
          </w:p>
          <w:p w14:paraId="239E1A9D" w14:textId="77777777" w:rsidR="00430629" w:rsidRPr="00430629" w:rsidRDefault="00430629" w:rsidP="00430629">
            <w:pPr>
              <w:rPr>
                <w:rFonts w:ascii="Times New Roman" w:eastAsia="SimSun" w:hAnsi="Times New Roman" w:cs="Times New Roman"/>
                <w:b/>
                <w:color w:val="000000"/>
                <w:lang w:eastAsia="ru-RU"/>
              </w:rPr>
            </w:pPr>
            <w:r w:rsidRPr="00430629">
              <w:rPr>
                <w:rFonts w:ascii="Times New Roman" w:eastAsia="SimSun" w:hAnsi="Times New Roman" w:cs="Times New Roman"/>
                <w:color w:val="000000"/>
                <w:lang w:eastAsia="ru-RU"/>
              </w:rPr>
              <w:t>кратко обосновывать и объяснять свои действия (текущие и планируемые);</w:t>
            </w:r>
          </w:p>
          <w:p w14:paraId="036FAC5D" w14:textId="77777777" w:rsidR="00430629" w:rsidRPr="00430629" w:rsidRDefault="00430629" w:rsidP="00430629">
            <w:pPr>
              <w:rPr>
                <w:rFonts w:ascii="Times New Roman" w:eastAsia="SimSun" w:hAnsi="Times New Roman" w:cs="Times New Roman"/>
                <w:color w:val="000000"/>
                <w:lang w:eastAsia="ru-RU"/>
              </w:rPr>
            </w:pPr>
            <w:r w:rsidRPr="00430629">
              <w:rPr>
                <w:rFonts w:ascii="Times New Roman" w:eastAsia="SimSun" w:hAnsi="Times New Roman" w:cs="Times New Roman"/>
                <w:color w:val="000000"/>
                <w:lang w:eastAsia="ru-RU"/>
              </w:rPr>
              <w:t>писать простые связные сообщения на знакомые или интересующие профессиональные темы</w:t>
            </w:r>
          </w:p>
        </w:tc>
        <w:tc>
          <w:tcPr>
            <w:tcW w:w="2601" w:type="dxa"/>
            <w:tcBorders>
              <w:top w:val="single" w:sz="4" w:space="0" w:color="auto"/>
              <w:left w:val="single" w:sz="4" w:space="0" w:color="auto"/>
              <w:bottom w:val="single" w:sz="4" w:space="0" w:color="auto"/>
              <w:right w:val="single" w:sz="4" w:space="0" w:color="auto"/>
            </w:tcBorders>
            <w:shd w:val="clear" w:color="auto" w:fill="auto"/>
          </w:tcPr>
          <w:p w14:paraId="6E342F85" w14:textId="77777777" w:rsidR="00430629" w:rsidRPr="00430629" w:rsidRDefault="00430629" w:rsidP="00430629">
            <w:pPr>
              <w:rPr>
                <w:rFonts w:ascii="Times New Roman" w:eastAsia="SimSun" w:hAnsi="Times New Roman" w:cs="Times New Roman"/>
                <w:b/>
                <w:color w:val="000000"/>
                <w:lang w:eastAsia="ru-RU"/>
              </w:rPr>
            </w:pPr>
            <w:r w:rsidRPr="00430629">
              <w:rPr>
                <w:rFonts w:ascii="Times New Roman" w:eastAsia="SimSun" w:hAnsi="Times New Roman" w:cs="Times New Roman"/>
                <w:color w:val="000000"/>
                <w:lang w:eastAsia="ru-RU"/>
              </w:rPr>
              <w:t>правила построения простых и сложных предложений на профессиональные темы;</w:t>
            </w:r>
          </w:p>
          <w:p w14:paraId="630FE2F2" w14:textId="77777777" w:rsidR="00430629" w:rsidRPr="00430629" w:rsidRDefault="00430629" w:rsidP="00430629">
            <w:pPr>
              <w:rPr>
                <w:rFonts w:ascii="Times New Roman" w:eastAsia="SimSun" w:hAnsi="Times New Roman" w:cs="Times New Roman"/>
                <w:b/>
                <w:color w:val="000000"/>
                <w:lang w:eastAsia="ru-RU"/>
              </w:rPr>
            </w:pPr>
            <w:r w:rsidRPr="00430629">
              <w:rPr>
                <w:rFonts w:ascii="Times New Roman" w:eastAsia="SimSun" w:hAnsi="Times New Roman" w:cs="Times New Roman"/>
                <w:color w:val="000000"/>
                <w:lang w:eastAsia="ru-RU"/>
              </w:rPr>
              <w:t>основные общеупотребительные глаголы (бытовая и профессиональная лексика);</w:t>
            </w:r>
          </w:p>
          <w:p w14:paraId="738251D3" w14:textId="77777777" w:rsidR="00430629" w:rsidRPr="00430629" w:rsidRDefault="00430629" w:rsidP="00430629">
            <w:pPr>
              <w:rPr>
                <w:rFonts w:ascii="Times New Roman" w:eastAsia="SimSun" w:hAnsi="Times New Roman" w:cs="Times New Roman"/>
                <w:b/>
                <w:color w:val="000000"/>
                <w:lang w:eastAsia="ru-RU"/>
              </w:rPr>
            </w:pPr>
            <w:r w:rsidRPr="00430629">
              <w:rPr>
                <w:rFonts w:ascii="Times New Roman" w:eastAsia="SimSun" w:hAnsi="Times New Roman" w:cs="Times New Roman"/>
                <w:color w:val="000000"/>
                <w:lang w:eastAsia="ru-RU"/>
              </w:rPr>
              <w:t>лексический минимум, относящийся к описанию предметов, средств и процессов профессиональной деятельности;</w:t>
            </w:r>
          </w:p>
          <w:p w14:paraId="698A0BC7" w14:textId="77777777" w:rsidR="00430629" w:rsidRPr="00430629" w:rsidRDefault="00430629" w:rsidP="00430629">
            <w:pPr>
              <w:rPr>
                <w:rFonts w:ascii="Times New Roman" w:eastAsia="SimSun" w:hAnsi="Times New Roman" w:cs="Times New Roman"/>
                <w:b/>
                <w:color w:val="000000"/>
                <w:lang w:eastAsia="ru-RU"/>
              </w:rPr>
            </w:pPr>
            <w:r w:rsidRPr="00430629">
              <w:rPr>
                <w:rFonts w:ascii="Times New Roman" w:eastAsia="SimSun" w:hAnsi="Times New Roman" w:cs="Times New Roman"/>
                <w:color w:val="000000"/>
                <w:lang w:eastAsia="ru-RU"/>
              </w:rPr>
              <w:t>особенности произношения;</w:t>
            </w:r>
          </w:p>
          <w:p w14:paraId="6FF2C282" w14:textId="77777777" w:rsidR="00430629" w:rsidRPr="00430629" w:rsidRDefault="00430629" w:rsidP="00430629">
            <w:pPr>
              <w:rPr>
                <w:rFonts w:ascii="Times New Roman" w:eastAsia="SimSun" w:hAnsi="Times New Roman" w:cs="Times New Roman"/>
                <w:color w:val="000000"/>
                <w:lang w:eastAsia="ru-RU"/>
              </w:rPr>
            </w:pPr>
            <w:r w:rsidRPr="00430629">
              <w:rPr>
                <w:rFonts w:ascii="Times New Roman" w:eastAsia="SimSun" w:hAnsi="Times New Roman" w:cs="Times New Roman"/>
                <w:color w:val="000000"/>
                <w:lang w:eastAsia="ru-RU"/>
              </w:rPr>
              <w:t>правила чтения текстов профессиональной направленности</w:t>
            </w:r>
          </w:p>
        </w:tc>
        <w:tc>
          <w:tcPr>
            <w:tcW w:w="2134" w:type="dxa"/>
            <w:tcBorders>
              <w:top w:val="single" w:sz="4" w:space="0" w:color="auto"/>
              <w:left w:val="single" w:sz="4" w:space="0" w:color="auto"/>
              <w:bottom w:val="single" w:sz="4" w:space="0" w:color="auto"/>
              <w:right w:val="single" w:sz="4" w:space="0" w:color="auto"/>
            </w:tcBorders>
          </w:tcPr>
          <w:p w14:paraId="4F1CE0AC" w14:textId="77777777" w:rsidR="00430629" w:rsidRPr="00430629" w:rsidRDefault="00430629" w:rsidP="00430629">
            <w:pPr>
              <w:jc w:val="center"/>
              <w:rPr>
                <w:rFonts w:ascii="Times New Roman" w:eastAsia="Calibri" w:hAnsi="Times New Roman" w:cs="Times New Roman"/>
                <w:bCs/>
                <w:i/>
              </w:rPr>
            </w:pPr>
          </w:p>
        </w:tc>
      </w:tr>
      <w:tr w:rsidR="00430629" w:rsidRPr="00430629" w14:paraId="5A4385E8" w14:textId="77777777" w:rsidTr="006158BE">
        <w:trPr>
          <w:trHeight w:val="327"/>
        </w:trPr>
        <w:tc>
          <w:tcPr>
            <w:tcW w:w="2354" w:type="dxa"/>
            <w:tcBorders>
              <w:top w:val="single" w:sz="4" w:space="0" w:color="auto"/>
              <w:left w:val="single" w:sz="4" w:space="0" w:color="auto"/>
              <w:bottom w:val="single" w:sz="4" w:space="0" w:color="auto"/>
              <w:right w:val="single" w:sz="4" w:space="0" w:color="auto"/>
            </w:tcBorders>
          </w:tcPr>
          <w:p w14:paraId="45AAA245" w14:textId="77777777" w:rsidR="00430629" w:rsidRPr="00430629" w:rsidRDefault="00430629" w:rsidP="00430629">
            <w:pPr>
              <w:rPr>
                <w:rFonts w:ascii="Times New Roman" w:eastAsia="SimSun" w:hAnsi="Times New Roman" w:cs="Times New Roman"/>
                <w:color w:val="000000"/>
                <w:lang w:eastAsia="ru-RU"/>
              </w:rPr>
            </w:pPr>
            <w:r w:rsidRPr="00430629">
              <w:rPr>
                <w:rFonts w:ascii="Times New Roman" w:eastAsia="SimSun" w:hAnsi="Times New Roman" w:cs="Times New Roman"/>
                <w:color w:val="000000"/>
                <w:lang w:eastAsia="ru-RU"/>
              </w:rPr>
              <w:lastRenderedPageBreak/>
              <w:t>ПК 1.5 Проводить контроль собранных элементов конструкции (изделий, узлов, деталей) на соответствие геометрических размеров требованиям конструкторской и производственно-технологической документации по сварке.</w:t>
            </w:r>
          </w:p>
        </w:tc>
        <w:tc>
          <w:tcPr>
            <w:tcW w:w="2539" w:type="dxa"/>
            <w:tcBorders>
              <w:top w:val="single" w:sz="4" w:space="0" w:color="auto"/>
              <w:left w:val="single" w:sz="4" w:space="0" w:color="auto"/>
              <w:bottom w:val="single" w:sz="4" w:space="0" w:color="auto"/>
              <w:right w:val="single" w:sz="4" w:space="0" w:color="auto"/>
            </w:tcBorders>
          </w:tcPr>
          <w:p w14:paraId="3E20025D" w14:textId="77777777" w:rsidR="00430629" w:rsidRPr="00430629" w:rsidRDefault="00430629" w:rsidP="00430629">
            <w:pPr>
              <w:rPr>
                <w:rFonts w:ascii="Times New Roman" w:eastAsia="SimSun" w:hAnsi="Times New Roman" w:cs="Times New Roman"/>
                <w:color w:val="000000"/>
                <w:lang w:eastAsia="ru-RU"/>
              </w:rPr>
            </w:pPr>
            <w:r w:rsidRPr="00430629">
              <w:rPr>
                <w:rFonts w:ascii="Times New Roman" w:eastAsia="SimSun" w:hAnsi="Times New Roman" w:cs="Times New Roman"/>
                <w:color w:val="000000"/>
                <w:lang w:eastAsia="ru-RU"/>
              </w:rPr>
              <w:t>использовать измерительный инструмент для контроля собранных элементов конструкции (изделий, узлов, деталей) на соответствие геометрических размеров требованиям конструкторской и производственно-технологической документации по сварке</w:t>
            </w:r>
          </w:p>
        </w:tc>
        <w:tc>
          <w:tcPr>
            <w:tcW w:w="2601" w:type="dxa"/>
            <w:tcBorders>
              <w:top w:val="single" w:sz="4" w:space="0" w:color="auto"/>
              <w:left w:val="single" w:sz="4" w:space="0" w:color="auto"/>
              <w:bottom w:val="single" w:sz="4" w:space="0" w:color="auto"/>
              <w:right w:val="single" w:sz="4" w:space="0" w:color="auto"/>
            </w:tcBorders>
            <w:shd w:val="clear" w:color="auto" w:fill="auto"/>
          </w:tcPr>
          <w:p w14:paraId="6D0786B2" w14:textId="77777777" w:rsidR="00430629" w:rsidRPr="00430629" w:rsidRDefault="00430629" w:rsidP="00430629">
            <w:pPr>
              <w:rPr>
                <w:rFonts w:ascii="Times New Roman" w:eastAsia="SimSun" w:hAnsi="Times New Roman" w:cs="Times New Roman"/>
                <w:color w:val="000000"/>
                <w:lang w:eastAsia="ru-RU"/>
              </w:rPr>
            </w:pPr>
            <w:r w:rsidRPr="00430629">
              <w:rPr>
                <w:rFonts w:ascii="Times New Roman" w:eastAsia="SimSun" w:hAnsi="Times New Roman" w:cs="Times New Roman"/>
                <w:color w:val="000000"/>
                <w:lang w:eastAsia="ru-RU"/>
              </w:rPr>
              <w:t>устройство сварочного и вспомогательного оборудования, назначение и условия работы контрольно-измерительных приборов, правила их эксплуатации и область применения</w:t>
            </w:r>
          </w:p>
        </w:tc>
        <w:tc>
          <w:tcPr>
            <w:tcW w:w="2134" w:type="dxa"/>
            <w:tcBorders>
              <w:top w:val="single" w:sz="4" w:space="0" w:color="auto"/>
              <w:left w:val="single" w:sz="4" w:space="0" w:color="auto"/>
              <w:bottom w:val="single" w:sz="4" w:space="0" w:color="auto"/>
              <w:right w:val="single" w:sz="4" w:space="0" w:color="auto"/>
            </w:tcBorders>
          </w:tcPr>
          <w:p w14:paraId="54C73D7E" w14:textId="77777777" w:rsidR="00430629" w:rsidRPr="00430629" w:rsidRDefault="00430629" w:rsidP="00430629">
            <w:pPr>
              <w:jc w:val="center"/>
              <w:rPr>
                <w:rFonts w:ascii="Times New Roman" w:eastAsia="Calibri" w:hAnsi="Times New Roman" w:cs="Times New Roman"/>
                <w:bCs/>
              </w:rPr>
            </w:pPr>
            <w:r w:rsidRPr="00430629">
              <w:rPr>
                <w:rFonts w:ascii="Times New Roman" w:eastAsia="Calibri" w:hAnsi="Times New Roman" w:cs="Times New Roman"/>
                <w:bCs/>
              </w:rPr>
              <w:t xml:space="preserve">контроля с применением измерительного инструмента подготовленных и собранных с применением сборочных приспособлений элементов конструкции (изделия, узлы, детали) на соответствие геометрических размеров требованиям конструкторской и производственно-технологической документации по сварке; </w:t>
            </w:r>
          </w:p>
          <w:p w14:paraId="7A8EFB16" w14:textId="77777777" w:rsidR="00430629" w:rsidRPr="00430629" w:rsidRDefault="00430629" w:rsidP="00430629">
            <w:pPr>
              <w:jc w:val="center"/>
              <w:rPr>
                <w:rFonts w:ascii="Times New Roman" w:eastAsia="Calibri" w:hAnsi="Times New Roman" w:cs="Times New Roman"/>
                <w:bCs/>
              </w:rPr>
            </w:pPr>
            <w:r w:rsidRPr="00430629">
              <w:rPr>
                <w:rFonts w:ascii="Times New Roman" w:eastAsia="Calibri" w:hAnsi="Times New Roman" w:cs="Times New Roman"/>
                <w:bCs/>
              </w:rPr>
              <w:t>контроля с применением измерительного инструмента подготовленных и собранных на прихватках элементов конструкции (изделия, узлы, детали) на соответствие геометрических размеров требованиям конструкторской и производственно-технологической документации по сварке</w:t>
            </w:r>
          </w:p>
        </w:tc>
      </w:tr>
    </w:tbl>
    <w:p w14:paraId="6B750C7D" w14:textId="77777777" w:rsidR="00430629" w:rsidRPr="00430629" w:rsidRDefault="00430629" w:rsidP="00430629">
      <w:pPr>
        <w:spacing w:after="120"/>
        <w:ind w:firstLine="709"/>
        <w:rPr>
          <w:rFonts w:ascii="Times New Roman" w:eastAsia="Calibri" w:hAnsi="Times New Roman" w:cs="Times New Roman"/>
          <w:bCs/>
          <w:sz w:val="24"/>
          <w:szCs w:val="24"/>
        </w:rPr>
      </w:pPr>
    </w:p>
    <w:p w14:paraId="046D173E" w14:textId="77777777" w:rsidR="00430629" w:rsidRPr="00430629" w:rsidRDefault="00430629" w:rsidP="00430629">
      <w:pPr>
        <w:spacing w:after="120"/>
        <w:ind w:left="360"/>
        <w:contextualSpacing/>
        <w:rPr>
          <w:rFonts w:ascii="Times New Roman" w:eastAsia="Calibri" w:hAnsi="Times New Roman" w:cs="Times New Roman"/>
          <w:b/>
          <w:sz w:val="24"/>
          <w:szCs w:val="24"/>
        </w:rPr>
      </w:pPr>
      <w:r w:rsidRPr="00430629">
        <w:rPr>
          <w:rFonts w:ascii="Times New Roman" w:eastAsia="Calibri" w:hAnsi="Times New Roman" w:cs="Times New Roman"/>
          <w:b/>
          <w:sz w:val="24"/>
          <w:szCs w:val="24"/>
        </w:rPr>
        <w:t>1.3 Обоснование часов вариативной части ОПОП-П</w:t>
      </w:r>
    </w:p>
    <w:p w14:paraId="68215480" w14:textId="77777777" w:rsidR="00430629" w:rsidRPr="00430629" w:rsidRDefault="00430629" w:rsidP="00430629">
      <w:pPr>
        <w:spacing w:after="120"/>
        <w:ind w:left="720"/>
        <w:contextualSpacing/>
        <w:rPr>
          <w:rFonts w:ascii="Times New Roman" w:eastAsia="Calibri" w:hAnsi="Times New Roman" w:cs="Times New Roman"/>
          <w:b/>
          <w:sz w:val="24"/>
          <w:szCs w:val="24"/>
        </w:rPr>
      </w:pPr>
    </w:p>
    <w:tbl>
      <w:tblPr>
        <w:tblStyle w:val="a3"/>
        <w:tblW w:w="9639" w:type="dxa"/>
        <w:tblInd w:w="-5" w:type="dxa"/>
        <w:tblLook w:val="04A0" w:firstRow="1" w:lastRow="0" w:firstColumn="1" w:lastColumn="0" w:noHBand="0" w:noVBand="1"/>
      </w:tblPr>
      <w:tblGrid>
        <w:gridCol w:w="770"/>
        <w:gridCol w:w="3217"/>
        <w:gridCol w:w="1774"/>
        <w:gridCol w:w="1488"/>
        <w:gridCol w:w="2390"/>
      </w:tblGrid>
      <w:tr w:rsidR="00430629" w:rsidRPr="00430629" w14:paraId="5387BB7B" w14:textId="77777777" w:rsidTr="006158BE">
        <w:tc>
          <w:tcPr>
            <w:tcW w:w="770" w:type="dxa"/>
          </w:tcPr>
          <w:p w14:paraId="61B3AE6E" w14:textId="77777777" w:rsidR="00430629" w:rsidRPr="00430629" w:rsidRDefault="00430629" w:rsidP="00430629">
            <w:pPr>
              <w:spacing w:after="120"/>
              <w:contextualSpacing/>
              <w:rPr>
                <w:rFonts w:ascii="Times New Roman" w:eastAsia="Calibri" w:hAnsi="Times New Roman" w:cs="Times New Roman"/>
                <w:b/>
                <w:sz w:val="24"/>
                <w:szCs w:val="24"/>
              </w:rPr>
            </w:pPr>
            <w:r w:rsidRPr="00430629">
              <w:rPr>
                <w:rFonts w:ascii="Times New Roman" w:eastAsia="Calibri" w:hAnsi="Times New Roman" w:cs="Times New Roman"/>
                <w:b/>
                <w:sz w:val="24"/>
                <w:szCs w:val="24"/>
              </w:rPr>
              <w:t>№№ п/п</w:t>
            </w:r>
          </w:p>
        </w:tc>
        <w:tc>
          <w:tcPr>
            <w:tcW w:w="3217" w:type="dxa"/>
          </w:tcPr>
          <w:p w14:paraId="45379C6F" w14:textId="77777777" w:rsidR="00430629" w:rsidRPr="00430629" w:rsidRDefault="00430629" w:rsidP="00430629">
            <w:pPr>
              <w:spacing w:after="120"/>
              <w:contextualSpacing/>
              <w:rPr>
                <w:rFonts w:ascii="Times New Roman" w:eastAsia="Calibri" w:hAnsi="Times New Roman" w:cs="Times New Roman"/>
                <w:b/>
                <w:sz w:val="24"/>
                <w:szCs w:val="24"/>
              </w:rPr>
            </w:pPr>
            <w:r w:rsidRPr="00430629">
              <w:rPr>
                <w:rFonts w:ascii="Times New Roman" w:eastAsia="Calibri" w:hAnsi="Times New Roman" w:cs="Times New Roman"/>
                <w:b/>
                <w:sz w:val="24"/>
                <w:szCs w:val="24"/>
              </w:rPr>
              <w:t>Дополнительные знания, умения</w:t>
            </w:r>
          </w:p>
        </w:tc>
        <w:tc>
          <w:tcPr>
            <w:tcW w:w="1774" w:type="dxa"/>
          </w:tcPr>
          <w:p w14:paraId="01792C70" w14:textId="77777777" w:rsidR="00430629" w:rsidRPr="00430629" w:rsidRDefault="00430629" w:rsidP="00430629">
            <w:pPr>
              <w:spacing w:after="120"/>
              <w:contextualSpacing/>
              <w:rPr>
                <w:rFonts w:ascii="Times New Roman" w:eastAsia="Calibri" w:hAnsi="Times New Roman" w:cs="Times New Roman"/>
                <w:b/>
                <w:sz w:val="24"/>
                <w:szCs w:val="24"/>
              </w:rPr>
            </w:pPr>
            <w:r w:rsidRPr="00430629">
              <w:rPr>
                <w:rFonts w:ascii="Times New Roman" w:eastAsia="Calibri" w:hAnsi="Times New Roman" w:cs="Times New Roman"/>
                <w:b/>
                <w:sz w:val="24"/>
                <w:szCs w:val="24"/>
              </w:rPr>
              <w:t>№, наименование темы</w:t>
            </w:r>
          </w:p>
        </w:tc>
        <w:tc>
          <w:tcPr>
            <w:tcW w:w="1488" w:type="dxa"/>
          </w:tcPr>
          <w:p w14:paraId="20AA7D8F" w14:textId="77777777" w:rsidR="00430629" w:rsidRPr="00430629" w:rsidRDefault="00430629" w:rsidP="00430629">
            <w:pPr>
              <w:spacing w:after="120"/>
              <w:contextualSpacing/>
              <w:rPr>
                <w:rFonts w:ascii="Times New Roman" w:eastAsia="Calibri" w:hAnsi="Times New Roman" w:cs="Times New Roman"/>
                <w:b/>
                <w:sz w:val="24"/>
                <w:szCs w:val="24"/>
              </w:rPr>
            </w:pPr>
            <w:r w:rsidRPr="00430629">
              <w:rPr>
                <w:rFonts w:ascii="Times New Roman" w:eastAsia="Calibri" w:hAnsi="Times New Roman" w:cs="Times New Roman"/>
                <w:b/>
                <w:sz w:val="24"/>
                <w:szCs w:val="24"/>
              </w:rPr>
              <w:t>Объем часов</w:t>
            </w:r>
          </w:p>
        </w:tc>
        <w:tc>
          <w:tcPr>
            <w:tcW w:w="2390" w:type="dxa"/>
          </w:tcPr>
          <w:p w14:paraId="479FAB9F" w14:textId="77777777" w:rsidR="00430629" w:rsidRPr="00430629" w:rsidRDefault="00430629" w:rsidP="00430629">
            <w:pPr>
              <w:spacing w:after="120"/>
              <w:contextualSpacing/>
              <w:rPr>
                <w:rFonts w:ascii="Times New Roman" w:eastAsia="Calibri" w:hAnsi="Times New Roman" w:cs="Times New Roman"/>
                <w:b/>
                <w:sz w:val="24"/>
                <w:szCs w:val="24"/>
              </w:rPr>
            </w:pPr>
            <w:r w:rsidRPr="00430629">
              <w:rPr>
                <w:rFonts w:ascii="Times New Roman" w:eastAsia="Calibri" w:hAnsi="Times New Roman" w:cs="Times New Roman"/>
                <w:b/>
                <w:sz w:val="24"/>
                <w:szCs w:val="24"/>
              </w:rPr>
              <w:t>Обоснование включения в рабочую программу</w:t>
            </w:r>
          </w:p>
        </w:tc>
      </w:tr>
      <w:tr w:rsidR="00430629" w:rsidRPr="00430629" w14:paraId="7685A150" w14:textId="77777777" w:rsidTr="006158BE">
        <w:tc>
          <w:tcPr>
            <w:tcW w:w="770" w:type="dxa"/>
          </w:tcPr>
          <w:p w14:paraId="19302F35" w14:textId="77777777" w:rsidR="00430629" w:rsidRPr="00430629" w:rsidRDefault="00430629" w:rsidP="00430629">
            <w:pPr>
              <w:spacing w:after="120"/>
              <w:contextualSpacing/>
              <w:rPr>
                <w:rFonts w:ascii="Times New Roman" w:eastAsia="Calibri" w:hAnsi="Times New Roman" w:cs="Times New Roman"/>
                <w:bCs/>
                <w:sz w:val="24"/>
                <w:szCs w:val="24"/>
              </w:rPr>
            </w:pPr>
            <w:r w:rsidRPr="00430629">
              <w:rPr>
                <w:rFonts w:ascii="Times New Roman" w:eastAsia="Calibri" w:hAnsi="Times New Roman" w:cs="Times New Roman"/>
                <w:bCs/>
                <w:sz w:val="24"/>
                <w:szCs w:val="24"/>
              </w:rPr>
              <w:t>1</w:t>
            </w:r>
          </w:p>
        </w:tc>
        <w:tc>
          <w:tcPr>
            <w:tcW w:w="3217" w:type="dxa"/>
          </w:tcPr>
          <w:p w14:paraId="688FCFB4" w14:textId="77777777" w:rsidR="00430629" w:rsidRPr="00430629" w:rsidRDefault="00430629" w:rsidP="00430629">
            <w:pPr>
              <w:spacing w:after="120"/>
              <w:contextualSpacing/>
              <w:rPr>
                <w:rFonts w:ascii="Times New Roman" w:eastAsia="Calibri" w:hAnsi="Times New Roman" w:cs="Times New Roman"/>
                <w:bCs/>
                <w:sz w:val="24"/>
                <w:szCs w:val="24"/>
              </w:rPr>
            </w:pPr>
            <w:r w:rsidRPr="00430629">
              <w:rPr>
                <w:rFonts w:ascii="Times New Roman" w:eastAsia="Times New Roman" w:hAnsi="Times New Roman" w:cs="Times New Roman"/>
                <w:sz w:val="24"/>
                <w:szCs w:val="24"/>
                <w:lang w:eastAsia="ru-RU"/>
              </w:rPr>
              <w:t xml:space="preserve">Квалитеты в ЕСДП. Таблица предельных отклонений размеров в системе ЕСДП. Предельное отклонение размеров с неуказанными </w:t>
            </w:r>
            <w:r w:rsidRPr="00430629">
              <w:rPr>
                <w:rFonts w:ascii="Times New Roman" w:eastAsia="Times New Roman" w:hAnsi="Times New Roman" w:cs="Times New Roman"/>
                <w:sz w:val="24"/>
                <w:szCs w:val="24"/>
                <w:lang w:eastAsia="ru-RU"/>
              </w:rPr>
              <w:lastRenderedPageBreak/>
              <w:t>допусками (свободные размеры).</w:t>
            </w:r>
          </w:p>
        </w:tc>
        <w:tc>
          <w:tcPr>
            <w:tcW w:w="1774" w:type="dxa"/>
          </w:tcPr>
          <w:p w14:paraId="70202938" w14:textId="77777777" w:rsidR="00430629" w:rsidRPr="00430629" w:rsidRDefault="00430629" w:rsidP="00430629">
            <w:pPr>
              <w:spacing w:after="120"/>
              <w:contextualSpacing/>
              <w:rPr>
                <w:rFonts w:ascii="Times New Roman" w:eastAsia="Calibri" w:hAnsi="Times New Roman" w:cs="Times New Roman"/>
                <w:bCs/>
                <w:sz w:val="24"/>
                <w:szCs w:val="24"/>
              </w:rPr>
            </w:pPr>
            <w:r w:rsidRPr="00430629">
              <w:rPr>
                <w:rFonts w:ascii="Times New Roman" w:eastAsia="Times New Roman" w:hAnsi="Times New Roman" w:cs="Times New Roman"/>
                <w:sz w:val="24"/>
                <w:szCs w:val="24"/>
                <w:lang w:eastAsia="ru-RU"/>
              </w:rPr>
              <w:lastRenderedPageBreak/>
              <w:t xml:space="preserve">Тема 1.2. </w:t>
            </w:r>
            <w:r w:rsidRPr="00430629">
              <w:rPr>
                <w:rFonts w:ascii="Times New Roman" w:eastAsia="Times New Roman" w:hAnsi="Times New Roman" w:cs="Times New Roman"/>
                <w:bCs/>
                <w:sz w:val="24"/>
                <w:szCs w:val="24"/>
                <w:lang w:eastAsia="ru-RU"/>
              </w:rPr>
              <w:t>Допуски и посадки</w:t>
            </w:r>
          </w:p>
        </w:tc>
        <w:tc>
          <w:tcPr>
            <w:tcW w:w="1488" w:type="dxa"/>
          </w:tcPr>
          <w:p w14:paraId="1CDA3AB6" w14:textId="77777777" w:rsidR="00430629" w:rsidRPr="00430629" w:rsidRDefault="00430629" w:rsidP="00430629">
            <w:pPr>
              <w:spacing w:after="120"/>
              <w:contextualSpacing/>
              <w:rPr>
                <w:rFonts w:ascii="Times New Roman" w:eastAsia="Calibri" w:hAnsi="Times New Roman" w:cs="Times New Roman"/>
                <w:bCs/>
                <w:sz w:val="24"/>
                <w:szCs w:val="24"/>
              </w:rPr>
            </w:pPr>
            <w:r w:rsidRPr="00430629">
              <w:rPr>
                <w:rFonts w:ascii="Times New Roman" w:eastAsia="Calibri" w:hAnsi="Times New Roman" w:cs="Times New Roman"/>
                <w:bCs/>
                <w:sz w:val="24"/>
                <w:szCs w:val="24"/>
              </w:rPr>
              <w:t>16</w:t>
            </w:r>
          </w:p>
        </w:tc>
        <w:tc>
          <w:tcPr>
            <w:tcW w:w="2390" w:type="dxa"/>
          </w:tcPr>
          <w:p w14:paraId="7B0B2B36" w14:textId="77777777" w:rsidR="00430629" w:rsidRPr="00430629" w:rsidRDefault="00430629" w:rsidP="00430629">
            <w:pPr>
              <w:spacing w:after="120"/>
              <w:contextualSpacing/>
              <w:rPr>
                <w:rFonts w:ascii="Times New Roman" w:eastAsia="Calibri" w:hAnsi="Times New Roman" w:cs="Times New Roman"/>
                <w:bCs/>
                <w:sz w:val="24"/>
                <w:szCs w:val="24"/>
              </w:rPr>
            </w:pPr>
            <w:r w:rsidRPr="00430629">
              <w:rPr>
                <w:rFonts w:ascii="Times New Roman" w:eastAsia="SimSun" w:hAnsi="Times New Roman" w:cs="Times New Roman"/>
                <w:color w:val="000000"/>
                <w:sz w:val="24"/>
                <w:szCs w:val="24"/>
                <w:lang w:eastAsia="ru-RU"/>
              </w:rPr>
              <w:t>Увеличено за счет часов вариативной части для получения дополнительных умений и знаний.</w:t>
            </w:r>
          </w:p>
        </w:tc>
      </w:tr>
    </w:tbl>
    <w:p w14:paraId="7F8A6D13" w14:textId="77777777" w:rsidR="00430629" w:rsidRPr="00430629" w:rsidRDefault="00430629" w:rsidP="00430629">
      <w:pPr>
        <w:ind w:firstLine="709"/>
        <w:rPr>
          <w:rFonts w:ascii="Times New Roman" w:eastAsia="Times New Roman" w:hAnsi="Times New Roman" w:cs="Times New Roman"/>
          <w:sz w:val="12"/>
          <w:szCs w:val="12"/>
          <w:lang w:eastAsia="ru-RU"/>
        </w:rPr>
      </w:pPr>
    </w:p>
    <w:p w14:paraId="7C876B35" w14:textId="77777777" w:rsidR="00430629" w:rsidRPr="00430629" w:rsidRDefault="00430629" w:rsidP="00430629">
      <w:pPr>
        <w:ind w:firstLine="709"/>
        <w:rPr>
          <w:rFonts w:ascii="Times New Roman" w:eastAsia="Times New Roman" w:hAnsi="Times New Roman" w:cs="Times New Roman"/>
          <w:sz w:val="12"/>
          <w:szCs w:val="12"/>
          <w:lang w:eastAsia="ru-RU"/>
        </w:rPr>
      </w:pPr>
    </w:p>
    <w:p w14:paraId="7228D373" w14:textId="77777777" w:rsidR="00430629" w:rsidRPr="00430629" w:rsidRDefault="00430629" w:rsidP="00430629">
      <w:pPr>
        <w:ind w:firstLine="709"/>
        <w:rPr>
          <w:rFonts w:ascii="Times New Roman" w:eastAsia="Times New Roman" w:hAnsi="Times New Roman" w:cs="Times New Roman"/>
          <w:sz w:val="12"/>
          <w:szCs w:val="12"/>
          <w:lang w:eastAsia="ru-RU"/>
        </w:rPr>
      </w:pPr>
    </w:p>
    <w:p w14:paraId="2344E514" w14:textId="77777777" w:rsidR="00430629" w:rsidRPr="00430629" w:rsidRDefault="00430629" w:rsidP="00430629">
      <w:pPr>
        <w:ind w:firstLine="709"/>
        <w:rPr>
          <w:rFonts w:ascii="Times New Roman" w:eastAsia="Times New Roman" w:hAnsi="Times New Roman" w:cs="Times New Roman"/>
          <w:sz w:val="12"/>
          <w:szCs w:val="12"/>
          <w:lang w:eastAsia="ru-RU"/>
        </w:rPr>
      </w:pPr>
    </w:p>
    <w:p w14:paraId="25150550" w14:textId="77777777" w:rsidR="00430629" w:rsidRPr="00430629" w:rsidRDefault="00430629" w:rsidP="00430629">
      <w:pPr>
        <w:ind w:firstLine="709"/>
        <w:rPr>
          <w:rFonts w:ascii="Times New Roman" w:eastAsia="Times New Roman" w:hAnsi="Times New Roman" w:cs="Times New Roman"/>
          <w:sz w:val="12"/>
          <w:szCs w:val="12"/>
          <w:lang w:eastAsia="ru-RU"/>
        </w:rPr>
      </w:pPr>
    </w:p>
    <w:p w14:paraId="327987C2" w14:textId="77777777" w:rsidR="00430629" w:rsidRPr="00430629" w:rsidRDefault="00430629" w:rsidP="00430629">
      <w:pPr>
        <w:keepNext/>
        <w:spacing w:after="120"/>
        <w:jc w:val="center"/>
        <w:outlineLvl w:val="0"/>
        <w:rPr>
          <w:rFonts w:ascii="Times New Roman" w:eastAsia="Segoe UI" w:hAnsi="Times New Roman" w:cs="Times New Roman"/>
          <w:b/>
          <w:bCs/>
          <w:caps/>
          <w:kern w:val="32"/>
          <w:sz w:val="24"/>
          <w:szCs w:val="24"/>
          <w:lang w:eastAsia="x-none"/>
        </w:rPr>
      </w:pPr>
      <w:r w:rsidRPr="00430629">
        <w:rPr>
          <w:rFonts w:ascii="Times New Roman" w:eastAsia="Segoe UI" w:hAnsi="Times New Roman" w:cs="Times New Roman"/>
          <w:b/>
          <w:bCs/>
          <w:caps/>
          <w:kern w:val="32"/>
          <w:sz w:val="24"/>
          <w:szCs w:val="24"/>
          <w:lang w:val="x-none" w:eastAsia="x-none"/>
        </w:rPr>
        <w:t xml:space="preserve">2. Структура и содержание </w:t>
      </w:r>
      <w:r w:rsidRPr="00430629">
        <w:rPr>
          <w:rFonts w:ascii="Times New Roman" w:eastAsia="Segoe UI" w:hAnsi="Times New Roman" w:cs="Times New Roman"/>
          <w:b/>
          <w:bCs/>
          <w:caps/>
          <w:kern w:val="32"/>
          <w:sz w:val="24"/>
          <w:szCs w:val="24"/>
          <w:lang w:eastAsia="x-none"/>
        </w:rPr>
        <w:t>ДИСЦИПЛИНЫ</w:t>
      </w:r>
    </w:p>
    <w:p w14:paraId="7B59F211" w14:textId="77777777" w:rsidR="00430629" w:rsidRPr="00430629" w:rsidRDefault="00430629" w:rsidP="00430629">
      <w:pPr>
        <w:spacing w:after="120" w:line="276" w:lineRule="auto"/>
        <w:ind w:firstLine="709"/>
        <w:outlineLvl w:val="1"/>
        <w:rPr>
          <w:rFonts w:ascii="Times New Roman" w:eastAsia="Segoe UI" w:hAnsi="Times New Roman" w:cs="Times New Roman"/>
          <w:b/>
          <w:bCs/>
          <w:sz w:val="24"/>
          <w:szCs w:val="24"/>
          <w:lang w:eastAsia="ru-RU"/>
        </w:rPr>
      </w:pPr>
      <w:r w:rsidRPr="00430629">
        <w:rPr>
          <w:rFonts w:ascii="Times New Roman" w:eastAsia="Segoe UI" w:hAnsi="Times New Roman" w:cs="Times New Roman"/>
          <w:b/>
          <w:bCs/>
          <w:sz w:val="24"/>
          <w:szCs w:val="24"/>
          <w:lang w:eastAsia="ru-RU"/>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132"/>
        <w:gridCol w:w="2272"/>
      </w:tblGrid>
      <w:tr w:rsidR="00430629" w:rsidRPr="00430629" w14:paraId="61EDEAFF" w14:textId="77777777" w:rsidTr="006158BE">
        <w:trPr>
          <w:trHeight w:val="23"/>
        </w:trPr>
        <w:tc>
          <w:tcPr>
            <w:tcW w:w="3259" w:type="pct"/>
            <w:vAlign w:val="center"/>
          </w:tcPr>
          <w:p w14:paraId="44A87927" w14:textId="77777777" w:rsidR="00430629" w:rsidRPr="00430629" w:rsidRDefault="00430629" w:rsidP="00430629">
            <w:pPr>
              <w:jc w:val="center"/>
              <w:rPr>
                <w:rFonts w:ascii="Times New Roman" w:eastAsia="Calibri" w:hAnsi="Times New Roman" w:cs="Times New Roman"/>
                <w:b/>
                <w:sz w:val="24"/>
              </w:rPr>
            </w:pPr>
            <w:r w:rsidRPr="00430629">
              <w:rPr>
                <w:rFonts w:ascii="Times New Roman" w:eastAsia="Calibri" w:hAnsi="Times New Roman" w:cs="Times New Roman"/>
                <w:b/>
                <w:sz w:val="24"/>
              </w:rPr>
              <w:t>Наименование составных частей дисциплины</w:t>
            </w:r>
          </w:p>
        </w:tc>
        <w:tc>
          <w:tcPr>
            <w:tcW w:w="579" w:type="pct"/>
            <w:vAlign w:val="center"/>
          </w:tcPr>
          <w:p w14:paraId="0E3C9421" w14:textId="77777777" w:rsidR="00430629" w:rsidRPr="00430629" w:rsidRDefault="00430629" w:rsidP="00430629">
            <w:pPr>
              <w:jc w:val="center"/>
              <w:rPr>
                <w:rFonts w:ascii="Times New Roman" w:eastAsia="Calibri" w:hAnsi="Times New Roman" w:cs="Times New Roman"/>
                <w:b/>
                <w:iCs/>
                <w:sz w:val="24"/>
              </w:rPr>
            </w:pPr>
            <w:r w:rsidRPr="00430629">
              <w:rPr>
                <w:rFonts w:ascii="Times New Roman" w:eastAsia="Calibri" w:hAnsi="Times New Roman" w:cs="Times New Roman"/>
                <w:b/>
                <w:iCs/>
                <w:sz w:val="24"/>
              </w:rPr>
              <w:t>Объем в часах</w:t>
            </w:r>
          </w:p>
        </w:tc>
        <w:tc>
          <w:tcPr>
            <w:tcW w:w="1162" w:type="pct"/>
          </w:tcPr>
          <w:p w14:paraId="450B69FD" w14:textId="77777777" w:rsidR="00430629" w:rsidRPr="00430629" w:rsidRDefault="00430629" w:rsidP="00430629">
            <w:pPr>
              <w:jc w:val="center"/>
              <w:rPr>
                <w:rFonts w:ascii="Times New Roman" w:eastAsia="Calibri" w:hAnsi="Times New Roman" w:cs="Times New Roman"/>
                <w:b/>
                <w:iCs/>
                <w:sz w:val="24"/>
              </w:rPr>
            </w:pPr>
            <w:r w:rsidRPr="00430629">
              <w:rPr>
                <w:rFonts w:ascii="Times New Roman" w:eastAsia="Calibri" w:hAnsi="Times New Roman" w:cs="Times New Roman"/>
                <w:b/>
                <w:sz w:val="24"/>
              </w:rPr>
              <w:t xml:space="preserve">В </w:t>
            </w:r>
            <w:proofErr w:type="spellStart"/>
            <w:r w:rsidRPr="00430629">
              <w:rPr>
                <w:rFonts w:ascii="Times New Roman" w:eastAsia="Calibri" w:hAnsi="Times New Roman" w:cs="Times New Roman"/>
                <w:b/>
                <w:sz w:val="24"/>
              </w:rPr>
              <w:t>т.ч</w:t>
            </w:r>
            <w:proofErr w:type="spellEnd"/>
            <w:r w:rsidRPr="00430629">
              <w:rPr>
                <w:rFonts w:ascii="Times New Roman" w:eastAsia="Calibri" w:hAnsi="Times New Roman" w:cs="Times New Roman"/>
                <w:b/>
                <w:sz w:val="24"/>
              </w:rPr>
              <w:t xml:space="preserve">. в форме </w:t>
            </w:r>
            <w:proofErr w:type="spellStart"/>
            <w:r w:rsidRPr="00430629">
              <w:rPr>
                <w:rFonts w:ascii="Times New Roman" w:eastAsia="Calibri" w:hAnsi="Times New Roman" w:cs="Times New Roman"/>
                <w:b/>
                <w:sz w:val="24"/>
              </w:rPr>
              <w:t>практ</w:t>
            </w:r>
            <w:proofErr w:type="spellEnd"/>
            <w:r w:rsidRPr="00430629">
              <w:rPr>
                <w:rFonts w:ascii="Times New Roman" w:eastAsia="Calibri" w:hAnsi="Times New Roman" w:cs="Times New Roman"/>
                <w:b/>
                <w:sz w:val="24"/>
              </w:rPr>
              <w:t>. подготовки</w:t>
            </w:r>
          </w:p>
        </w:tc>
      </w:tr>
      <w:tr w:rsidR="00430629" w:rsidRPr="00430629" w14:paraId="0B10B064" w14:textId="77777777" w:rsidTr="006158BE">
        <w:trPr>
          <w:trHeight w:val="23"/>
        </w:trPr>
        <w:tc>
          <w:tcPr>
            <w:tcW w:w="3259" w:type="pct"/>
            <w:vAlign w:val="center"/>
          </w:tcPr>
          <w:p w14:paraId="7F5D1B8A" w14:textId="77777777" w:rsidR="00430629" w:rsidRPr="00430629" w:rsidRDefault="00430629" w:rsidP="00430629">
            <w:pPr>
              <w:jc w:val="both"/>
              <w:rPr>
                <w:rFonts w:ascii="Times New Roman" w:eastAsia="Calibri" w:hAnsi="Times New Roman" w:cs="Times New Roman"/>
                <w:bCs/>
                <w:sz w:val="24"/>
                <w:szCs w:val="24"/>
              </w:rPr>
            </w:pPr>
            <w:r w:rsidRPr="00430629">
              <w:rPr>
                <w:rFonts w:ascii="Times New Roman" w:eastAsia="Calibri" w:hAnsi="Times New Roman" w:cs="Times New Roman"/>
                <w:bCs/>
                <w:sz w:val="24"/>
                <w:szCs w:val="24"/>
              </w:rPr>
              <w:t>Учебные занятия, из них:</w:t>
            </w:r>
          </w:p>
        </w:tc>
        <w:tc>
          <w:tcPr>
            <w:tcW w:w="579" w:type="pct"/>
            <w:vAlign w:val="center"/>
          </w:tcPr>
          <w:p w14:paraId="31F67458" w14:textId="77777777" w:rsidR="00430629" w:rsidRPr="00430629" w:rsidRDefault="00430629" w:rsidP="00430629">
            <w:pPr>
              <w:jc w:val="center"/>
              <w:rPr>
                <w:rFonts w:ascii="Times New Roman" w:eastAsia="Calibri" w:hAnsi="Times New Roman" w:cs="Times New Roman"/>
                <w:bCs/>
                <w:sz w:val="24"/>
                <w:szCs w:val="24"/>
              </w:rPr>
            </w:pPr>
            <w:r w:rsidRPr="00430629">
              <w:rPr>
                <w:rFonts w:ascii="Times New Roman" w:eastAsia="Calibri" w:hAnsi="Times New Roman" w:cs="Times New Roman"/>
                <w:bCs/>
                <w:sz w:val="24"/>
                <w:szCs w:val="24"/>
              </w:rPr>
              <w:t>36</w:t>
            </w:r>
          </w:p>
        </w:tc>
        <w:tc>
          <w:tcPr>
            <w:tcW w:w="1162" w:type="pct"/>
            <w:vAlign w:val="center"/>
          </w:tcPr>
          <w:p w14:paraId="56DA2D82" w14:textId="77777777" w:rsidR="00430629" w:rsidRPr="00430629" w:rsidRDefault="00430629" w:rsidP="00430629">
            <w:pPr>
              <w:jc w:val="center"/>
              <w:rPr>
                <w:rFonts w:ascii="Times New Roman" w:eastAsia="Calibri" w:hAnsi="Times New Roman" w:cs="Times New Roman"/>
                <w:bCs/>
                <w:sz w:val="24"/>
                <w:szCs w:val="24"/>
              </w:rPr>
            </w:pPr>
            <w:r w:rsidRPr="00430629">
              <w:rPr>
                <w:rFonts w:ascii="Times New Roman" w:eastAsia="Calibri" w:hAnsi="Times New Roman" w:cs="Times New Roman"/>
                <w:bCs/>
                <w:sz w:val="24"/>
                <w:szCs w:val="24"/>
              </w:rPr>
              <w:t>16</w:t>
            </w:r>
          </w:p>
        </w:tc>
      </w:tr>
      <w:tr w:rsidR="00430629" w:rsidRPr="00430629" w14:paraId="0F155605" w14:textId="77777777" w:rsidTr="006158BE">
        <w:trPr>
          <w:trHeight w:val="23"/>
        </w:trPr>
        <w:tc>
          <w:tcPr>
            <w:tcW w:w="3259" w:type="pct"/>
            <w:vAlign w:val="center"/>
          </w:tcPr>
          <w:p w14:paraId="1A4BAFD7" w14:textId="77777777" w:rsidR="00430629" w:rsidRPr="00430629" w:rsidRDefault="00430629" w:rsidP="00430629">
            <w:pPr>
              <w:jc w:val="both"/>
              <w:rPr>
                <w:rFonts w:ascii="Times New Roman" w:eastAsia="Calibri" w:hAnsi="Times New Roman" w:cs="Times New Roman"/>
                <w:bCs/>
                <w:sz w:val="24"/>
                <w:szCs w:val="24"/>
              </w:rPr>
            </w:pPr>
            <w:r w:rsidRPr="00430629">
              <w:rPr>
                <w:rFonts w:ascii="Times New Roman" w:eastAsia="Calibri" w:hAnsi="Times New Roman" w:cs="Times New Roman"/>
                <w:bCs/>
                <w:sz w:val="24"/>
                <w:szCs w:val="24"/>
              </w:rPr>
              <w:t>теоретические</w:t>
            </w:r>
          </w:p>
        </w:tc>
        <w:tc>
          <w:tcPr>
            <w:tcW w:w="579" w:type="pct"/>
            <w:vAlign w:val="center"/>
          </w:tcPr>
          <w:p w14:paraId="64A597D5" w14:textId="77777777" w:rsidR="00430629" w:rsidRPr="00430629" w:rsidRDefault="00430629" w:rsidP="00430629">
            <w:pPr>
              <w:jc w:val="center"/>
              <w:rPr>
                <w:rFonts w:ascii="Times New Roman" w:eastAsia="Calibri" w:hAnsi="Times New Roman" w:cs="Times New Roman"/>
                <w:bCs/>
                <w:sz w:val="24"/>
                <w:szCs w:val="24"/>
              </w:rPr>
            </w:pPr>
            <w:r w:rsidRPr="00430629">
              <w:rPr>
                <w:rFonts w:ascii="Times New Roman" w:eastAsia="Calibri" w:hAnsi="Times New Roman" w:cs="Times New Roman"/>
                <w:bCs/>
                <w:sz w:val="24"/>
                <w:szCs w:val="24"/>
              </w:rPr>
              <w:t>20</w:t>
            </w:r>
          </w:p>
        </w:tc>
        <w:tc>
          <w:tcPr>
            <w:tcW w:w="1162" w:type="pct"/>
            <w:vAlign w:val="center"/>
          </w:tcPr>
          <w:p w14:paraId="3FBEA038" w14:textId="77777777" w:rsidR="00430629" w:rsidRPr="00430629" w:rsidRDefault="00430629" w:rsidP="00430629">
            <w:pPr>
              <w:jc w:val="center"/>
              <w:rPr>
                <w:rFonts w:ascii="Times New Roman" w:eastAsia="Calibri" w:hAnsi="Times New Roman" w:cs="Times New Roman"/>
                <w:bCs/>
                <w:sz w:val="24"/>
                <w:szCs w:val="24"/>
              </w:rPr>
            </w:pPr>
          </w:p>
        </w:tc>
      </w:tr>
      <w:tr w:rsidR="00430629" w:rsidRPr="00430629" w14:paraId="7C8F68D8" w14:textId="77777777" w:rsidTr="006158BE">
        <w:trPr>
          <w:trHeight w:val="23"/>
        </w:trPr>
        <w:tc>
          <w:tcPr>
            <w:tcW w:w="3259" w:type="pct"/>
            <w:vAlign w:val="center"/>
          </w:tcPr>
          <w:p w14:paraId="4091B0D8" w14:textId="77777777" w:rsidR="00430629" w:rsidRPr="00430629" w:rsidRDefault="00430629" w:rsidP="00430629">
            <w:pPr>
              <w:jc w:val="both"/>
              <w:rPr>
                <w:rFonts w:ascii="Times New Roman" w:eastAsia="Calibri" w:hAnsi="Times New Roman" w:cs="Times New Roman"/>
                <w:bCs/>
                <w:sz w:val="24"/>
                <w:szCs w:val="24"/>
              </w:rPr>
            </w:pPr>
            <w:r w:rsidRPr="00430629">
              <w:rPr>
                <w:rFonts w:ascii="Times New Roman" w:eastAsia="Calibri" w:hAnsi="Times New Roman" w:cs="Times New Roman"/>
                <w:bCs/>
                <w:sz w:val="24"/>
                <w:szCs w:val="24"/>
              </w:rPr>
              <w:t>практические</w:t>
            </w:r>
          </w:p>
        </w:tc>
        <w:tc>
          <w:tcPr>
            <w:tcW w:w="579" w:type="pct"/>
            <w:vAlign w:val="center"/>
          </w:tcPr>
          <w:p w14:paraId="303A1CB2" w14:textId="77777777" w:rsidR="00430629" w:rsidRPr="00430629" w:rsidRDefault="00430629" w:rsidP="00430629">
            <w:pPr>
              <w:jc w:val="center"/>
              <w:rPr>
                <w:rFonts w:ascii="Times New Roman" w:eastAsia="Calibri" w:hAnsi="Times New Roman" w:cs="Times New Roman"/>
                <w:bCs/>
                <w:sz w:val="24"/>
                <w:szCs w:val="24"/>
              </w:rPr>
            </w:pPr>
            <w:r w:rsidRPr="00430629">
              <w:rPr>
                <w:rFonts w:ascii="Times New Roman" w:eastAsia="Calibri" w:hAnsi="Times New Roman" w:cs="Times New Roman"/>
                <w:bCs/>
                <w:sz w:val="24"/>
                <w:szCs w:val="24"/>
              </w:rPr>
              <w:t>16</w:t>
            </w:r>
          </w:p>
        </w:tc>
        <w:tc>
          <w:tcPr>
            <w:tcW w:w="1162" w:type="pct"/>
            <w:vAlign w:val="center"/>
          </w:tcPr>
          <w:p w14:paraId="406BA46B" w14:textId="77777777" w:rsidR="00430629" w:rsidRPr="00430629" w:rsidRDefault="00430629" w:rsidP="00430629">
            <w:pPr>
              <w:jc w:val="center"/>
              <w:rPr>
                <w:rFonts w:ascii="Times New Roman" w:eastAsia="Calibri" w:hAnsi="Times New Roman" w:cs="Times New Roman"/>
                <w:bCs/>
                <w:sz w:val="24"/>
                <w:szCs w:val="24"/>
              </w:rPr>
            </w:pPr>
            <w:r w:rsidRPr="00430629">
              <w:rPr>
                <w:rFonts w:ascii="Times New Roman" w:eastAsia="Calibri" w:hAnsi="Times New Roman" w:cs="Times New Roman"/>
                <w:bCs/>
                <w:sz w:val="24"/>
                <w:szCs w:val="24"/>
              </w:rPr>
              <w:t>16</w:t>
            </w:r>
          </w:p>
        </w:tc>
      </w:tr>
      <w:tr w:rsidR="00430629" w:rsidRPr="00430629" w14:paraId="700239E8" w14:textId="77777777" w:rsidTr="006158BE">
        <w:trPr>
          <w:trHeight w:val="23"/>
        </w:trPr>
        <w:tc>
          <w:tcPr>
            <w:tcW w:w="3259" w:type="pct"/>
            <w:vAlign w:val="center"/>
          </w:tcPr>
          <w:p w14:paraId="24B62DB7" w14:textId="77777777" w:rsidR="00430629" w:rsidRPr="00430629" w:rsidRDefault="00430629" w:rsidP="00430629">
            <w:pPr>
              <w:jc w:val="both"/>
              <w:rPr>
                <w:rFonts w:ascii="Times New Roman" w:eastAsia="Calibri" w:hAnsi="Times New Roman" w:cs="Times New Roman"/>
                <w:bCs/>
                <w:sz w:val="24"/>
                <w:szCs w:val="24"/>
              </w:rPr>
            </w:pPr>
            <w:r w:rsidRPr="00430629">
              <w:rPr>
                <w:rFonts w:ascii="Times New Roman" w:eastAsia="Calibri" w:hAnsi="Times New Roman" w:cs="Times New Roman"/>
                <w:bCs/>
                <w:sz w:val="24"/>
                <w:szCs w:val="24"/>
              </w:rPr>
              <w:t>Самостоятельная работа</w:t>
            </w:r>
          </w:p>
        </w:tc>
        <w:tc>
          <w:tcPr>
            <w:tcW w:w="579" w:type="pct"/>
            <w:vAlign w:val="center"/>
          </w:tcPr>
          <w:p w14:paraId="7C049A12" w14:textId="77777777" w:rsidR="00430629" w:rsidRPr="00430629" w:rsidRDefault="00430629" w:rsidP="00430629">
            <w:pPr>
              <w:jc w:val="center"/>
              <w:rPr>
                <w:rFonts w:ascii="Times New Roman" w:eastAsia="Calibri" w:hAnsi="Times New Roman" w:cs="Times New Roman"/>
                <w:bCs/>
                <w:sz w:val="24"/>
                <w:szCs w:val="24"/>
              </w:rPr>
            </w:pPr>
            <w:r w:rsidRPr="00430629">
              <w:rPr>
                <w:rFonts w:ascii="Times New Roman" w:eastAsia="Calibri" w:hAnsi="Times New Roman" w:cs="Times New Roman"/>
                <w:bCs/>
                <w:sz w:val="24"/>
                <w:szCs w:val="24"/>
              </w:rPr>
              <w:t>4</w:t>
            </w:r>
          </w:p>
        </w:tc>
        <w:tc>
          <w:tcPr>
            <w:tcW w:w="1162" w:type="pct"/>
            <w:vAlign w:val="center"/>
          </w:tcPr>
          <w:p w14:paraId="5797A783" w14:textId="77777777" w:rsidR="00430629" w:rsidRPr="00430629" w:rsidRDefault="00430629" w:rsidP="00430629">
            <w:pPr>
              <w:jc w:val="center"/>
              <w:rPr>
                <w:rFonts w:ascii="Times New Roman" w:eastAsia="Calibri" w:hAnsi="Times New Roman" w:cs="Times New Roman"/>
                <w:bCs/>
                <w:sz w:val="24"/>
                <w:szCs w:val="24"/>
              </w:rPr>
            </w:pPr>
            <w:r w:rsidRPr="00430629">
              <w:rPr>
                <w:rFonts w:ascii="Times New Roman" w:eastAsia="Calibri" w:hAnsi="Times New Roman" w:cs="Times New Roman"/>
                <w:bCs/>
                <w:sz w:val="24"/>
                <w:szCs w:val="24"/>
              </w:rPr>
              <w:t>-</w:t>
            </w:r>
          </w:p>
        </w:tc>
      </w:tr>
      <w:tr w:rsidR="00430629" w:rsidRPr="00430629" w14:paraId="5C338039" w14:textId="77777777" w:rsidTr="006158BE">
        <w:trPr>
          <w:trHeight w:val="23"/>
        </w:trPr>
        <w:tc>
          <w:tcPr>
            <w:tcW w:w="3259" w:type="pct"/>
            <w:vAlign w:val="center"/>
          </w:tcPr>
          <w:p w14:paraId="20747A03" w14:textId="77777777" w:rsidR="00430629" w:rsidRPr="00430629" w:rsidRDefault="00430629" w:rsidP="00430629">
            <w:pPr>
              <w:jc w:val="both"/>
              <w:rPr>
                <w:rFonts w:ascii="Times New Roman" w:eastAsia="Calibri" w:hAnsi="Times New Roman" w:cs="Times New Roman"/>
                <w:bCs/>
                <w:sz w:val="24"/>
                <w:szCs w:val="24"/>
              </w:rPr>
            </w:pPr>
            <w:r w:rsidRPr="00430629">
              <w:rPr>
                <w:rFonts w:ascii="Times New Roman" w:eastAsia="Calibri" w:hAnsi="Times New Roman" w:cs="Times New Roman"/>
                <w:bCs/>
                <w:sz w:val="24"/>
                <w:szCs w:val="24"/>
              </w:rPr>
              <w:t xml:space="preserve">Промежуточная аттестация в </w:t>
            </w:r>
            <w:r w:rsidRPr="00430629">
              <w:rPr>
                <w:rFonts w:ascii="Times New Roman" w:eastAsia="Calibri" w:hAnsi="Times New Roman" w:cs="Times New Roman"/>
                <w:bCs/>
                <w:iCs/>
                <w:sz w:val="24"/>
                <w:szCs w:val="24"/>
              </w:rPr>
              <w:t>форме экзамена</w:t>
            </w:r>
          </w:p>
        </w:tc>
        <w:tc>
          <w:tcPr>
            <w:tcW w:w="579" w:type="pct"/>
            <w:vAlign w:val="center"/>
          </w:tcPr>
          <w:p w14:paraId="2F797AF7" w14:textId="77777777" w:rsidR="00430629" w:rsidRPr="00430629" w:rsidRDefault="00430629" w:rsidP="00430629">
            <w:pPr>
              <w:jc w:val="center"/>
              <w:rPr>
                <w:rFonts w:ascii="Times New Roman" w:eastAsia="Calibri" w:hAnsi="Times New Roman" w:cs="Times New Roman"/>
                <w:bCs/>
                <w:sz w:val="24"/>
                <w:szCs w:val="24"/>
              </w:rPr>
            </w:pPr>
            <w:r w:rsidRPr="00430629">
              <w:rPr>
                <w:rFonts w:ascii="Times New Roman" w:eastAsia="Calibri" w:hAnsi="Times New Roman" w:cs="Times New Roman"/>
                <w:bCs/>
                <w:sz w:val="24"/>
                <w:szCs w:val="24"/>
              </w:rPr>
              <w:t>12</w:t>
            </w:r>
          </w:p>
        </w:tc>
        <w:tc>
          <w:tcPr>
            <w:tcW w:w="1162" w:type="pct"/>
            <w:vAlign w:val="center"/>
          </w:tcPr>
          <w:p w14:paraId="626F2035" w14:textId="77777777" w:rsidR="00430629" w:rsidRPr="00430629" w:rsidRDefault="00430629" w:rsidP="00430629">
            <w:pPr>
              <w:jc w:val="center"/>
              <w:rPr>
                <w:rFonts w:ascii="Times New Roman" w:eastAsia="Calibri" w:hAnsi="Times New Roman" w:cs="Times New Roman"/>
                <w:bCs/>
                <w:sz w:val="24"/>
                <w:szCs w:val="24"/>
              </w:rPr>
            </w:pPr>
            <w:r w:rsidRPr="00430629">
              <w:rPr>
                <w:rFonts w:ascii="Times New Roman" w:eastAsia="Calibri" w:hAnsi="Times New Roman" w:cs="Times New Roman"/>
                <w:bCs/>
                <w:sz w:val="24"/>
                <w:szCs w:val="24"/>
              </w:rPr>
              <w:t>-</w:t>
            </w:r>
          </w:p>
        </w:tc>
      </w:tr>
      <w:tr w:rsidR="00430629" w:rsidRPr="00430629" w14:paraId="1292A35A" w14:textId="77777777" w:rsidTr="006158BE">
        <w:trPr>
          <w:trHeight w:val="23"/>
        </w:trPr>
        <w:tc>
          <w:tcPr>
            <w:tcW w:w="3259" w:type="pct"/>
            <w:vAlign w:val="center"/>
          </w:tcPr>
          <w:p w14:paraId="3ECAE4EC" w14:textId="77777777" w:rsidR="00430629" w:rsidRPr="00430629" w:rsidRDefault="00430629" w:rsidP="00430629">
            <w:pPr>
              <w:jc w:val="both"/>
              <w:rPr>
                <w:rFonts w:ascii="Times New Roman" w:eastAsia="Calibri" w:hAnsi="Times New Roman" w:cs="Times New Roman"/>
                <w:bCs/>
                <w:sz w:val="24"/>
                <w:szCs w:val="24"/>
              </w:rPr>
            </w:pPr>
            <w:r w:rsidRPr="00430629">
              <w:rPr>
                <w:rFonts w:ascii="Times New Roman" w:eastAsia="Calibri" w:hAnsi="Times New Roman" w:cs="Times New Roman"/>
                <w:bCs/>
                <w:sz w:val="24"/>
                <w:szCs w:val="24"/>
              </w:rPr>
              <w:t>Всего</w:t>
            </w:r>
          </w:p>
        </w:tc>
        <w:tc>
          <w:tcPr>
            <w:tcW w:w="579" w:type="pct"/>
            <w:vAlign w:val="center"/>
          </w:tcPr>
          <w:p w14:paraId="08BCFFE3" w14:textId="77777777" w:rsidR="00430629" w:rsidRPr="00430629" w:rsidRDefault="00430629" w:rsidP="00430629">
            <w:pPr>
              <w:jc w:val="center"/>
              <w:rPr>
                <w:rFonts w:ascii="Times New Roman" w:eastAsia="Calibri" w:hAnsi="Times New Roman" w:cs="Times New Roman"/>
                <w:b/>
                <w:sz w:val="24"/>
                <w:szCs w:val="24"/>
              </w:rPr>
            </w:pPr>
            <w:r w:rsidRPr="00430629">
              <w:rPr>
                <w:rFonts w:ascii="Times New Roman" w:eastAsia="Calibri" w:hAnsi="Times New Roman" w:cs="Times New Roman"/>
                <w:b/>
                <w:sz w:val="24"/>
                <w:szCs w:val="24"/>
              </w:rPr>
              <w:t>52</w:t>
            </w:r>
          </w:p>
        </w:tc>
        <w:tc>
          <w:tcPr>
            <w:tcW w:w="1162" w:type="pct"/>
            <w:vAlign w:val="center"/>
          </w:tcPr>
          <w:p w14:paraId="55B16C3F" w14:textId="77777777" w:rsidR="00430629" w:rsidRPr="00430629" w:rsidRDefault="00430629" w:rsidP="00430629">
            <w:pPr>
              <w:jc w:val="center"/>
              <w:rPr>
                <w:rFonts w:ascii="Times New Roman" w:eastAsia="Calibri" w:hAnsi="Times New Roman" w:cs="Times New Roman"/>
                <w:b/>
                <w:sz w:val="24"/>
                <w:szCs w:val="24"/>
              </w:rPr>
            </w:pPr>
            <w:r w:rsidRPr="00430629">
              <w:rPr>
                <w:rFonts w:ascii="Times New Roman" w:eastAsia="Calibri" w:hAnsi="Times New Roman" w:cs="Times New Roman"/>
                <w:b/>
                <w:sz w:val="24"/>
                <w:szCs w:val="24"/>
              </w:rPr>
              <w:t>-</w:t>
            </w:r>
          </w:p>
        </w:tc>
      </w:tr>
    </w:tbl>
    <w:p w14:paraId="1E916DD8" w14:textId="77777777" w:rsidR="00430629" w:rsidRPr="00430629" w:rsidRDefault="00430629" w:rsidP="00430629">
      <w:pPr>
        <w:rPr>
          <w:rFonts w:ascii="Times New Roman" w:eastAsia="Segoe UI" w:hAnsi="Times New Roman" w:cs="Times New Roman"/>
          <w:b/>
          <w:bCs/>
          <w:sz w:val="24"/>
          <w:szCs w:val="24"/>
          <w:lang w:eastAsia="ru-RU"/>
        </w:rPr>
      </w:pPr>
      <w:r w:rsidRPr="00430629">
        <w:rPr>
          <w:rFonts w:ascii="Times New Roman" w:eastAsia="Calibri" w:hAnsi="Times New Roman" w:cs="Times New Roman"/>
        </w:rPr>
        <w:br w:type="page"/>
      </w:r>
    </w:p>
    <w:p w14:paraId="4C2FA925" w14:textId="77777777" w:rsidR="00430629" w:rsidRPr="00430629" w:rsidRDefault="00430629" w:rsidP="00430629">
      <w:pPr>
        <w:spacing w:after="120" w:line="276" w:lineRule="auto"/>
        <w:ind w:firstLine="709"/>
        <w:outlineLvl w:val="1"/>
        <w:rPr>
          <w:rFonts w:ascii="Times New Roman" w:eastAsia="Segoe UI" w:hAnsi="Times New Roman" w:cs="Times New Roman"/>
          <w:b/>
          <w:bCs/>
          <w:sz w:val="24"/>
          <w:szCs w:val="24"/>
          <w:lang w:eastAsia="ru-RU"/>
        </w:rPr>
        <w:sectPr w:rsidR="00430629" w:rsidRPr="00430629" w:rsidSect="001604E7">
          <w:headerReference w:type="even" r:id="rId50"/>
          <w:pgSz w:w="11906" w:h="16838"/>
          <w:pgMar w:top="1134" w:right="567" w:bottom="1134" w:left="1701" w:header="709" w:footer="709" w:gutter="0"/>
          <w:cols w:space="708"/>
          <w:docGrid w:linePitch="360"/>
        </w:sectPr>
      </w:pPr>
    </w:p>
    <w:p w14:paraId="5B78DAB0" w14:textId="77777777" w:rsidR="00430629" w:rsidRPr="00430629" w:rsidRDefault="00430629" w:rsidP="00430629">
      <w:pPr>
        <w:spacing w:after="120" w:line="276" w:lineRule="auto"/>
        <w:ind w:firstLine="709"/>
        <w:outlineLvl w:val="1"/>
        <w:rPr>
          <w:rFonts w:ascii="Times New Roman" w:eastAsia="Segoe UI" w:hAnsi="Times New Roman" w:cs="Times New Roman"/>
          <w:b/>
          <w:bCs/>
          <w:sz w:val="24"/>
          <w:szCs w:val="24"/>
          <w:lang w:eastAsia="ru-RU"/>
        </w:rPr>
      </w:pPr>
      <w:r w:rsidRPr="00430629">
        <w:rPr>
          <w:rFonts w:ascii="Times New Roman" w:eastAsia="Segoe UI" w:hAnsi="Times New Roman" w:cs="Times New Roman"/>
          <w:b/>
          <w:bCs/>
          <w:sz w:val="24"/>
          <w:szCs w:val="24"/>
          <w:lang w:eastAsia="ru-RU"/>
        </w:rPr>
        <w:lastRenderedPageBreak/>
        <w:t>2.2. Содержание дисциплины</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gridCol w:w="2694"/>
        <w:gridCol w:w="2409"/>
      </w:tblGrid>
      <w:tr w:rsidR="00430629" w:rsidRPr="00430629" w14:paraId="752A360A" w14:textId="77777777" w:rsidTr="006158BE">
        <w:trPr>
          <w:trHeight w:val="903"/>
        </w:trPr>
        <w:tc>
          <w:tcPr>
            <w:tcW w:w="2972" w:type="dxa"/>
            <w:vAlign w:val="center"/>
          </w:tcPr>
          <w:p w14:paraId="466A8181" w14:textId="77777777" w:rsidR="00430629" w:rsidRPr="00430629" w:rsidRDefault="00430629" w:rsidP="00430629">
            <w:pPr>
              <w:spacing w:line="276" w:lineRule="auto"/>
              <w:jc w:val="center"/>
              <w:rPr>
                <w:rFonts w:ascii="Times New Roman" w:eastAsia="Times New Roman" w:hAnsi="Times New Roman" w:cs="Times New Roman"/>
                <w:b/>
                <w:lang w:eastAsia="ru-RU"/>
              </w:rPr>
            </w:pPr>
            <w:r w:rsidRPr="00430629">
              <w:rPr>
                <w:rFonts w:ascii="Times New Roman" w:eastAsia="Times New Roman" w:hAnsi="Times New Roman" w:cs="Times New Roman"/>
                <w:b/>
                <w:bCs/>
                <w:lang w:eastAsia="ru-RU"/>
              </w:rPr>
              <w:t>Наименование разделов и тем</w:t>
            </w:r>
          </w:p>
        </w:tc>
        <w:tc>
          <w:tcPr>
            <w:tcW w:w="6662" w:type="dxa"/>
            <w:vAlign w:val="center"/>
          </w:tcPr>
          <w:p w14:paraId="7EF71D75" w14:textId="77777777" w:rsidR="00430629" w:rsidRPr="00430629" w:rsidRDefault="00430629" w:rsidP="00430629">
            <w:pPr>
              <w:suppressAutoHyphens/>
              <w:jc w:val="center"/>
              <w:rPr>
                <w:rFonts w:ascii="Times New Roman" w:eastAsia="Times New Roman" w:hAnsi="Times New Roman" w:cs="Times New Roman"/>
                <w:b/>
                <w:lang w:eastAsia="ru-RU"/>
              </w:rPr>
            </w:pPr>
            <w:r w:rsidRPr="00430629">
              <w:rPr>
                <w:rFonts w:ascii="Times New Roman" w:eastAsia="Times New Roman" w:hAnsi="Times New Roman" w:cs="Times New Roman"/>
                <w:b/>
                <w:bCs/>
                <w:lang w:eastAsia="ru-RU"/>
              </w:rPr>
              <w:t>Содержание учебного материала, практических и лабораторных занятий</w:t>
            </w:r>
          </w:p>
        </w:tc>
        <w:tc>
          <w:tcPr>
            <w:tcW w:w="2694" w:type="dxa"/>
          </w:tcPr>
          <w:p w14:paraId="69320B69" w14:textId="77777777" w:rsidR="00430629" w:rsidRPr="00430629" w:rsidRDefault="00430629" w:rsidP="00430629">
            <w:pPr>
              <w:suppressAutoHyphens/>
              <w:jc w:val="center"/>
              <w:rPr>
                <w:rFonts w:ascii="Times New Roman" w:eastAsia="Times New Roman" w:hAnsi="Times New Roman" w:cs="Times New Roman"/>
                <w:b/>
                <w:bCs/>
                <w:lang w:eastAsia="ru-RU"/>
              </w:rPr>
            </w:pPr>
            <w:r w:rsidRPr="00430629">
              <w:rPr>
                <w:rFonts w:ascii="Times New Roman" w:eastAsia="Calibri" w:hAnsi="Times New Roman" w:cs="Times New Roman"/>
                <w:b/>
                <w:bCs/>
                <w:sz w:val="24"/>
                <w:szCs w:val="24"/>
              </w:rPr>
              <w:t xml:space="preserve">Объем, </w:t>
            </w:r>
            <w:proofErr w:type="spellStart"/>
            <w:r w:rsidRPr="00430629">
              <w:rPr>
                <w:rFonts w:ascii="Times New Roman" w:eastAsia="Calibri" w:hAnsi="Times New Roman" w:cs="Times New Roman"/>
                <w:b/>
                <w:bCs/>
                <w:sz w:val="24"/>
                <w:szCs w:val="24"/>
              </w:rPr>
              <w:t>ак</w:t>
            </w:r>
            <w:proofErr w:type="spellEnd"/>
            <w:r w:rsidRPr="00430629">
              <w:rPr>
                <w:rFonts w:ascii="Times New Roman" w:eastAsia="Calibri" w:hAnsi="Times New Roman" w:cs="Times New Roman"/>
                <w:b/>
                <w:bCs/>
                <w:sz w:val="24"/>
                <w:szCs w:val="24"/>
              </w:rPr>
              <w:t xml:space="preserve">. ч. / </w:t>
            </w:r>
            <w:r w:rsidRPr="00430629">
              <w:rPr>
                <w:rFonts w:ascii="Times New Roman" w:eastAsia="Calibri" w:hAnsi="Times New Roman" w:cs="Times New Roman"/>
                <w:b/>
                <w:bCs/>
                <w:sz w:val="24"/>
                <w:szCs w:val="24"/>
              </w:rPr>
              <w:br/>
              <w:t xml:space="preserve">в том числе </w:t>
            </w:r>
            <w:r w:rsidRPr="00430629">
              <w:rPr>
                <w:rFonts w:ascii="Times New Roman" w:eastAsia="Calibri" w:hAnsi="Times New Roman" w:cs="Times New Roman"/>
                <w:b/>
                <w:bCs/>
                <w:sz w:val="24"/>
                <w:szCs w:val="24"/>
              </w:rPr>
              <w:br/>
              <w:t xml:space="preserve">в форме практической подготовки, </w:t>
            </w:r>
            <w:r w:rsidRPr="00430629">
              <w:rPr>
                <w:rFonts w:ascii="Times New Roman" w:eastAsia="Calibri" w:hAnsi="Times New Roman" w:cs="Times New Roman"/>
                <w:b/>
                <w:bCs/>
                <w:sz w:val="24"/>
                <w:szCs w:val="24"/>
              </w:rPr>
              <w:br/>
            </w:r>
            <w:proofErr w:type="spellStart"/>
            <w:r w:rsidRPr="00430629">
              <w:rPr>
                <w:rFonts w:ascii="Times New Roman" w:eastAsia="Calibri" w:hAnsi="Times New Roman" w:cs="Times New Roman"/>
                <w:b/>
                <w:bCs/>
                <w:sz w:val="24"/>
                <w:szCs w:val="24"/>
              </w:rPr>
              <w:t>ак</w:t>
            </w:r>
            <w:proofErr w:type="spellEnd"/>
            <w:r w:rsidRPr="00430629">
              <w:rPr>
                <w:rFonts w:ascii="Times New Roman" w:eastAsia="Calibri" w:hAnsi="Times New Roman" w:cs="Times New Roman"/>
                <w:b/>
                <w:bCs/>
                <w:sz w:val="24"/>
                <w:szCs w:val="24"/>
              </w:rPr>
              <w:t>. ч.</w:t>
            </w:r>
          </w:p>
        </w:tc>
        <w:tc>
          <w:tcPr>
            <w:tcW w:w="2409" w:type="dxa"/>
          </w:tcPr>
          <w:p w14:paraId="3FECA95D" w14:textId="77777777" w:rsidR="00430629" w:rsidRPr="00430629" w:rsidRDefault="00430629" w:rsidP="00430629">
            <w:pPr>
              <w:suppressAutoHyphens/>
              <w:jc w:val="center"/>
              <w:rPr>
                <w:rFonts w:ascii="Times New Roman" w:eastAsia="Times New Roman" w:hAnsi="Times New Roman" w:cs="Times New Roman"/>
                <w:b/>
                <w:bCs/>
                <w:lang w:eastAsia="ru-RU"/>
              </w:rPr>
            </w:pPr>
            <w:r w:rsidRPr="00430629">
              <w:rPr>
                <w:rFonts w:ascii="Times New Roman" w:eastAsia="Calibri" w:hAnsi="Times New Roman" w:cs="Times New Roman"/>
                <w:b/>
                <w:bCs/>
                <w:sz w:val="24"/>
                <w:szCs w:val="24"/>
              </w:rPr>
              <w:t>Коды компетенций, формированию которых способствует элемент программы</w:t>
            </w:r>
          </w:p>
        </w:tc>
      </w:tr>
      <w:tr w:rsidR="00430629" w:rsidRPr="00430629" w14:paraId="6303529D" w14:textId="77777777" w:rsidTr="006158BE">
        <w:tc>
          <w:tcPr>
            <w:tcW w:w="9634" w:type="dxa"/>
            <w:gridSpan w:val="2"/>
          </w:tcPr>
          <w:p w14:paraId="6F6814FE" w14:textId="77777777" w:rsidR="00430629" w:rsidRPr="00430629" w:rsidRDefault="00430629" w:rsidP="00430629">
            <w:pPr>
              <w:rPr>
                <w:rFonts w:ascii="Times New Roman" w:eastAsia="Times New Roman" w:hAnsi="Times New Roman" w:cs="Times New Roman"/>
                <w:i/>
                <w:lang w:eastAsia="ru-RU"/>
              </w:rPr>
            </w:pPr>
            <w:r w:rsidRPr="00430629">
              <w:rPr>
                <w:rFonts w:ascii="Times New Roman" w:eastAsia="Times New Roman" w:hAnsi="Times New Roman" w:cs="Times New Roman"/>
                <w:b/>
                <w:bCs/>
                <w:lang w:eastAsia="ru-RU"/>
              </w:rPr>
              <w:t xml:space="preserve">Раздел 1. </w:t>
            </w:r>
            <w:r w:rsidRPr="00430629">
              <w:rPr>
                <w:rFonts w:ascii="Times New Roman" w:eastAsia="Times New Roman" w:hAnsi="Times New Roman" w:cs="Times New Roman"/>
                <w:b/>
                <w:bCs/>
                <w:sz w:val="24"/>
                <w:szCs w:val="24"/>
                <w:lang w:eastAsia="ru-RU"/>
              </w:rPr>
              <w:t>Основные сведения о размерах и соединениях в машиностроении</w:t>
            </w:r>
          </w:p>
        </w:tc>
        <w:tc>
          <w:tcPr>
            <w:tcW w:w="2694" w:type="dxa"/>
          </w:tcPr>
          <w:p w14:paraId="06FA3BC1" w14:textId="77777777" w:rsidR="00430629" w:rsidRPr="00430629" w:rsidRDefault="00430629" w:rsidP="00430629">
            <w:pPr>
              <w:jc w:val="center"/>
              <w:rPr>
                <w:rFonts w:ascii="Times New Roman" w:eastAsia="Times New Roman" w:hAnsi="Times New Roman" w:cs="Times New Roman"/>
                <w:b/>
                <w:bCs/>
                <w:lang w:eastAsia="ru-RU"/>
              </w:rPr>
            </w:pPr>
            <w:r w:rsidRPr="00430629">
              <w:rPr>
                <w:rFonts w:ascii="Times New Roman" w:eastAsia="Times New Roman" w:hAnsi="Times New Roman" w:cs="Times New Roman"/>
                <w:b/>
                <w:bCs/>
                <w:lang w:eastAsia="ru-RU"/>
              </w:rPr>
              <w:t>24/12</w:t>
            </w:r>
          </w:p>
        </w:tc>
        <w:tc>
          <w:tcPr>
            <w:tcW w:w="2409" w:type="dxa"/>
          </w:tcPr>
          <w:p w14:paraId="48D308BF" w14:textId="77777777" w:rsidR="00430629" w:rsidRPr="00430629" w:rsidRDefault="00430629" w:rsidP="00430629">
            <w:pPr>
              <w:rPr>
                <w:rFonts w:ascii="Times New Roman" w:eastAsia="Times New Roman" w:hAnsi="Times New Roman" w:cs="Times New Roman"/>
                <w:b/>
                <w:bCs/>
                <w:lang w:eastAsia="ru-RU"/>
              </w:rPr>
            </w:pPr>
          </w:p>
        </w:tc>
      </w:tr>
      <w:tr w:rsidR="00430629" w:rsidRPr="00430629" w14:paraId="107A48DE" w14:textId="77777777" w:rsidTr="006158BE">
        <w:tc>
          <w:tcPr>
            <w:tcW w:w="2972" w:type="dxa"/>
            <w:vMerge w:val="restart"/>
          </w:tcPr>
          <w:p w14:paraId="118538F7" w14:textId="77777777" w:rsidR="00430629" w:rsidRPr="00430629" w:rsidRDefault="00430629" w:rsidP="00430629">
            <w:pPr>
              <w:rPr>
                <w:rFonts w:ascii="Times New Roman" w:eastAsia="Times New Roman" w:hAnsi="Times New Roman" w:cs="Times New Roman"/>
                <w:b/>
                <w:bCs/>
                <w:lang w:eastAsia="ru-RU"/>
              </w:rPr>
            </w:pPr>
            <w:r w:rsidRPr="00430629">
              <w:rPr>
                <w:rFonts w:ascii="Times New Roman" w:eastAsia="Times New Roman" w:hAnsi="Times New Roman" w:cs="Times New Roman"/>
                <w:b/>
                <w:sz w:val="24"/>
                <w:szCs w:val="24"/>
                <w:lang w:eastAsia="ru-RU"/>
              </w:rPr>
              <w:t xml:space="preserve">Тема 1.1. </w:t>
            </w:r>
            <w:r w:rsidRPr="00430629">
              <w:rPr>
                <w:rFonts w:ascii="Times New Roman" w:eastAsia="Times New Roman" w:hAnsi="Times New Roman" w:cs="Times New Roman"/>
                <w:b/>
                <w:bCs/>
                <w:sz w:val="24"/>
                <w:szCs w:val="24"/>
                <w:lang w:eastAsia="ru-RU"/>
              </w:rPr>
              <w:t>Основные сведения о размерах и сопряжениях</w:t>
            </w:r>
          </w:p>
        </w:tc>
        <w:tc>
          <w:tcPr>
            <w:tcW w:w="6662" w:type="dxa"/>
          </w:tcPr>
          <w:p w14:paraId="3EE70CBC" w14:textId="77777777" w:rsidR="00430629" w:rsidRPr="00430629" w:rsidRDefault="00430629" w:rsidP="00430629">
            <w:pPr>
              <w:rPr>
                <w:rFonts w:ascii="Times New Roman" w:eastAsia="Times New Roman" w:hAnsi="Times New Roman" w:cs="Times New Roman"/>
                <w:b/>
                <w:lang w:eastAsia="ru-RU"/>
              </w:rPr>
            </w:pPr>
            <w:r w:rsidRPr="00430629">
              <w:rPr>
                <w:rFonts w:ascii="Times New Roman" w:eastAsia="Times New Roman" w:hAnsi="Times New Roman" w:cs="Times New Roman"/>
                <w:b/>
                <w:bCs/>
                <w:lang w:eastAsia="ru-RU"/>
              </w:rPr>
              <w:t xml:space="preserve">Содержание </w:t>
            </w:r>
          </w:p>
        </w:tc>
        <w:tc>
          <w:tcPr>
            <w:tcW w:w="2694" w:type="dxa"/>
          </w:tcPr>
          <w:p w14:paraId="40E05A32" w14:textId="77777777" w:rsidR="00430629" w:rsidRPr="00430629" w:rsidRDefault="00430629" w:rsidP="00430629">
            <w:pPr>
              <w:jc w:val="center"/>
              <w:rPr>
                <w:rFonts w:ascii="Times New Roman" w:eastAsia="Times New Roman" w:hAnsi="Times New Roman" w:cs="Times New Roman"/>
                <w:b/>
                <w:bCs/>
                <w:lang w:eastAsia="ru-RU"/>
              </w:rPr>
            </w:pPr>
            <w:r w:rsidRPr="00430629">
              <w:rPr>
                <w:rFonts w:ascii="Times New Roman" w:eastAsia="Times New Roman" w:hAnsi="Times New Roman" w:cs="Times New Roman"/>
                <w:b/>
                <w:bCs/>
                <w:lang w:eastAsia="ru-RU"/>
              </w:rPr>
              <w:t>8/4</w:t>
            </w:r>
          </w:p>
        </w:tc>
        <w:tc>
          <w:tcPr>
            <w:tcW w:w="2409" w:type="dxa"/>
            <w:vMerge w:val="restart"/>
          </w:tcPr>
          <w:p w14:paraId="79F0F818" w14:textId="77777777" w:rsidR="00430629" w:rsidRPr="00430629" w:rsidRDefault="00430629" w:rsidP="00430629">
            <w:pPr>
              <w:rPr>
                <w:rFonts w:ascii="Times New Roman" w:eastAsia="Times New Roman" w:hAnsi="Times New Roman" w:cs="Times New Roman"/>
                <w:bCs/>
                <w:lang w:eastAsia="ru-RU"/>
              </w:rPr>
            </w:pPr>
            <w:r w:rsidRPr="00430629">
              <w:rPr>
                <w:rFonts w:ascii="Times New Roman" w:eastAsia="Times New Roman" w:hAnsi="Times New Roman" w:cs="Times New Roman"/>
                <w:bCs/>
                <w:lang w:eastAsia="ru-RU"/>
              </w:rPr>
              <w:t>ПК 1.5</w:t>
            </w:r>
          </w:p>
          <w:p w14:paraId="2C6A98F2" w14:textId="77777777" w:rsidR="00430629" w:rsidRPr="00430629" w:rsidRDefault="00430629" w:rsidP="00430629">
            <w:pPr>
              <w:rPr>
                <w:rFonts w:ascii="Times New Roman" w:eastAsia="Times New Roman" w:hAnsi="Times New Roman" w:cs="Times New Roman"/>
                <w:b/>
                <w:bCs/>
                <w:lang w:eastAsia="ru-RU"/>
              </w:rPr>
            </w:pPr>
            <w:r w:rsidRPr="00430629">
              <w:rPr>
                <w:rFonts w:ascii="Times New Roman" w:eastAsia="Calibri" w:hAnsi="Times New Roman" w:cs="Times New Roman"/>
              </w:rPr>
              <w:t>ОК 01-09</w:t>
            </w:r>
          </w:p>
        </w:tc>
      </w:tr>
      <w:tr w:rsidR="00430629" w:rsidRPr="00430629" w14:paraId="54C61D87" w14:textId="77777777" w:rsidTr="006158BE">
        <w:trPr>
          <w:trHeight w:val="396"/>
        </w:trPr>
        <w:tc>
          <w:tcPr>
            <w:tcW w:w="2972" w:type="dxa"/>
            <w:vMerge/>
          </w:tcPr>
          <w:p w14:paraId="3E4A3508" w14:textId="77777777" w:rsidR="00430629" w:rsidRPr="00430629" w:rsidRDefault="00430629" w:rsidP="00430629">
            <w:pPr>
              <w:rPr>
                <w:rFonts w:ascii="Times New Roman" w:eastAsia="Times New Roman" w:hAnsi="Times New Roman" w:cs="Times New Roman"/>
                <w:b/>
                <w:bCs/>
                <w:lang w:eastAsia="ru-RU"/>
              </w:rPr>
            </w:pPr>
          </w:p>
        </w:tc>
        <w:tc>
          <w:tcPr>
            <w:tcW w:w="6662" w:type="dxa"/>
          </w:tcPr>
          <w:p w14:paraId="3FE13937" w14:textId="77777777" w:rsidR="00430629" w:rsidRPr="00430629" w:rsidRDefault="00430629" w:rsidP="00430629">
            <w:pPr>
              <w:suppressAutoHyphens/>
              <w:jc w:val="both"/>
              <w:rPr>
                <w:rFonts w:ascii="Times New Roman" w:eastAsia="Times New Roman" w:hAnsi="Times New Roman" w:cs="Times New Roman"/>
                <w:lang w:eastAsia="ru-RU"/>
              </w:rPr>
            </w:pPr>
            <w:r w:rsidRPr="00430629">
              <w:rPr>
                <w:rFonts w:ascii="Times New Roman" w:eastAsia="Times New Roman" w:hAnsi="Times New Roman" w:cs="Times New Roman"/>
                <w:lang w:eastAsia="ru-RU"/>
              </w:rPr>
              <w:t>1.  Понятия о неизбежности возникновения погрешности при изготовлении деталей и сборке машин. Виды погрешностей. Основные сведения о взаимозаменяемости и ее видах. Унификация, нормализация и стандартизация в машиностроении. Системы конструкторской и технологической документации</w:t>
            </w:r>
          </w:p>
          <w:p w14:paraId="3E5CCD7F" w14:textId="77777777" w:rsidR="00430629" w:rsidRPr="00430629" w:rsidRDefault="00430629" w:rsidP="00430629">
            <w:pPr>
              <w:suppressAutoHyphens/>
              <w:jc w:val="both"/>
              <w:rPr>
                <w:rFonts w:ascii="Times New Roman" w:eastAsia="Times New Roman" w:hAnsi="Times New Roman" w:cs="Times New Roman"/>
                <w:lang w:eastAsia="ru-RU"/>
              </w:rPr>
            </w:pPr>
            <w:r w:rsidRPr="00430629">
              <w:rPr>
                <w:rFonts w:ascii="Times New Roman" w:eastAsia="Times New Roman" w:hAnsi="Times New Roman" w:cs="Times New Roman"/>
                <w:lang w:eastAsia="ru-RU"/>
              </w:rPr>
              <w:t xml:space="preserve">2.  Номинальный размер. Погрешности размера. Действительный размер. Действительное отклонение. Предельные размеры. Предельные отклонения. Обозначения номинальных размеров отклонений и размеров на чертежах. Размеры сопрягаемые и несопрягаемые (соединение) двух деталей с зазором или с натягом. </w:t>
            </w:r>
          </w:p>
        </w:tc>
        <w:tc>
          <w:tcPr>
            <w:tcW w:w="2694" w:type="dxa"/>
          </w:tcPr>
          <w:p w14:paraId="094444CD" w14:textId="77777777" w:rsidR="00430629" w:rsidRPr="00430629" w:rsidRDefault="00430629" w:rsidP="00430629">
            <w:pPr>
              <w:suppressAutoHyphens/>
              <w:jc w:val="center"/>
              <w:rPr>
                <w:rFonts w:ascii="Times New Roman" w:eastAsia="Times New Roman" w:hAnsi="Times New Roman" w:cs="Times New Roman"/>
                <w:lang w:eastAsia="ru-RU"/>
              </w:rPr>
            </w:pPr>
            <w:r w:rsidRPr="00430629">
              <w:rPr>
                <w:rFonts w:ascii="Times New Roman" w:eastAsia="Times New Roman" w:hAnsi="Times New Roman" w:cs="Times New Roman"/>
                <w:lang w:eastAsia="ru-RU"/>
              </w:rPr>
              <w:t>4</w:t>
            </w:r>
          </w:p>
        </w:tc>
        <w:tc>
          <w:tcPr>
            <w:tcW w:w="2409" w:type="dxa"/>
            <w:vMerge/>
          </w:tcPr>
          <w:p w14:paraId="1B1020C6" w14:textId="77777777" w:rsidR="00430629" w:rsidRPr="00430629" w:rsidRDefault="00430629" w:rsidP="00430629">
            <w:pPr>
              <w:suppressAutoHyphens/>
              <w:jc w:val="both"/>
              <w:rPr>
                <w:rFonts w:ascii="Times New Roman" w:eastAsia="Times New Roman" w:hAnsi="Times New Roman" w:cs="Times New Roman"/>
                <w:lang w:eastAsia="ru-RU"/>
              </w:rPr>
            </w:pPr>
          </w:p>
        </w:tc>
      </w:tr>
      <w:tr w:rsidR="00430629" w:rsidRPr="00430629" w14:paraId="717ED8AC" w14:textId="77777777" w:rsidTr="006158BE">
        <w:trPr>
          <w:trHeight w:val="20"/>
        </w:trPr>
        <w:tc>
          <w:tcPr>
            <w:tcW w:w="2972" w:type="dxa"/>
            <w:vMerge/>
          </w:tcPr>
          <w:p w14:paraId="4F679677" w14:textId="77777777" w:rsidR="00430629" w:rsidRPr="00430629" w:rsidRDefault="00430629" w:rsidP="00430629">
            <w:pPr>
              <w:rPr>
                <w:rFonts w:ascii="Times New Roman" w:eastAsia="Times New Roman" w:hAnsi="Times New Roman" w:cs="Times New Roman"/>
                <w:b/>
                <w:bCs/>
                <w:lang w:eastAsia="ru-RU"/>
              </w:rPr>
            </w:pPr>
          </w:p>
        </w:tc>
        <w:tc>
          <w:tcPr>
            <w:tcW w:w="6662" w:type="dxa"/>
          </w:tcPr>
          <w:p w14:paraId="54042593" w14:textId="77777777" w:rsidR="00430629" w:rsidRPr="00430629" w:rsidRDefault="00430629" w:rsidP="00430629">
            <w:pPr>
              <w:suppressAutoHyphens/>
              <w:jc w:val="both"/>
              <w:rPr>
                <w:rFonts w:ascii="Times New Roman" w:eastAsia="Times New Roman" w:hAnsi="Times New Roman" w:cs="Times New Roman"/>
                <w:b/>
                <w:lang w:eastAsia="ru-RU"/>
              </w:rPr>
            </w:pPr>
            <w:r w:rsidRPr="00430629">
              <w:rPr>
                <w:rFonts w:ascii="Times New Roman" w:eastAsia="Times New Roman" w:hAnsi="Times New Roman" w:cs="Times New Roman"/>
                <w:b/>
                <w:bCs/>
                <w:lang w:eastAsia="ru-RU"/>
              </w:rPr>
              <w:t>В том числе практических и лабораторных занятий</w:t>
            </w:r>
          </w:p>
        </w:tc>
        <w:tc>
          <w:tcPr>
            <w:tcW w:w="2694" w:type="dxa"/>
          </w:tcPr>
          <w:p w14:paraId="3E226A25" w14:textId="77777777" w:rsidR="00430629" w:rsidRPr="00430629" w:rsidRDefault="00430629" w:rsidP="00430629">
            <w:pPr>
              <w:suppressAutoHyphens/>
              <w:jc w:val="center"/>
              <w:rPr>
                <w:rFonts w:ascii="Times New Roman" w:eastAsia="Times New Roman" w:hAnsi="Times New Roman" w:cs="Times New Roman"/>
                <w:b/>
                <w:bCs/>
                <w:lang w:eastAsia="ru-RU"/>
              </w:rPr>
            </w:pPr>
            <w:r w:rsidRPr="00430629">
              <w:rPr>
                <w:rFonts w:ascii="Times New Roman" w:eastAsia="Times New Roman" w:hAnsi="Times New Roman" w:cs="Times New Roman"/>
                <w:b/>
                <w:bCs/>
                <w:lang w:eastAsia="ru-RU"/>
              </w:rPr>
              <w:t>4/4</w:t>
            </w:r>
          </w:p>
        </w:tc>
        <w:tc>
          <w:tcPr>
            <w:tcW w:w="2409" w:type="dxa"/>
            <w:vMerge/>
          </w:tcPr>
          <w:p w14:paraId="494EDCF1" w14:textId="77777777" w:rsidR="00430629" w:rsidRPr="00430629" w:rsidRDefault="00430629" w:rsidP="00430629">
            <w:pPr>
              <w:suppressAutoHyphens/>
              <w:jc w:val="both"/>
              <w:rPr>
                <w:rFonts w:ascii="Times New Roman" w:eastAsia="Times New Roman" w:hAnsi="Times New Roman" w:cs="Times New Roman"/>
                <w:b/>
                <w:bCs/>
                <w:lang w:eastAsia="ru-RU"/>
              </w:rPr>
            </w:pPr>
          </w:p>
        </w:tc>
      </w:tr>
      <w:tr w:rsidR="00430629" w:rsidRPr="00430629" w14:paraId="22F6D93E" w14:textId="77777777" w:rsidTr="006158BE">
        <w:trPr>
          <w:trHeight w:val="204"/>
        </w:trPr>
        <w:tc>
          <w:tcPr>
            <w:tcW w:w="2972" w:type="dxa"/>
            <w:vMerge/>
          </w:tcPr>
          <w:p w14:paraId="2A4B377F" w14:textId="77777777" w:rsidR="00430629" w:rsidRPr="00430629" w:rsidRDefault="00430629" w:rsidP="00430629">
            <w:pPr>
              <w:rPr>
                <w:rFonts w:ascii="Times New Roman" w:eastAsia="Times New Roman" w:hAnsi="Times New Roman" w:cs="Times New Roman"/>
                <w:b/>
                <w:bCs/>
                <w:lang w:eastAsia="ru-RU"/>
              </w:rPr>
            </w:pPr>
          </w:p>
        </w:tc>
        <w:tc>
          <w:tcPr>
            <w:tcW w:w="6662" w:type="dxa"/>
          </w:tcPr>
          <w:p w14:paraId="229CC41A" w14:textId="77777777" w:rsidR="00430629" w:rsidRPr="00430629" w:rsidRDefault="00430629" w:rsidP="00430629">
            <w:pPr>
              <w:suppressAutoHyphens/>
              <w:jc w:val="both"/>
              <w:rPr>
                <w:rFonts w:ascii="Times New Roman" w:eastAsia="Times New Roman" w:hAnsi="Times New Roman" w:cs="Times New Roman"/>
                <w:iCs/>
                <w:lang w:eastAsia="ru-RU"/>
              </w:rPr>
            </w:pPr>
            <w:r w:rsidRPr="00430629">
              <w:rPr>
                <w:rFonts w:ascii="Times New Roman" w:eastAsia="Times New Roman" w:hAnsi="Times New Roman" w:cs="Times New Roman"/>
                <w:bCs/>
                <w:sz w:val="24"/>
                <w:szCs w:val="24"/>
                <w:lang w:eastAsia="ru-RU"/>
              </w:rPr>
              <w:t>Обозначения допусков и посадок</w:t>
            </w:r>
          </w:p>
        </w:tc>
        <w:tc>
          <w:tcPr>
            <w:tcW w:w="2694" w:type="dxa"/>
          </w:tcPr>
          <w:p w14:paraId="731BDF6D" w14:textId="77777777" w:rsidR="00430629" w:rsidRPr="00430629" w:rsidRDefault="00430629" w:rsidP="00430629">
            <w:pPr>
              <w:suppressAutoHyphens/>
              <w:jc w:val="both"/>
              <w:rPr>
                <w:rFonts w:ascii="Times New Roman" w:eastAsia="Times New Roman" w:hAnsi="Times New Roman" w:cs="Times New Roman"/>
                <w:lang w:eastAsia="ru-RU"/>
              </w:rPr>
            </w:pPr>
          </w:p>
        </w:tc>
        <w:tc>
          <w:tcPr>
            <w:tcW w:w="2409" w:type="dxa"/>
            <w:vMerge/>
          </w:tcPr>
          <w:p w14:paraId="0F574B77" w14:textId="77777777" w:rsidR="00430629" w:rsidRPr="00430629" w:rsidRDefault="00430629" w:rsidP="00430629">
            <w:pPr>
              <w:suppressAutoHyphens/>
              <w:jc w:val="both"/>
              <w:rPr>
                <w:rFonts w:ascii="Times New Roman" w:eastAsia="Times New Roman" w:hAnsi="Times New Roman" w:cs="Times New Roman"/>
                <w:lang w:eastAsia="ru-RU"/>
              </w:rPr>
            </w:pPr>
          </w:p>
        </w:tc>
      </w:tr>
      <w:tr w:rsidR="00430629" w:rsidRPr="00430629" w14:paraId="19824D03" w14:textId="77777777" w:rsidTr="006158BE">
        <w:trPr>
          <w:trHeight w:val="361"/>
        </w:trPr>
        <w:tc>
          <w:tcPr>
            <w:tcW w:w="2972" w:type="dxa"/>
            <w:vMerge w:val="restart"/>
          </w:tcPr>
          <w:p w14:paraId="72F8DE29" w14:textId="77777777" w:rsidR="00430629" w:rsidRPr="00430629" w:rsidRDefault="00430629" w:rsidP="00430629">
            <w:pPr>
              <w:rPr>
                <w:rFonts w:ascii="Times New Roman" w:eastAsia="Times New Roman" w:hAnsi="Times New Roman" w:cs="Times New Roman"/>
                <w:b/>
                <w:bCs/>
                <w:lang w:eastAsia="ru-RU"/>
              </w:rPr>
            </w:pPr>
            <w:r w:rsidRPr="00430629">
              <w:rPr>
                <w:rFonts w:ascii="Times New Roman" w:eastAsia="Times New Roman" w:hAnsi="Times New Roman" w:cs="Times New Roman"/>
                <w:b/>
                <w:sz w:val="24"/>
                <w:szCs w:val="24"/>
                <w:lang w:eastAsia="ru-RU"/>
              </w:rPr>
              <w:t xml:space="preserve">Тема 1.2. </w:t>
            </w:r>
            <w:r w:rsidRPr="00430629">
              <w:rPr>
                <w:rFonts w:ascii="Times New Roman" w:eastAsia="Times New Roman" w:hAnsi="Times New Roman" w:cs="Times New Roman"/>
                <w:b/>
                <w:bCs/>
                <w:sz w:val="24"/>
                <w:szCs w:val="24"/>
                <w:lang w:eastAsia="ru-RU"/>
              </w:rPr>
              <w:t>Допуски и посадки</w:t>
            </w:r>
          </w:p>
        </w:tc>
        <w:tc>
          <w:tcPr>
            <w:tcW w:w="6662" w:type="dxa"/>
            <w:tcBorders>
              <w:top w:val="single" w:sz="4" w:space="0" w:color="auto"/>
              <w:left w:val="single" w:sz="4" w:space="0" w:color="auto"/>
              <w:bottom w:val="single" w:sz="4" w:space="0" w:color="auto"/>
            </w:tcBorders>
            <w:vAlign w:val="bottom"/>
          </w:tcPr>
          <w:p w14:paraId="506FC567" w14:textId="77777777" w:rsidR="00430629" w:rsidRPr="00430629" w:rsidRDefault="00430629" w:rsidP="00430629">
            <w:pPr>
              <w:rPr>
                <w:rFonts w:ascii="Times New Roman" w:eastAsia="Times New Roman" w:hAnsi="Times New Roman" w:cs="Times New Roman"/>
                <w:b/>
                <w:bCs/>
                <w:lang w:eastAsia="ru-RU"/>
              </w:rPr>
            </w:pPr>
            <w:r w:rsidRPr="00430629">
              <w:rPr>
                <w:rFonts w:ascii="Times New Roman" w:eastAsia="Times New Roman" w:hAnsi="Times New Roman" w:cs="Times New Roman"/>
                <w:b/>
                <w:bCs/>
                <w:lang w:eastAsia="ru-RU"/>
              </w:rPr>
              <w:t xml:space="preserve">Содержание </w:t>
            </w:r>
          </w:p>
        </w:tc>
        <w:tc>
          <w:tcPr>
            <w:tcW w:w="2694" w:type="dxa"/>
          </w:tcPr>
          <w:p w14:paraId="6AF4D9A8" w14:textId="77777777" w:rsidR="00430629" w:rsidRPr="00430629" w:rsidRDefault="00430629" w:rsidP="00430629">
            <w:pPr>
              <w:jc w:val="center"/>
              <w:rPr>
                <w:rFonts w:ascii="Times New Roman" w:eastAsia="Times New Roman" w:hAnsi="Times New Roman" w:cs="Times New Roman"/>
                <w:b/>
                <w:bCs/>
                <w:lang w:eastAsia="ru-RU"/>
              </w:rPr>
            </w:pPr>
            <w:r w:rsidRPr="00430629">
              <w:rPr>
                <w:rFonts w:ascii="Times New Roman" w:eastAsia="Times New Roman" w:hAnsi="Times New Roman" w:cs="Times New Roman"/>
                <w:b/>
                <w:bCs/>
                <w:lang w:eastAsia="ru-RU"/>
              </w:rPr>
              <w:t>8/4</w:t>
            </w:r>
          </w:p>
        </w:tc>
        <w:tc>
          <w:tcPr>
            <w:tcW w:w="2409" w:type="dxa"/>
            <w:vMerge w:val="restart"/>
          </w:tcPr>
          <w:p w14:paraId="4E4EE8AF" w14:textId="77777777" w:rsidR="00430629" w:rsidRPr="00430629" w:rsidRDefault="00430629" w:rsidP="00430629">
            <w:pPr>
              <w:jc w:val="center"/>
              <w:rPr>
                <w:rFonts w:ascii="Times New Roman" w:eastAsia="Times New Roman" w:hAnsi="Times New Roman" w:cs="Times New Roman"/>
                <w:bCs/>
                <w:lang w:eastAsia="ru-RU"/>
              </w:rPr>
            </w:pPr>
            <w:r w:rsidRPr="00430629">
              <w:rPr>
                <w:rFonts w:ascii="Times New Roman" w:eastAsia="Times New Roman" w:hAnsi="Times New Roman" w:cs="Times New Roman"/>
                <w:bCs/>
                <w:lang w:eastAsia="ru-RU"/>
              </w:rPr>
              <w:t>ПК 1.5</w:t>
            </w:r>
          </w:p>
          <w:p w14:paraId="444155B8" w14:textId="77777777" w:rsidR="00430629" w:rsidRPr="00430629" w:rsidRDefault="00430629" w:rsidP="00430629">
            <w:pPr>
              <w:jc w:val="center"/>
              <w:rPr>
                <w:rFonts w:ascii="Times New Roman" w:eastAsia="Times New Roman" w:hAnsi="Times New Roman" w:cs="Times New Roman"/>
                <w:b/>
                <w:bCs/>
                <w:lang w:eastAsia="ru-RU"/>
              </w:rPr>
            </w:pPr>
            <w:r w:rsidRPr="00430629">
              <w:rPr>
                <w:rFonts w:ascii="Times New Roman" w:eastAsia="Calibri" w:hAnsi="Times New Roman" w:cs="Times New Roman"/>
              </w:rPr>
              <w:t>ОК 01-09</w:t>
            </w:r>
          </w:p>
        </w:tc>
      </w:tr>
      <w:tr w:rsidR="00430629" w:rsidRPr="00430629" w14:paraId="04DB0CF3" w14:textId="77777777" w:rsidTr="006158BE">
        <w:trPr>
          <w:trHeight w:val="361"/>
        </w:trPr>
        <w:tc>
          <w:tcPr>
            <w:tcW w:w="2972" w:type="dxa"/>
            <w:vMerge/>
          </w:tcPr>
          <w:p w14:paraId="36D12569" w14:textId="77777777" w:rsidR="00430629" w:rsidRPr="00430629" w:rsidRDefault="00430629" w:rsidP="0043062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10950543" w14:textId="77777777" w:rsidR="00430629" w:rsidRPr="00430629" w:rsidRDefault="00430629" w:rsidP="00430629">
            <w:pPr>
              <w:rPr>
                <w:rFonts w:ascii="Times New Roman" w:eastAsia="Times New Roman" w:hAnsi="Times New Roman" w:cs="Times New Roman"/>
                <w:lang w:eastAsia="ru-RU"/>
              </w:rPr>
            </w:pPr>
            <w:r w:rsidRPr="00430629">
              <w:rPr>
                <w:rFonts w:ascii="Times New Roman" w:eastAsia="Times New Roman" w:hAnsi="Times New Roman" w:cs="Times New Roman"/>
                <w:lang w:eastAsia="ru-RU"/>
              </w:rPr>
              <w:t>1. Допуск размера. После допуска. Схема расположения полей допусков. Условия годности размера деталей. Посадка. Допуск посадки. Типы посадок. Обозначения посадок на чертежах. Понятие о системе допусков и посадок. Единая система допусков и посадок (ЕСДП), Система отверстия и система вала.</w:t>
            </w:r>
          </w:p>
          <w:p w14:paraId="3FF7A632" w14:textId="77777777" w:rsidR="00430629" w:rsidRPr="00430629" w:rsidRDefault="00430629" w:rsidP="00430629">
            <w:pPr>
              <w:rPr>
                <w:rFonts w:ascii="Times New Roman" w:eastAsia="Times New Roman" w:hAnsi="Times New Roman" w:cs="Times New Roman"/>
                <w:lang w:eastAsia="ru-RU"/>
              </w:rPr>
            </w:pPr>
            <w:r w:rsidRPr="00430629">
              <w:rPr>
                <w:rFonts w:ascii="Times New Roman" w:eastAsia="Times New Roman" w:hAnsi="Times New Roman" w:cs="Times New Roman"/>
                <w:lang w:eastAsia="ru-RU"/>
              </w:rPr>
              <w:t>2. Квалитеты в ЕСДП. Таблица предельных отклонений размеров в системе ЕСДП. Предельное отклонение размеров с неуказанными допусками (свободные размеры).</w:t>
            </w:r>
          </w:p>
        </w:tc>
        <w:tc>
          <w:tcPr>
            <w:tcW w:w="2694" w:type="dxa"/>
          </w:tcPr>
          <w:p w14:paraId="1AAF9140" w14:textId="77777777" w:rsidR="00430629" w:rsidRPr="00430629" w:rsidRDefault="00430629" w:rsidP="00430629">
            <w:pPr>
              <w:jc w:val="center"/>
              <w:rPr>
                <w:rFonts w:ascii="Times New Roman" w:eastAsia="Times New Roman" w:hAnsi="Times New Roman" w:cs="Times New Roman"/>
                <w:b/>
                <w:lang w:eastAsia="ru-RU"/>
              </w:rPr>
            </w:pPr>
            <w:r w:rsidRPr="00430629">
              <w:rPr>
                <w:rFonts w:ascii="Times New Roman" w:eastAsia="Times New Roman" w:hAnsi="Times New Roman" w:cs="Times New Roman"/>
                <w:b/>
                <w:lang w:eastAsia="ru-RU"/>
              </w:rPr>
              <w:t>2</w:t>
            </w:r>
          </w:p>
        </w:tc>
        <w:tc>
          <w:tcPr>
            <w:tcW w:w="2409" w:type="dxa"/>
            <w:vMerge/>
          </w:tcPr>
          <w:p w14:paraId="5C6409DB" w14:textId="77777777" w:rsidR="00430629" w:rsidRPr="00430629" w:rsidRDefault="00430629" w:rsidP="00430629">
            <w:pPr>
              <w:rPr>
                <w:rFonts w:ascii="Times New Roman" w:eastAsia="Times New Roman" w:hAnsi="Times New Roman" w:cs="Times New Roman"/>
                <w:lang w:eastAsia="ru-RU"/>
              </w:rPr>
            </w:pPr>
          </w:p>
        </w:tc>
      </w:tr>
      <w:tr w:rsidR="00430629" w:rsidRPr="00430629" w14:paraId="301CFECA" w14:textId="77777777" w:rsidTr="006158BE">
        <w:trPr>
          <w:trHeight w:val="361"/>
        </w:trPr>
        <w:tc>
          <w:tcPr>
            <w:tcW w:w="2972" w:type="dxa"/>
            <w:vMerge/>
          </w:tcPr>
          <w:p w14:paraId="628C7974" w14:textId="77777777" w:rsidR="00430629" w:rsidRPr="00430629" w:rsidRDefault="00430629" w:rsidP="0043062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421C334D" w14:textId="77777777" w:rsidR="00430629" w:rsidRPr="00430629" w:rsidRDefault="00430629" w:rsidP="00430629">
            <w:pPr>
              <w:rPr>
                <w:rFonts w:ascii="Times New Roman" w:eastAsia="Times New Roman" w:hAnsi="Times New Roman" w:cs="Times New Roman"/>
                <w:b/>
                <w:bCs/>
                <w:lang w:eastAsia="ru-RU"/>
              </w:rPr>
            </w:pPr>
            <w:r w:rsidRPr="00430629">
              <w:rPr>
                <w:rFonts w:ascii="Times New Roman" w:eastAsia="Times New Roman" w:hAnsi="Times New Roman" w:cs="Times New Roman"/>
                <w:b/>
                <w:bCs/>
                <w:lang w:eastAsia="ru-RU"/>
              </w:rPr>
              <w:t>В том числе практических и лабораторных занятий</w:t>
            </w:r>
          </w:p>
        </w:tc>
        <w:tc>
          <w:tcPr>
            <w:tcW w:w="2694" w:type="dxa"/>
          </w:tcPr>
          <w:p w14:paraId="4EE8FAD9" w14:textId="77777777" w:rsidR="00430629" w:rsidRPr="00430629" w:rsidRDefault="00430629" w:rsidP="00430629">
            <w:pPr>
              <w:jc w:val="center"/>
              <w:rPr>
                <w:rFonts w:ascii="Times New Roman" w:eastAsia="Times New Roman" w:hAnsi="Times New Roman" w:cs="Times New Roman"/>
                <w:b/>
                <w:bCs/>
                <w:lang w:eastAsia="ru-RU"/>
              </w:rPr>
            </w:pPr>
            <w:r w:rsidRPr="00430629">
              <w:rPr>
                <w:rFonts w:ascii="Times New Roman" w:eastAsia="Times New Roman" w:hAnsi="Times New Roman" w:cs="Times New Roman"/>
                <w:b/>
                <w:bCs/>
                <w:lang w:eastAsia="ru-RU"/>
              </w:rPr>
              <w:t>4/4</w:t>
            </w:r>
          </w:p>
        </w:tc>
        <w:tc>
          <w:tcPr>
            <w:tcW w:w="2409" w:type="dxa"/>
            <w:vMerge/>
          </w:tcPr>
          <w:p w14:paraId="5AEC238F" w14:textId="77777777" w:rsidR="00430629" w:rsidRPr="00430629" w:rsidRDefault="00430629" w:rsidP="00430629">
            <w:pPr>
              <w:rPr>
                <w:rFonts w:ascii="Times New Roman" w:eastAsia="Times New Roman" w:hAnsi="Times New Roman" w:cs="Times New Roman"/>
                <w:b/>
                <w:bCs/>
                <w:lang w:eastAsia="ru-RU"/>
              </w:rPr>
            </w:pPr>
          </w:p>
        </w:tc>
      </w:tr>
      <w:tr w:rsidR="00430629" w:rsidRPr="00430629" w14:paraId="2A9C2E04" w14:textId="77777777" w:rsidTr="006158BE">
        <w:trPr>
          <w:trHeight w:val="137"/>
        </w:trPr>
        <w:tc>
          <w:tcPr>
            <w:tcW w:w="2972" w:type="dxa"/>
            <w:vMerge/>
          </w:tcPr>
          <w:p w14:paraId="63675D0E" w14:textId="77777777" w:rsidR="00430629" w:rsidRPr="00430629" w:rsidRDefault="00430629" w:rsidP="0043062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0F69BB7B" w14:textId="77777777" w:rsidR="00430629" w:rsidRPr="00430629" w:rsidRDefault="00430629" w:rsidP="00430629">
            <w:pPr>
              <w:rPr>
                <w:rFonts w:ascii="Times New Roman" w:eastAsia="Times New Roman" w:hAnsi="Times New Roman" w:cs="Times New Roman"/>
                <w:lang w:eastAsia="ru-RU"/>
              </w:rPr>
            </w:pPr>
            <w:r w:rsidRPr="00430629">
              <w:rPr>
                <w:rFonts w:ascii="Times New Roman" w:eastAsia="Times New Roman" w:hAnsi="Times New Roman" w:cs="Times New Roman"/>
                <w:bCs/>
                <w:sz w:val="24"/>
                <w:szCs w:val="24"/>
                <w:lang w:eastAsia="ru-RU"/>
              </w:rPr>
              <w:t>Допуски и посадки гладких цилиндрических соединений</w:t>
            </w:r>
          </w:p>
        </w:tc>
        <w:tc>
          <w:tcPr>
            <w:tcW w:w="2694" w:type="dxa"/>
          </w:tcPr>
          <w:p w14:paraId="664A058B" w14:textId="77777777" w:rsidR="00430629" w:rsidRPr="00430629" w:rsidRDefault="00430629" w:rsidP="00430629">
            <w:pPr>
              <w:rPr>
                <w:rFonts w:ascii="Times New Roman" w:eastAsia="Times New Roman" w:hAnsi="Times New Roman" w:cs="Times New Roman"/>
                <w:lang w:eastAsia="ru-RU"/>
              </w:rPr>
            </w:pPr>
          </w:p>
        </w:tc>
        <w:tc>
          <w:tcPr>
            <w:tcW w:w="2409" w:type="dxa"/>
            <w:vMerge/>
          </w:tcPr>
          <w:p w14:paraId="40C3979D" w14:textId="77777777" w:rsidR="00430629" w:rsidRPr="00430629" w:rsidRDefault="00430629" w:rsidP="00430629">
            <w:pPr>
              <w:rPr>
                <w:rFonts w:ascii="Times New Roman" w:eastAsia="Times New Roman" w:hAnsi="Times New Roman" w:cs="Times New Roman"/>
                <w:lang w:eastAsia="ru-RU"/>
              </w:rPr>
            </w:pPr>
          </w:p>
        </w:tc>
      </w:tr>
      <w:tr w:rsidR="00430629" w:rsidRPr="00430629" w14:paraId="4C54698F" w14:textId="77777777" w:rsidTr="006158BE">
        <w:trPr>
          <w:trHeight w:val="298"/>
        </w:trPr>
        <w:tc>
          <w:tcPr>
            <w:tcW w:w="2972" w:type="dxa"/>
            <w:vMerge/>
          </w:tcPr>
          <w:p w14:paraId="449E09F9" w14:textId="77777777" w:rsidR="00430629" w:rsidRPr="00430629" w:rsidRDefault="00430629" w:rsidP="0043062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7DF169F9" w14:textId="77777777" w:rsidR="00430629" w:rsidRPr="00430629" w:rsidRDefault="00430629" w:rsidP="00430629">
            <w:pPr>
              <w:rPr>
                <w:rFonts w:ascii="Times New Roman" w:eastAsia="Times New Roman" w:hAnsi="Times New Roman" w:cs="Times New Roman"/>
                <w:lang w:eastAsia="ru-RU"/>
              </w:rPr>
            </w:pPr>
            <w:r w:rsidRPr="00430629">
              <w:rPr>
                <w:rFonts w:ascii="Times New Roman" w:eastAsia="Times New Roman" w:hAnsi="Times New Roman" w:cs="Times New Roman"/>
                <w:bCs/>
                <w:i/>
                <w:sz w:val="24"/>
                <w:szCs w:val="24"/>
                <w:lang w:eastAsia="ru-RU"/>
              </w:rPr>
              <w:t xml:space="preserve"> </w:t>
            </w:r>
            <w:r w:rsidRPr="00430629">
              <w:rPr>
                <w:rFonts w:ascii="Times New Roman" w:eastAsia="Times New Roman" w:hAnsi="Times New Roman" w:cs="Times New Roman"/>
                <w:bCs/>
                <w:sz w:val="24"/>
                <w:szCs w:val="24"/>
                <w:lang w:eastAsia="ru-RU"/>
              </w:rPr>
              <w:t>Допуски и предельное отклонение гладких цилиндрических соединений</w:t>
            </w:r>
          </w:p>
        </w:tc>
        <w:tc>
          <w:tcPr>
            <w:tcW w:w="2694" w:type="dxa"/>
          </w:tcPr>
          <w:p w14:paraId="317B7177" w14:textId="77777777" w:rsidR="00430629" w:rsidRPr="00430629" w:rsidRDefault="00430629" w:rsidP="00430629">
            <w:pPr>
              <w:rPr>
                <w:rFonts w:ascii="Times New Roman" w:eastAsia="Times New Roman" w:hAnsi="Times New Roman" w:cs="Times New Roman"/>
                <w:lang w:eastAsia="ru-RU"/>
              </w:rPr>
            </w:pPr>
          </w:p>
        </w:tc>
        <w:tc>
          <w:tcPr>
            <w:tcW w:w="2409" w:type="dxa"/>
            <w:vMerge/>
          </w:tcPr>
          <w:p w14:paraId="67BCAD62" w14:textId="77777777" w:rsidR="00430629" w:rsidRPr="00430629" w:rsidRDefault="00430629" w:rsidP="00430629">
            <w:pPr>
              <w:rPr>
                <w:rFonts w:ascii="Times New Roman" w:eastAsia="Times New Roman" w:hAnsi="Times New Roman" w:cs="Times New Roman"/>
                <w:lang w:eastAsia="ru-RU"/>
              </w:rPr>
            </w:pPr>
          </w:p>
        </w:tc>
      </w:tr>
      <w:tr w:rsidR="00430629" w:rsidRPr="00430629" w14:paraId="0D74C408" w14:textId="77777777" w:rsidTr="006158BE">
        <w:trPr>
          <w:trHeight w:val="361"/>
        </w:trPr>
        <w:tc>
          <w:tcPr>
            <w:tcW w:w="2972" w:type="dxa"/>
            <w:vMerge/>
          </w:tcPr>
          <w:p w14:paraId="5D626E6F" w14:textId="77777777" w:rsidR="00430629" w:rsidRPr="00430629" w:rsidRDefault="00430629" w:rsidP="0043062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24339036" w14:textId="77777777" w:rsidR="00430629" w:rsidRPr="00430629" w:rsidRDefault="00430629" w:rsidP="00430629">
            <w:pPr>
              <w:rPr>
                <w:rFonts w:ascii="Times New Roman" w:eastAsia="Times New Roman" w:hAnsi="Times New Roman" w:cs="Times New Roman"/>
                <w:b/>
                <w:bCs/>
                <w:lang w:eastAsia="ru-RU"/>
              </w:rPr>
            </w:pPr>
            <w:r w:rsidRPr="00430629">
              <w:rPr>
                <w:rFonts w:ascii="Times New Roman" w:eastAsia="Times New Roman" w:hAnsi="Times New Roman" w:cs="Times New Roman"/>
                <w:b/>
                <w:bCs/>
                <w:lang w:eastAsia="ru-RU"/>
              </w:rPr>
              <w:t>В том числе самостоятельная работа обучающихся</w:t>
            </w:r>
          </w:p>
          <w:p w14:paraId="69303311" w14:textId="77777777" w:rsidR="00430629" w:rsidRPr="00430629" w:rsidRDefault="00430629" w:rsidP="00430629">
            <w:pPr>
              <w:rPr>
                <w:rFonts w:ascii="Times New Roman" w:eastAsia="Times New Roman" w:hAnsi="Times New Roman" w:cs="Times New Roman"/>
                <w:b/>
                <w:bCs/>
                <w:lang w:eastAsia="ru-RU"/>
              </w:rPr>
            </w:pPr>
            <w:r w:rsidRPr="00430629">
              <w:rPr>
                <w:rFonts w:ascii="Times New Roman" w:eastAsia="Times New Roman" w:hAnsi="Times New Roman" w:cs="Times New Roman"/>
                <w:lang w:eastAsia="ru-RU"/>
              </w:rPr>
              <w:t>Квалитеты в ЕСДП</w:t>
            </w:r>
          </w:p>
        </w:tc>
        <w:tc>
          <w:tcPr>
            <w:tcW w:w="2694" w:type="dxa"/>
          </w:tcPr>
          <w:p w14:paraId="79241001" w14:textId="77777777" w:rsidR="00430629" w:rsidRPr="00430629" w:rsidRDefault="00430629" w:rsidP="00430629">
            <w:pPr>
              <w:jc w:val="center"/>
              <w:rPr>
                <w:rFonts w:ascii="Times New Roman" w:eastAsia="Times New Roman" w:hAnsi="Times New Roman" w:cs="Times New Roman"/>
                <w:b/>
                <w:bCs/>
                <w:lang w:eastAsia="ru-RU"/>
              </w:rPr>
            </w:pPr>
            <w:r w:rsidRPr="00430629">
              <w:rPr>
                <w:rFonts w:ascii="Times New Roman" w:eastAsia="Times New Roman" w:hAnsi="Times New Roman" w:cs="Times New Roman"/>
                <w:b/>
                <w:bCs/>
                <w:lang w:eastAsia="ru-RU"/>
              </w:rPr>
              <w:t>2</w:t>
            </w:r>
          </w:p>
        </w:tc>
        <w:tc>
          <w:tcPr>
            <w:tcW w:w="2409" w:type="dxa"/>
            <w:vMerge/>
          </w:tcPr>
          <w:p w14:paraId="7786E7BA" w14:textId="77777777" w:rsidR="00430629" w:rsidRPr="00430629" w:rsidRDefault="00430629" w:rsidP="00430629">
            <w:pPr>
              <w:rPr>
                <w:rFonts w:ascii="Times New Roman" w:eastAsia="Times New Roman" w:hAnsi="Times New Roman" w:cs="Times New Roman"/>
                <w:b/>
                <w:bCs/>
                <w:lang w:eastAsia="ru-RU"/>
              </w:rPr>
            </w:pPr>
          </w:p>
        </w:tc>
      </w:tr>
      <w:tr w:rsidR="00430629" w:rsidRPr="00430629" w14:paraId="605269DD" w14:textId="77777777" w:rsidTr="006158BE">
        <w:tc>
          <w:tcPr>
            <w:tcW w:w="2972" w:type="dxa"/>
            <w:vMerge w:val="restart"/>
          </w:tcPr>
          <w:p w14:paraId="53912B51" w14:textId="77777777" w:rsidR="00430629" w:rsidRPr="00430629" w:rsidRDefault="00430629" w:rsidP="00430629">
            <w:pPr>
              <w:widowControl w:val="0"/>
              <w:spacing w:before="9"/>
              <w:ind w:right="-20"/>
              <w:rPr>
                <w:rFonts w:ascii="Times New Roman" w:eastAsia="Times New Roman" w:hAnsi="Times New Roman" w:cs="Times New Roman"/>
                <w:b/>
                <w:bCs/>
                <w:sz w:val="24"/>
                <w:szCs w:val="24"/>
                <w:lang w:eastAsia="ru-RU"/>
              </w:rPr>
            </w:pPr>
            <w:r w:rsidRPr="00430629">
              <w:rPr>
                <w:rFonts w:ascii="Times New Roman" w:eastAsia="Times New Roman" w:hAnsi="Times New Roman" w:cs="Times New Roman"/>
                <w:b/>
                <w:sz w:val="24"/>
                <w:szCs w:val="24"/>
                <w:lang w:eastAsia="ru-RU"/>
              </w:rPr>
              <w:t xml:space="preserve">Тема 1.3. </w:t>
            </w:r>
            <w:r w:rsidRPr="00430629">
              <w:rPr>
                <w:rFonts w:ascii="Times New Roman" w:eastAsia="Times New Roman" w:hAnsi="Times New Roman" w:cs="Times New Roman"/>
                <w:b/>
                <w:bCs/>
                <w:sz w:val="24"/>
                <w:szCs w:val="24"/>
                <w:lang w:eastAsia="ru-RU"/>
              </w:rPr>
              <w:t>Допуски и отклонения формы. Шероховатость поверхности</w:t>
            </w:r>
          </w:p>
          <w:p w14:paraId="0337960D" w14:textId="77777777" w:rsidR="00430629" w:rsidRPr="00430629" w:rsidRDefault="00430629" w:rsidP="00430629">
            <w:pPr>
              <w:rPr>
                <w:rFonts w:ascii="Times New Roman" w:eastAsia="Times New Roman" w:hAnsi="Times New Roman" w:cs="Times New Roman"/>
                <w:b/>
                <w:bCs/>
                <w:lang w:eastAsia="ru-RU"/>
              </w:rPr>
            </w:pPr>
          </w:p>
        </w:tc>
        <w:tc>
          <w:tcPr>
            <w:tcW w:w="6662" w:type="dxa"/>
          </w:tcPr>
          <w:p w14:paraId="0684191D" w14:textId="77777777" w:rsidR="00430629" w:rsidRPr="00430629" w:rsidRDefault="00430629" w:rsidP="00430629">
            <w:pPr>
              <w:rPr>
                <w:rFonts w:ascii="Times New Roman" w:eastAsia="Times New Roman" w:hAnsi="Times New Roman" w:cs="Times New Roman"/>
                <w:b/>
                <w:lang w:eastAsia="ru-RU"/>
              </w:rPr>
            </w:pPr>
            <w:r w:rsidRPr="00430629">
              <w:rPr>
                <w:rFonts w:ascii="Times New Roman" w:eastAsia="Times New Roman" w:hAnsi="Times New Roman" w:cs="Times New Roman"/>
                <w:b/>
                <w:bCs/>
                <w:lang w:eastAsia="ru-RU"/>
              </w:rPr>
              <w:t xml:space="preserve">Содержание </w:t>
            </w:r>
          </w:p>
        </w:tc>
        <w:tc>
          <w:tcPr>
            <w:tcW w:w="2694" w:type="dxa"/>
          </w:tcPr>
          <w:p w14:paraId="14C41D58" w14:textId="77777777" w:rsidR="00430629" w:rsidRPr="00430629" w:rsidRDefault="00430629" w:rsidP="00430629">
            <w:pPr>
              <w:jc w:val="center"/>
              <w:rPr>
                <w:rFonts w:ascii="Times New Roman" w:eastAsia="Times New Roman" w:hAnsi="Times New Roman" w:cs="Times New Roman"/>
                <w:b/>
                <w:bCs/>
                <w:lang w:eastAsia="ru-RU"/>
              </w:rPr>
            </w:pPr>
            <w:r w:rsidRPr="00430629">
              <w:rPr>
                <w:rFonts w:ascii="Times New Roman" w:eastAsia="Times New Roman" w:hAnsi="Times New Roman" w:cs="Times New Roman"/>
                <w:b/>
                <w:bCs/>
                <w:lang w:eastAsia="ru-RU"/>
              </w:rPr>
              <w:t>10/4</w:t>
            </w:r>
          </w:p>
        </w:tc>
        <w:tc>
          <w:tcPr>
            <w:tcW w:w="2409" w:type="dxa"/>
            <w:vMerge w:val="restart"/>
          </w:tcPr>
          <w:p w14:paraId="42A67F18" w14:textId="77777777" w:rsidR="00430629" w:rsidRPr="00430629" w:rsidRDefault="00430629" w:rsidP="00430629">
            <w:pPr>
              <w:jc w:val="center"/>
              <w:rPr>
                <w:rFonts w:ascii="Times New Roman" w:eastAsia="Times New Roman" w:hAnsi="Times New Roman" w:cs="Times New Roman"/>
                <w:bCs/>
                <w:lang w:eastAsia="ru-RU"/>
              </w:rPr>
            </w:pPr>
            <w:r w:rsidRPr="00430629">
              <w:rPr>
                <w:rFonts w:ascii="Times New Roman" w:eastAsia="Times New Roman" w:hAnsi="Times New Roman" w:cs="Times New Roman"/>
                <w:bCs/>
                <w:lang w:eastAsia="ru-RU"/>
              </w:rPr>
              <w:t>ПК 1.5</w:t>
            </w:r>
          </w:p>
          <w:p w14:paraId="086686EA" w14:textId="77777777" w:rsidR="00430629" w:rsidRPr="00430629" w:rsidRDefault="00430629" w:rsidP="00430629">
            <w:pPr>
              <w:jc w:val="center"/>
              <w:rPr>
                <w:rFonts w:ascii="Times New Roman" w:eastAsia="Times New Roman" w:hAnsi="Times New Roman" w:cs="Times New Roman"/>
                <w:b/>
                <w:bCs/>
                <w:lang w:eastAsia="ru-RU"/>
              </w:rPr>
            </w:pPr>
            <w:r w:rsidRPr="00430629">
              <w:rPr>
                <w:rFonts w:ascii="Times New Roman" w:eastAsia="Calibri" w:hAnsi="Times New Roman" w:cs="Times New Roman"/>
              </w:rPr>
              <w:t>ОК 01-09</w:t>
            </w:r>
          </w:p>
        </w:tc>
      </w:tr>
      <w:tr w:rsidR="00430629" w:rsidRPr="00430629" w14:paraId="10FEA498" w14:textId="77777777" w:rsidTr="006158BE">
        <w:trPr>
          <w:trHeight w:val="396"/>
        </w:trPr>
        <w:tc>
          <w:tcPr>
            <w:tcW w:w="2972" w:type="dxa"/>
            <w:vMerge/>
          </w:tcPr>
          <w:p w14:paraId="54B43F97" w14:textId="77777777" w:rsidR="00430629" w:rsidRPr="00430629" w:rsidRDefault="00430629" w:rsidP="00430629">
            <w:pPr>
              <w:rPr>
                <w:rFonts w:ascii="Times New Roman" w:eastAsia="Times New Roman" w:hAnsi="Times New Roman" w:cs="Times New Roman"/>
                <w:b/>
                <w:bCs/>
                <w:lang w:eastAsia="ru-RU"/>
              </w:rPr>
            </w:pPr>
          </w:p>
        </w:tc>
        <w:tc>
          <w:tcPr>
            <w:tcW w:w="6662" w:type="dxa"/>
          </w:tcPr>
          <w:p w14:paraId="21F86ACF" w14:textId="77777777" w:rsidR="00430629" w:rsidRPr="00430629" w:rsidRDefault="00430629" w:rsidP="00430629">
            <w:pPr>
              <w:suppressAutoHyphens/>
              <w:jc w:val="both"/>
              <w:rPr>
                <w:rFonts w:ascii="Times New Roman" w:eastAsia="Times New Roman" w:hAnsi="Times New Roman" w:cs="Times New Roman"/>
                <w:lang w:eastAsia="ru-RU"/>
              </w:rPr>
            </w:pPr>
            <w:r w:rsidRPr="00430629">
              <w:rPr>
                <w:rFonts w:ascii="Times New Roman" w:eastAsia="Times New Roman" w:hAnsi="Times New Roman" w:cs="Times New Roman"/>
                <w:lang w:eastAsia="ru-RU"/>
              </w:rPr>
              <w:t>1. Допуски формы, допуски расположения, суммарные допуски формы и расположения поверхностей. Их обозначение на чертежах по ЕСКД, отклонения цилиндрических и плоских поверхностей</w:t>
            </w:r>
          </w:p>
          <w:p w14:paraId="522650B4" w14:textId="77777777" w:rsidR="00430629" w:rsidRPr="00430629" w:rsidRDefault="00430629" w:rsidP="00430629">
            <w:pPr>
              <w:suppressAutoHyphens/>
              <w:jc w:val="both"/>
              <w:rPr>
                <w:rFonts w:ascii="Times New Roman" w:eastAsia="Times New Roman" w:hAnsi="Times New Roman" w:cs="Times New Roman"/>
                <w:lang w:eastAsia="ru-RU"/>
              </w:rPr>
            </w:pPr>
            <w:r w:rsidRPr="00430629">
              <w:rPr>
                <w:rFonts w:ascii="Times New Roman" w:eastAsia="Times New Roman" w:hAnsi="Times New Roman" w:cs="Times New Roman"/>
                <w:lang w:eastAsia="ru-RU"/>
              </w:rPr>
              <w:t>2. Основные сведения о методах контроля отклонений формы и расположения поверхностей. Шероховатость поверхности. Обозначение шероховатости на чертежах</w:t>
            </w:r>
          </w:p>
        </w:tc>
        <w:tc>
          <w:tcPr>
            <w:tcW w:w="2694" w:type="dxa"/>
          </w:tcPr>
          <w:p w14:paraId="22F2EA80" w14:textId="77777777" w:rsidR="00430629" w:rsidRPr="00430629" w:rsidRDefault="00430629" w:rsidP="00430629">
            <w:pPr>
              <w:suppressAutoHyphens/>
              <w:jc w:val="center"/>
              <w:rPr>
                <w:rFonts w:ascii="Times New Roman" w:eastAsia="Times New Roman" w:hAnsi="Times New Roman" w:cs="Times New Roman"/>
                <w:lang w:eastAsia="ru-RU"/>
              </w:rPr>
            </w:pPr>
            <w:r w:rsidRPr="00430629">
              <w:rPr>
                <w:rFonts w:ascii="Times New Roman" w:eastAsia="Times New Roman" w:hAnsi="Times New Roman" w:cs="Times New Roman"/>
                <w:lang w:eastAsia="ru-RU"/>
              </w:rPr>
              <w:t>4</w:t>
            </w:r>
          </w:p>
        </w:tc>
        <w:tc>
          <w:tcPr>
            <w:tcW w:w="2409" w:type="dxa"/>
            <w:vMerge/>
          </w:tcPr>
          <w:p w14:paraId="5C1AF38F" w14:textId="77777777" w:rsidR="00430629" w:rsidRPr="00430629" w:rsidRDefault="00430629" w:rsidP="00430629">
            <w:pPr>
              <w:suppressAutoHyphens/>
              <w:jc w:val="both"/>
              <w:rPr>
                <w:rFonts w:ascii="Times New Roman" w:eastAsia="Times New Roman" w:hAnsi="Times New Roman" w:cs="Times New Roman"/>
                <w:lang w:eastAsia="ru-RU"/>
              </w:rPr>
            </w:pPr>
          </w:p>
        </w:tc>
      </w:tr>
      <w:tr w:rsidR="00430629" w:rsidRPr="00430629" w14:paraId="2D6F6BBC" w14:textId="77777777" w:rsidTr="006158BE">
        <w:trPr>
          <w:trHeight w:val="20"/>
        </w:trPr>
        <w:tc>
          <w:tcPr>
            <w:tcW w:w="2972" w:type="dxa"/>
            <w:vMerge/>
          </w:tcPr>
          <w:p w14:paraId="13FD276D" w14:textId="77777777" w:rsidR="00430629" w:rsidRPr="00430629" w:rsidRDefault="00430629" w:rsidP="00430629">
            <w:pPr>
              <w:rPr>
                <w:rFonts w:ascii="Times New Roman" w:eastAsia="Times New Roman" w:hAnsi="Times New Roman" w:cs="Times New Roman"/>
                <w:b/>
                <w:bCs/>
                <w:lang w:eastAsia="ru-RU"/>
              </w:rPr>
            </w:pPr>
          </w:p>
        </w:tc>
        <w:tc>
          <w:tcPr>
            <w:tcW w:w="6662" w:type="dxa"/>
          </w:tcPr>
          <w:p w14:paraId="71DE29A8" w14:textId="77777777" w:rsidR="00430629" w:rsidRPr="00430629" w:rsidRDefault="00430629" w:rsidP="00430629">
            <w:pPr>
              <w:suppressAutoHyphens/>
              <w:jc w:val="both"/>
              <w:rPr>
                <w:rFonts w:ascii="Times New Roman" w:eastAsia="Times New Roman" w:hAnsi="Times New Roman" w:cs="Times New Roman"/>
                <w:b/>
                <w:lang w:eastAsia="ru-RU"/>
              </w:rPr>
            </w:pPr>
            <w:r w:rsidRPr="00430629">
              <w:rPr>
                <w:rFonts w:ascii="Times New Roman" w:eastAsia="Times New Roman" w:hAnsi="Times New Roman" w:cs="Times New Roman"/>
                <w:b/>
                <w:bCs/>
                <w:lang w:eastAsia="ru-RU"/>
              </w:rPr>
              <w:t>В том числе практических и лабораторных занятий</w:t>
            </w:r>
          </w:p>
        </w:tc>
        <w:tc>
          <w:tcPr>
            <w:tcW w:w="2694" w:type="dxa"/>
          </w:tcPr>
          <w:p w14:paraId="72F1008C" w14:textId="77777777" w:rsidR="00430629" w:rsidRPr="00430629" w:rsidRDefault="00430629" w:rsidP="00430629">
            <w:pPr>
              <w:suppressAutoHyphens/>
              <w:jc w:val="center"/>
              <w:rPr>
                <w:rFonts w:ascii="Times New Roman" w:eastAsia="Times New Roman" w:hAnsi="Times New Roman" w:cs="Times New Roman"/>
                <w:b/>
                <w:bCs/>
                <w:lang w:eastAsia="ru-RU"/>
              </w:rPr>
            </w:pPr>
            <w:r w:rsidRPr="00430629">
              <w:rPr>
                <w:rFonts w:ascii="Times New Roman" w:eastAsia="Times New Roman" w:hAnsi="Times New Roman" w:cs="Times New Roman"/>
                <w:b/>
                <w:bCs/>
                <w:lang w:eastAsia="ru-RU"/>
              </w:rPr>
              <w:t>4/4</w:t>
            </w:r>
          </w:p>
        </w:tc>
        <w:tc>
          <w:tcPr>
            <w:tcW w:w="2409" w:type="dxa"/>
            <w:vMerge/>
          </w:tcPr>
          <w:p w14:paraId="22AEF811" w14:textId="77777777" w:rsidR="00430629" w:rsidRPr="00430629" w:rsidRDefault="00430629" w:rsidP="00430629">
            <w:pPr>
              <w:suppressAutoHyphens/>
              <w:jc w:val="both"/>
              <w:rPr>
                <w:rFonts w:ascii="Times New Roman" w:eastAsia="Times New Roman" w:hAnsi="Times New Roman" w:cs="Times New Roman"/>
                <w:b/>
                <w:bCs/>
                <w:lang w:eastAsia="ru-RU"/>
              </w:rPr>
            </w:pPr>
          </w:p>
        </w:tc>
      </w:tr>
      <w:tr w:rsidR="00430629" w:rsidRPr="00430629" w14:paraId="775EC988" w14:textId="77777777" w:rsidTr="006158BE">
        <w:trPr>
          <w:trHeight w:val="204"/>
        </w:trPr>
        <w:tc>
          <w:tcPr>
            <w:tcW w:w="2972" w:type="dxa"/>
            <w:vMerge/>
          </w:tcPr>
          <w:p w14:paraId="2684D0AF" w14:textId="77777777" w:rsidR="00430629" w:rsidRPr="00430629" w:rsidRDefault="00430629" w:rsidP="00430629">
            <w:pPr>
              <w:rPr>
                <w:rFonts w:ascii="Times New Roman" w:eastAsia="Times New Roman" w:hAnsi="Times New Roman" w:cs="Times New Roman"/>
                <w:b/>
                <w:bCs/>
                <w:lang w:eastAsia="ru-RU"/>
              </w:rPr>
            </w:pPr>
          </w:p>
        </w:tc>
        <w:tc>
          <w:tcPr>
            <w:tcW w:w="6662" w:type="dxa"/>
          </w:tcPr>
          <w:p w14:paraId="504684B1" w14:textId="77777777" w:rsidR="00430629" w:rsidRPr="00430629" w:rsidRDefault="00430629" w:rsidP="00430629">
            <w:pPr>
              <w:suppressAutoHyphens/>
              <w:jc w:val="both"/>
              <w:rPr>
                <w:rFonts w:ascii="Times New Roman" w:eastAsia="Times New Roman" w:hAnsi="Times New Roman" w:cs="Times New Roman"/>
                <w:iCs/>
                <w:lang w:eastAsia="ru-RU"/>
              </w:rPr>
            </w:pPr>
            <w:r w:rsidRPr="00430629">
              <w:rPr>
                <w:rFonts w:ascii="Times New Roman" w:eastAsia="Times New Roman" w:hAnsi="Times New Roman" w:cs="Times New Roman"/>
                <w:bCs/>
                <w:i/>
                <w:sz w:val="24"/>
                <w:szCs w:val="24"/>
                <w:lang w:eastAsia="ru-RU"/>
              </w:rPr>
              <w:t xml:space="preserve"> </w:t>
            </w:r>
            <w:r w:rsidRPr="00430629">
              <w:rPr>
                <w:rFonts w:ascii="Times New Roman" w:eastAsia="Times New Roman" w:hAnsi="Times New Roman" w:cs="Times New Roman"/>
                <w:bCs/>
                <w:sz w:val="24"/>
                <w:szCs w:val="24"/>
                <w:lang w:eastAsia="ru-RU"/>
              </w:rPr>
              <w:t>Контроль шероховатости поверхности</w:t>
            </w:r>
            <w:r w:rsidRPr="00430629">
              <w:rPr>
                <w:rFonts w:ascii="Times New Roman" w:eastAsia="Times New Roman" w:hAnsi="Times New Roman" w:cs="Times New Roman"/>
                <w:lang w:eastAsia="ru-RU"/>
              </w:rPr>
              <w:t xml:space="preserve"> </w:t>
            </w:r>
          </w:p>
        </w:tc>
        <w:tc>
          <w:tcPr>
            <w:tcW w:w="2694" w:type="dxa"/>
          </w:tcPr>
          <w:p w14:paraId="3C5D6034" w14:textId="77777777" w:rsidR="00430629" w:rsidRPr="00430629" w:rsidRDefault="00430629" w:rsidP="00430629">
            <w:pPr>
              <w:suppressAutoHyphens/>
              <w:jc w:val="both"/>
              <w:rPr>
                <w:rFonts w:ascii="Times New Roman" w:eastAsia="Times New Roman" w:hAnsi="Times New Roman" w:cs="Times New Roman"/>
                <w:lang w:eastAsia="ru-RU"/>
              </w:rPr>
            </w:pPr>
          </w:p>
        </w:tc>
        <w:tc>
          <w:tcPr>
            <w:tcW w:w="2409" w:type="dxa"/>
            <w:vMerge/>
          </w:tcPr>
          <w:p w14:paraId="654085ED" w14:textId="77777777" w:rsidR="00430629" w:rsidRPr="00430629" w:rsidRDefault="00430629" w:rsidP="00430629">
            <w:pPr>
              <w:suppressAutoHyphens/>
              <w:jc w:val="both"/>
              <w:rPr>
                <w:rFonts w:ascii="Times New Roman" w:eastAsia="Times New Roman" w:hAnsi="Times New Roman" w:cs="Times New Roman"/>
                <w:lang w:eastAsia="ru-RU"/>
              </w:rPr>
            </w:pPr>
          </w:p>
        </w:tc>
      </w:tr>
      <w:tr w:rsidR="00430629" w:rsidRPr="00430629" w14:paraId="28B7412F" w14:textId="77777777" w:rsidTr="006158BE">
        <w:trPr>
          <w:trHeight w:val="73"/>
        </w:trPr>
        <w:tc>
          <w:tcPr>
            <w:tcW w:w="2972" w:type="dxa"/>
            <w:vMerge/>
          </w:tcPr>
          <w:p w14:paraId="0A6670F4" w14:textId="77777777" w:rsidR="00430629" w:rsidRPr="00430629" w:rsidRDefault="00430629" w:rsidP="00430629">
            <w:pPr>
              <w:rPr>
                <w:rFonts w:ascii="Times New Roman" w:eastAsia="Times New Roman" w:hAnsi="Times New Roman" w:cs="Times New Roman"/>
                <w:b/>
                <w:bCs/>
                <w:lang w:eastAsia="ru-RU"/>
              </w:rPr>
            </w:pPr>
          </w:p>
        </w:tc>
        <w:tc>
          <w:tcPr>
            <w:tcW w:w="6662" w:type="dxa"/>
            <w:vAlign w:val="bottom"/>
          </w:tcPr>
          <w:p w14:paraId="1707EE93" w14:textId="77777777" w:rsidR="00430629" w:rsidRPr="00430629" w:rsidRDefault="00430629" w:rsidP="00430629">
            <w:pPr>
              <w:suppressAutoHyphens/>
              <w:rPr>
                <w:rFonts w:ascii="Times New Roman" w:eastAsia="Times New Roman" w:hAnsi="Times New Roman" w:cs="Times New Roman"/>
                <w:lang w:eastAsia="ru-RU"/>
              </w:rPr>
            </w:pPr>
            <w:r w:rsidRPr="00430629">
              <w:rPr>
                <w:rFonts w:ascii="Times New Roman" w:eastAsia="Times New Roman" w:hAnsi="Times New Roman" w:cs="Times New Roman"/>
                <w:bCs/>
                <w:sz w:val="24"/>
                <w:szCs w:val="24"/>
                <w:lang w:eastAsia="ru-RU"/>
              </w:rPr>
              <w:t>Контроль шероховатости поверхности</w:t>
            </w:r>
          </w:p>
        </w:tc>
        <w:tc>
          <w:tcPr>
            <w:tcW w:w="2694" w:type="dxa"/>
          </w:tcPr>
          <w:p w14:paraId="26583E24" w14:textId="77777777" w:rsidR="00430629" w:rsidRPr="00430629" w:rsidRDefault="00430629" w:rsidP="00430629">
            <w:pPr>
              <w:suppressAutoHyphens/>
              <w:rPr>
                <w:rFonts w:ascii="Times New Roman" w:eastAsia="Times New Roman" w:hAnsi="Times New Roman" w:cs="Times New Roman"/>
                <w:lang w:eastAsia="ru-RU"/>
              </w:rPr>
            </w:pPr>
          </w:p>
        </w:tc>
        <w:tc>
          <w:tcPr>
            <w:tcW w:w="2409" w:type="dxa"/>
            <w:vMerge/>
          </w:tcPr>
          <w:p w14:paraId="2254C286" w14:textId="77777777" w:rsidR="00430629" w:rsidRPr="00430629" w:rsidRDefault="00430629" w:rsidP="00430629">
            <w:pPr>
              <w:suppressAutoHyphens/>
              <w:rPr>
                <w:rFonts w:ascii="Times New Roman" w:eastAsia="Times New Roman" w:hAnsi="Times New Roman" w:cs="Times New Roman"/>
                <w:lang w:eastAsia="ru-RU"/>
              </w:rPr>
            </w:pPr>
          </w:p>
        </w:tc>
      </w:tr>
      <w:tr w:rsidR="00430629" w:rsidRPr="00430629" w14:paraId="0A333C26" w14:textId="77777777" w:rsidTr="006158BE">
        <w:trPr>
          <w:trHeight w:val="361"/>
        </w:trPr>
        <w:tc>
          <w:tcPr>
            <w:tcW w:w="2972" w:type="dxa"/>
            <w:vMerge/>
          </w:tcPr>
          <w:p w14:paraId="194C6BE3" w14:textId="77777777" w:rsidR="00430629" w:rsidRPr="00430629" w:rsidRDefault="00430629" w:rsidP="00430629">
            <w:pPr>
              <w:rPr>
                <w:rFonts w:ascii="Times New Roman" w:eastAsia="Times New Roman" w:hAnsi="Times New Roman" w:cs="Times New Roman"/>
                <w:b/>
                <w:bCs/>
                <w:lang w:eastAsia="ru-RU"/>
              </w:rPr>
            </w:pPr>
          </w:p>
        </w:tc>
        <w:tc>
          <w:tcPr>
            <w:tcW w:w="6662" w:type="dxa"/>
            <w:vAlign w:val="bottom"/>
          </w:tcPr>
          <w:p w14:paraId="23D3A5B4" w14:textId="77777777" w:rsidR="00430629" w:rsidRPr="00430629" w:rsidRDefault="00430629" w:rsidP="00430629">
            <w:pPr>
              <w:rPr>
                <w:rFonts w:ascii="Times New Roman" w:eastAsia="Times New Roman" w:hAnsi="Times New Roman" w:cs="Times New Roman"/>
                <w:b/>
                <w:bCs/>
                <w:lang w:eastAsia="ru-RU"/>
              </w:rPr>
            </w:pPr>
            <w:r w:rsidRPr="00430629">
              <w:rPr>
                <w:rFonts w:ascii="Times New Roman" w:eastAsia="Times New Roman" w:hAnsi="Times New Roman" w:cs="Times New Roman"/>
                <w:b/>
                <w:bCs/>
                <w:lang w:eastAsia="ru-RU"/>
              </w:rPr>
              <w:t>В том числе самостоятельная работа обучающихся</w:t>
            </w:r>
          </w:p>
          <w:p w14:paraId="0988B3C0" w14:textId="77777777" w:rsidR="00430629" w:rsidRPr="00430629" w:rsidRDefault="00430629" w:rsidP="00430629">
            <w:pPr>
              <w:rPr>
                <w:rFonts w:ascii="Times New Roman" w:eastAsia="Times New Roman" w:hAnsi="Times New Roman" w:cs="Times New Roman"/>
                <w:i/>
                <w:lang w:eastAsia="ru-RU"/>
              </w:rPr>
            </w:pPr>
            <w:r w:rsidRPr="00430629">
              <w:rPr>
                <w:rFonts w:ascii="Times New Roman" w:eastAsia="Times New Roman" w:hAnsi="Times New Roman" w:cs="Times New Roman"/>
                <w:lang w:eastAsia="ru-RU"/>
              </w:rPr>
              <w:t>Система отверстия и система вала</w:t>
            </w:r>
          </w:p>
        </w:tc>
        <w:tc>
          <w:tcPr>
            <w:tcW w:w="2694" w:type="dxa"/>
          </w:tcPr>
          <w:p w14:paraId="5C64798E" w14:textId="77777777" w:rsidR="00430629" w:rsidRPr="00430629" w:rsidRDefault="00430629" w:rsidP="00430629">
            <w:pPr>
              <w:jc w:val="center"/>
              <w:rPr>
                <w:rFonts w:ascii="Times New Roman" w:eastAsia="Times New Roman" w:hAnsi="Times New Roman" w:cs="Times New Roman"/>
                <w:b/>
                <w:bCs/>
                <w:lang w:eastAsia="ru-RU"/>
              </w:rPr>
            </w:pPr>
            <w:r w:rsidRPr="00430629">
              <w:rPr>
                <w:rFonts w:ascii="Times New Roman" w:eastAsia="Times New Roman" w:hAnsi="Times New Roman" w:cs="Times New Roman"/>
                <w:b/>
                <w:bCs/>
                <w:lang w:eastAsia="ru-RU"/>
              </w:rPr>
              <w:t>2</w:t>
            </w:r>
          </w:p>
        </w:tc>
        <w:tc>
          <w:tcPr>
            <w:tcW w:w="2409" w:type="dxa"/>
            <w:vMerge/>
          </w:tcPr>
          <w:p w14:paraId="15982E41" w14:textId="77777777" w:rsidR="00430629" w:rsidRPr="00430629" w:rsidRDefault="00430629" w:rsidP="00430629">
            <w:pPr>
              <w:rPr>
                <w:rFonts w:ascii="Times New Roman" w:eastAsia="Times New Roman" w:hAnsi="Times New Roman" w:cs="Times New Roman"/>
                <w:b/>
                <w:bCs/>
                <w:lang w:eastAsia="ru-RU"/>
              </w:rPr>
            </w:pPr>
          </w:p>
        </w:tc>
      </w:tr>
      <w:tr w:rsidR="00430629" w:rsidRPr="00430629" w14:paraId="65BDE029" w14:textId="77777777" w:rsidTr="006158BE">
        <w:trPr>
          <w:trHeight w:val="361"/>
        </w:trPr>
        <w:tc>
          <w:tcPr>
            <w:tcW w:w="9634" w:type="dxa"/>
            <w:gridSpan w:val="2"/>
          </w:tcPr>
          <w:p w14:paraId="6A972AAF" w14:textId="77777777" w:rsidR="00430629" w:rsidRPr="00430629" w:rsidRDefault="00430629" w:rsidP="00430629">
            <w:pPr>
              <w:rPr>
                <w:rFonts w:ascii="Times New Roman" w:eastAsia="Times New Roman" w:hAnsi="Times New Roman" w:cs="Times New Roman"/>
                <w:b/>
                <w:bCs/>
                <w:lang w:eastAsia="ru-RU"/>
              </w:rPr>
            </w:pPr>
            <w:r w:rsidRPr="00430629">
              <w:rPr>
                <w:rFonts w:ascii="Times New Roman" w:eastAsia="Times New Roman" w:hAnsi="Times New Roman" w:cs="Times New Roman"/>
                <w:b/>
                <w:bCs/>
                <w:lang w:eastAsia="ru-RU"/>
              </w:rPr>
              <w:t>Раздел 2.</w:t>
            </w:r>
            <w:r w:rsidRPr="00430629">
              <w:rPr>
                <w:rFonts w:ascii="Times New Roman" w:eastAsia="Times New Roman" w:hAnsi="Times New Roman" w:cs="Times New Roman"/>
                <w:b/>
                <w:bCs/>
                <w:sz w:val="24"/>
                <w:szCs w:val="24"/>
                <w:lang w:eastAsia="ru-RU"/>
              </w:rPr>
              <w:t xml:space="preserve"> Основы технических измерений</w:t>
            </w:r>
          </w:p>
        </w:tc>
        <w:tc>
          <w:tcPr>
            <w:tcW w:w="2694" w:type="dxa"/>
          </w:tcPr>
          <w:p w14:paraId="444D7435" w14:textId="77777777" w:rsidR="00430629" w:rsidRPr="00430629" w:rsidRDefault="00430629" w:rsidP="00430629">
            <w:pPr>
              <w:jc w:val="center"/>
              <w:rPr>
                <w:rFonts w:ascii="Times New Roman" w:eastAsia="Times New Roman" w:hAnsi="Times New Roman" w:cs="Times New Roman"/>
                <w:b/>
                <w:bCs/>
                <w:lang w:eastAsia="ru-RU"/>
              </w:rPr>
            </w:pPr>
            <w:r w:rsidRPr="00430629">
              <w:rPr>
                <w:rFonts w:ascii="Times New Roman" w:eastAsia="Times New Roman" w:hAnsi="Times New Roman" w:cs="Times New Roman"/>
                <w:b/>
                <w:bCs/>
                <w:lang w:eastAsia="ru-RU"/>
              </w:rPr>
              <w:t>12/4</w:t>
            </w:r>
          </w:p>
        </w:tc>
        <w:tc>
          <w:tcPr>
            <w:tcW w:w="2409" w:type="dxa"/>
          </w:tcPr>
          <w:p w14:paraId="6A700006" w14:textId="77777777" w:rsidR="00430629" w:rsidRPr="00430629" w:rsidRDefault="00430629" w:rsidP="00430629">
            <w:pPr>
              <w:rPr>
                <w:rFonts w:ascii="Times New Roman" w:eastAsia="Times New Roman" w:hAnsi="Times New Roman" w:cs="Times New Roman"/>
                <w:b/>
                <w:bCs/>
                <w:lang w:eastAsia="ru-RU"/>
              </w:rPr>
            </w:pPr>
          </w:p>
        </w:tc>
      </w:tr>
      <w:tr w:rsidR="00430629" w:rsidRPr="00430629" w14:paraId="5CD39108" w14:textId="77777777" w:rsidTr="006158BE">
        <w:trPr>
          <w:trHeight w:val="361"/>
        </w:trPr>
        <w:tc>
          <w:tcPr>
            <w:tcW w:w="2972" w:type="dxa"/>
            <w:vMerge w:val="restart"/>
          </w:tcPr>
          <w:p w14:paraId="404D7A02" w14:textId="77777777" w:rsidR="00430629" w:rsidRPr="00430629" w:rsidRDefault="00430629" w:rsidP="00430629">
            <w:pPr>
              <w:widowControl w:val="0"/>
              <w:spacing w:before="9"/>
              <w:ind w:right="-20"/>
              <w:rPr>
                <w:rFonts w:ascii="Times New Roman" w:eastAsia="Times New Roman" w:hAnsi="Times New Roman" w:cs="Times New Roman"/>
                <w:b/>
                <w:sz w:val="24"/>
                <w:szCs w:val="24"/>
                <w:lang w:eastAsia="ru-RU"/>
              </w:rPr>
            </w:pPr>
            <w:r w:rsidRPr="00430629">
              <w:rPr>
                <w:rFonts w:ascii="Times New Roman" w:eastAsia="Times New Roman" w:hAnsi="Times New Roman" w:cs="Times New Roman"/>
                <w:b/>
                <w:sz w:val="24"/>
                <w:szCs w:val="24"/>
                <w:lang w:eastAsia="ru-RU"/>
              </w:rPr>
              <w:t>Тема 2.1. Основы метрологии</w:t>
            </w:r>
          </w:p>
          <w:p w14:paraId="774E74E4" w14:textId="77777777" w:rsidR="00430629" w:rsidRPr="00430629" w:rsidRDefault="00430629" w:rsidP="0043062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17E74AB0" w14:textId="77777777" w:rsidR="00430629" w:rsidRPr="00430629" w:rsidRDefault="00430629" w:rsidP="00430629">
            <w:pPr>
              <w:rPr>
                <w:rFonts w:ascii="Times New Roman" w:eastAsia="Times New Roman" w:hAnsi="Times New Roman" w:cs="Times New Roman"/>
                <w:b/>
                <w:bCs/>
                <w:lang w:eastAsia="ru-RU"/>
              </w:rPr>
            </w:pPr>
            <w:r w:rsidRPr="00430629">
              <w:rPr>
                <w:rFonts w:ascii="Times New Roman" w:eastAsia="Times New Roman" w:hAnsi="Times New Roman" w:cs="Times New Roman"/>
                <w:b/>
                <w:bCs/>
                <w:lang w:eastAsia="ru-RU"/>
              </w:rPr>
              <w:t xml:space="preserve">Содержание </w:t>
            </w:r>
          </w:p>
        </w:tc>
        <w:tc>
          <w:tcPr>
            <w:tcW w:w="2694" w:type="dxa"/>
          </w:tcPr>
          <w:p w14:paraId="1F28FF28" w14:textId="77777777" w:rsidR="00430629" w:rsidRPr="00430629" w:rsidRDefault="00430629" w:rsidP="00430629">
            <w:pPr>
              <w:jc w:val="center"/>
              <w:rPr>
                <w:rFonts w:ascii="Times New Roman" w:eastAsia="Times New Roman" w:hAnsi="Times New Roman" w:cs="Times New Roman"/>
                <w:b/>
                <w:bCs/>
                <w:lang w:eastAsia="ru-RU"/>
              </w:rPr>
            </w:pPr>
            <w:r w:rsidRPr="00430629">
              <w:rPr>
                <w:rFonts w:ascii="Times New Roman" w:eastAsia="Times New Roman" w:hAnsi="Times New Roman" w:cs="Times New Roman"/>
                <w:b/>
                <w:bCs/>
                <w:lang w:eastAsia="ru-RU"/>
              </w:rPr>
              <w:t>2</w:t>
            </w:r>
          </w:p>
        </w:tc>
        <w:tc>
          <w:tcPr>
            <w:tcW w:w="2409" w:type="dxa"/>
            <w:vMerge w:val="restart"/>
          </w:tcPr>
          <w:p w14:paraId="02D1645F" w14:textId="77777777" w:rsidR="00430629" w:rsidRPr="00430629" w:rsidRDefault="00430629" w:rsidP="00430629">
            <w:pPr>
              <w:jc w:val="center"/>
              <w:rPr>
                <w:rFonts w:ascii="Times New Roman" w:eastAsia="Times New Roman" w:hAnsi="Times New Roman" w:cs="Times New Roman"/>
                <w:bCs/>
                <w:lang w:eastAsia="ru-RU"/>
              </w:rPr>
            </w:pPr>
            <w:r w:rsidRPr="00430629">
              <w:rPr>
                <w:rFonts w:ascii="Times New Roman" w:eastAsia="Times New Roman" w:hAnsi="Times New Roman" w:cs="Times New Roman"/>
                <w:bCs/>
                <w:lang w:eastAsia="ru-RU"/>
              </w:rPr>
              <w:t>ПК 1.5</w:t>
            </w:r>
          </w:p>
          <w:p w14:paraId="360444E3" w14:textId="77777777" w:rsidR="00430629" w:rsidRPr="00430629" w:rsidRDefault="00430629" w:rsidP="00430629">
            <w:pPr>
              <w:jc w:val="center"/>
              <w:rPr>
                <w:rFonts w:ascii="Times New Roman" w:eastAsia="Times New Roman" w:hAnsi="Times New Roman" w:cs="Times New Roman"/>
                <w:b/>
                <w:bCs/>
                <w:lang w:eastAsia="ru-RU"/>
              </w:rPr>
            </w:pPr>
            <w:r w:rsidRPr="00430629">
              <w:rPr>
                <w:rFonts w:ascii="Times New Roman" w:eastAsia="Calibri" w:hAnsi="Times New Roman" w:cs="Times New Roman"/>
              </w:rPr>
              <w:t>ОК 01-09</w:t>
            </w:r>
          </w:p>
        </w:tc>
      </w:tr>
      <w:tr w:rsidR="00430629" w:rsidRPr="00430629" w14:paraId="0FC78417" w14:textId="77777777" w:rsidTr="006158BE">
        <w:trPr>
          <w:trHeight w:val="361"/>
        </w:trPr>
        <w:tc>
          <w:tcPr>
            <w:tcW w:w="2972" w:type="dxa"/>
            <w:vMerge/>
          </w:tcPr>
          <w:p w14:paraId="3B6FC536" w14:textId="77777777" w:rsidR="00430629" w:rsidRPr="00430629" w:rsidRDefault="00430629" w:rsidP="0043062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49ED7245" w14:textId="77777777" w:rsidR="00430629" w:rsidRPr="00430629" w:rsidRDefault="00430629" w:rsidP="00430629">
            <w:pPr>
              <w:rPr>
                <w:rFonts w:ascii="Times New Roman" w:eastAsia="Times New Roman" w:hAnsi="Times New Roman" w:cs="Times New Roman"/>
                <w:lang w:eastAsia="ru-RU"/>
              </w:rPr>
            </w:pPr>
            <w:r w:rsidRPr="00430629">
              <w:rPr>
                <w:rFonts w:ascii="Times New Roman" w:eastAsia="Times New Roman" w:hAnsi="Times New Roman" w:cs="Times New Roman"/>
                <w:bCs/>
                <w:sz w:val="24"/>
                <w:szCs w:val="24"/>
                <w:lang w:eastAsia="ru-RU"/>
              </w:rPr>
              <w:t>1. Единицы измерения в машиностроительной метрологии. Государственная система измерений.  Измерения: прямое и косвенное, контактное и бесконтактное, поэлементное и комплексное. Основные метрологические характеристики средств измерения, измерительное усилие2. Погрешность измерения и составляющие ее факторы. Понятия о поверке измерительных средств.</w:t>
            </w:r>
          </w:p>
        </w:tc>
        <w:tc>
          <w:tcPr>
            <w:tcW w:w="2694" w:type="dxa"/>
          </w:tcPr>
          <w:p w14:paraId="3545B01C" w14:textId="77777777" w:rsidR="00430629" w:rsidRPr="00430629" w:rsidRDefault="00430629" w:rsidP="00430629">
            <w:pPr>
              <w:jc w:val="center"/>
              <w:rPr>
                <w:rFonts w:ascii="Times New Roman" w:eastAsia="Times New Roman" w:hAnsi="Times New Roman" w:cs="Times New Roman"/>
                <w:lang w:eastAsia="ru-RU"/>
              </w:rPr>
            </w:pPr>
            <w:r w:rsidRPr="00430629">
              <w:rPr>
                <w:rFonts w:ascii="Times New Roman" w:eastAsia="Times New Roman" w:hAnsi="Times New Roman" w:cs="Times New Roman"/>
                <w:lang w:eastAsia="ru-RU"/>
              </w:rPr>
              <w:t>2</w:t>
            </w:r>
          </w:p>
        </w:tc>
        <w:tc>
          <w:tcPr>
            <w:tcW w:w="2409" w:type="dxa"/>
            <w:vMerge/>
          </w:tcPr>
          <w:p w14:paraId="4D82035A" w14:textId="77777777" w:rsidR="00430629" w:rsidRPr="00430629" w:rsidRDefault="00430629" w:rsidP="00430629">
            <w:pPr>
              <w:rPr>
                <w:rFonts w:ascii="Times New Roman" w:eastAsia="Times New Roman" w:hAnsi="Times New Roman" w:cs="Times New Roman"/>
                <w:lang w:eastAsia="ru-RU"/>
              </w:rPr>
            </w:pPr>
          </w:p>
        </w:tc>
      </w:tr>
      <w:tr w:rsidR="00430629" w:rsidRPr="00430629" w14:paraId="26547775" w14:textId="77777777" w:rsidTr="006158BE">
        <w:trPr>
          <w:trHeight w:val="361"/>
        </w:trPr>
        <w:tc>
          <w:tcPr>
            <w:tcW w:w="2972" w:type="dxa"/>
            <w:vMerge/>
          </w:tcPr>
          <w:p w14:paraId="74232B83" w14:textId="77777777" w:rsidR="00430629" w:rsidRPr="00430629" w:rsidRDefault="00430629" w:rsidP="0043062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04493389" w14:textId="77777777" w:rsidR="00430629" w:rsidRPr="00430629" w:rsidRDefault="00430629" w:rsidP="00430629">
            <w:pPr>
              <w:rPr>
                <w:rFonts w:ascii="Times New Roman" w:eastAsia="Times New Roman" w:hAnsi="Times New Roman" w:cs="Times New Roman"/>
                <w:b/>
                <w:bCs/>
                <w:lang w:eastAsia="ru-RU"/>
              </w:rPr>
            </w:pPr>
            <w:r w:rsidRPr="00430629">
              <w:rPr>
                <w:rFonts w:ascii="Times New Roman" w:eastAsia="Times New Roman" w:hAnsi="Times New Roman" w:cs="Times New Roman"/>
                <w:b/>
                <w:bCs/>
                <w:lang w:eastAsia="ru-RU"/>
              </w:rPr>
              <w:t>В том числе самостоятельная работа обучающихся</w:t>
            </w:r>
          </w:p>
        </w:tc>
        <w:tc>
          <w:tcPr>
            <w:tcW w:w="2694" w:type="dxa"/>
          </w:tcPr>
          <w:p w14:paraId="074AB476" w14:textId="77777777" w:rsidR="00430629" w:rsidRPr="00430629" w:rsidRDefault="00430629" w:rsidP="00430629">
            <w:pPr>
              <w:jc w:val="center"/>
              <w:rPr>
                <w:rFonts w:ascii="Times New Roman" w:eastAsia="Times New Roman" w:hAnsi="Times New Roman" w:cs="Times New Roman"/>
                <w:b/>
                <w:bCs/>
                <w:lang w:eastAsia="ru-RU"/>
              </w:rPr>
            </w:pPr>
            <w:r w:rsidRPr="00430629">
              <w:rPr>
                <w:rFonts w:ascii="Times New Roman" w:eastAsia="Times New Roman" w:hAnsi="Times New Roman" w:cs="Times New Roman"/>
                <w:b/>
                <w:bCs/>
                <w:lang w:eastAsia="ru-RU"/>
              </w:rPr>
              <w:t>-</w:t>
            </w:r>
          </w:p>
        </w:tc>
        <w:tc>
          <w:tcPr>
            <w:tcW w:w="2409" w:type="dxa"/>
            <w:vMerge/>
          </w:tcPr>
          <w:p w14:paraId="57F9D45A" w14:textId="77777777" w:rsidR="00430629" w:rsidRPr="00430629" w:rsidRDefault="00430629" w:rsidP="00430629">
            <w:pPr>
              <w:rPr>
                <w:rFonts w:ascii="Times New Roman" w:eastAsia="Times New Roman" w:hAnsi="Times New Roman" w:cs="Times New Roman"/>
                <w:b/>
                <w:bCs/>
                <w:lang w:eastAsia="ru-RU"/>
              </w:rPr>
            </w:pPr>
          </w:p>
        </w:tc>
      </w:tr>
      <w:tr w:rsidR="006158BE" w:rsidRPr="00430629" w14:paraId="3E15F6B6" w14:textId="77777777" w:rsidTr="006158BE">
        <w:trPr>
          <w:trHeight w:val="361"/>
        </w:trPr>
        <w:tc>
          <w:tcPr>
            <w:tcW w:w="2972" w:type="dxa"/>
            <w:vMerge w:val="restart"/>
          </w:tcPr>
          <w:p w14:paraId="11779986" w14:textId="77777777" w:rsidR="006158BE" w:rsidRPr="00430629" w:rsidRDefault="006158BE" w:rsidP="00430629">
            <w:pPr>
              <w:rPr>
                <w:rFonts w:ascii="Times New Roman" w:eastAsia="Times New Roman" w:hAnsi="Times New Roman" w:cs="Times New Roman"/>
                <w:b/>
                <w:bCs/>
                <w:lang w:eastAsia="ru-RU"/>
              </w:rPr>
            </w:pPr>
            <w:r w:rsidRPr="00430629">
              <w:rPr>
                <w:rFonts w:ascii="Times New Roman" w:eastAsia="Times New Roman" w:hAnsi="Times New Roman" w:cs="Times New Roman"/>
                <w:b/>
                <w:sz w:val="24"/>
                <w:szCs w:val="24"/>
                <w:lang w:eastAsia="ru-RU"/>
              </w:rPr>
              <w:t>Тема 2.2. Средства измерения линейных размеров</w:t>
            </w:r>
          </w:p>
        </w:tc>
        <w:tc>
          <w:tcPr>
            <w:tcW w:w="6662" w:type="dxa"/>
            <w:tcBorders>
              <w:top w:val="single" w:sz="4" w:space="0" w:color="auto"/>
              <w:left w:val="single" w:sz="4" w:space="0" w:color="auto"/>
              <w:bottom w:val="single" w:sz="4" w:space="0" w:color="auto"/>
            </w:tcBorders>
            <w:vAlign w:val="bottom"/>
          </w:tcPr>
          <w:p w14:paraId="3449713D" w14:textId="77777777" w:rsidR="006158BE" w:rsidRPr="00430629" w:rsidRDefault="006158BE" w:rsidP="00430629">
            <w:pPr>
              <w:rPr>
                <w:rFonts w:ascii="Times New Roman" w:eastAsia="Times New Roman" w:hAnsi="Times New Roman" w:cs="Times New Roman"/>
                <w:b/>
                <w:bCs/>
                <w:lang w:eastAsia="ru-RU"/>
              </w:rPr>
            </w:pPr>
            <w:r w:rsidRPr="00430629">
              <w:rPr>
                <w:rFonts w:ascii="Times New Roman" w:eastAsia="Times New Roman" w:hAnsi="Times New Roman" w:cs="Times New Roman"/>
                <w:b/>
                <w:bCs/>
                <w:lang w:eastAsia="ru-RU"/>
              </w:rPr>
              <w:t>Содержание</w:t>
            </w:r>
          </w:p>
        </w:tc>
        <w:tc>
          <w:tcPr>
            <w:tcW w:w="2694" w:type="dxa"/>
          </w:tcPr>
          <w:p w14:paraId="0089F68C" w14:textId="77777777" w:rsidR="006158BE" w:rsidRPr="00430629" w:rsidRDefault="006158BE" w:rsidP="00430629">
            <w:pPr>
              <w:jc w:val="center"/>
              <w:rPr>
                <w:rFonts w:ascii="Times New Roman" w:eastAsia="Times New Roman" w:hAnsi="Times New Roman" w:cs="Times New Roman"/>
                <w:b/>
                <w:bCs/>
                <w:lang w:eastAsia="ru-RU"/>
              </w:rPr>
            </w:pPr>
            <w:r w:rsidRPr="00430629">
              <w:rPr>
                <w:rFonts w:ascii="Times New Roman" w:eastAsia="Times New Roman" w:hAnsi="Times New Roman" w:cs="Times New Roman"/>
                <w:b/>
                <w:bCs/>
                <w:lang w:eastAsia="ru-RU"/>
              </w:rPr>
              <w:t>6/4</w:t>
            </w:r>
          </w:p>
        </w:tc>
        <w:tc>
          <w:tcPr>
            <w:tcW w:w="2409" w:type="dxa"/>
            <w:vMerge w:val="restart"/>
          </w:tcPr>
          <w:p w14:paraId="47C413FA" w14:textId="77777777" w:rsidR="006158BE" w:rsidRPr="00430629" w:rsidRDefault="006158BE" w:rsidP="00430629">
            <w:pPr>
              <w:jc w:val="center"/>
              <w:rPr>
                <w:rFonts w:ascii="Times New Roman" w:eastAsia="Times New Roman" w:hAnsi="Times New Roman" w:cs="Times New Roman"/>
                <w:bCs/>
                <w:lang w:eastAsia="ru-RU"/>
              </w:rPr>
            </w:pPr>
            <w:r w:rsidRPr="00430629">
              <w:rPr>
                <w:rFonts w:ascii="Times New Roman" w:eastAsia="Times New Roman" w:hAnsi="Times New Roman" w:cs="Times New Roman"/>
                <w:bCs/>
                <w:lang w:eastAsia="ru-RU"/>
              </w:rPr>
              <w:t>ПК 1.5</w:t>
            </w:r>
          </w:p>
          <w:p w14:paraId="483F43B9" w14:textId="77777777" w:rsidR="006158BE" w:rsidRPr="00430629" w:rsidRDefault="006158BE" w:rsidP="00430629">
            <w:pPr>
              <w:jc w:val="center"/>
              <w:rPr>
                <w:rFonts w:ascii="Times New Roman" w:eastAsia="Times New Roman" w:hAnsi="Times New Roman" w:cs="Times New Roman"/>
                <w:b/>
                <w:bCs/>
                <w:lang w:eastAsia="ru-RU"/>
              </w:rPr>
            </w:pPr>
            <w:r w:rsidRPr="00430629">
              <w:rPr>
                <w:rFonts w:ascii="Times New Roman" w:eastAsia="Calibri" w:hAnsi="Times New Roman" w:cs="Times New Roman"/>
              </w:rPr>
              <w:t>ОК 01-09</w:t>
            </w:r>
          </w:p>
        </w:tc>
      </w:tr>
      <w:tr w:rsidR="006158BE" w:rsidRPr="00430629" w14:paraId="4190EB22" w14:textId="77777777" w:rsidTr="006158BE">
        <w:trPr>
          <w:trHeight w:val="361"/>
        </w:trPr>
        <w:tc>
          <w:tcPr>
            <w:tcW w:w="2972" w:type="dxa"/>
            <w:vMerge/>
          </w:tcPr>
          <w:p w14:paraId="6BA66A2C" w14:textId="77777777" w:rsidR="006158BE" w:rsidRPr="00430629" w:rsidRDefault="006158BE" w:rsidP="00430629">
            <w:pPr>
              <w:rPr>
                <w:rFonts w:ascii="Times New Roman" w:eastAsia="Times New Roman" w:hAnsi="Times New Roman" w:cs="Times New Roman"/>
                <w:b/>
                <w:sz w:val="24"/>
                <w:szCs w:val="24"/>
                <w:lang w:eastAsia="ru-RU"/>
              </w:rPr>
            </w:pPr>
          </w:p>
        </w:tc>
        <w:tc>
          <w:tcPr>
            <w:tcW w:w="6662" w:type="dxa"/>
            <w:tcBorders>
              <w:top w:val="single" w:sz="4" w:space="0" w:color="auto"/>
              <w:left w:val="single" w:sz="4" w:space="0" w:color="auto"/>
              <w:bottom w:val="single" w:sz="4" w:space="0" w:color="auto"/>
            </w:tcBorders>
            <w:vAlign w:val="bottom"/>
          </w:tcPr>
          <w:p w14:paraId="6A4413D1" w14:textId="77777777" w:rsidR="006158BE" w:rsidRPr="00430629" w:rsidRDefault="006158BE" w:rsidP="00430629">
            <w:pPr>
              <w:rPr>
                <w:rFonts w:ascii="Times New Roman" w:eastAsia="Times New Roman" w:hAnsi="Times New Roman" w:cs="Times New Roman"/>
                <w:bCs/>
                <w:lang w:eastAsia="ru-RU"/>
              </w:rPr>
            </w:pPr>
            <w:r w:rsidRPr="00430629">
              <w:rPr>
                <w:rFonts w:ascii="Times New Roman" w:eastAsia="Times New Roman" w:hAnsi="Times New Roman" w:cs="Times New Roman"/>
                <w:bCs/>
                <w:lang w:eastAsia="ru-RU"/>
              </w:rPr>
              <w:t xml:space="preserve">1. Плоскопараллельные концевые меры длины и их назначение. </w:t>
            </w:r>
          </w:p>
          <w:p w14:paraId="50B92040" w14:textId="77777777" w:rsidR="006158BE" w:rsidRPr="00430629" w:rsidRDefault="006158BE" w:rsidP="00430629">
            <w:pPr>
              <w:rPr>
                <w:rFonts w:ascii="Times New Roman" w:eastAsia="Times New Roman" w:hAnsi="Times New Roman" w:cs="Times New Roman"/>
                <w:bCs/>
                <w:lang w:eastAsia="ru-RU"/>
              </w:rPr>
            </w:pPr>
            <w:r w:rsidRPr="00430629">
              <w:rPr>
                <w:rFonts w:ascii="Times New Roman" w:eastAsia="Times New Roman" w:hAnsi="Times New Roman" w:cs="Times New Roman"/>
                <w:bCs/>
                <w:lang w:eastAsia="ru-RU"/>
              </w:rPr>
              <w:t>Универсальные средства для измерения линейных размеров. Скобы с отсчетным устройством</w:t>
            </w:r>
          </w:p>
          <w:p w14:paraId="69172398" w14:textId="77777777" w:rsidR="006158BE" w:rsidRPr="00430629" w:rsidRDefault="006158BE" w:rsidP="00430629">
            <w:pPr>
              <w:rPr>
                <w:rFonts w:ascii="Times New Roman" w:eastAsia="Times New Roman" w:hAnsi="Times New Roman" w:cs="Times New Roman"/>
                <w:b/>
                <w:bCs/>
                <w:lang w:eastAsia="ru-RU"/>
              </w:rPr>
            </w:pPr>
            <w:r w:rsidRPr="00430629">
              <w:rPr>
                <w:rFonts w:ascii="Times New Roman" w:eastAsia="Times New Roman" w:hAnsi="Times New Roman" w:cs="Times New Roman"/>
                <w:bCs/>
                <w:lang w:eastAsia="ru-RU"/>
              </w:rPr>
              <w:t>2. Средства контроля и измерения шероховатости поверхности. Калибры гладкие и калибры для контроля длин, высот и уступов</w:t>
            </w:r>
          </w:p>
        </w:tc>
        <w:tc>
          <w:tcPr>
            <w:tcW w:w="2694" w:type="dxa"/>
          </w:tcPr>
          <w:p w14:paraId="37BD7116" w14:textId="77777777" w:rsidR="006158BE" w:rsidRPr="00430629" w:rsidRDefault="006158BE" w:rsidP="00430629">
            <w:pPr>
              <w:jc w:val="center"/>
              <w:rPr>
                <w:rFonts w:ascii="Times New Roman" w:eastAsia="Times New Roman" w:hAnsi="Times New Roman" w:cs="Times New Roman"/>
                <w:b/>
                <w:bCs/>
                <w:lang w:eastAsia="ru-RU"/>
              </w:rPr>
            </w:pPr>
            <w:r w:rsidRPr="00430629">
              <w:rPr>
                <w:rFonts w:ascii="Times New Roman" w:eastAsia="Times New Roman" w:hAnsi="Times New Roman" w:cs="Times New Roman"/>
                <w:b/>
                <w:bCs/>
                <w:lang w:eastAsia="ru-RU"/>
              </w:rPr>
              <w:t>2</w:t>
            </w:r>
          </w:p>
        </w:tc>
        <w:tc>
          <w:tcPr>
            <w:tcW w:w="2409" w:type="dxa"/>
            <w:vMerge/>
          </w:tcPr>
          <w:p w14:paraId="79A81DEC" w14:textId="77777777" w:rsidR="006158BE" w:rsidRPr="00430629" w:rsidRDefault="006158BE" w:rsidP="00430629">
            <w:pPr>
              <w:rPr>
                <w:rFonts w:ascii="Times New Roman" w:eastAsia="Times New Roman" w:hAnsi="Times New Roman" w:cs="Times New Roman"/>
                <w:b/>
                <w:bCs/>
                <w:lang w:eastAsia="ru-RU"/>
              </w:rPr>
            </w:pPr>
          </w:p>
        </w:tc>
      </w:tr>
      <w:tr w:rsidR="00430629" w:rsidRPr="00430629" w14:paraId="1AC64F1B" w14:textId="77777777" w:rsidTr="006158BE">
        <w:trPr>
          <w:trHeight w:val="361"/>
        </w:trPr>
        <w:tc>
          <w:tcPr>
            <w:tcW w:w="2972" w:type="dxa"/>
            <w:vMerge/>
          </w:tcPr>
          <w:p w14:paraId="6F994FB0" w14:textId="77777777" w:rsidR="00430629" w:rsidRPr="00430629" w:rsidRDefault="00430629" w:rsidP="00430629">
            <w:pPr>
              <w:rPr>
                <w:rFonts w:ascii="Times New Roman" w:eastAsia="Times New Roman" w:hAnsi="Times New Roman" w:cs="Times New Roman"/>
                <w:b/>
                <w:sz w:val="24"/>
                <w:szCs w:val="24"/>
                <w:lang w:eastAsia="ru-RU"/>
              </w:rPr>
            </w:pPr>
          </w:p>
        </w:tc>
        <w:tc>
          <w:tcPr>
            <w:tcW w:w="6662" w:type="dxa"/>
            <w:tcBorders>
              <w:top w:val="single" w:sz="4" w:space="0" w:color="auto"/>
              <w:left w:val="single" w:sz="4" w:space="0" w:color="auto"/>
              <w:bottom w:val="single" w:sz="4" w:space="0" w:color="auto"/>
            </w:tcBorders>
            <w:vAlign w:val="bottom"/>
          </w:tcPr>
          <w:p w14:paraId="6793190F" w14:textId="77777777" w:rsidR="00430629" w:rsidRPr="00430629" w:rsidRDefault="00430629" w:rsidP="00430629">
            <w:pPr>
              <w:rPr>
                <w:rFonts w:ascii="Times New Roman" w:eastAsia="Times New Roman" w:hAnsi="Times New Roman" w:cs="Times New Roman"/>
                <w:b/>
                <w:bCs/>
                <w:lang w:eastAsia="ru-RU"/>
              </w:rPr>
            </w:pPr>
            <w:r w:rsidRPr="00430629">
              <w:rPr>
                <w:rFonts w:ascii="Times New Roman" w:eastAsia="Times New Roman" w:hAnsi="Times New Roman" w:cs="Times New Roman"/>
                <w:b/>
                <w:bCs/>
                <w:lang w:eastAsia="ru-RU"/>
              </w:rPr>
              <w:t>В том числе практических и лабораторных занятий</w:t>
            </w:r>
          </w:p>
        </w:tc>
        <w:tc>
          <w:tcPr>
            <w:tcW w:w="2694" w:type="dxa"/>
          </w:tcPr>
          <w:p w14:paraId="113533B0" w14:textId="77777777" w:rsidR="00430629" w:rsidRPr="00430629" w:rsidRDefault="00430629" w:rsidP="00430629">
            <w:pPr>
              <w:jc w:val="center"/>
              <w:rPr>
                <w:rFonts w:ascii="Times New Roman" w:eastAsia="Times New Roman" w:hAnsi="Times New Roman" w:cs="Times New Roman"/>
                <w:b/>
                <w:bCs/>
                <w:lang w:eastAsia="ru-RU"/>
              </w:rPr>
            </w:pPr>
            <w:r w:rsidRPr="00430629">
              <w:rPr>
                <w:rFonts w:ascii="Times New Roman" w:eastAsia="Times New Roman" w:hAnsi="Times New Roman" w:cs="Times New Roman"/>
                <w:b/>
                <w:bCs/>
                <w:lang w:eastAsia="ru-RU"/>
              </w:rPr>
              <w:t>4/4</w:t>
            </w:r>
          </w:p>
        </w:tc>
        <w:tc>
          <w:tcPr>
            <w:tcW w:w="2409" w:type="dxa"/>
          </w:tcPr>
          <w:p w14:paraId="410C953E" w14:textId="77777777" w:rsidR="00430629" w:rsidRPr="00430629" w:rsidRDefault="00430629" w:rsidP="00430629">
            <w:pPr>
              <w:rPr>
                <w:rFonts w:ascii="Times New Roman" w:eastAsia="Times New Roman" w:hAnsi="Times New Roman" w:cs="Times New Roman"/>
                <w:b/>
                <w:bCs/>
                <w:lang w:eastAsia="ru-RU"/>
              </w:rPr>
            </w:pPr>
          </w:p>
        </w:tc>
      </w:tr>
      <w:tr w:rsidR="00430629" w:rsidRPr="00430629" w14:paraId="47FE7204" w14:textId="77777777" w:rsidTr="006158BE">
        <w:trPr>
          <w:trHeight w:val="361"/>
        </w:trPr>
        <w:tc>
          <w:tcPr>
            <w:tcW w:w="2972" w:type="dxa"/>
            <w:vMerge/>
          </w:tcPr>
          <w:p w14:paraId="44D581A5" w14:textId="77777777" w:rsidR="00430629" w:rsidRPr="00430629" w:rsidRDefault="00430629" w:rsidP="00430629">
            <w:pPr>
              <w:rPr>
                <w:rFonts w:ascii="Times New Roman" w:eastAsia="Times New Roman" w:hAnsi="Times New Roman" w:cs="Times New Roman"/>
                <w:b/>
                <w:sz w:val="24"/>
                <w:szCs w:val="24"/>
                <w:lang w:eastAsia="ru-RU"/>
              </w:rPr>
            </w:pPr>
          </w:p>
        </w:tc>
        <w:tc>
          <w:tcPr>
            <w:tcW w:w="6662" w:type="dxa"/>
            <w:tcBorders>
              <w:top w:val="single" w:sz="4" w:space="0" w:color="auto"/>
              <w:left w:val="single" w:sz="4" w:space="0" w:color="auto"/>
              <w:bottom w:val="single" w:sz="4" w:space="0" w:color="auto"/>
            </w:tcBorders>
            <w:vAlign w:val="bottom"/>
          </w:tcPr>
          <w:p w14:paraId="4DDB71AE" w14:textId="77777777" w:rsidR="00430629" w:rsidRPr="00430629" w:rsidRDefault="00430629" w:rsidP="00430629">
            <w:pPr>
              <w:rPr>
                <w:rFonts w:ascii="Times New Roman" w:eastAsia="Times New Roman" w:hAnsi="Times New Roman" w:cs="Times New Roman"/>
                <w:b/>
                <w:bCs/>
                <w:lang w:eastAsia="ru-RU"/>
              </w:rPr>
            </w:pPr>
            <w:r w:rsidRPr="00430629">
              <w:rPr>
                <w:rFonts w:ascii="Times New Roman" w:eastAsia="Times New Roman" w:hAnsi="Times New Roman" w:cs="Times New Roman"/>
                <w:bCs/>
                <w:sz w:val="24"/>
                <w:szCs w:val="24"/>
                <w:lang w:eastAsia="ru-RU"/>
              </w:rPr>
              <w:t>Измерение размеров деталей штангенциркулем</w:t>
            </w:r>
            <w:r w:rsidRPr="00430629">
              <w:rPr>
                <w:rFonts w:ascii="Times New Roman" w:eastAsia="Times New Roman" w:hAnsi="Times New Roman" w:cs="Times New Roman"/>
                <w:sz w:val="24"/>
                <w:szCs w:val="24"/>
                <w:lang w:eastAsia="ru-RU"/>
              </w:rPr>
              <w:t>.</w:t>
            </w:r>
          </w:p>
        </w:tc>
        <w:tc>
          <w:tcPr>
            <w:tcW w:w="2694" w:type="dxa"/>
          </w:tcPr>
          <w:p w14:paraId="76A4F8C6" w14:textId="77777777" w:rsidR="00430629" w:rsidRPr="00430629" w:rsidRDefault="00430629" w:rsidP="00430629">
            <w:pPr>
              <w:jc w:val="center"/>
              <w:rPr>
                <w:rFonts w:ascii="Times New Roman" w:eastAsia="Times New Roman" w:hAnsi="Times New Roman" w:cs="Times New Roman"/>
                <w:b/>
                <w:bCs/>
                <w:lang w:eastAsia="ru-RU"/>
              </w:rPr>
            </w:pPr>
            <w:r w:rsidRPr="00430629">
              <w:rPr>
                <w:rFonts w:ascii="Times New Roman" w:eastAsia="Times New Roman" w:hAnsi="Times New Roman" w:cs="Times New Roman"/>
                <w:b/>
                <w:bCs/>
                <w:lang w:eastAsia="ru-RU"/>
              </w:rPr>
              <w:t>2</w:t>
            </w:r>
          </w:p>
        </w:tc>
        <w:tc>
          <w:tcPr>
            <w:tcW w:w="2409" w:type="dxa"/>
          </w:tcPr>
          <w:p w14:paraId="31E8B898" w14:textId="77777777" w:rsidR="00430629" w:rsidRPr="00430629" w:rsidRDefault="00430629" w:rsidP="00430629">
            <w:pPr>
              <w:rPr>
                <w:rFonts w:ascii="Times New Roman" w:eastAsia="Times New Roman" w:hAnsi="Times New Roman" w:cs="Times New Roman"/>
                <w:b/>
                <w:bCs/>
                <w:lang w:eastAsia="ru-RU"/>
              </w:rPr>
            </w:pPr>
          </w:p>
        </w:tc>
      </w:tr>
      <w:tr w:rsidR="00430629" w:rsidRPr="00430629" w14:paraId="667E7AAF" w14:textId="77777777" w:rsidTr="006158BE">
        <w:trPr>
          <w:trHeight w:val="361"/>
        </w:trPr>
        <w:tc>
          <w:tcPr>
            <w:tcW w:w="2972" w:type="dxa"/>
            <w:vMerge/>
          </w:tcPr>
          <w:p w14:paraId="0768D248" w14:textId="77777777" w:rsidR="00430629" w:rsidRPr="00430629" w:rsidRDefault="00430629" w:rsidP="00430629">
            <w:pPr>
              <w:rPr>
                <w:rFonts w:ascii="Times New Roman" w:eastAsia="Times New Roman" w:hAnsi="Times New Roman" w:cs="Times New Roman"/>
                <w:b/>
                <w:sz w:val="24"/>
                <w:szCs w:val="24"/>
                <w:lang w:eastAsia="ru-RU"/>
              </w:rPr>
            </w:pPr>
          </w:p>
        </w:tc>
        <w:tc>
          <w:tcPr>
            <w:tcW w:w="6662" w:type="dxa"/>
            <w:tcBorders>
              <w:top w:val="single" w:sz="4" w:space="0" w:color="auto"/>
              <w:left w:val="single" w:sz="4" w:space="0" w:color="auto"/>
              <w:bottom w:val="single" w:sz="4" w:space="0" w:color="auto"/>
            </w:tcBorders>
            <w:vAlign w:val="bottom"/>
          </w:tcPr>
          <w:p w14:paraId="5B57CAED" w14:textId="77777777" w:rsidR="00430629" w:rsidRPr="00430629" w:rsidRDefault="00430629" w:rsidP="00430629">
            <w:pPr>
              <w:rPr>
                <w:rFonts w:ascii="Times New Roman" w:eastAsia="Times New Roman" w:hAnsi="Times New Roman" w:cs="Times New Roman"/>
                <w:b/>
                <w:bCs/>
                <w:lang w:eastAsia="ru-RU"/>
              </w:rPr>
            </w:pPr>
            <w:r w:rsidRPr="00430629">
              <w:rPr>
                <w:rFonts w:ascii="Times New Roman" w:eastAsia="Times New Roman" w:hAnsi="Times New Roman" w:cs="Times New Roman"/>
                <w:bCs/>
                <w:sz w:val="24"/>
                <w:szCs w:val="24"/>
                <w:lang w:eastAsia="ru-RU"/>
              </w:rPr>
              <w:t>Измерение размеров деталей нутромерами</w:t>
            </w:r>
            <w:r w:rsidRPr="00430629">
              <w:rPr>
                <w:rFonts w:ascii="Times New Roman" w:eastAsia="Times New Roman" w:hAnsi="Times New Roman" w:cs="Times New Roman"/>
                <w:sz w:val="24"/>
                <w:szCs w:val="24"/>
                <w:lang w:eastAsia="ru-RU"/>
              </w:rPr>
              <w:t>.</w:t>
            </w:r>
          </w:p>
        </w:tc>
        <w:tc>
          <w:tcPr>
            <w:tcW w:w="2694" w:type="dxa"/>
          </w:tcPr>
          <w:p w14:paraId="5210DDD5" w14:textId="77777777" w:rsidR="00430629" w:rsidRPr="00430629" w:rsidRDefault="00430629" w:rsidP="00430629">
            <w:pPr>
              <w:jc w:val="center"/>
              <w:rPr>
                <w:rFonts w:ascii="Times New Roman" w:eastAsia="Times New Roman" w:hAnsi="Times New Roman" w:cs="Times New Roman"/>
                <w:b/>
                <w:bCs/>
                <w:lang w:eastAsia="ru-RU"/>
              </w:rPr>
            </w:pPr>
            <w:r w:rsidRPr="00430629">
              <w:rPr>
                <w:rFonts w:ascii="Times New Roman" w:eastAsia="Times New Roman" w:hAnsi="Times New Roman" w:cs="Times New Roman"/>
                <w:b/>
                <w:bCs/>
                <w:lang w:eastAsia="ru-RU"/>
              </w:rPr>
              <w:t>1</w:t>
            </w:r>
          </w:p>
        </w:tc>
        <w:tc>
          <w:tcPr>
            <w:tcW w:w="2409" w:type="dxa"/>
          </w:tcPr>
          <w:p w14:paraId="6C1B1842" w14:textId="77777777" w:rsidR="00430629" w:rsidRPr="00430629" w:rsidRDefault="00430629" w:rsidP="00430629">
            <w:pPr>
              <w:rPr>
                <w:rFonts w:ascii="Times New Roman" w:eastAsia="Times New Roman" w:hAnsi="Times New Roman" w:cs="Times New Roman"/>
                <w:b/>
                <w:bCs/>
                <w:lang w:eastAsia="ru-RU"/>
              </w:rPr>
            </w:pPr>
          </w:p>
        </w:tc>
      </w:tr>
      <w:tr w:rsidR="00430629" w:rsidRPr="00430629" w14:paraId="25F9806A" w14:textId="77777777" w:rsidTr="006158BE">
        <w:trPr>
          <w:trHeight w:val="361"/>
        </w:trPr>
        <w:tc>
          <w:tcPr>
            <w:tcW w:w="2972" w:type="dxa"/>
            <w:vMerge/>
          </w:tcPr>
          <w:p w14:paraId="1D357C32" w14:textId="77777777" w:rsidR="00430629" w:rsidRPr="00430629" w:rsidRDefault="00430629" w:rsidP="00430629">
            <w:pPr>
              <w:rPr>
                <w:rFonts w:ascii="Times New Roman" w:eastAsia="Times New Roman" w:hAnsi="Times New Roman" w:cs="Times New Roman"/>
                <w:b/>
                <w:sz w:val="24"/>
                <w:szCs w:val="24"/>
                <w:lang w:eastAsia="ru-RU"/>
              </w:rPr>
            </w:pPr>
          </w:p>
        </w:tc>
        <w:tc>
          <w:tcPr>
            <w:tcW w:w="6662" w:type="dxa"/>
            <w:tcBorders>
              <w:top w:val="single" w:sz="4" w:space="0" w:color="auto"/>
              <w:left w:val="single" w:sz="4" w:space="0" w:color="auto"/>
              <w:bottom w:val="single" w:sz="4" w:space="0" w:color="auto"/>
            </w:tcBorders>
            <w:vAlign w:val="bottom"/>
          </w:tcPr>
          <w:p w14:paraId="27EA3DDE" w14:textId="77777777" w:rsidR="00430629" w:rsidRPr="00430629" w:rsidRDefault="00430629" w:rsidP="00430629">
            <w:pPr>
              <w:rPr>
                <w:rFonts w:ascii="Times New Roman" w:eastAsia="Times New Roman" w:hAnsi="Times New Roman" w:cs="Times New Roman"/>
                <w:b/>
                <w:bCs/>
                <w:lang w:eastAsia="ru-RU"/>
              </w:rPr>
            </w:pPr>
            <w:r w:rsidRPr="00430629">
              <w:rPr>
                <w:rFonts w:ascii="Times New Roman" w:eastAsia="Times New Roman" w:hAnsi="Times New Roman" w:cs="Times New Roman"/>
                <w:bCs/>
                <w:sz w:val="24"/>
                <w:szCs w:val="24"/>
                <w:lang w:eastAsia="ru-RU"/>
              </w:rPr>
              <w:t>Измерение размеров деталей глубиномерами</w:t>
            </w:r>
            <w:r w:rsidRPr="00430629">
              <w:rPr>
                <w:rFonts w:ascii="Times New Roman" w:eastAsia="Times New Roman" w:hAnsi="Times New Roman" w:cs="Times New Roman"/>
                <w:sz w:val="24"/>
                <w:szCs w:val="24"/>
                <w:lang w:eastAsia="ru-RU"/>
              </w:rPr>
              <w:t>.</w:t>
            </w:r>
          </w:p>
        </w:tc>
        <w:tc>
          <w:tcPr>
            <w:tcW w:w="2694" w:type="dxa"/>
          </w:tcPr>
          <w:p w14:paraId="60542DDC" w14:textId="77777777" w:rsidR="00430629" w:rsidRPr="00430629" w:rsidRDefault="00430629" w:rsidP="00430629">
            <w:pPr>
              <w:jc w:val="center"/>
              <w:rPr>
                <w:rFonts w:ascii="Times New Roman" w:eastAsia="Times New Roman" w:hAnsi="Times New Roman" w:cs="Times New Roman"/>
                <w:b/>
                <w:bCs/>
                <w:lang w:eastAsia="ru-RU"/>
              </w:rPr>
            </w:pPr>
            <w:r w:rsidRPr="00430629">
              <w:rPr>
                <w:rFonts w:ascii="Times New Roman" w:eastAsia="Times New Roman" w:hAnsi="Times New Roman" w:cs="Times New Roman"/>
                <w:b/>
                <w:bCs/>
                <w:lang w:eastAsia="ru-RU"/>
              </w:rPr>
              <w:t>1</w:t>
            </w:r>
          </w:p>
        </w:tc>
        <w:tc>
          <w:tcPr>
            <w:tcW w:w="2409" w:type="dxa"/>
          </w:tcPr>
          <w:p w14:paraId="18704450" w14:textId="77777777" w:rsidR="00430629" w:rsidRPr="00430629" w:rsidRDefault="00430629" w:rsidP="00430629">
            <w:pPr>
              <w:rPr>
                <w:rFonts w:ascii="Times New Roman" w:eastAsia="Times New Roman" w:hAnsi="Times New Roman" w:cs="Times New Roman"/>
                <w:b/>
                <w:bCs/>
                <w:lang w:eastAsia="ru-RU"/>
              </w:rPr>
            </w:pPr>
          </w:p>
        </w:tc>
      </w:tr>
      <w:tr w:rsidR="006158BE" w:rsidRPr="00430629" w14:paraId="14038363" w14:textId="77777777" w:rsidTr="006158BE">
        <w:trPr>
          <w:trHeight w:val="361"/>
        </w:trPr>
        <w:tc>
          <w:tcPr>
            <w:tcW w:w="2972" w:type="dxa"/>
            <w:vMerge w:val="restart"/>
          </w:tcPr>
          <w:p w14:paraId="6FC023B1" w14:textId="77777777" w:rsidR="006158BE" w:rsidRPr="00430629" w:rsidRDefault="006158BE" w:rsidP="00430629">
            <w:pPr>
              <w:rPr>
                <w:rFonts w:ascii="Times New Roman" w:eastAsia="Times New Roman" w:hAnsi="Times New Roman" w:cs="Times New Roman"/>
                <w:b/>
                <w:sz w:val="24"/>
                <w:szCs w:val="24"/>
                <w:lang w:eastAsia="ru-RU"/>
              </w:rPr>
            </w:pPr>
            <w:r w:rsidRPr="00430629">
              <w:rPr>
                <w:rFonts w:ascii="Times New Roman" w:eastAsia="Times New Roman" w:hAnsi="Times New Roman" w:cs="Times New Roman"/>
                <w:b/>
                <w:sz w:val="24"/>
                <w:szCs w:val="24"/>
                <w:lang w:eastAsia="ru-RU"/>
              </w:rPr>
              <w:t>Тема 2.3. Средства измерения углов и гладких конусов</w:t>
            </w:r>
          </w:p>
        </w:tc>
        <w:tc>
          <w:tcPr>
            <w:tcW w:w="6662" w:type="dxa"/>
            <w:tcBorders>
              <w:top w:val="single" w:sz="4" w:space="0" w:color="auto"/>
              <w:left w:val="single" w:sz="4" w:space="0" w:color="auto"/>
              <w:bottom w:val="single" w:sz="4" w:space="0" w:color="auto"/>
            </w:tcBorders>
          </w:tcPr>
          <w:p w14:paraId="39263E8E" w14:textId="77777777" w:rsidR="006158BE" w:rsidRPr="00430629" w:rsidRDefault="006158BE" w:rsidP="00430629">
            <w:pPr>
              <w:rPr>
                <w:rFonts w:ascii="Times New Roman" w:eastAsia="Times New Roman" w:hAnsi="Times New Roman" w:cs="Times New Roman"/>
                <w:b/>
                <w:bCs/>
                <w:lang w:eastAsia="ru-RU"/>
              </w:rPr>
            </w:pPr>
            <w:r w:rsidRPr="00430629">
              <w:rPr>
                <w:rFonts w:ascii="Times New Roman" w:eastAsia="Times New Roman" w:hAnsi="Times New Roman" w:cs="Times New Roman"/>
                <w:b/>
                <w:bCs/>
                <w:lang w:eastAsia="ru-RU"/>
              </w:rPr>
              <w:t>Содержание</w:t>
            </w:r>
          </w:p>
        </w:tc>
        <w:tc>
          <w:tcPr>
            <w:tcW w:w="2694" w:type="dxa"/>
          </w:tcPr>
          <w:p w14:paraId="0B3A8DCE" w14:textId="77777777" w:rsidR="006158BE" w:rsidRPr="00430629" w:rsidRDefault="006158BE" w:rsidP="00430629">
            <w:pPr>
              <w:jc w:val="center"/>
              <w:rPr>
                <w:rFonts w:ascii="Times New Roman" w:eastAsia="Times New Roman" w:hAnsi="Times New Roman" w:cs="Times New Roman"/>
                <w:b/>
                <w:bCs/>
                <w:lang w:eastAsia="ru-RU"/>
              </w:rPr>
            </w:pPr>
            <w:r w:rsidRPr="00430629">
              <w:rPr>
                <w:rFonts w:ascii="Times New Roman" w:eastAsia="Times New Roman" w:hAnsi="Times New Roman" w:cs="Times New Roman"/>
                <w:b/>
                <w:bCs/>
                <w:lang w:eastAsia="ru-RU"/>
              </w:rPr>
              <w:t>2</w:t>
            </w:r>
          </w:p>
        </w:tc>
        <w:tc>
          <w:tcPr>
            <w:tcW w:w="2409" w:type="dxa"/>
            <w:vMerge w:val="restart"/>
          </w:tcPr>
          <w:p w14:paraId="605EBE7F" w14:textId="77777777" w:rsidR="006158BE" w:rsidRPr="00430629" w:rsidRDefault="006158BE" w:rsidP="00430629">
            <w:pPr>
              <w:jc w:val="center"/>
              <w:rPr>
                <w:rFonts w:ascii="Times New Roman" w:eastAsia="Times New Roman" w:hAnsi="Times New Roman" w:cs="Times New Roman"/>
                <w:bCs/>
                <w:lang w:eastAsia="ru-RU"/>
              </w:rPr>
            </w:pPr>
            <w:r w:rsidRPr="00430629">
              <w:rPr>
                <w:rFonts w:ascii="Times New Roman" w:eastAsia="Times New Roman" w:hAnsi="Times New Roman" w:cs="Times New Roman"/>
                <w:bCs/>
                <w:lang w:eastAsia="ru-RU"/>
              </w:rPr>
              <w:t>ПК 1.5</w:t>
            </w:r>
          </w:p>
          <w:p w14:paraId="2DBF03DA" w14:textId="77777777" w:rsidR="006158BE" w:rsidRPr="00430629" w:rsidRDefault="006158BE" w:rsidP="00430629">
            <w:pPr>
              <w:jc w:val="center"/>
              <w:rPr>
                <w:rFonts w:ascii="Times New Roman" w:eastAsia="Times New Roman" w:hAnsi="Times New Roman" w:cs="Times New Roman"/>
                <w:b/>
                <w:bCs/>
                <w:lang w:eastAsia="ru-RU"/>
              </w:rPr>
            </w:pPr>
            <w:r w:rsidRPr="00430629">
              <w:rPr>
                <w:rFonts w:ascii="Times New Roman" w:eastAsia="Calibri" w:hAnsi="Times New Roman" w:cs="Times New Roman"/>
              </w:rPr>
              <w:t>ОК 01-09</w:t>
            </w:r>
          </w:p>
        </w:tc>
      </w:tr>
      <w:tr w:rsidR="006158BE" w:rsidRPr="00430629" w14:paraId="16B52A9A" w14:textId="77777777" w:rsidTr="006158BE">
        <w:trPr>
          <w:trHeight w:val="361"/>
        </w:trPr>
        <w:tc>
          <w:tcPr>
            <w:tcW w:w="2972" w:type="dxa"/>
            <w:vMerge/>
          </w:tcPr>
          <w:p w14:paraId="65D4217D" w14:textId="77777777" w:rsidR="006158BE" w:rsidRPr="00430629" w:rsidRDefault="006158BE" w:rsidP="00430629">
            <w:pPr>
              <w:rPr>
                <w:rFonts w:ascii="Times New Roman" w:eastAsia="Times New Roman" w:hAnsi="Times New Roman" w:cs="Times New Roman"/>
                <w:b/>
                <w:sz w:val="24"/>
                <w:szCs w:val="24"/>
                <w:lang w:eastAsia="ru-RU"/>
              </w:rPr>
            </w:pPr>
          </w:p>
        </w:tc>
        <w:tc>
          <w:tcPr>
            <w:tcW w:w="6662" w:type="dxa"/>
            <w:tcBorders>
              <w:top w:val="single" w:sz="4" w:space="0" w:color="auto"/>
              <w:left w:val="single" w:sz="4" w:space="0" w:color="auto"/>
              <w:bottom w:val="single" w:sz="4" w:space="0" w:color="auto"/>
            </w:tcBorders>
            <w:vAlign w:val="bottom"/>
          </w:tcPr>
          <w:p w14:paraId="16159EEA" w14:textId="77777777" w:rsidR="006158BE" w:rsidRPr="00430629" w:rsidRDefault="006158BE" w:rsidP="00430629">
            <w:pPr>
              <w:rPr>
                <w:rFonts w:ascii="Times New Roman" w:eastAsia="Times New Roman" w:hAnsi="Times New Roman" w:cs="Times New Roman"/>
                <w:bCs/>
                <w:lang w:eastAsia="ru-RU"/>
              </w:rPr>
            </w:pPr>
            <w:r w:rsidRPr="00430629">
              <w:rPr>
                <w:rFonts w:ascii="Times New Roman" w:eastAsia="Times New Roman" w:hAnsi="Times New Roman" w:cs="Times New Roman"/>
                <w:bCs/>
                <w:lang w:eastAsia="ru-RU"/>
              </w:rPr>
              <w:t>1. Нормальные углы и нормальные конусности по ГОСТ. Единицы измерения углов и допуски на угловые размеры в машиностроении.</w:t>
            </w:r>
          </w:p>
          <w:p w14:paraId="567E3D11" w14:textId="77777777" w:rsidR="006158BE" w:rsidRPr="00430629" w:rsidRDefault="006158BE" w:rsidP="00430629">
            <w:pPr>
              <w:rPr>
                <w:rFonts w:ascii="Times New Roman" w:eastAsia="Times New Roman" w:hAnsi="Times New Roman" w:cs="Times New Roman"/>
                <w:bCs/>
                <w:lang w:eastAsia="ru-RU"/>
              </w:rPr>
            </w:pPr>
            <w:r w:rsidRPr="00430629">
              <w:rPr>
                <w:rFonts w:ascii="Times New Roman" w:eastAsia="Times New Roman" w:hAnsi="Times New Roman" w:cs="Times New Roman"/>
                <w:bCs/>
                <w:lang w:eastAsia="ru-RU"/>
              </w:rPr>
              <w:t xml:space="preserve">2. Степени точности угловых размеров. Обозначения допусков угловых размеров на чертежах. </w:t>
            </w:r>
          </w:p>
          <w:p w14:paraId="43F988A5" w14:textId="77777777" w:rsidR="006158BE" w:rsidRPr="00430629" w:rsidRDefault="006158BE" w:rsidP="00430629">
            <w:pPr>
              <w:rPr>
                <w:rFonts w:ascii="Times New Roman" w:eastAsia="Times New Roman" w:hAnsi="Times New Roman" w:cs="Times New Roman"/>
                <w:bCs/>
                <w:lang w:eastAsia="ru-RU"/>
              </w:rPr>
            </w:pPr>
            <w:r w:rsidRPr="00430629">
              <w:rPr>
                <w:rFonts w:ascii="Times New Roman" w:eastAsia="Times New Roman" w:hAnsi="Times New Roman" w:cs="Times New Roman"/>
                <w:bCs/>
                <w:lang w:eastAsia="ru-RU"/>
              </w:rPr>
              <w:t>3. Допуски и средства измерения гладких конусов.</w:t>
            </w:r>
          </w:p>
          <w:p w14:paraId="56FC091E" w14:textId="77777777" w:rsidR="006158BE" w:rsidRPr="00430629" w:rsidRDefault="006158BE" w:rsidP="00430629">
            <w:pPr>
              <w:rPr>
                <w:rFonts w:ascii="Times New Roman" w:eastAsia="Times New Roman" w:hAnsi="Times New Roman" w:cs="Times New Roman"/>
                <w:b/>
                <w:bCs/>
                <w:lang w:eastAsia="ru-RU"/>
              </w:rPr>
            </w:pPr>
            <w:r w:rsidRPr="00430629">
              <w:rPr>
                <w:rFonts w:ascii="Times New Roman" w:eastAsia="Times New Roman" w:hAnsi="Times New Roman" w:cs="Times New Roman"/>
                <w:bCs/>
                <w:lang w:eastAsia="ru-RU"/>
              </w:rPr>
              <w:t xml:space="preserve">4. Средства контроля и измерения углов и конусов: угольники, угловые меры (угловые плитки), угломеры с нониусом, уровни машиностроительные, </w:t>
            </w:r>
            <w:proofErr w:type="spellStart"/>
            <w:r w:rsidRPr="00430629">
              <w:rPr>
                <w:rFonts w:ascii="Times New Roman" w:eastAsia="Times New Roman" w:hAnsi="Times New Roman" w:cs="Times New Roman"/>
                <w:bCs/>
                <w:lang w:eastAsia="ru-RU"/>
              </w:rPr>
              <w:t>конусомеры</w:t>
            </w:r>
            <w:proofErr w:type="spellEnd"/>
            <w:r w:rsidRPr="00430629">
              <w:rPr>
                <w:rFonts w:ascii="Times New Roman" w:eastAsia="Times New Roman" w:hAnsi="Times New Roman" w:cs="Times New Roman"/>
                <w:bCs/>
                <w:lang w:eastAsia="ru-RU"/>
              </w:rPr>
              <w:t xml:space="preserve"> для измерения нониусов больших размеров.</w:t>
            </w:r>
          </w:p>
        </w:tc>
        <w:tc>
          <w:tcPr>
            <w:tcW w:w="2694" w:type="dxa"/>
          </w:tcPr>
          <w:p w14:paraId="1DF6A24F" w14:textId="77777777" w:rsidR="006158BE" w:rsidRPr="00430629" w:rsidRDefault="006158BE" w:rsidP="00430629">
            <w:pPr>
              <w:jc w:val="center"/>
              <w:rPr>
                <w:rFonts w:ascii="Times New Roman" w:eastAsia="Times New Roman" w:hAnsi="Times New Roman" w:cs="Times New Roman"/>
                <w:b/>
                <w:bCs/>
                <w:lang w:eastAsia="ru-RU"/>
              </w:rPr>
            </w:pPr>
            <w:r w:rsidRPr="00430629">
              <w:rPr>
                <w:rFonts w:ascii="Times New Roman" w:eastAsia="Times New Roman" w:hAnsi="Times New Roman" w:cs="Times New Roman"/>
                <w:b/>
                <w:bCs/>
                <w:lang w:eastAsia="ru-RU"/>
              </w:rPr>
              <w:t>2</w:t>
            </w:r>
          </w:p>
        </w:tc>
        <w:tc>
          <w:tcPr>
            <w:tcW w:w="2409" w:type="dxa"/>
            <w:vMerge/>
          </w:tcPr>
          <w:p w14:paraId="19BD8572" w14:textId="77777777" w:rsidR="006158BE" w:rsidRPr="00430629" w:rsidRDefault="006158BE" w:rsidP="00430629">
            <w:pPr>
              <w:rPr>
                <w:rFonts w:ascii="Times New Roman" w:eastAsia="Times New Roman" w:hAnsi="Times New Roman" w:cs="Times New Roman"/>
                <w:b/>
                <w:bCs/>
                <w:lang w:eastAsia="ru-RU"/>
              </w:rPr>
            </w:pPr>
          </w:p>
        </w:tc>
      </w:tr>
      <w:tr w:rsidR="006158BE" w:rsidRPr="00430629" w14:paraId="542E772B" w14:textId="77777777" w:rsidTr="006158BE">
        <w:trPr>
          <w:trHeight w:val="361"/>
        </w:trPr>
        <w:tc>
          <w:tcPr>
            <w:tcW w:w="2972" w:type="dxa"/>
            <w:vMerge w:val="restart"/>
          </w:tcPr>
          <w:p w14:paraId="3F3014A9" w14:textId="77777777" w:rsidR="006158BE" w:rsidRPr="00430629" w:rsidRDefault="006158BE" w:rsidP="00430629">
            <w:pPr>
              <w:widowControl w:val="0"/>
              <w:spacing w:before="9"/>
              <w:ind w:right="-20"/>
              <w:rPr>
                <w:rFonts w:ascii="Times New Roman" w:eastAsia="Times New Roman" w:hAnsi="Times New Roman" w:cs="Times New Roman"/>
                <w:b/>
                <w:sz w:val="24"/>
                <w:szCs w:val="24"/>
                <w:lang w:eastAsia="ru-RU"/>
              </w:rPr>
            </w:pPr>
            <w:r w:rsidRPr="00430629">
              <w:rPr>
                <w:rFonts w:ascii="Times New Roman" w:eastAsia="Times New Roman" w:hAnsi="Times New Roman" w:cs="Times New Roman"/>
                <w:b/>
                <w:sz w:val="24"/>
                <w:szCs w:val="24"/>
                <w:lang w:eastAsia="ru-RU"/>
              </w:rPr>
              <w:t xml:space="preserve">Тема 2.4. Средства </w:t>
            </w:r>
          </w:p>
          <w:p w14:paraId="32957282" w14:textId="77777777" w:rsidR="006158BE" w:rsidRPr="00430629" w:rsidRDefault="006158BE" w:rsidP="00430629">
            <w:pPr>
              <w:widowControl w:val="0"/>
              <w:spacing w:before="9"/>
              <w:ind w:right="-20"/>
              <w:rPr>
                <w:rFonts w:ascii="Times New Roman" w:eastAsia="Times New Roman" w:hAnsi="Times New Roman" w:cs="Times New Roman"/>
                <w:b/>
                <w:sz w:val="24"/>
                <w:szCs w:val="24"/>
                <w:lang w:eastAsia="ru-RU"/>
              </w:rPr>
            </w:pPr>
            <w:r w:rsidRPr="00430629">
              <w:rPr>
                <w:rFonts w:ascii="Times New Roman" w:eastAsia="Times New Roman" w:hAnsi="Times New Roman" w:cs="Times New Roman"/>
                <w:b/>
                <w:sz w:val="24"/>
                <w:szCs w:val="24"/>
                <w:lang w:eastAsia="ru-RU"/>
              </w:rPr>
              <w:t xml:space="preserve">визуального и </w:t>
            </w:r>
          </w:p>
          <w:p w14:paraId="2A56BA46" w14:textId="77777777" w:rsidR="006158BE" w:rsidRPr="00430629" w:rsidRDefault="006158BE" w:rsidP="00430629">
            <w:pPr>
              <w:widowControl w:val="0"/>
              <w:spacing w:before="9"/>
              <w:ind w:right="-20"/>
              <w:rPr>
                <w:rFonts w:ascii="Times New Roman" w:eastAsia="Times New Roman" w:hAnsi="Times New Roman" w:cs="Times New Roman"/>
                <w:b/>
                <w:sz w:val="24"/>
                <w:szCs w:val="24"/>
                <w:lang w:eastAsia="ru-RU"/>
              </w:rPr>
            </w:pPr>
            <w:r w:rsidRPr="00430629">
              <w:rPr>
                <w:rFonts w:ascii="Times New Roman" w:eastAsia="Times New Roman" w:hAnsi="Times New Roman" w:cs="Times New Roman"/>
                <w:b/>
                <w:sz w:val="24"/>
                <w:szCs w:val="24"/>
                <w:lang w:eastAsia="ru-RU"/>
              </w:rPr>
              <w:t xml:space="preserve">измерительного контроля </w:t>
            </w:r>
          </w:p>
          <w:p w14:paraId="5C34C920" w14:textId="77777777" w:rsidR="006158BE" w:rsidRPr="00430629" w:rsidRDefault="006158BE" w:rsidP="00430629">
            <w:pPr>
              <w:rPr>
                <w:rFonts w:ascii="Times New Roman" w:eastAsia="Times New Roman" w:hAnsi="Times New Roman" w:cs="Times New Roman"/>
                <w:b/>
                <w:sz w:val="24"/>
                <w:szCs w:val="24"/>
                <w:lang w:eastAsia="ru-RU"/>
              </w:rPr>
            </w:pPr>
            <w:r w:rsidRPr="00430629">
              <w:rPr>
                <w:rFonts w:ascii="Times New Roman" w:eastAsia="Times New Roman" w:hAnsi="Times New Roman" w:cs="Times New Roman"/>
                <w:b/>
                <w:sz w:val="24"/>
                <w:szCs w:val="24"/>
                <w:lang w:eastAsia="ru-RU"/>
              </w:rPr>
              <w:t>основного материала и сварных соединений</w:t>
            </w:r>
          </w:p>
        </w:tc>
        <w:tc>
          <w:tcPr>
            <w:tcW w:w="6662" w:type="dxa"/>
            <w:tcBorders>
              <w:top w:val="single" w:sz="4" w:space="0" w:color="auto"/>
              <w:left w:val="single" w:sz="4" w:space="0" w:color="auto"/>
              <w:bottom w:val="single" w:sz="4" w:space="0" w:color="auto"/>
            </w:tcBorders>
          </w:tcPr>
          <w:p w14:paraId="7014A537" w14:textId="77777777" w:rsidR="006158BE" w:rsidRPr="00430629" w:rsidRDefault="006158BE" w:rsidP="00430629">
            <w:pPr>
              <w:rPr>
                <w:rFonts w:ascii="Times New Roman" w:eastAsia="Times New Roman" w:hAnsi="Times New Roman" w:cs="Times New Roman"/>
                <w:b/>
                <w:bCs/>
                <w:lang w:eastAsia="ru-RU"/>
              </w:rPr>
            </w:pPr>
            <w:r w:rsidRPr="00430629">
              <w:rPr>
                <w:rFonts w:ascii="Times New Roman" w:eastAsia="Times New Roman" w:hAnsi="Times New Roman" w:cs="Times New Roman"/>
                <w:b/>
                <w:bCs/>
                <w:lang w:eastAsia="ru-RU"/>
              </w:rPr>
              <w:t>Содержание</w:t>
            </w:r>
          </w:p>
        </w:tc>
        <w:tc>
          <w:tcPr>
            <w:tcW w:w="2694" w:type="dxa"/>
          </w:tcPr>
          <w:p w14:paraId="631331F4" w14:textId="77777777" w:rsidR="006158BE" w:rsidRPr="00430629" w:rsidRDefault="006158BE" w:rsidP="00430629">
            <w:pPr>
              <w:jc w:val="center"/>
              <w:rPr>
                <w:rFonts w:ascii="Times New Roman" w:eastAsia="Times New Roman" w:hAnsi="Times New Roman" w:cs="Times New Roman"/>
                <w:b/>
                <w:bCs/>
                <w:lang w:eastAsia="ru-RU"/>
              </w:rPr>
            </w:pPr>
            <w:r w:rsidRPr="00430629">
              <w:rPr>
                <w:rFonts w:ascii="Times New Roman" w:eastAsia="Times New Roman" w:hAnsi="Times New Roman" w:cs="Times New Roman"/>
                <w:b/>
                <w:bCs/>
                <w:lang w:eastAsia="ru-RU"/>
              </w:rPr>
              <w:t>2</w:t>
            </w:r>
          </w:p>
        </w:tc>
        <w:tc>
          <w:tcPr>
            <w:tcW w:w="2409" w:type="dxa"/>
            <w:vMerge w:val="restart"/>
          </w:tcPr>
          <w:p w14:paraId="72704AF5" w14:textId="77777777" w:rsidR="006158BE" w:rsidRPr="00430629" w:rsidRDefault="006158BE" w:rsidP="00430629">
            <w:pPr>
              <w:jc w:val="center"/>
              <w:rPr>
                <w:rFonts w:ascii="Times New Roman" w:eastAsia="Times New Roman" w:hAnsi="Times New Roman" w:cs="Times New Roman"/>
                <w:bCs/>
                <w:lang w:eastAsia="ru-RU"/>
              </w:rPr>
            </w:pPr>
            <w:r w:rsidRPr="00430629">
              <w:rPr>
                <w:rFonts w:ascii="Times New Roman" w:eastAsia="Times New Roman" w:hAnsi="Times New Roman" w:cs="Times New Roman"/>
                <w:bCs/>
                <w:lang w:eastAsia="ru-RU"/>
              </w:rPr>
              <w:t>ПК 1.5</w:t>
            </w:r>
          </w:p>
          <w:p w14:paraId="58F899BB" w14:textId="77777777" w:rsidR="006158BE" w:rsidRPr="00430629" w:rsidRDefault="006158BE" w:rsidP="00430629">
            <w:pPr>
              <w:jc w:val="center"/>
              <w:rPr>
                <w:rFonts w:ascii="Times New Roman" w:eastAsia="Times New Roman" w:hAnsi="Times New Roman" w:cs="Times New Roman"/>
                <w:b/>
                <w:bCs/>
                <w:lang w:eastAsia="ru-RU"/>
              </w:rPr>
            </w:pPr>
            <w:r w:rsidRPr="00430629">
              <w:rPr>
                <w:rFonts w:ascii="Times New Roman" w:eastAsia="Calibri" w:hAnsi="Times New Roman" w:cs="Times New Roman"/>
              </w:rPr>
              <w:t>ОК 01-09</w:t>
            </w:r>
          </w:p>
        </w:tc>
      </w:tr>
      <w:tr w:rsidR="006158BE" w:rsidRPr="00430629" w14:paraId="171E578B" w14:textId="77777777" w:rsidTr="006158BE">
        <w:trPr>
          <w:trHeight w:val="361"/>
        </w:trPr>
        <w:tc>
          <w:tcPr>
            <w:tcW w:w="2972" w:type="dxa"/>
            <w:vMerge/>
          </w:tcPr>
          <w:p w14:paraId="159E9D77" w14:textId="77777777" w:rsidR="006158BE" w:rsidRPr="00430629" w:rsidRDefault="006158BE" w:rsidP="00430629">
            <w:pPr>
              <w:rPr>
                <w:rFonts w:ascii="Times New Roman" w:eastAsia="Times New Roman" w:hAnsi="Times New Roman" w:cs="Times New Roman"/>
                <w:b/>
                <w:sz w:val="24"/>
                <w:szCs w:val="24"/>
                <w:lang w:eastAsia="ru-RU"/>
              </w:rPr>
            </w:pPr>
          </w:p>
        </w:tc>
        <w:tc>
          <w:tcPr>
            <w:tcW w:w="6662" w:type="dxa"/>
            <w:tcBorders>
              <w:top w:val="single" w:sz="4" w:space="0" w:color="auto"/>
              <w:left w:val="single" w:sz="4" w:space="0" w:color="auto"/>
              <w:bottom w:val="single" w:sz="4" w:space="0" w:color="auto"/>
            </w:tcBorders>
            <w:vAlign w:val="bottom"/>
          </w:tcPr>
          <w:p w14:paraId="010BA6D7" w14:textId="77777777" w:rsidR="006158BE" w:rsidRPr="00430629" w:rsidRDefault="006158BE" w:rsidP="00430629">
            <w:pPr>
              <w:rPr>
                <w:rFonts w:ascii="Times New Roman" w:eastAsia="Times New Roman" w:hAnsi="Times New Roman" w:cs="Times New Roman"/>
                <w:bCs/>
                <w:lang w:eastAsia="ru-RU"/>
              </w:rPr>
            </w:pPr>
            <w:r w:rsidRPr="00430629">
              <w:rPr>
                <w:rFonts w:ascii="Times New Roman" w:eastAsia="Times New Roman" w:hAnsi="Times New Roman" w:cs="Times New Roman"/>
                <w:bCs/>
                <w:lang w:eastAsia="ru-RU"/>
              </w:rPr>
              <w:t>1. Средства визуального и измерительного контроля основного материала и сварных соединений</w:t>
            </w:r>
          </w:p>
          <w:p w14:paraId="370C39F5" w14:textId="77777777" w:rsidR="006158BE" w:rsidRPr="00430629" w:rsidRDefault="006158BE" w:rsidP="00430629">
            <w:pPr>
              <w:rPr>
                <w:rFonts w:ascii="Times New Roman" w:eastAsia="Times New Roman" w:hAnsi="Times New Roman" w:cs="Times New Roman"/>
                <w:bCs/>
                <w:lang w:eastAsia="ru-RU"/>
              </w:rPr>
            </w:pPr>
            <w:r w:rsidRPr="00430629">
              <w:rPr>
                <w:rFonts w:ascii="Times New Roman" w:eastAsia="Times New Roman" w:hAnsi="Times New Roman" w:cs="Times New Roman"/>
                <w:bCs/>
                <w:lang w:eastAsia="ru-RU"/>
              </w:rPr>
              <w:t>2. Визуальный и измерительный контроль материала (полуфабрикатов, заготовок, деталей) и сварных соединений (наплавок).</w:t>
            </w:r>
          </w:p>
          <w:p w14:paraId="6B183A27" w14:textId="77777777" w:rsidR="006158BE" w:rsidRPr="00430629" w:rsidRDefault="006158BE" w:rsidP="00430629">
            <w:pPr>
              <w:rPr>
                <w:rFonts w:ascii="Times New Roman" w:eastAsia="Times New Roman" w:hAnsi="Times New Roman" w:cs="Times New Roman"/>
                <w:bCs/>
                <w:lang w:eastAsia="ru-RU"/>
              </w:rPr>
            </w:pPr>
            <w:r w:rsidRPr="00430629">
              <w:rPr>
                <w:rFonts w:ascii="Times New Roman" w:eastAsia="Times New Roman" w:hAnsi="Times New Roman" w:cs="Times New Roman"/>
                <w:bCs/>
                <w:lang w:eastAsia="ru-RU"/>
              </w:rPr>
              <w:t>3. Средства визуального и измерительного контроля (шаблоны сварщика, лупы измерительные, щуп, штангенциркуль, угломер, металлические линейки, комплекты для ВИК)</w:t>
            </w:r>
          </w:p>
          <w:p w14:paraId="1B7BE0C8" w14:textId="77777777" w:rsidR="006158BE" w:rsidRPr="00430629" w:rsidRDefault="006158BE" w:rsidP="00430629">
            <w:pPr>
              <w:rPr>
                <w:rFonts w:ascii="Times New Roman" w:eastAsia="Times New Roman" w:hAnsi="Times New Roman" w:cs="Times New Roman"/>
                <w:b/>
                <w:bCs/>
                <w:lang w:eastAsia="ru-RU"/>
              </w:rPr>
            </w:pPr>
            <w:r w:rsidRPr="00430629">
              <w:rPr>
                <w:rFonts w:ascii="Times New Roman" w:eastAsia="Times New Roman" w:hAnsi="Times New Roman" w:cs="Times New Roman"/>
                <w:bCs/>
                <w:lang w:eastAsia="ru-RU"/>
              </w:rPr>
              <w:t>4. Порядок проведения визуального и измерительного контроля сварных соединений.  Технологическая карта ВИК.  Операционная карта проведения ВИК. Оценка результатов контроля. Регистрация результатов контроля.</w:t>
            </w:r>
          </w:p>
        </w:tc>
        <w:tc>
          <w:tcPr>
            <w:tcW w:w="2694" w:type="dxa"/>
          </w:tcPr>
          <w:p w14:paraId="7A6B20CF" w14:textId="77777777" w:rsidR="006158BE" w:rsidRPr="00430629" w:rsidRDefault="006158BE" w:rsidP="00430629">
            <w:pPr>
              <w:jc w:val="center"/>
              <w:rPr>
                <w:rFonts w:ascii="Times New Roman" w:eastAsia="Times New Roman" w:hAnsi="Times New Roman" w:cs="Times New Roman"/>
                <w:b/>
                <w:bCs/>
                <w:lang w:eastAsia="ru-RU"/>
              </w:rPr>
            </w:pPr>
            <w:r w:rsidRPr="00430629">
              <w:rPr>
                <w:rFonts w:ascii="Times New Roman" w:eastAsia="Times New Roman" w:hAnsi="Times New Roman" w:cs="Times New Roman"/>
                <w:b/>
                <w:bCs/>
                <w:lang w:eastAsia="ru-RU"/>
              </w:rPr>
              <w:t>2</w:t>
            </w:r>
          </w:p>
        </w:tc>
        <w:tc>
          <w:tcPr>
            <w:tcW w:w="2409" w:type="dxa"/>
            <w:vMerge/>
          </w:tcPr>
          <w:p w14:paraId="7AD6A254" w14:textId="77777777" w:rsidR="006158BE" w:rsidRPr="00430629" w:rsidRDefault="006158BE" w:rsidP="00430629">
            <w:pPr>
              <w:rPr>
                <w:rFonts w:ascii="Times New Roman" w:eastAsia="Times New Roman" w:hAnsi="Times New Roman" w:cs="Times New Roman"/>
                <w:b/>
                <w:bCs/>
                <w:lang w:eastAsia="ru-RU"/>
              </w:rPr>
            </w:pPr>
          </w:p>
        </w:tc>
      </w:tr>
      <w:tr w:rsidR="00430629" w:rsidRPr="00430629" w14:paraId="42BA1824" w14:textId="77777777" w:rsidTr="006158BE">
        <w:tc>
          <w:tcPr>
            <w:tcW w:w="9634" w:type="dxa"/>
            <w:gridSpan w:val="2"/>
          </w:tcPr>
          <w:p w14:paraId="0211400C" w14:textId="77777777" w:rsidR="00430629" w:rsidRPr="00430629" w:rsidRDefault="00430629" w:rsidP="00430629">
            <w:pPr>
              <w:spacing w:line="276" w:lineRule="auto"/>
              <w:rPr>
                <w:rFonts w:ascii="Times New Roman" w:eastAsia="Times New Roman" w:hAnsi="Times New Roman" w:cs="Times New Roman"/>
                <w:b/>
                <w:bCs/>
                <w:i/>
                <w:lang w:eastAsia="ru-RU"/>
              </w:rPr>
            </w:pPr>
            <w:r w:rsidRPr="00430629">
              <w:rPr>
                <w:rFonts w:ascii="Times New Roman" w:eastAsia="Times New Roman" w:hAnsi="Times New Roman" w:cs="Times New Roman"/>
                <w:b/>
                <w:bCs/>
                <w:i/>
                <w:lang w:eastAsia="ru-RU"/>
              </w:rPr>
              <w:t xml:space="preserve">Промежуточная аттестация </w:t>
            </w:r>
          </w:p>
        </w:tc>
        <w:tc>
          <w:tcPr>
            <w:tcW w:w="2694" w:type="dxa"/>
          </w:tcPr>
          <w:p w14:paraId="6AD2C9F3" w14:textId="77777777" w:rsidR="00430629" w:rsidRPr="00430629" w:rsidRDefault="00430629" w:rsidP="00430629">
            <w:pPr>
              <w:spacing w:line="276" w:lineRule="auto"/>
              <w:jc w:val="center"/>
              <w:rPr>
                <w:rFonts w:ascii="Times New Roman" w:eastAsia="Times New Roman" w:hAnsi="Times New Roman" w:cs="Times New Roman"/>
                <w:b/>
                <w:bCs/>
                <w:i/>
                <w:lang w:eastAsia="ru-RU"/>
              </w:rPr>
            </w:pPr>
            <w:r w:rsidRPr="00430629">
              <w:rPr>
                <w:rFonts w:ascii="Times New Roman" w:eastAsia="Times New Roman" w:hAnsi="Times New Roman" w:cs="Times New Roman"/>
                <w:b/>
                <w:bCs/>
                <w:i/>
                <w:lang w:eastAsia="ru-RU"/>
              </w:rPr>
              <w:t>12</w:t>
            </w:r>
          </w:p>
        </w:tc>
        <w:tc>
          <w:tcPr>
            <w:tcW w:w="2409" w:type="dxa"/>
          </w:tcPr>
          <w:p w14:paraId="339A54F5" w14:textId="77777777" w:rsidR="00430629" w:rsidRPr="00430629" w:rsidRDefault="00430629" w:rsidP="00430629">
            <w:pPr>
              <w:spacing w:line="276" w:lineRule="auto"/>
              <w:rPr>
                <w:rFonts w:ascii="Times New Roman" w:eastAsia="Times New Roman" w:hAnsi="Times New Roman" w:cs="Times New Roman"/>
                <w:b/>
                <w:bCs/>
                <w:i/>
                <w:lang w:eastAsia="ru-RU"/>
              </w:rPr>
            </w:pPr>
          </w:p>
        </w:tc>
      </w:tr>
      <w:tr w:rsidR="00430629" w:rsidRPr="00430629" w14:paraId="634A1F25" w14:textId="77777777" w:rsidTr="006158BE">
        <w:tc>
          <w:tcPr>
            <w:tcW w:w="9634" w:type="dxa"/>
            <w:gridSpan w:val="2"/>
          </w:tcPr>
          <w:p w14:paraId="783CEE72" w14:textId="77777777" w:rsidR="00430629" w:rsidRPr="00430629" w:rsidRDefault="00430629" w:rsidP="00430629">
            <w:pPr>
              <w:spacing w:line="276" w:lineRule="auto"/>
              <w:rPr>
                <w:rFonts w:ascii="Times New Roman" w:eastAsia="Times New Roman" w:hAnsi="Times New Roman" w:cs="Times New Roman"/>
                <w:b/>
                <w:bCs/>
                <w:lang w:eastAsia="ru-RU"/>
              </w:rPr>
            </w:pPr>
            <w:r w:rsidRPr="00430629">
              <w:rPr>
                <w:rFonts w:ascii="Times New Roman" w:eastAsia="Times New Roman" w:hAnsi="Times New Roman" w:cs="Times New Roman"/>
                <w:b/>
                <w:bCs/>
                <w:lang w:eastAsia="ru-RU"/>
              </w:rPr>
              <w:t xml:space="preserve">Всего </w:t>
            </w:r>
          </w:p>
        </w:tc>
        <w:tc>
          <w:tcPr>
            <w:tcW w:w="2694" w:type="dxa"/>
          </w:tcPr>
          <w:p w14:paraId="549495A8" w14:textId="77777777" w:rsidR="00430629" w:rsidRPr="00430629" w:rsidRDefault="00430629" w:rsidP="00430629">
            <w:pPr>
              <w:spacing w:line="276" w:lineRule="auto"/>
              <w:jc w:val="center"/>
              <w:rPr>
                <w:rFonts w:ascii="Times New Roman" w:eastAsia="Times New Roman" w:hAnsi="Times New Roman" w:cs="Times New Roman"/>
                <w:b/>
                <w:bCs/>
                <w:lang w:eastAsia="ru-RU"/>
              </w:rPr>
            </w:pPr>
            <w:r w:rsidRPr="00430629">
              <w:rPr>
                <w:rFonts w:ascii="Times New Roman" w:eastAsia="Times New Roman" w:hAnsi="Times New Roman" w:cs="Times New Roman"/>
                <w:b/>
                <w:bCs/>
                <w:lang w:eastAsia="ru-RU"/>
              </w:rPr>
              <w:t>52</w:t>
            </w:r>
          </w:p>
        </w:tc>
        <w:tc>
          <w:tcPr>
            <w:tcW w:w="2409" w:type="dxa"/>
          </w:tcPr>
          <w:p w14:paraId="633E2CD0" w14:textId="77777777" w:rsidR="00430629" w:rsidRPr="00430629" w:rsidRDefault="00430629" w:rsidP="00430629">
            <w:pPr>
              <w:spacing w:line="276" w:lineRule="auto"/>
              <w:rPr>
                <w:rFonts w:ascii="Times New Roman" w:eastAsia="Times New Roman" w:hAnsi="Times New Roman" w:cs="Times New Roman"/>
                <w:b/>
                <w:bCs/>
                <w:lang w:eastAsia="ru-RU"/>
              </w:rPr>
            </w:pPr>
          </w:p>
        </w:tc>
      </w:tr>
    </w:tbl>
    <w:p w14:paraId="2D99CAC0" w14:textId="77777777" w:rsidR="00430629" w:rsidRPr="00430629" w:rsidRDefault="00430629" w:rsidP="00430629">
      <w:pPr>
        <w:spacing w:after="120" w:line="276" w:lineRule="auto"/>
        <w:ind w:firstLine="709"/>
        <w:jc w:val="both"/>
        <w:outlineLvl w:val="1"/>
        <w:rPr>
          <w:rFonts w:ascii="Times New Roman" w:eastAsia="Segoe UI" w:hAnsi="Times New Roman" w:cs="Times New Roman"/>
          <w:b/>
          <w:bCs/>
          <w:sz w:val="24"/>
          <w:szCs w:val="24"/>
          <w:lang w:eastAsia="ru-RU"/>
        </w:rPr>
      </w:pPr>
    </w:p>
    <w:p w14:paraId="0003E858" w14:textId="77777777" w:rsidR="00430629" w:rsidRPr="00430629" w:rsidRDefault="00430629" w:rsidP="00430629">
      <w:pPr>
        <w:rPr>
          <w:rFonts w:ascii="Times New Roman" w:eastAsia="Calibri" w:hAnsi="Times New Roman" w:cs="Times New Roman"/>
          <w:sz w:val="24"/>
          <w:szCs w:val="24"/>
        </w:rPr>
        <w:sectPr w:rsidR="00430629" w:rsidRPr="00430629" w:rsidSect="006D1C4C">
          <w:pgSz w:w="16838" w:h="11906" w:orient="landscape"/>
          <w:pgMar w:top="1701" w:right="1134" w:bottom="567" w:left="1134" w:header="709" w:footer="709" w:gutter="0"/>
          <w:cols w:space="708"/>
          <w:docGrid w:linePitch="360"/>
        </w:sectPr>
      </w:pPr>
    </w:p>
    <w:p w14:paraId="30F51B1D" w14:textId="77777777" w:rsidR="00430629" w:rsidRPr="00430629" w:rsidRDefault="00430629" w:rsidP="00430629">
      <w:pPr>
        <w:rPr>
          <w:rFonts w:ascii="Times New Roman" w:eastAsia="Calibri" w:hAnsi="Times New Roman" w:cs="Times New Roman"/>
          <w:sz w:val="24"/>
          <w:szCs w:val="24"/>
        </w:rPr>
      </w:pPr>
    </w:p>
    <w:p w14:paraId="461DE248" w14:textId="77777777" w:rsidR="00430629" w:rsidRPr="00430629" w:rsidRDefault="00430629" w:rsidP="00430629">
      <w:pPr>
        <w:keepNext/>
        <w:spacing w:after="120"/>
        <w:jc w:val="center"/>
        <w:outlineLvl w:val="0"/>
        <w:rPr>
          <w:rFonts w:ascii="Times New Roman" w:eastAsia="Segoe UI" w:hAnsi="Times New Roman" w:cs="Times New Roman"/>
          <w:b/>
          <w:bCs/>
          <w:caps/>
          <w:kern w:val="32"/>
          <w:sz w:val="24"/>
          <w:szCs w:val="24"/>
          <w:lang w:eastAsia="x-none"/>
        </w:rPr>
      </w:pPr>
      <w:r w:rsidRPr="00430629">
        <w:rPr>
          <w:rFonts w:ascii="Times New Roman" w:eastAsia="Segoe UI" w:hAnsi="Times New Roman" w:cs="Times New Roman"/>
          <w:b/>
          <w:bCs/>
          <w:caps/>
          <w:kern w:val="32"/>
          <w:sz w:val="24"/>
          <w:szCs w:val="24"/>
          <w:lang w:val="x-none" w:eastAsia="x-none"/>
        </w:rPr>
        <w:t xml:space="preserve">3. Условия реализации </w:t>
      </w:r>
      <w:r w:rsidRPr="00430629">
        <w:rPr>
          <w:rFonts w:ascii="Times New Roman" w:eastAsia="Segoe UI" w:hAnsi="Times New Roman" w:cs="Times New Roman"/>
          <w:b/>
          <w:bCs/>
          <w:caps/>
          <w:kern w:val="32"/>
          <w:sz w:val="24"/>
          <w:szCs w:val="24"/>
          <w:lang w:eastAsia="x-none"/>
        </w:rPr>
        <w:t>ДИСЦИПЛИНЫ</w:t>
      </w:r>
    </w:p>
    <w:p w14:paraId="037EB50C" w14:textId="77777777" w:rsidR="00430629" w:rsidRPr="00430629" w:rsidRDefault="00430629" w:rsidP="006158BE">
      <w:pPr>
        <w:spacing w:after="120" w:line="276" w:lineRule="auto"/>
        <w:ind w:firstLine="709"/>
        <w:outlineLvl w:val="1"/>
        <w:rPr>
          <w:rFonts w:ascii="Times New Roman" w:eastAsia="Segoe UI" w:hAnsi="Times New Roman" w:cs="Times New Roman"/>
          <w:b/>
          <w:bCs/>
          <w:sz w:val="24"/>
          <w:szCs w:val="24"/>
          <w:lang w:eastAsia="ru-RU"/>
        </w:rPr>
      </w:pPr>
      <w:r w:rsidRPr="00430629">
        <w:rPr>
          <w:rFonts w:ascii="Times New Roman" w:eastAsia="Segoe UI" w:hAnsi="Times New Roman" w:cs="Times New Roman"/>
          <w:b/>
          <w:bCs/>
          <w:sz w:val="24"/>
          <w:szCs w:val="24"/>
          <w:lang w:eastAsia="ru-RU"/>
        </w:rPr>
        <w:t>3.1. Материально-техническое обеспечение</w:t>
      </w:r>
    </w:p>
    <w:p w14:paraId="2EF430BA" w14:textId="77777777" w:rsidR="00430629" w:rsidRPr="00430629" w:rsidRDefault="00430629" w:rsidP="006158BE">
      <w:pPr>
        <w:numPr>
          <w:ilvl w:val="0"/>
          <w:numId w:val="21"/>
        </w:numPr>
        <w:suppressAutoHyphens/>
        <w:spacing w:after="160" w:line="276" w:lineRule="auto"/>
        <w:ind w:left="993" w:hanging="284"/>
        <w:jc w:val="both"/>
        <w:rPr>
          <w:rFonts w:ascii="Times New Roman" w:eastAsia="Calibri" w:hAnsi="Times New Roman" w:cs="Times New Roman"/>
          <w:sz w:val="24"/>
          <w:szCs w:val="24"/>
        </w:rPr>
      </w:pPr>
      <w:r w:rsidRPr="00430629">
        <w:rPr>
          <w:rFonts w:ascii="Times New Roman" w:eastAsia="Calibri" w:hAnsi="Times New Roman" w:cs="Times New Roman"/>
          <w:bCs/>
          <w:sz w:val="24"/>
          <w:szCs w:val="24"/>
        </w:rPr>
        <w:t>Кабинет</w:t>
      </w:r>
      <w:r w:rsidRPr="00430629">
        <w:rPr>
          <w:rFonts w:ascii="Times New Roman" w:eastAsia="Calibri" w:hAnsi="Times New Roman" w:cs="Times New Roman"/>
          <w:sz w:val="24"/>
          <w:szCs w:val="24"/>
        </w:rPr>
        <w:t xml:space="preserve"> Теоретических основ сварки и резки металлов</w:t>
      </w:r>
      <w:r w:rsidRPr="00430629">
        <w:rPr>
          <w:rFonts w:ascii="Times New Roman" w:eastAsia="Calibri" w:hAnsi="Times New Roman" w:cs="Times New Roman"/>
          <w:bCs/>
          <w:i/>
          <w:sz w:val="24"/>
          <w:szCs w:val="24"/>
        </w:rPr>
        <w:t xml:space="preserve">, </w:t>
      </w:r>
      <w:r w:rsidRPr="00430629">
        <w:rPr>
          <w:rFonts w:ascii="Times New Roman" w:eastAsia="Calibri" w:hAnsi="Times New Roman" w:cs="Times New Roman"/>
          <w:bCs/>
          <w:sz w:val="24"/>
          <w:szCs w:val="24"/>
        </w:rPr>
        <w:t xml:space="preserve">оснащенный </w:t>
      </w:r>
      <w:r w:rsidRPr="00430629">
        <w:rPr>
          <w:rFonts w:ascii="Times New Roman" w:eastAsia="Calibri" w:hAnsi="Times New Roman" w:cs="Times New Roman"/>
          <w:bCs/>
          <w:iCs/>
          <w:sz w:val="24"/>
          <w:szCs w:val="24"/>
        </w:rPr>
        <w:t>в соответствии с приложением 3 ОПОП-П</w:t>
      </w:r>
      <w:r w:rsidRPr="00430629">
        <w:rPr>
          <w:rFonts w:ascii="Times New Roman" w:eastAsia="Calibri" w:hAnsi="Times New Roman" w:cs="Times New Roman"/>
          <w:bCs/>
          <w:sz w:val="24"/>
          <w:szCs w:val="24"/>
        </w:rPr>
        <w:t>:</w:t>
      </w:r>
    </w:p>
    <w:p w14:paraId="68FE1F38" w14:textId="77777777" w:rsidR="00430629" w:rsidRPr="00430629" w:rsidRDefault="00430629" w:rsidP="006158BE">
      <w:pPr>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160" w:line="276" w:lineRule="auto"/>
        <w:contextualSpacing/>
        <w:rPr>
          <w:rFonts w:ascii="Times New Roman" w:eastAsia="Times New Roman" w:hAnsi="Times New Roman" w:cs="Times New Roman"/>
          <w:sz w:val="24"/>
          <w:szCs w:val="24"/>
        </w:rPr>
      </w:pPr>
      <w:r w:rsidRPr="00430629">
        <w:rPr>
          <w:rFonts w:ascii="Times New Roman" w:eastAsia="Times New Roman" w:hAnsi="Times New Roman" w:cs="Times New Roman"/>
          <w:sz w:val="24"/>
          <w:szCs w:val="24"/>
        </w:rPr>
        <w:t>- рабочее место преподавателя;</w:t>
      </w:r>
    </w:p>
    <w:p w14:paraId="78008467" w14:textId="77777777" w:rsidR="00430629" w:rsidRPr="00430629" w:rsidRDefault="00430629" w:rsidP="006158BE">
      <w:pPr>
        <w:widowControl w:val="0"/>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160" w:line="276" w:lineRule="auto"/>
        <w:contextualSpacing/>
        <w:rPr>
          <w:rFonts w:ascii="Times New Roman" w:eastAsia="Times New Roman" w:hAnsi="Times New Roman" w:cs="Times New Roman"/>
          <w:sz w:val="24"/>
          <w:szCs w:val="24"/>
        </w:rPr>
      </w:pPr>
      <w:r w:rsidRPr="00430629">
        <w:rPr>
          <w:rFonts w:ascii="Times New Roman" w:eastAsia="Times New Roman" w:hAnsi="Times New Roman" w:cs="Times New Roman"/>
          <w:sz w:val="24"/>
          <w:szCs w:val="24"/>
        </w:rPr>
        <w:t>- посадочные места обучающихся (по количеству обучающихся);</w:t>
      </w:r>
    </w:p>
    <w:p w14:paraId="46E4542F" w14:textId="77777777" w:rsidR="00430629" w:rsidRPr="00430629" w:rsidRDefault="00430629" w:rsidP="006158BE">
      <w:pPr>
        <w:widowControl w:val="0"/>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160" w:line="276" w:lineRule="auto"/>
        <w:contextualSpacing/>
        <w:rPr>
          <w:rFonts w:ascii="Times New Roman" w:eastAsia="Times New Roman" w:hAnsi="Times New Roman" w:cs="Times New Roman"/>
          <w:sz w:val="24"/>
          <w:szCs w:val="24"/>
        </w:rPr>
      </w:pPr>
      <w:r w:rsidRPr="00430629">
        <w:rPr>
          <w:rFonts w:ascii="Times New Roman" w:eastAsia="Times New Roman" w:hAnsi="Times New Roman" w:cs="Times New Roman"/>
          <w:sz w:val="24"/>
          <w:szCs w:val="24"/>
        </w:rPr>
        <w:t>- комплект инструментов и сборочно-сварочных приспособлений;</w:t>
      </w:r>
    </w:p>
    <w:p w14:paraId="407E7726" w14:textId="77777777" w:rsidR="00430629" w:rsidRPr="00430629" w:rsidRDefault="00430629" w:rsidP="006158BE">
      <w:pPr>
        <w:widowControl w:val="0"/>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160" w:line="276" w:lineRule="auto"/>
        <w:contextualSpacing/>
        <w:rPr>
          <w:rFonts w:ascii="Times New Roman" w:eastAsia="Times New Roman" w:hAnsi="Times New Roman" w:cs="Times New Roman"/>
          <w:sz w:val="24"/>
          <w:szCs w:val="24"/>
        </w:rPr>
      </w:pPr>
      <w:r w:rsidRPr="00430629">
        <w:rPr>
          <w:rFonts w:ascii="Times New Roman" w:eastAsia="Times New Roman" w:hAnsi="Times New Roman" w:cs="Times New Roman"/>
          <w:sz w:val="24"/>
          <w:szCs w:val="24"/>
        </w:rPr>
        <w:t>- образцов сварных швов на пластинах из углеродистой и легированной стали;</w:t>
      </w:r>
    </w:p>
    <w:p w14:paraId="4EADD21B" w14:textId="77777777" w:rsidR="00430629" w:rsidRPr="00430629" w:rsidRDefault="00430629" w:rsidP="006158BE">
      <w:pPr>
        <w:widowControl w:val="0"/>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160" w:line="276" w:lineRule="auto"/>
        <w:contextualSpacing/>
        <w:rPr>
          <w:rFonts w:ascii="Times New Roman" w:eastAsia="Times New Roman" w:hAnsi="Times New Roman" w:cs="Times New Roman"/>
          <w:sz w:val="24"/>
          <w:szCs w:val="24"/>
        </w:rPr>
      </w:pPr>
      <w:r w:rsidRPr="00430629">
        <w:rPr>
          <w:rFonts w:ascii="Times New Roman" w:eastAsia="Times New Roman" w:hAnsi="Times New Roman" w:cs="Times New Roman"/>
          <w:sz w:val="24"/>
          <w:szCs w:val="24"/>
        </w:rPr>
        <w:t>- комплекты учебных таблиц по темам;</w:t>
      </w:r>
    </w:p>
    <w:p w14:paraId="7D6245D3" w14:textId="77777777" w:rsidR="00430629" w:rsidRPr="00430629" w:rsidRDefault="00430629" w:rsidP="006158BE">
      <w:pPr>
        <w:widowControl w:val="0"/>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160" w:line="276" w:lineRule="auto"/>
        <w:contextualSpacing/>
        <w:rPr>
          <w:rFonts w:ascii="Times New Roman" w:eastAsia="Times New Roman" w:hAnsi="Times New Roman" w:cs="Times New Roman"/>
          <w:sz w:val="24"/>
          <w:szCs w:val="24"/>
        </w:rPr>
      </w:pPr>
      <w:r w:rsidRPr="00430629">
        <w:rPr>
          <w:rFonts w:ascii="Times New Roman" w:eastAsia="Times New Roman" w:hAnsi="Times New Roman" w:cs="Times New Roman"/>
          <w:sz w:val="24"/>
          <w:szCs w:val="24"/>
        </w:rPr>
        <w:t>- комплект методической документации по предмету;</w:t>
      </w:r>
    </w:p>
    <w:p w14:paraId="3E1D9EB2" w14:textId="77777777" w:rsidR="00430629" w:rsidRPr="00430629" w:rsidRDefault="00430629" w:rsidP="006158BE">
      <w:pPr>
        <w:widowControl w:val="0"/>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160" w:line="276" w:lineRule="auto"/>
        <w:contextualSpacing/>
        <w:rPr>
          <w:rFonts w:ascii="Times New Roman" w:eastAsia="Times New Roman" w:hAnsi="Times New Roman" w:cs="Times New Roman"/>
          <w:sz w:val="24"/>
          <w:szCs w:val="24"/>
        </w:rPr>
      </w:pPr>
      <w:r w:rsidRPr="00430629">
        <w:rPr>
          <w:rFonts w:ascii="Times New Roman" w:eastAsia="Times New Roman" w:hAnsi="Times New Roman" w:cs="Times New Roman"/>
          <w:sz w:val="24"/>
          <w:szCs w:val="24"/>
        </w:rPr>
        <w:t>- оборудование для проведения тематических лабораторных работ.</w:t>
      </w:r>
    </w:p>
    <w:p w14:paraId="115DF400" w14:textId="77777777" w:rsidR="00430629" w:rsidRPr="00430629" w:rsidRDefault="00430629" w:rsidP="006158BE">
      <w:pPr>
        <w:widowControl w:val="0"/>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160" w:line="276" w:lineRule="auto"/>
        <w:contextualSpacing/>
        <w:rPr>
          <w:rFonts w:ascii="Times New Roman" w:eastAsia="Times New Roman" w:hAnsi="Times New Roman" w:cs="Times New Roman"/>
          <w:sz w:val="24"/>
          <w:szCs w:val="24"/>
        </w:rPr>
      </w:pPr>
      <w:r w:rsidRPr="00430629">
        <w:rPr>
          <w:rFonts w:ascii="Times New Roman" w:eastAsia="Times New Roman" w:hAnsi="Times New Roman" w:cs="Times New Roman"/>
          <w:sz w:val="24"/>
          <w:szCs w:val="24"/>
        </w:rPr>
        <w:t>Технические средства обучения: компьютер, проектор, экран.</w:t>
      </w:r>
    </w:p>
    <w:p w14:paraId="5C66559A" w14:textId="77777777" w:rsidR="00430629" w:rsidRPr="00430629" w:rsidRDefault="00430629" w:rsidP="006158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after="160" w:line="276" w:lineRule="auto"/>
        <w:ind w:left="1429"/>
        <w:contextualSpacing/>
        <w:rPr>
          <w:rFonts w:ascii="Times New Roman" w:eastAsia="Times New Roman" w:hAnsi="Times New Roman" w:cs="Times New Roman"/>
          <w:sz w:val="24"/>
          <w:szCs w:val="24"/>
        </w:rPr>
      </w:pPr>
    </w:p>
    <w:p w14:paraId="5CEED839" w14:textId="77777777" w:rsidR="00430629" w:rsidRPr="00430629" w:rsidRDefault="00430629" w:rsidP="006158BE">
      <w:pPr>
        <w:spacing w:after="120" w:line="276" w:lineRule="auto"/>
        <w:ind w:firstLine="709"/>
        <w:outlineLvl w:val="1"/>
        <w:rPr>
          <w:rFonts w:ascii="Times New Roman" w:eastAsia="Times New Roman" w:hAnsi="Times New Roman" w:cs="Times New Roman"/>
          <w:b/>
          <w:bCs/>
          <w:sz w:val="24"/>
          <w:szCs w:val="24"/>
          <w:lang w:eastAsia="ru-RU"/>
        </w:rPr>
      </w:pPr>
      <w:r w:rsidRPr="00430629">
        <w:rPr>
          <w:rFonts w:ascii="Times New Roman" w:eastAsia="Segoe UI" w:hAnsi="Times New Roman" w:cs="Times New Roman"/>
          <w:b/>
          <w:bCs/>
          <w:sz w:val="24"/>
          <w:szCs w:val="24"/>
          <w:lang w:eastAsia="ru-RU"/>
        </w:rPr>
        <w:t>3.2. Учебно-методическое обеспечение</w:t>
      </w:r>
    </w:p>
    <w:p w14:paraId="51E9F665" w14:textId="77777777" w:rsidR="00430629" w:rsidRPr="00430629" w:rsidRDefault="00430629" w:rsidP="006158BE">
      <w:pPr>
        <w:spacing w:line="276" w:lineRule="auto"/>
        <w:ind w:firstLine="709"/>
        <w:contextualSpacing/>
        <w:rPr>
          <w:rFonts w:ascii="Times New Roman" w:eastAsia="Calibri" w:hAnsi="Times New Roman" w:cs="Times New Roman"/>
          <w:b/>
          <w:sz w:val="24"/>
          <w:szCs w:val="24"/>
        </w:rPr>
      </w:pPr>
      <w:r w:rsidRPr="00430629">
        <w:rPr>
          <w:rFonts w:ascii="Times New Roman" w:eastAsia="Calibri" w:hAnsi="Times New Roman" w:cs="Times New Roman"/>
          <w:b/>
          <w:sz w:val="24"/>
          <w:szCs w:val="24"/>
        </w:rPr>
        <w:t>3.2.1. Основные печатные и/или электронные издания</w:t>
      </w:r>
    </w:p>
    <w:p w14:paraId="179E6BEB" w14:textId="77777777" w:rsidR="00430629" w:rsidRPr="00430629" w:rsidRDefault="00430629" w:rsidP="006158BE">
      <w:pPr>
        <w:spacing w:line="276" w:lineRule="auto"/>
        <w:ind w:firstLine="709"/>
        <w:contextualSpacing/>
        <w:jc w:val="both"/>
        <w:rPr>
          <w:rFonts w:ascii="Times New Roman" w:eastAsia="Times New Roman" w:hAnsi="Times New Roman" w:cs="Times New Roman"/>
          <w:lang w:eastAsia="ru-RU"/>
        </w:rPr>
      </w:pPr>
      <w:r w:rsidRPr="00430629">
        <w:rPr>
          <w:rFonts w:ascii="Times New Roman" w:eastAsia="Times New Roman" w:hAnsi="Times New Roman" w:cs="Times New Roman"/>
          <w:b/>
          <w:lang w:eastAsia="ru-RU"/>
        </w:rPr>
        <w:t xml:space="preserve">1. </w:t>
      </w:r>
      <w:r w:rsidRPr="00430629">
        <w:rPr>
          <w:rFonts w:ascii="Times New Roman" w:eastAsia="Times New Roman" w:hAnsi="Times New Roman" w:cs="Times New Roman"/>
          <w:lang w:eastAsia="ru-RU"/>
        </w:rPr>
        <w:t xml:space="preserve">Зайцев С.А.  Технические измерения: учебник для студ. учреждений сред. проф. образования / С.А. Зайцев, А.Н. Толстов. — 4-е изд., </w:t>
      </w:r>
      <w:proofErr w:type="spellStart"/>
      <w:r w:rsidRPr="00430629">
        <w:rPr>
          <w:rFonts w:ascii="Times New Roman" w:eastAsia="Times New Roman" w:hAnsi="Times New Roman" w:cs="Times New Roman"/>
          <w:lang w:eastAsia="ru-RU"/>
        </w:rPr>
        <w:t>испр</w:t>
      </w:r>
      <w:proofErr w:type="spellEnd"/>
      <w:r w:rsidRPr="00430629">
        <w:rPr>
          <w:rFonts w:ascii="Times New Roman" w:eastAsia="Times New Roman" w:hAnsi="Times New Roman" w:cs="Times New Roman"/>
          <w:lang w:eastAsia="ru-RU"/>
        </w:rPr>
        <w:t>. — Москва : Издательский центр «Академия», 2020. — 368 с. — (Профессиональное образование). — ISBN 978-5-4468-9634-9. — Текст :непосредственный.</w:t>
      </w:r>
    </w:p>
    <w:p w14:paraId="339EC713" w14:textId="77777777" w:rsidR="00430629" w:rsidRPr="00430629" w:rsidRDefault="00430629" w:rsidP="006158BE">
      <w:pPr>
        <w:spacing w:line="276" w:lineRule="auto"/>
        <w:ind w:firstLine="709"/>
        <w:contextualSpacing/>
        <w:jc w:val="both"/>
        <w:rPr>
          <w:rFonts w:ascii="Times New Roman" w:eastAsia="Times New Roman" w:hAnsi="Times New Roman" w:cs="Times New Roman"/>
          <w:color w:val="000000"/>
          <w:shd w:val="clear" w:color="auto" w:fill="FFFFFF"/>
          <w:lang w:eastAsia="ru-RU"/>
        </w:rPr>
      </w:pPr>
      <w:r w:rsidRPr="00430629">
        <w:rPr>
          <w:rFonts w:ascii="Times New Roman" w:eastAsia="Times New Roman" w:hAnsi="Times New Roman" w:cs="Times New Roman"/>
          <w:b/>
          <w:lang w:eastAsia="ru-RU"/>
        </w:rPr>
        <w:t xml:space="preserve"> 2. </w:t>
      </w:r>
      <w:r w:rsidRPr="00430629">
        <w:rPr>
          <w:rFonts w:ascii="Times New Roman" w:eastAsia="Times New Roman" w:hAnsi="Times New Roman" w:cs="Times New Roman"/>
          <w:iCs/>
          <w:color w:val="000000"/>
          <w:shd w:val="clear" w:color="auto" w:fill="FFFFFF"/>
          <w:lang w:eastAsia="ru-RU"/>
        </w:rPr>
        <w:t>Рачков, М. Ю</w:t>
      </w:r>
      <w:r w:rsidRPr="00430629">
        <w:rPr>
          <w:rFonts w:ascii="Times New Roman" w:eastAsia="Times New Roman" w:hAnsi="Times New Roman" w:cs="Times New Roman"/>
          <w:i/>
          <w:iCs/>
          <w:color w:val="000000"/>
          <w:shd w:val="clear" w:color="auto" w:fill="FFFFFF"/>
          <w:lang w:eastAsia="ru-RU"/>
        </w:rPr>
        <w:t>. </w:t>
      </w:r>
      <w:r w:rsidRPr="00430629">
        <w:rPr>
          <w:rFonts w:ascii="Times New Roman" w:eastAsia="Times New Roman" w:hAnsi="Times New Roman" w:cs="Times New Roman"/>
          <w:color w:val="000000"/>
          <w:shd w:val="clear" w:color="auto" w:fill="FFFFFF"/>
          <w:lang w:eastAsia="ru-RU"/>
        </w:rPr>
        <w:t xml:space="preserve"> Технические измерения и приборы : учебник и практикум для среднего профессионального образования / М. Ю. Рачков. — 3-е изд., </w:t>
      </w:r>
      <w:proofErr w:type="spellStart"/>
      <w:r w:rsidRPr="00430629">
        <w:rPr>
          <w:rFonts w:ascii="Times New Roman" w:eastAsia="Times New Roman" w:hAnsi="Times New Roman" w:cs="Times New Roman"/>
          <w:color w:val="000000"/>
          <w:shd w:val="clear" w:color="auto" w:fill="FFFFFF"/>
          <w:lang w:eastAsia="ru-RU"/>
        </w:rPr>
        <w:t>испр</w:t>
      </w:r>
      <w:proofErr w:type="spellEnd"/>
      <w:r w:rsidRPr="00430629">
        <w:rPr>
          <w:rFonts w:ascii="Times New Roman" w:eastAsia="Times New Roman" w:hAnsi="Times New Roman" w:cs="Times New Roman"/>
          <w:color w:val="000000"/>
          <w:shd w:val="clear" w:color="auto" w:fill="FFFFFF"/>
          <w:lang w:eastAsia="ru-RU"/>
        </w:rPr>
        <w:t xml:space="preserve">. и доп. — Москва : Издательство </w:t>
      </w:r>
      <w:proofErr w:type="spellStart"/>
      <w:r w:rsidRPr="00430629">
        <w:rPr>
          <w:rFonts w:ascii="Times New Roman" w:eastAsia="Times New Roman" w:hAnsi="Times New Roman" w:cs="Times New Roman"/>
          <w:color w:val="000000"/>
          <w:shd w:val="clear" w:color="auto" w:fill="FFFFFF"/>
          <w:lang w:eastAsia="ru-RU"/>
        </w:rPr>
        <w:t>Юрайт</w:t>
      </w:r>
      <w:proofErr w:type="spellEnd"/>
      <w:r w:rsidRPr="00430629">
        <w:rPr>
          <w:rFonts w:ascii="Times New Roman" w:eastAsia="Times New Roman" w:hAnsi="Times New Roman" w:cs="Times New Roman"/>
          <w:color w:val="000000"/>
          <w:shd w:val="clear" w:color="auto" w:fill="FFFFFF"/>
          <w:lang w:eastAsia="ru-RU"/>
        </w:rPr>
        <w:t xml:space="preserve">, 2023. — 151 с. — (Профессиональное образование). — ISBN 978-5-534-10718-0. — Текст : электронный // Образовательная платформа </w:t>
      </w:r>
      <w:proofErr w:type="spellStart"/>
      <w:r w:rsidRPr="00430629">
        <w:rPr>
          <w:rFonts w:ascii="Times New Roman" w:eastAsia="Times New Roman" w:hAnsi="Times New Roman" w:cs="Times New Roman"/>
          <w:color w:val="000000"/>
          <w:shd w:val="clear" w:color="auto" w:fill="FFFFFF"/>
          <w:lang w:eastAsia="ru-RU"/>
        </w:rPr>
        <w:t>Юрайт</w:t>
      </w:r>
      <w:proofErr w:type="spellEnd"/>
      <w:r w:rsidRPr="00430629">
        <w:rPr>
          <w:rFonts w:ascii="Times New Roman" w:eastAsia="Times New Roman" w:hAnsi="Times New Roman" w:cs="Times New Roman"/>
          <w:color w:val="000000"/>
          <w:shd w:val="clear" w:color="auto" w:fill="FFFFFF"/>
          <w:lang w:eastAsia="ru-RU"/>
        </w:rPr>
        <w:t xml:space="preserve"> [сайт]. — URL: </w:t>
      </w:r>
      <w:hyperlink r:id="rId51" w:tgtFrame="_blank" w:history="1">
        <w:r w:rsidRPr="00430629">
          <w:rPr>
            <w:rFonts w:ascii="Times New Roman" w:eastAsia="Times New Roman" w:hAnsi="Times New Roman" w:cs="Times New Roman"/>
            <w:color w:val="000000"/>
            <w:lang w:eastAsia="ru-RU"/>
          </w:rPr>
          <w:t>https://www.urait.ru/bcode/517984</w:t>
        </w:r>
      </w:hyperlink>
    </w:p>
    <w:p w14:paraId="6D480049" w14:textId="77777777" w:rsidR="00430629" w:rsidRPr="00430629" w:rsidRDefault="00430629" w:rsidP="00430629">
      <w:pPr>
        <w:spacing w:line="276" w:lineRule="auto"/>
        <w:ind w:firstLine="709"/>
        <w:contextualSpacing/>
        <w:jc w:val="both"/>
        <w:rPr>
          <w:rFonts w:ascii="Times New Roman" w:eastAsia="Times New Roman" w:hAnsi="Times New Roman" w:cs="Times New Roman"/>
          <w:sz w:val="24"/>
          <w:szCs w:val="24"/>
          <w:lang w:eastAsia="ru-RU"/>
        </w:rPr>
      </w:pPr>
    </w:p>
    <w:p w14:paraId="7E3FEF4B" w14:textId="77777777" w:rsidR="00430629" w:rsidRPr="00430629" w:rsidRDefault="00430629" w:rsidP="00430629">
      <w:pPr>
        <w:keepNext/>
        <w:spacing w:after="120"/>
        <w:jc w:val="center"/>
        <w:outlineLvl w:val="0"/>
        <w:rPr>
          <w:rFonts w:ascii="Times New Roman" w:eastAsia="Segoe UI" w:hAnsi="Times New Roman" w:cs="Times New Roman"/>
          <w:caps/>
          <w:kern w:val="32"/>
          <w:sz w:val="24"/>
          <w:szCs w:val="24"/>
          <w:lang w:eastAsia="x-none"/>
        </w:rPr>
      </w:pPr>
      <w:r w:rsidRPr="00430629">
        <w:rPr>
          <w:rFonts w:ascii="Times New Roman" w:eastAsia="Segoe UI" w:hAnsi="Times New Roman" w:cs="Times New Roman"/>
          <w:b/>
          <w:bCs/>
          <w:caps/>
          <w:kern w:val="32"/>
          <w:sz w:val="24"/>
          <w:szCs w:val="24"/>
          <w:lang w:val="x-none" w:eastAsia="x-none"/>
        </w:rPr>
        <w:t xml:space="preserve">4. Контроль и оценка результатов </w:t>
      </w:r>
      <w:r w:rsidRPr="00430629">
        <w:rPr>
          <w:rFonts w:ascii="Times New Roman" w:eastAsia="Segoe UI" w:hAnsi="Times New Roman" w:cs="Times New Roman"/>
          <w:b/>
          <w:bCs/>
          <w:caps/>
          <w:kern w:val="32"/>
          <w:sz w:val="24"/>
          <w:szCs w:val="24"/>
          <w:lang w:val="x-none" w:eastAsia="x-none"/>
        </w:rPr>
        <w:br/>
        <w:t xml:space="preserve">освоения </w:t>
      </w:r>
      <w:r w:rsidRPr="00430629">
        <w:rPr>
          <w:rFonts w:ascii="Times New Roman" w:eastAsia="Segoe UI" w:hAnsi="Times New Roman" w:cs="Times New Roman"/>
          <w:b/>
          <w:bCs/>
          <w:caps/>
          <w:kern w:val="32"/>
          <w:sz w:val="24"/>
          <w:szCs w:val="24"/>
          <w:lang w:eastAsia="x-none"/>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4"/>
        <w:gridCol w:w="3112"/>
      </w:tblGrid>
      <w:tr w:rsidR="00430629" w:rsidRPr="00430629" w14:paraId="285B927C" w14:textId="77777777" w:rsidTr="006158BE">
        <w:trPr>
          <w:trHeight w:val="519"/>
        </w:trPr>
        <w:tc>
          <w:tcPr>
            <w:tcW w:w="1543" w:type="pct"/>
            <w:vAlign w:val="center"/>
          </w:tcPr>
          <w:p w14:paraId="75CC1D55" w14:textId="77777777" w:rsidR="00430629" w:rsidRPr="00430629" w:rsidRDefault="00430629" w:rsidP="00430629">
            <w:pPr>
              <w:suppressAutoHyphens/>
              <w:spacing w:line="276" w:lineRule="auto"/>
              <w:contextualSpacing/>
              <w:jc w:val="center"/>
              <w:rPr>
                <w:rFonts w:ascii="Times New Roman" w:eastAsia="Calibri" w:hAnsi="Times New Roman" w:cs="Times New Roman"/>
                <w:b/>
                <w:iCs/>
                <w:sz w:val="24"/>
                <w:szCs w:val="24"/>
              </w:rPr>
            </w:pPr>
            <w:r w:rsidRPr="00430629">
              <w:rPr>
                <w:rFonts w:ascii="Times New Roman" w:eastAsia="Calibri" w:hAnsi="Times New Roman" w:cs="Times New Roman"/>
                <w:b/>
                <w:iCs/>
                <w:sz w:val="24"/>
                <w:szCs w:val="24"/>
              </w:rPr>
              <w:t>Результаты обучения</w:t>
            </w:r>
          </w:p>
        </w:tc>
        <w:tc>
          <w:tcPr>
            <w:tcW w:w="1840" w:type="pct"/>
            <w:vAlign w:val="center"/>
          </w:tcPr>
          <w:p w14:paraId="328E4748" w14:textId="77777777" w:rsidR="00430629" w:rsidRPr="00430629" w:rsidRDefault="00430629" w:rsidP="00430629">
            <w:pPr>
              <w:suppressAutoHyphens/>
              <w:spacing w:line="276" w:lineRule="auto"/>
              <w:contextualSpacing/>
              <w:jc w:val="center"/>
              <w:rPr>
                <w:rFonts w:ascii="Times New Roman" w:eastAsia="Calibri" w:hAnsi="Times New Roman" w:cs="Times New Roman"/>
                <w:b/>
                <w:sz w:val="24"/>
                <w:szCs w:val="24"/>
              </w:rPr>
            </w:pPr>
            <w:r w:rsidRPr="00430629">
              <w:rPr>
                <w:rFonts w:ascii="Times New Roman" w:eastAsia="Calibri" w:hAnsi="Times New Roman" w:cs="Times New Roman"/>
                <w:b/>
                <w:iCs/>
                <w:sz w:val="24"/>
                <w:szCs w:val="24"/>
              </w:rPr>
              <w:t>Показатели освоенности компетенций</w:t>
            </w:r>
          </w:p>
        </w:tc>
        <w:tc>
          <w:tcPr>
            <w:tcW w:w="1616" w:type="pct"/>
            <w:vAlign w:val="center"/>
          </w:tcPr>
          <w:p w14:paraId="1751634F" w14:textId="77777777" w:rsidR="00430629" w:rsidRPr="00430629" w:rsidRDefault="00430629" w:rsidP="00430629">
            <w:pPr>
              <w:suppressAutoHyphens/>
              <w:spacing w:line="276" w:lineRule="auto"/>
              <w:contextualSpacing/>
              <w:jc w:val="center"/>
              <w:rPr>
                <w:rFonts w:ascii="Times New Roman" w:eastAsia="Calibri" w:hAnsi="Times New Roman" w:cs="Times New Roman"/>
                <w:b/>
                <w:sz w:val="24"/>
                <w:szCs w:val="24"/>
              </w:rPr>
            </w:pPr>
            <w:r w:rsidRPr="00430629">
              <w:rPr>
                <w:rFonts w:ascii="Times New Roman" w:eastAsia="Calibri" w:hAnsi="Times New Roman" w:cs="Times New Roman"/>
                <w:b/>
                <w:sz w:val="24"/>
                <w:szCs w:val="24"/>
              </w:rPr>
              <w:t>Методы оценки</w:t>
            </w:r>
          </w:p>
        </w:tc>
      </w:tr>
      <w:tr w:rsidR="00430629" w:rsidRPr="00430629" w14:paraId="0A44FD23" w14:textId="77777777" w:rsidTr="006158BE">
        <w:trPr>
          <w:trHeight w:val="698"/>
        </w:trPr>
        <w:tc>
          <w:tcPr>
            <w:tcW w:w="1543" w:type="pct"/>
          </w:tcPr>
          <w:p w14:paraId="5C0F6F25" w14:textId="77777777" w:rsidR="00430629" w:rsidRPr="00430629" w:rsidRDefault="00430629" w:rsidP="00430629">
            <w:pPr>
              <w:suppressAutoHyphens/>
              <w:spacing w:line="276" w:lineRule="auto"/>
              <w:contextualSpacing/>
              <w:rPr>
                <w:rFonts w:ascii="Times New Roman" w:eastAsia="Calibri" w:hAnsi="Times New Roman" w:cs="Times New Roman"/>
                <w:bCs/>
                <w:i/>
              </w:rPr>
            </w:pPr>
            <w:r w:rsidRPr="00430629">
              <w:rPr>
                <w:rFonts w:ascii="Times New Roman" w:eastAsia="Calibri" w:hAnsi="Times New Roman" w:cs="Times New Roman"/>
                <w:bCs/>
                <w:i/>
              </w:rPr>
              <w:t xml:space="preserve">Знает: </w:t>
            </w:r>
          </w:p>
          <w:p w14:paraId="5727BEF3" w14:textId="77777777" w:rsidR="00430629" w:rsidRPr="00430629" w:rsidRDefault="00430629" w:rsidP="00430629">
            <w:pPr>
              <w:widowControl w:val="0"/>
              <w:tabs>
                <w:tab w:val="left" w:pos="291"/>
              </w:tabs>
              <w:rPr>
                <w:rFonts w:ascii="Times New Roman" w:eastAsia="Times New Roman" w:hAnsi="Times New Roman" w:cs="Times New Roman"/>
                <w:lang w:val="zh-CN" w:eastAsia="zh-CN"/>
              </w:rPr>
            </w:pPr>
            <w:r w:rsidRPr="00430629">
              <w:rPr>
                <w:rFonts w:ascii="Times New Roman" w:eastAsia="Times New Roman" w:hAnsi="Times New Roman" w:cs="Times New Roman"/>
                <w:lang w:val="zh-CN" w:eastAsia="zh-CN"/>
              </w:rPr>
              <w:t xml:space="preserve">основные типы, конструктивные элементы, размеры сварных соединений и обозначение их на чертежах; </w:t>
            </w:r>
          </w:p>
          <w:p w14:paraId="2AD54852" w14:textId="77777777" w:rsidR="00430629" w:rsidRPr="00430629" w:rsidRDefault="00430629" w:rsidP="00430629">
            <w:pPr>
              <w:widowControl w:val="0"/>
              <w:tabs>
                <w:tab w:val="left" w:pos="291"/>
              </w:tabs>
              <w:rPr>
                <w:rFonts w:ascii="Times New Roman" w:eastAsia="Times New Roman" w:hAnsi="Times New Roman" w:cs="Times New Roman"/>
                <w:lang w:val="zh-CN" w:eastAsia="zh-CN"/>
              </w:rPr>
            </w:pPr>
            <w:r w:rsidRPr="00430629">
              <w:rPr>
                <w:rFonts w:ascii="Times New Roman" w:eastAsia="Times New Roman" w:hAnsi="Times New Roman" w:cs="Times New Roman"/>
                <w:lang w:val="zh-CN" w:eastAsia="zh-CN"/>
              </w:rPr>
              <w:t>основные группы и марки свариваемых материалов;</w:t>
            </w:r>
          </w:p>
          <w:p w14:paraId="534435AC" w14:textId="77777777" w:rsidR="00430629" w:rsidRPr="00430629" w:rsidRDefault="00430629" w:rsidP="00430629">
            <w:pPr>
              <w:widowControl w:val="0"/>
              <w:tabs>
                <w:tab w:val="left" w:pos="291"/>
              </w:tabs>
              <w:rPr>
                <w:rFonts w:ascii="Times New Roman" w:eastAsia="Times New Roman" w:hAnsi="Times New Roman" w:cs="Times New Roman"/>
                <w:lang w:val="zh-CN" w:eastAsia="zh-CN"/>
              </w:rPr>
            </w:pPr>
            <w:r w:rsidRPr="00430629">
              <w:rPr>
                <w:rFonts w:ascii="Times New Roman" w:eastAsia="Times New Roman" w:hAnsi="Times New Roman" w:cs="Times New Roman"/>
                <w:lang w:val="zh-CN" w:eastAsia="zh-CN"/>
              </w:rPr>
              <w:t>правила подготовки кромок изделий под сварку;</w:t>
            </w:r>
          </w:p>
          <w:p w14:paraId="7ACBF70D" w14:textId="77777777" w:rsidR="00430629" w:rsidRPr="00430629" w:rsidRDefault="00430629" w:rsidP="00430629">
            <w:pPr>
              <w:suppressAutoHyphens/>
              <w:spacing w:line="276" w:lineRule="auto"/>
              <w:contextualSpacing/>
              <w:rPr>
                <w:rFonts w:ascii="Times New Roman" w:eastAsia="Calibri" w:hAnsi="Times New Roman" w:cs="Times New Roman"/>
                <w:bCs/>
                <w:i/>
              </w:rPr>
            </w:pPr>
            <w:r w:rsidRPr="00430629">
              <w:rPr>
                <w:rFonts w:ascii="Times New Roman" w:eastAsia="Times New Roman" w:hAnsi="Times New Roman" w:cs="Times New Roman"/>
                <w:lang w:eastAsia="ru-RU"/>
              </w:rPr>
              <w:t>устройство сварочного и вспомогательного оборудования, назначение и условия работы контрольно-измерительных приборов, правила их эксплуатации и область применения</w:t>
            </w:r>
          </w:p>
          <w:p w14:paraId="7DD19951" w14:textId="77777777" w:rsidR="00430629" w:rsidRPr="00430629" w:rsidRDefault="00430629" w:rsidP="00430629">
            <w:pPr>
              <w:suppressAutoHyphens/>
              <w:spacing w:line="276" w:lineRule="auto"/>
              <w:contextualSpacing/>
              <w:rPr>
                <w:rFonts w:ascii="Times New Roman" w:eastAsia="Calibri" w:hAnsi="Times New Roman" w:cs="Times New Roman"/>
                <w:bCs/>
                <w:i/>
              </w:rPr>
            </w:pPr>
            <w:r w:rsidRPr="00430629">
              <w:rPr>
                <w:rFonts w:ascii="Times New Roman" w:eastAsia="Calibri" w:hAnsi="Times New Roman" w:cs="Times New Roman"/>
                <w:bCs/>
                <w:i/>
              </w:rPr>
              <w:t xml:space="preserve">Умеет: </w:t>
            </w:r>
          </w:p>
          <w:p w14:paraId="6CF3B255" w14:textId="77777777" w:rsidR="00430629" w:rsidRPr="00430629" w:rsidRDefault="00430629" w:rsidP="00430629">
            <w:pPr>
              <w:widowControl w:val="0"/>
              <w:tabs>
                <w:tab w:val="left" w:pos="291"/>
              </w:tabs>
              <w:rPr>
                <w:rFonts w:ascii="Times New Roman" w:eastAsia="Times New Roman" w:hAnsi="Times New Roman" w:cs="Times New Roman"/>
                <w:i/>
                <w:lang w:val="zh-CN" w:eastAsia="zh-CN"/>
              </w:rPr>
            </w:pPr>
            <w:r w:rsidRPr="00430629">
              <w:rPr>
                <w:rFonts w:ascii="Times New Roman" w:eastAsia="Times New Roman" w:hAnsi="Times New Roman" w:cs="Times New Roman"/>
                <w:lang w:val="zh-CN" w:eastAsia="zh-CN"/>
              </w:rPr>
              <w:lastRenderedPageBreak/>
              <w:t>пользоваться конструкторской, производственно-технологической и нормативной документацией для выполнения профессиональной деятельности</w:t>
            </w:r>
            <w:r w:rsidRPr="00430629">
              <w:rPr>
                <w:rFonts w:ascii="Times New Roman" w:eastAsia="Times New Roman" w:hAnsi="Times New Roman" w:cs="Times New Roman"/>
                <w:lang w:eastAsia="zh-CN"/>
              </w:rPr>
              <w:t>;</w:t>
            </w:r>
          </w:p>
          <w:p w14:paraId="5C0D5519" w14:textId="77777777" w:rsidR="00430629" w:rsidRPr="00430629" w:rsidRDefault="00430629" w:rsidP="00430629">
            <w:pPr>
              <w:widowControl w:val="0"/>
              <w:tabs>
                <w:tab w:val="left" w:pos="291"/>
              </w:tabs>
              <w:rPr>
                <w:rFonts w:ascii="Times New Roman" w:eastAsia="Times New Roman" w:hAnsi="Times New Roman" w:cs="Times New Roman"/>
                <w:i/>
                <w:lang w:val="zh-CN" w:eastAsia="zh-CN"/>
              </w:rPr>
            </w:pPr>
            <w:r w:rsidRPr="00430629">
              <w:rPr>
                <w:rFonts w:ascii="Times New Roman" w:eastAsia="Times New Roman" w:hAnsi="Times New Roman" w:cs="Times New Roman"/>
                <w:lang w:val="zh-CN" w:eastAsia="zh-CN"/>
              </w:rPr>
              <w:t>выбирать пространственное положение сварного шва для сварки элементов конструкции (изделий, узлов, деталей)</w:t>
            </w:r>
            <w:r w:rsidRPr="00430629">
              <w:rPr>
                <w:rFonts w:ascii="Times New Roman" w:eastAsia="Times New Roman" w:hAnsi="Times New Roman" w:cs="Times New Roman"/>
                <w:lang w:eastAsia="zh-CN"/>
              </w:rPr>
              <w:t>;</w:t>
            </w:r>
          </w:p>
          <w:p w14:paraId="0686816B" w14:textId="77777777" w:rsidR="00430629" w:rsidRPr="00430629" w:rsidRDefault="00430629" w:rsidP="00430629">
            <w:pPr>
              <w:suppressAutoHyphens/>
              <w:spacing w:line="276" w:lineRule="auto"/>
              <w:contextualSpacing/>
              <w:rPr>
                <w:rFonts w:ascii="Times New Roman" w:eastAsia="Calibri" w:hAnsi="Times New Roman" w:cs="Times New Roman"/>
                <w:i/>
              </w:rPr>
            </w:pPr>
            <w:r w:rsidRPr="00430629">
              <w:rPr>
                <w:rFonts w:ascii="Times New Roman" w:eastAsia="Times New Roman" w:hAnsi="Times New Roman" w:cs="Times New Roman"/>
                <w:lang w:eastAsia="ru-RU"/>
              </w:rPr>
              <w:t>использовать измерительный инструмент для контроля собранных элементов конструкции (изделий, узлов, деталей) на соответствие геометрических размеров требованиям конструкторской и производственно-технологической документации по сварке.</w:t>
            </w:r>
          </w:p>
        </w:tc>
        <w:tc>
          <w:tcPr>
            <w:tcW w:w="1840" w:type="pct"/>
          </w:tcPr>
          <w:p w14:paraId="711F9779" w14:textId="77777777" w:rsidR="00430629" w:rsidRPr="00430629" w:rsidRDefault="00430629" w:rsidP="00430629">
            <w:pPr>
              <w:jc w:val="both"/>
              <w:rPr>
                <w:rFonts w:ascii="Times New Roman" w:eastAsia="Times New Roman" w:hAnsi="Times New Roman" w:cs="Times New Roman"/>
                <w:lang w:eastAsia="ru-RU"/>
              </w:rPr>
            </w:pPr>
            <w:r w:rsidRPr="00430629">
              <w:rPr>
                <w:rFonts w:ascii="Times New Roman" w:eastAsia="Times New Roman" w:hAnsi="Times New Roman" w:cs="Times New Roman"/>
                <w:bCs/>
                <w:lang w:eastAsia="ru-RU"/>
              </w:rPr>
              <w:lastRenderedPageBreak/>
              <w:t xml:space="preserve">Уверенно </w:t>
            </w:r>
            <w:r w:rsidRPr="00430629">
              <w:rPr>
                <w:rFonts w:ascii="Times New Roman" w:eastAsia="Times New Roman" w:hAnsi="Times New Roman" w:cs="Times New Roman"/>
                <w:lang w:eastAsia="ru-RU"/>
              </w:rPr>
              <w:t>использует теоретические знания при чтении чертежей и технологической. документации по сварке;</w:t>
            </w:r>
          </w:p>
          <w:p w14:paraId="6402E03C" w14:textId="77777777" w:rsidR="00430629" w:rsidRPr="00430629" w:rsidRDefault="00430629" w:rsidP="00430629">
            <w:pPr>
              <w:jc w:val="both"/>
              <w:rPr>
                <w:rFonts w:ascii="Times New Roman" w:eastAsia="Times New Roman" w:hAnsi="Times New Roman" w:cs="Times New Roman"/>
                <w:bCs/>
                <w:lang w:eastAsia="ru-RU"/>
              </w:rPr>
            </w:pPr>
            <w:r w:rsidRPr="00430629">
              <w:rPr>
                <w:rFonts w:ascii="Times New Roman" w:eastAsia="Times New Roman" w:hAnsi="Times New Roman" w:cs="Times New Roman"/>
                <w:lang w:eastAsia="ru-RU"/>
              </w:rPr>
              <w:t>Различает основные элементы, размеры сварных соединений.</w:t>
            </w:r>
            <w:r w:rsidRPr="00430629">
              <w:rPr>
                <w:rFonts w:ascii="Times New Roman" w:eastAsia="Times New Roman" w:hAnsi="Times New Roman" w:cs="Times New Roman"/>
                <w:bCs/>
                <w:lang w:eastAsia="ru-RU"/>
              </w:rPr>
              <w:t xml:space="preserve"> </w:t>
            </w:r>
          </w:p>
          <w:p w14:paraId="5D61518F" w14:textId="77777777" w:rsidR="00430629" w:rsidRPr="00430629" w:rsidRDefault="00430629" w:rsidP="00430629">
            <w:pPr>
              <w:jc w:val="both"/>
              <w:rPr>
                <w:rFonts w:ascii="Times New Roman" w:eastAsia="Times New Roman" w:hAnsi="Times New Roman" w:cs="Times New Roman"/>
                <w:lang w:eastAsia="ru-RU"/>
              </w:rPr>
            </w:pPr>
            <w:r w:rsidRPr="00430629">
              <w:rPr>
                <w:rFonts w:ascii="Times New Roman" w:eastAsia="Times New Roman" w:hAnsi="Times New Roman" w:cs="Times New Roman"/>
                <w:lang w:eastAsia="ru-RU"/>
              </w:rPr>
              <w:t>Активно использует электронные образовательные ресурсы, находить требующуюся информацию, изучать ее и применять на практике.</w:t>
            </w:r>
          </w:p>
          <w:p w14:paraId="7982CD23" w14:textId="77777777" w:rsidR="00430629" w:rsidRPr="00430629" w:rsidRDefault="00430629" w:rsidP="00430629">
            <w:pPr>
              <w:jc w:val="both"/>
              <w:rPr>
                <w:rFonts w:ascii="Times New Roman" w:eastAsia="Times New Roman" w:hAnsi="Times New Roman" w:cs="Times New Roman"/>
                <w:lang w:eastAsia="ru-RU"/>
              </w:rPr>
            </w:pPr>
          </w:p>
          <w:p w14:paraId="2A04B107" w14:textId="77777777" w:rsidR="00430629" w:rsidRPr="00430629" w:rsidRDefault="00430629" w:rsidP="00430629">
            <w:pPr>
              <w:jc w:val="both"/>
              <w:rPr>
                <w:rFonts w:ascii="Times New Roman" w:eastAsia="Times New Roman" w:hAnsi="Times New Roman" w:cs="Times New Roman"/>
                <w:lang w:eastAsia="ru-RU"/>
              </w:rPr>
            </w:pPr>
          </w:p>
          <w:p w14:paraId="11081005" w14:textId="77777777" w:rsidR="00430629" w:rsidRPr="00430629" w:rsidRDefault="00430629" w:rsidP="00430629">
            <w:pPr>
              <w:jc w:val="both"/>
              <w:rPr>
                <w:rFonts w:ascii="Times New Roman" w:eastAsia="Times New Roman" w:hAnsi="Times New Roman" w:cs="Times New Roman"/>
                <w:lang w:eastAsia="ru-RU"/>
              </w:rPr>
            </w:pPr>
          </w:p>
          <w:p w14:paraId="7D5B4550" w14:textId="77777777" w:rsidR="00430629" w:rsidRPr="00430629" w:rsidRDefault="00430629" w:rsidP="00430629">
            <w:pPr>
              <w:jc w:val="both"/>
              <w:rPr>
                <w:rFonts w:ascii="Times New Roman" w:eastAsia="Times New Roman" w:hAnsi="Times New Roman" w:cs="Times New Roman"/>
                <w:lang w:eastAsia="ru-RU"/>
              </w:rPr>
            </w:pPr>
          </w:p>
          <w:p w14:paraId="317F026D" w14:textId="77777777" w:rsidR="00430629" w:rsidRPr="00430629" w:rsidRDefault="00430629" w:rsidP="00430629">
            <w:pPr>
              <w:jc w:val="both"/>
              <w:rPr>
                <w:rFonts w:ascii="Times New Roman" w:eastAsia="Times New Roman" w:hAnsi="Times New Roman" w:cs="Times New Roman"/>
                <w:lang w:eastAsia="ru-RU"/>
              </w:rPr>
            </w:pPr>
          </w:p>
          <w:p w14:paraId="708CECE1" w14:textId="77777777" w:rsidR="00430629" w:rsidRPr="00430629" w:rsidRDefault="00430629" w:rsidP="00430629">
            <w:pPr>
              <w:jc w:val="both"/>
              <w:rPr>
                <w:rFonts w:ascii="Times New Roman" w:eastAsia="Times New Roman" w:hAnsi="Times New Roman" w:cs="Times New Roman"/>
                <w:lang w:eastAsia="ru-RU"/>
              </w:rPr>
            </w:pPr>
          </w:p>
          <w:p w14:paraId="69687968" w14:textId="77777777" w:rsidR="00430629" w:rsidRPr="00430629" w:rsidRDefault="00430629" w:rsidP="00430629">
            <w:pPr>
              <w:jc w:val="both"/>
              <w:rPr>
                <w:rFonts w:ascii="Times New Roman" w:eastAsia="Times New Roman" w:hAnsi="Times New Roman" w:cs="Times New Roman"/>
                <w:lang w:eastAsia="ru-RU"/>
              </w:rPr>
            </w:pPr>
          </w:p>
          <w:p w14:paraId="68068CC8" w14:textId="77777777" w:rsidR="00430629" w:rsidRPr="00430629" w:rsidRDefault="00430629" w:rsidP="00430629">
            <w:pPr>
              <w:jc w:val="both"/>
              <w:rPr>
                <w:rFonts w:ascii="Times New Roman" w:eastAsia="Times New Roman" w:hAnsi="Times New Roman" w:cs="Times New Roman"/>
                <w:lang w:eastAsia="ru-RU"/>
              </w:rPr>
            </w:pPr>
          </w:p>
          <w:p w14:paraId="5E53B41D" w14:textId="77777777" w:rsidR="00430629" w:rsidRPr="00430629" w:rsidRDefault="00430629" w:rsidP="00430629">
            <w:pPr>
              <w:jc w:val="both"/>
              <w:rPr>
                <w:rFonts w:ascii="Times New Roman" w:eastAsia="Times New Roman" w:hAnsi="Times New Roman" w:cs="Times New Roman"/>
                <w:lang w:eastAsia="ru-RU"/>
              </w:rPr>
            </w:pPr>
          </w:p>
          <w:p w14:paraId="4C31A61C" w14:textId="77777777" w:rsidR="00430629" w:rsidRPr="00430629" w:rsidRDefault="00430629" w:rsidP="00430629">
            <w:pPr>
              <w:jc w:val="both"/>
              <w:rPr>
                <w:rFonts w:ascii="Times New Roman" w:eastAsia="Times New Roman" w:hAnsi="Times New Roman" w:cs="Times New Roman"/>
                <w:lang w:eastAsia="ru-RU"/>
              </w:rPr>
            </w:pPr>
          </w:p>
          <w:p w14:paraId="27BE5764" w14:textId="77777777" w:rsidR="00430629" w:rsidRPr="00430629" w:rsidRDefault="00430629" w:rsidP="00430629">
            <w:pPr>
              <w:jc w:val="both"/>
              <w:rPr>
                <w:rFonts w:ascii="Times New Roman" w:eastAsia="Times New Roman" w:hAnsi="Times New Roman" w:cs="Times New Roman"/>
                <w:lang w:eastAsia="ru-RU"/>
              </w:rPr>
            </w:pPr>
          </w:p>
          <w:p w14:paraId="4C2B5B4A" w14:textId="77777777" w:rsidR="00430629" w:rsidRPr="00430629" w:rsidRDefault="00430629" w:rsidP="00430629">
            <w:pPr>
              <w:jc w:val="both"/>
              <w:rPr>
                <w:rFonts w:ascii="Times New Roman" w:eastAsia="Times New Roman" w:hAnsi="Times New Roman" w:cs="Times New Roman"/>
                <w:lang w:eastAsia="ru-RU"/>
              </w:rPr>
            </w:pPr>
            <w:r w:rsidRPr="00430629">
              <w:rPr>
                <w:rFonts w:ascii="Times New Roman" w:eastAsia="Times New Roman" w:hAnsi="Times New Roman" w:cs="Times New Roman"/>
                <w:lang w:eastAsia="ru-RU"/>
              </w:rPr>
              <w:t xml:space="preserve"> Проводит контроль подготовки и сборки элементов конструкции под сварку на соответствие геометрическим размерам, требуемым конструкторской и производственно-технологической документацией по сварке.</w:t>
            </w:r>
          </w:p>
          <w:p w14:paraId="3659F60F" w14:textId="77777777" w:rsidR="00430629" w:rsidRPr="00430629" w:rsidRDefault="00430629" w:rsidP="00430629">
            <w:pPr>
              <w:suppressAutoHyphens/>
              <w:spacing w:line="276" w:lineRule="auto"/>
              <w:contextualSpacing/>
              <w:rPr>
                <w:rFonts w:ascii="Times New Roman" w:eastAsia="Calibri" w:hAnsi="Times New Roman" w:cs="Times New Roman"/>
                <w:i/>
              </w:rPr>
            </w:pPr>
            <w:r w:rsidRPr="00430629">
              <w:rPr>
                <w:rFonts w:ascii="Times New Roman" w:eastAsia="Times New Roman" w:hAnsi="Times New Roman" w:cs="Times New Roman"/>
                <w:lang w:eastAsia="ru-RU"/>
              </w:rPr>
              <w:t>Проводит контроль сварных соединений на соответствие геометрическим размерам, требуемым конструкторской и производственно-технологической документацией</w:t>
            </w:r>
          </w:p>
        </w:tc>
        <w:tc>
          <w:tcPr>
            <w:tcW w:w="1616" w:type="pct"/>
          </w:tcPr>
          <w:p w14:paraId="34415E90" w14:textId="77777777" w:rsidR="00430629" w:rsidRPr="00430629" w:rsidRDefault="00430629" w:rsidP="00430629">
            <w:pPr>
              <w:suppressAutoHyphens/>
              <w:spacing w:line="276" w:lineRule="auto"/>
              <w:contextualSpacing/>
              <w:rPr>
                <w:rFonts w:ascii="Times New Roman" w:eastAsia="Calibri" w:hAnsi="Times New Roman" w:cs="Times New Roman"/>
              </w:rPr>
            </w:pPr>
            <w:r w:rsidRPr="00430629">
              <w:rPr>
                <w:rFonts w:ascii="Times New Roman" w:eastAsia="Calibri" w:hAnsi="Times New Roman" w:cs="Times New Roman"/>
              </w:rPr>
              <w:lastRenderedPageBreak/>
              <w:t>Экспертное наблюдение выполнения практических работ и видов работ по практике</w:t>
            </w:r>
          </w:p>
          <w:p w14:paraId="4AD58E3B" w14:textId="77777777" w:rsidR="00430629" w:rsidRPr="00430629" w:rsidRDefault="00430629" w:rsidP="00430629">
            <w:pPr>
              <w:suppressAutoHyphens/>
              <w:spacing w:line="276" w:lineRule="auto"/>
              <w:contextualSpacing/>
              <w:rPr>
                <w:rFonts w:ascii="Times New Roman" w:eastAsia="Calibri" w:hAnsi="Times New Roman" w:cs="Times New Roman"/>
              </w:rPr>
            </w:pPr>
            <w:r w:rsidRPr="00430629">
              <w:rPr>
                <w:rFonts w:ascii="Times New Roman" w:eastAsia="Calibri" w:hAnsi="Times New Roman" w:cs="Times New Roman"/>
              </w:rPr>
              <w:t>Диагностика (тестирование, контрольные работы)</w:t>
            </w:r>
          </w:p>
          <w:p w14:paraId="7DBE580E" w14:textId="77777777" w:rsidR="00430629" w:rsidRPr="00430629" w:rsidRDefault="00430629" w:rsidP="00430629">
            <w:pPr>
              <w:spacing w:after="160" w:line="259" w:lineRule="auto"/>
              <w:rPr>
                <w:rFonts w:ascii="Times New Roman" w:eastAsia="Calibri" w:hAnsi="Times New Roman" w:cs="Times New Roman"/>
                <w:sz w:val="24"/>
                <w:szCs w:val="24"/>
              </w:rPr>
            </w:pPr>
            <w:r w:rsidRPr="00430629">
              <w:rPr>
                <w:rFonts w:ascii="Times New Roman" w:eastAsia="Times New Roman" w:hAnsi="Times New Roman" w:cs="Times New Roman"/>
                <w:bCs/>
                <w:lang w:eastAsia="ru-RU"/>
              </w:rPr>
              <w:t>Устные и письменные опросы, оценка результатов выполнения практической работы</w:t>
            </w:r>
          </w:p>
        </w:tc>
      </w:tr>
    </w:tbl>
    <w:p w14:paraId="13AFD87F" w14:textId="77777777" w:rsidR="00430629" w:rsidRPr="00430629" w:rsidRDefault="00430629" w:rsidP="00430629">
      <w:pPr>
        <w:rPr>
          <w:rFonts w:ascii="Times New Roman" w:eastAsia="Calibri" w:hAnsi="Times New Roman" w:cs="Times New Roman"/>
          <w:b/>
          <w:bCs/>
          <w:sz w:val="18"/>
          <w:szCs w:val="18"/>
        </w:rPr>
      </w:pPr>
    </w:p>
    <w:p w14:paraId="5C113D21" w14:textId="77777777" w:rsidR="00430629" w:rsidRPr="00430629" w:rsidRDefault="00430629" w:rsidP="00430629">
      <w:pPr>
        <w:rPr>
          <w:rFonts w:ascii="Times New Roman" w:eastAsia="Calibri" w:hAnsi="Times New Roman" w:cs="Times New Roman"/>
          <w:b/>
          <w:bCs/>
          <w:sz w:val="18"/>
          <w:szCs w:val="18"/>
        </w:rPr>
      </w:pPr>
    </w:p>
    <w:p w14:paraId="4D9DBFC5" w14:textId="77777777" w:rsidR="00430629" w:rsidRDefault="00430629">
      <w:pPr>
        <w:rPr>
          <w:rFonts w:ascii="Times New Roman" w:hAnsi="Times New Roman" w:cs="Times New Roman"/>
          <w:b/>
          <w:bCs/>
          <w:sz w:val="24"/>
          <w:szCs w:val="24"/>
        </w:rPr>
      </w:pPr>
      <w:r>
        <w:rPr>
          <w:rFonts w:ascii="Times New Roman" w:hAnsi="Times New Roman" w:cs="Times New Roman"/>
          <w:b/>
          <w:bCs/>
          <w:sz w:val="24"/>
          <w:szCs w:val="24"/>
        </w:rPr>
        <w:br w:type="page"/>
      </w:r>
    </w:p>
    <w:p w14:paraId="0B540108" w14:textId="77777777" w:rsidR="0000585B" w:rsidRPr="00430629" w:rsidRDefault="0000585B" w:rsidP="0000585B">
      <w:pPr>
        <w:jc w:val="right"/>
        <w:rPr>
          <w:rFonts w:ascii="Times New Roman" w:eastAsia="Calibri" w:hAnsi="Times New Roman" w:cs="Times New Roman"/>
          <w:b/>
          <w:bCs/>
          <w:sz w:val="24"/>
          <w:szCs w:val="24"/>
        </w:rPr>
      </w:pPr>
      <w:r w:rsidRPr="00430629">
        <w:rPr>
          <w:rFonts w:ascii="Times New Roman" w:eastAsia="Calibri" w:hAnsi="Times New Roman" w:cs="Times New Roman"/>
          <w:b/>
          <w:bCs/>
          <w:sz w:val="24"/>
          <w:szCs w:val="24"/>
        </w:rPr>
        <w:lastRenderedPageBreak/>
        <w:t>П</w:t>
      </w:r>
      <w:r>
        <w:rPr>
          <w:rFonts w:ascii="Times New Roman" w:eastAsia="Calibri" w:hAnsi="Times New Roman" w:cs="Times New Roman"/>
          <w:b/>
          <w:bCs/>
          <w:sz w:val="24"/>
          <w:szCs w:val="24"/>
        </w:rPr>
        <w:t>риложение 2.11</w:t>
      </w:r>
    </w:p>
    <w:p w14:paraId="30B859B6" w14:textId="77777777" w:rsidR="0000585B" w:rsidRPr="00430629" w:rsidRDefault="0000585B" w:rsidP="0000585B">
      <w:pPr>
        <w:jc w:val="right"/>
        <w:rPr>
          <w:rFonts w:ascii="Times New Roman" w:eastAsia="Calibri" w:hAnsi="Times New Roman" w:cs="Times New Roman"/>
          <w:b/>
          <w:bCs/>
          <w:sz w:val="24"/>
          <w:szCs w:val="24"/>
        </w:rPr>
      </w:pPr>
      <w:r w:rsidRPr="00430629">
        <w:rPr>
          <w:rFonts w:ascii="Times New Roman" w:eastAsia="Calibri" w:hAnsi="Times New Roman" w:cs="Times New Roman"/>
          <w:b/>
          <w:bCs/>
          <w:sz w:val="24"/>
          <w:szCs w:val="24"/>
        </w:rPr>
        <w:t>к ОПОП-П по профессии</w:t>
      </w:r>
    </w:p>
    <w:p w14:paraId="2B5671BC" w14:textId="77777777" w:rsidR="0000585B" w:rsidRPr="00430629" w:rsidRDefault="0000585B" w:rsidP="0000585B">
      <w:pPr>
        <w:jc w:val="right"/>
        <w:rPr>
          <w:rFonts w:ascii="Times New Roman" w:eastAsia="Calibri" w:hAnsi="Times New Roman" w:cs="Times New Roman"/>
          <w:b/>
          <w:sz w:val="24"/>
          <w:szCs w:val="24"/>
        </w:rPr>
      </w:pPr>
      <w:r>
        <w:rPr>
          <w:rFonts w:ascii="Times New Roman" w:eastAsia="Calibri" w:hAnsi="Times New Roman" w:cs="Times New Roman"/>
          <w:b/>
          <w:sz w:val="24"/>
          <w:szCs w:val="24"/>
        </w:rPr>
        <w:t xml:space="preserve">15.01.05. Сварщик </w:t>
      </w:r>
      <w:r w:rsidRPr="00430629">
        <w:rPr>
          <w:rFonts w:ascii="Times New Roman" w:eastAsia="Calibri" w:hAnsi="Times New Roman" w:cs="Times New Roman"/>
          <w:b/>
          <w:sz w:val="24"/>
          <w:szCs w:val="24"/>
        </w:rPr>
        <w:t xml:space="preserve">ручной и частично </w:t>
      </w:r>
    </w:p>
    <w:p w14:paraId="2E56123D" w14:textId="77777777" w:rsidR="0000585B" w:rsidRPr="006158BE" w:rsidRDefault="0000585B" w:rsidP="0000585B">
      <w:pPr>
        <w:jc w:val="right"/>
        <w:rPr>
          <w:rFonts w:ascii="Times New Roman" w:eastAsia="Calibri" w:hAnsi="Times New Roman" w:cs="Times New Roman"/>
          <w:b/>
          <w:bCs/>
          <w:sz w:val="24"/>
          <w:szCs w:val="24"/>
        </w:rPr>
      </w:pPr>
      <w:r w:rsidRPr="00430629">
        <w:rPr>
          <w:rFonts w:ascii="Times New Roman" w:eastAsia="Calibri" w:hAnsi="Times New Roman" w:cs="Times New Roman"/>
          <w:b/>
          <w:sz w:val="24"/>
          <w:szCs w:val="24"/>
        </w:rPr>
        <w:t>механизированной сварки (наплавки)</w:t>
      </w:r>
    </w:p>
    <w:p w14:paraId="370678F1" w14:textId="77777777" w:rsidR="0000585B" w:rsidRPr="004D3D0D" w:rsidRDefault="0000585B" w:rsidP="0000585B">
      <w:pPr>
        <w:jc w:val="right"/>
        <w:rPr>
          <w:rFonts w:ascii="Times New Roman" w:hAnsi="Times New Roman" w:cs="Times New Roman"/>
          <w:b/>
          <w:bCs/>
          <w:sz w:val="24"/>
          <w:szCs w:val="24"/>
        </w:rPr>
      </w:pPr>
    </w:p>
    <w:p w14:paraId="0E5A73AB" w14:textId="77777777" w:rsidR="0000585B" w:rsidRPr="004D3D0D" w:rsidRDefault="0000585B" w:rsidP="0000585B">
      <w:pPr>
        <w:jc w:val="right"/>
        <w:rPr>
          <w:rFonts w:ascii="Times New Roman" w:hAnsi="Times New Roman" w:cs="Times New Roman"/>
          <w:b/>
          <w:bCs/>
          <w:sz w:val="24"/>
          <w:szCs w:val="24"/>
        </w:rPr>
      </w:pPr>
    </w:p>
    <w:p w14:paraId="3F1430DA" w14:textId="77777777" w:rsidR="0000585B" w:rsidRPr="004D3D0D" w:rsidRDefault="0000585B" w:rsidP="0000585B">
      <w:pPr>
        <w:jc w:val="right"/>
        <w:rPr>
          <w:rFonts w:ascii="Times New Roman" w:hAnsi="Times New Roman" w:cs="Times New Roman"/>
          <w:b/>
          <w:bCs/>
          <w:sz w:val="24"/>
          <w:szCs w:val="24"/>
        </w:rPr>
      </w:pPr>
    </w:p>
    <w:p w14:paraId="04A2EAD9" w14:textId="77777777" w:rsidR="0000585B" w:rsidRPr="004D3D0D" w:rsidRDefault="0000585B" w:rsidP="0000585B">
      <w:pPr>
        <w:jc w:val="right"/>
        <w:rPr>
          <w:rFonts w:ascii="Times New Roman" w:hAnsi="Times New Roman" w:cs="Times New Roman"/>
          <w:b/>
          <w:bCs/>
          <w:sz w:val="24"/>
          <w:szCs w:val="24"/>
        </w:rPr>
      </w:pPr>
    </w:p>
    <w:p w14:paraId="79183D87" w14:textId="77777777" w:rsidR="0000585B" w:rsidRPr="004D3D0D" w:rsidRDefault="0000585B" w:rsidP="0000585B">
      <w:pPr>
        <w:jc w:val="right"/>
        <w:rPr>
          <w:rFonts w:ascii="Times New Roman" w:hAnsi="Times New Roman" w:cs="Times New Roman"/>
          <w:b/>
          <w:bCs/>
          <w:sz w:val="24"/>
          <w:szCs w:val="24"/>
        </w:rPr>
      </w:pPr>
    </w:p>
    <w:p w14:paraId="31FD54D0" w14:textId="77777777" w:rsidR="0000585B" w:rsidRPr="004D3D0D" w:rsidRDefault="0000585B" w:rsidP="0000585B">
      <w:pPr>
        <w:jc w:val="right"/>
        <w:rPr>
          <w:rFonts w:ascii="Times New Roman" w:hAnsi="Times New Roman" w:cs="Times New Roman"/>
          <w:b/>
          <w:bCs/>
          <w:sz w:val="24"/>
          <w:szCs w:val="24"/>
        </w:rPr>
      </w:pPr>
    </w:p>
    <w:p w14:paraId="5EAB7146" w14:textId="77777777" w:rsidR="0000585B" w:rsidRPr="004D3D0D" w:rsidRDefault="0000585B" w:rsidP="0000585B">
      <w:pPr>
        <w:jc w:val="right"/>
        <w:rPr>
          <w:rFonts w:ascii="Times New Roman" w:hAnsi="Times New Roman" w:cs="Times New Roman"/>
          <w:b/>
          <w:bCs/>
          <w:sz w:val="24"/>
          <w:szCs w:val="24"/>
        </w:rPr>
      </w:pPr>
    </w:p>
    <w:p w14:paraId="72256FBB" w14:textId="77777777" w:rsidR="0000585B" w:rsidRPr="004D3D0D" w:rsidRDefault="0000585B" w:rsidP="0000585B">
      <w:pPr>
        <w:jc w:val="right"/>
        <w:rPr>
          <w:rFonts w:ascii="Times New Roman" w:hAnsi="Times New Roman" w:cs="Times New Roman"/>
          <w:b/>
          <w:bCs/>
          <w:sz w:val="24"/>
          <w:szCs w:val="24"/>
        </w:rPr>
      </w:pPr>
    </w:p>
    <w:p w14:paraId="213C48F4" w14:textId="77777777" w:rsidR="0000585B" w:rsidRPr="004D3D0D" w:rsidRDefault="0000585B" w:rsidP="0000585B">
      <w:pPr>
        <w:jc w:val="right"/>
        <w:rPr>
          <w:rFonts w:ascii="Times New Roman" w:hAnsi="Times New Roman" w:cs="Times New Roman"/>
          <w:b/>
          <w:bCs/>
          <w:sz w:val="24"/>
          <w:szCs w:val="24"/>
        </w:rPr>
      </w:pPr>
    </w:p>
    <w:p w14:paraId="20C78166" w14:textId="77777777" w:rsidR="0000585B" w:rsidRPr="004D3D0D" w:rsidRDefault="0000585B" w:rsidP="0000585B">
      <w:pPr>
        <w:jc w:val="right"/>
        <w:rPr>
          <w:rFonts w:ascii="Times New Roman" w:hAnsi="Times New Roman" w:cs="Times New Roman"/>
          <w:b/>
          <w:bCs/>
          <w:sz w:val="24"/>
          <w:szCs w:val="24"/>
        </w:rPr>
      </w:pPr>
    </w:p>
    <w:p w14:paraId="20BBE7D8" w14:textId="77777777" w:rsidR="0000585B" w:rsidRPr="004D3D0D" w:rsidRDefault="0000585B" w:rsidP="0000585B">
      <w:pPr>
        <w:jc w:val="center"/>
        <w:rPr>
          <w:rFonts w:ascii="Times New Roman" w:hAnsi="Times New Roman" w:cs="Times New Roman"/>
          <w:b/>
          <w:bCs/>
          <w:sz w:val="24"/>
          <w:szCs w:val="24"/>
        </w:rPr>
      </w:pPr>
    </w:p>
    <w:p w14:paraId="63BA0F60" w14:textId="77777777" w:rsidR="0000585B" w:rsidRDefault="0000585B" w:rsidP="0000585B">
      <w:pPr>
        <w:jc w:val="center"/>
        <w:rPr>
          <w:rFonts w:ascii="Times New Roman" w:hAnsi="Times New Roman" w:cs="Times New Roman"/>
          <w:b/>
          <w:bCs/>
          <w:sz w:val="24"/>
          <w:szCs w:val="24"/>
        </w:rPr>
      </w:pPr>
    </w:p>
    <w:p w14:paraId="73ECC1C5" w14:textId="77777777" w:rsidR="0000585B" w:rsidRDefault="0000585B" w:rsidP="0000585B">
      <w:pPr>
        <w:jc w:val="center"/>
        <w:rPr>
          <w:rFonts w:ascii="Times New Roman" w:hAnsi="Times New Roman" w:cs="Times New Roman"/>
          <w:b/>
          <w:bCs/>
          <w:sz w:val="24"/>
          <w:szCs w:val="24"/>
        </w:rPr>
      </w:pPr>
    </w:p>
    <w:p w14:paraId="5CD291FC" w14:textId="77777777" w:rsidR="0000585B" w:rsidRDefault="0000585B" w:rsidP="0000585B">
      <w:pPr>
        <w:jc w:val="center"/>
        <w:rPr>
          <w:rFonts w:ascii="Times New Roman" w:hAnsi="Times New Roman" w:cs="Times New Roman"/>
          <w:b/>
          <w:bCs/>
          <w:sz w:val="24"/>
          <w:szCs w:val="24"/>
        </w:rPr>
      </w:pPr>
    </w:p>
    <w:p w14:paraId="15374E49" w14:textId="77777777" w:rsidR="0000585B" w:rsidRPr="008F578C" w:rsidRDefault="0000585B" w:rsidP="0000585B">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 xml:space="preserve">абочая программа </w:t>
      </w:r>
      <w:r>
        <w:rPr>
          <w:rFonts w:ascii="Times New Roman" w:hAnsi="Times New Roman" w:cs="Times New Roman"/>
          <w:b/>
          <w:bCs/>
          <w:sz w:val="24"/>
          <w:szCs w:val="24"/>
        </w:rPr>
        <w:t>дисциплины</w:t>
      </w:r>
    </w:p>
    <w:p w14:paraId="05C302EA" w14:textId="77777777" w:rsidR="0000585B" w:rsidRDefault="0000585B" w:rsidP="0000585B">
      <w:pPr>
        <w:pStyle w:val="1"/>
      </w:pPr>
      <w:r w:rsidRPr="006E7FF4">
        <w:t>«</w:t>
      </w:r>
      <w:r w:rsidRPr="007834B6">
        <w:t>ОП.</w:t>
      </w:r>
      <w:r>
        <w:t xml:space="preserve">05 </w:t>
      </w:r>
      <w:r w:rsidRPr="007834B6">
        <w:t>ФОРМИРОВАНИЕ КЛЮЧЕВЫХ КОМПЕТЕНЦИЙ ЦИФРОВОЙ ЭКОНОМИКИ</w:t>
      </w:r>
      <w:r w:rsidRPr="006E7FF4">
        <w:t>»</w:t>
      </w:r>
    </w:p>
    <w:p w14:paraId="25538DEC" w14:textId="77777777" w:rsidR="0000585B" w:rsidRDefault="0000585B" w:rsidP="0000585B">
      <w:pPr>
        <w:pStyle w:val="1"/>
      </w:pPr>
    </w:p>
    <w:p w14:paraId="11785215" w14:textId="77777777" w:rsidR="0000585B" w:rsidRDefault="0000585B" w:rsidP="0000585B">
      <w:pPr>
        <w:pStyle w:val="1"/>
      </w:pPr>
    </w:p>
    <w:p w14:paraId="4FF19DB6" w14:textId="77777777" w:rsidR="0000585B" w:rsidRDefault="0000585B" w:rsidP="0000585B">
      <w:pPr>
        <w:pStyle w:val="1"/>
      </w:pPr>
    </w:p>
    <w:p w14:paraId="033C1DCC" w14:textId="77777777" w:rsidR="0000585B" w:rsidRDefault="0000585B" w:rsidP="0000585B">
      <w:pPr>
        <w:pStyle w:val="1"/>
      </w:pPr>
    </w:p>
    <w:p w14:paraId="344FC3F2" w14:textId="77777777" w:rsidR="0000585B" w:rsidRDefault="0000585B" w:rsidP="0000585B">
      <w:pPr>
        <w:pStyle w:val="1"/>
      </w:pPr>
    </w:p>
    <w:p w14:paraId="731CF487" w14:textId="77777777" w:rsidR="0000585B" w:rsidRDefault="0000585B" w:rsidP="0000585B">
      <w:pPr>
        <w:pStyle w:val="1"/>
      </w:pPr>
    </w:p>
    <w:p w14:paraId="38DDD92D" w14:textId="77777777" w:rsidR="0000585B" w:rsidRDefault="0000585B" w:rsidP="0000585B">
      <w:pPr>
        <w:pStyle w:val="1"/>
      </w:pPr>
    </w:p>
    <w:p w14:paraId="31E1702F" w14:textId="77777777" w:rsidR="0000585B" w:rsidRDefault="0000585B" w:rsidP="0000585B">
      <w:pPr>
        <w:pStyle w:val="1"/>
      </w:pPr>
    </w:p>
    <w:p w14:paraId="309996F0" w14:textId="77777777" w:rsidR="0000585B" w:rsidRDefault="0000585B" w:rsidP="0000585B">
      <w:pPr>
        <w:pStyle w:val="1"/>
      </w:pPr>
    </w:p>
    <w:p w14:paraId="0F404331" w14:textId="77777777" w:rsidR="0000585B" w:rsidRDefault="0000585B" w:rsidP="0000585B">
      <w:pPr>
        <w:pStyle w:val="1"/>
      </w:pPr>
    </w:p>
    <w:p w14:paraId="2F5E65A6" w14:textId="77777777" w:rsidR="0000585B" w:rsidRDefault="0000585B" w:rsidP="0000585B">
      <w:pPr>
        <w:pStyle w:val="1"/>
      </w:pPr>
    </w:p>
    <w:p w14:paraId="536E69A5" w14:textId="77777777" w:rsidR="0000585B" w:rsidRDefault="0000585B" w:rsidP="0000585B">
      <w:pPr>
        <w:pStyle w:val="1"/>
      </w:pPr>
    </w:p>
    <w:p w14:paraId="4DD7BEB3" w14:textId="77777777" w:rsidR="0000585B" w:rsidRDefault="0000585B" w:rsidP="0000585B">
      <w:pPr>
        <w:pStyle w:val="1"/>
      </w:pPr>
    </w:p>
    <w:p w14:paraId="68BBB81C" w14:textId="77777777" w:rsidR="0000585B" w:rsidRDefault="0000585B" w:rsidP="0000585B">
      <w:pPr>
        <w:pStyle w:val="1"/>
      </w:pPr>
    </w:p>
    <w:p w14:paraId="0492F745" w14:textId="77777777" w:rsidR="0000585B" w:rsidRPr="00A0276D" w:rsidRDefault="0000585B" w:rsidP="0000585B">
      <w:pPr>
        <w:pStyle w:val="1d"/>
        <w:jc w:val="center"/>
        <w:rPr>
          <w:b/>
          <w:bCs/>
          <w:lang w:val="ru-RU"/>
        </w:rPr>
      </w:pPr>
    </w:p>
    <w:p w14:paraId="1524D787" w14:textId="77777777" w:rsidR="0000585B" w:rsidRPr="00485B3B" w:rsidRDefault="0000585B" w:rsidP="0000585B">
      <w:pPr>
        <w:jc w:val="center"/>
        <w:rPr>
          <w:rFonts w:ascii="Times New Roman" w:hAnsi="Times New Roman"/>
          <w:sz w:val="24"/>
          <w:szCs w:val="24"/>
        </w:rPr>
      </w:pPr>
      <w:r>
        <w:br w:type="page"/>
      </w:r>
      <w:bookmarkStart w:id="71" w:name="_Toc167191999"/>
      <w:r w:rsidRPr="00485B3B">
        <w:rPr>
          <w:rFonts w:ascii="Times New Roman" w:hAnsi="Times New Roman"/>
          <w:sz w:val="24"/>
          <w:szCs w:val="24"/>
        </w:rPr>
        <w:lastRenderedPageBreak/>
        <w:t>СОДЕРЖАНИЕ ПРОГРАММЫ</w:t>
      </w:r>
      <w:bookmarkEnd w:id="71"/>
    </w:p>
    <w:p w14:paraId="416D1821" w14:textId="77777777" w:rsidR="0000585B" w:rsidRPr="006158BE" w:rsidRDefault="0000585B" w:rsidP="0000585B">
      <w:pPr>
        <w:pStyle w:val="14"/>
        <w:rPr>
          <w:rFonts w:asciiTheme="minorHAnsi" w:eastAsiaTheme="minorEastAsia" w:hAnsiTheme="minorHAnsi" w:cstheme="minorBidi"/>
          <w:b w:val="0"/>
          <w:bCs w:val="0"/>
          <w:lang w:eastAsia="ru-RU"/>
        </w:rPr>
      </w:pPr>
      <w:r w:rsidRPr="006158BE">
        <w:rPr>
          <w:b w:val="0"/>
          <w:bCs w:val="0"/>
        </w:rPr>
        <w:fldChar w:fldCharType="begin"/>
      </w:r>
      <w:r w:rsidRPr="006158BE">
        <w:rPr>
          <w:b w:val="0"/>
          <w:bCs w:val="0"/>
        </w:rPr>
        <w:instrText xml:space="preserve"> TOC \h \z \t "Раздел 1;1;Раздел 1.1;2" </w:instrText>
      </w:r>
      <w:r w:rsidRPr="006158BE">
        <w:rPr>
          <w:b w:val="0"/>
          <w:bCs w:val="0"/>
        </w:rPr>
        <w:fldChar w:fldCharType="separate"/>
      </w:r>
      <w:hyperlink w:anchor="_Toc167191999" w:history="1">
        <w:r w:rsidRPr="006158BE">
          <w:rPr>
            <w:rStyle w:val="af0"/>
          </w:rPr>
          <w:t>СОДЕРЖАНИЕ ПРОГРАММЫ</w:t>
        </w:r>
        <w:r w:rsidRPr="006158BE">
          <w:rPr>
            <w:webHidden/>
          </w:rPr>
          <w:tab/>
        </w:r>
        <w:r w:rsidRPr="006158BE">
          <w:rPr>
            <w:webHidden/>
          </w:rPr>
          <w:fldChar w:fldCharType="begin"/>
        </w:r>
        <w:r w:rsidRPr="006158BE">
          <w:rPr>
            <w:webHidden/>
          </w:rPr>
          <w:instrText xml:space="preserve"> PAGEREF _Toc167191999 \h </w:instrText>
        </w:r>
        <w:r w:rsidRPr="006158BE">
          <w:rPr>
            <w:webHidden/>
          </w:rPr>
        </w:r>
        <w:r w:rsidRPr="006158BE">
          <w:rPr>
            <w:webHidden/>
          </w:rPr>
          <w:fldChar w:fldCharType="separate"/>
        </w:r>
        <w:r w:rsidRPr="006158BE">
          <w:rPr>
            <w:webHidden/>
          </w:rPr>
          <w:t>2</w:t>
        </w:r>
        <w:r w:rsidRPr="006158BE">
          <w:rPr>
            <w:webHidden/>
          </w:rPr>
          <w:fldChar w:fldCharType="end"/>
        </w:r>
      </w:hyperlink>
    </w:p>
    <w:p w14:paraId="11438BC6" w14:textId="77777777" w:rsidR="0000585B" w:rsidRPr="006158BE" w:rsidRDefault="006158BE" w:rsidP="0000585B">
      <w:pPr>
        <w:pStyle w:val="14"/>
        <w:tabs>
          <w:tab w:val="left" w:pos="480"/>
        </w:tabs>
        <w:rPr>
          <w:rFonts w:asciiTheme="minorHAnsi" w:eastAsiaTheme="minorEastAsia" w:hAnsiTheme="minorHAnsi" w:cstheme="minorBidi"/>
          <w:b w:val="0"/>
          <w:bCs w:val="0"/>
          <w:lang w:eastAsia="ru-RU"/>
        </w:rPr>
      </w:pPr>
      <w:hyperlink w:anchor="_Toc167192000" w:history="1">
        <w:r w:rsidR="0000585B" w:rsidRPr="006158BE">
          <w:rPr>
            <w:rStyle w:val="af0"/>
            <w:iCs/>
          </w:rPr>
          <w:t>1.</w:t>
        </w:r>
        <w:r w:rsidR="0000585B" w:rsidRPr="006158BE">
          <w:rPr>
            <w:rFonts w:asciiTheme="minorHAnsi" w:eastAsiaTheme="minorEastAsia" w:hAnsiTheme="minorHAnsi" w:cstheme="minorBidi"/>
            <w:b w:val="0"/>
            <w:bCs w:val="0"/>
            <w:lang w:eastAsia="ru-RU"/>
          </w:rPr>
          <w:tab/>
        </w:r>
        <w:r w:rsidR="0000585B" w:rsidRPr="006158BE">
          <w:rPr>
            <w:rStyle w:val="af0"/>
            <w:iCs/>
          </w:rPr>
          <w:t>Общая характеристика РАБОЧЕЙ ПРОГРАММЫ УЧЕБНОЙ ДИСЦИПЛИНЫ</w:t>
        </w:r>
        <w:r w:rsidR="0000585B" w:rsidRPr="006158BE">
          <w:rPr>
            <w:webHidden/>
          </w:rPr>
          <w:tab/>
        </w:r>
        <w:r w:rsidR="0000585B" w:rsidRPr="006158BE">
          <w:rPr>
            <w:webHidden/>
          </w:rPr>
          <w:fldChar w:fldCharType="begin"/>
        </w:r>
        <w:r w:rsidR="0000585B" w:rsidRPr="006158BE">
          <w:rPr>
            <w:webHidden/>
          </w:rPr>
          <w:instrText xml:space="preserve"> PAGEREF _Toc167192000 \h </w:instrText>
        </w:r>
        <w:r w:rsidR="0000585B" w:rsidRPr="006158BE">
          <w:rPr>
            <w:webHidden/>
          </w:rPr>
        </w:r>
        <w:r w:rsidR="0000585B" w:rsidRPr="006158BE">
          <w:rPr>
            <w:webHidden/>
          </w:rPr>
          <w:fldChar w:fldCharType="separate"/>
        </w:r>
        <w:r w:rsidR="0000585B" w:rsidRPr="006158BE">
          <w:rPr>
            <w:webHidden/>
          </w:rPr>
          <w:t>3</w:t>
        </w:r>
        <w:r w:rsidR="0000585B" w:rsidRPr="006158BE">
          <w:rPr>
            <w:webHidden/>
          </w:rPr>
          <w:fldChar w:fldCharType="end"/>
        </w:r>
      </w:hyperlink>
    </w:p>
    <w:p w14:paraId="6755DFFA" w14:textId="77777777" w:rsidR="0000585B" w:rsidRPr="006158BE" w:rsidRDefault="006158BE" w:rsidP="0000585B">
      <w:pPr>
        <w:pStyle w:val="21"/>
        <w:rPr>
          <w:rFonts w:asciiTheme="minorHAnsi" w:eastAsiaTheme="minorEastAsia" w:hAnsiTheme="minorHAnsi" w:cstheme="minorBidi"/>
          <w:i w:val="0"/>
          <w:iCs w:val="0"/>
          <w:sz w:val="22"/>
          <w:szCs w:val="22"/>
        </w:rPr>
      </w:pPr>
      <w:hyperlink w:anchor="_Toc167192001" w:history="1">
        <w:r w:rsidR="0000585B" w:rsidRPr="006158BE">
          <w:rPr>
            <w:rStyle w:val="af0"/>
            <w:i w:val="0"/>
          </w:rPr>
          <w:t>1.1. Цель и место дисциплины в структуре образовательной программы</w:t>
        </w:r>
        <w:r w:rsidR="0000585B" w:rsidRPr="006158BE">
          <w:rPr>
            <w:i w:val="0"/>
            <w:webHidden/>
          </w:rPr>
          <w:tab/>
        </w:r>
        <w:r w:rsidR="0000585B" w:rsidRPr="006158BE">
          <w:rPr>
            <w:i w:val="0"/>
            <w:webHidden/>
          </w:rPr>
          <w:fldChar w:fldCharType="begin"/>
        </w:r>
        <w:r w:rsidR="0000585B" w:rsidRPr="006158BE">
          <w:rPr>
            <w:i w:val="0"/>
            <w:webHidden/>
          </w:rPr>
          <w:instrText xml:space="preserve"> PAGEREF _Toc167192001 \h </w:instrText>
        </w:r>
        <w:r w:rsidR="0000585B" w:rsidRPr="006158BE">
          <w:rPr>
            <w:i w:val="0"/>
            <w:webHidden/>
          </w:rPr>
        </w:r>
        <w:r w:rsidR="0000585B" w:rsidRPr="006158BE">
          <w:rPr>
            <w:i w:val="0"/>
            <w:webHidden/>
          </w:rPr>
          <w:fldChar w:fldCharType="separate"/>
        </w:r>
        <w:r w:rsidR="0000585B" w:rsidRPr="006158BE">
          <w:rPr>
            <w:i w:val="0"/>
            <w:webHidden/>
          </w:rPr>
          <w:t>3</w:t>
        </w:r>
        <w:r w:rsidR="0000585B" w:rsidRPr="006158BE">
          <w:rPr>
            <w:i w:val="0"/>
            <w:webHidden/>
          </w:rPr>
          <w:fldChar w:fldCharType="end"/>
        </w:r>
      </w:hyperlink>
    </w:p>
    <w:p w14:paraId="647E6ABC" w14:textId="77777777" w:rsidR="0000585B" w:rsidRPr="006158BE" w:rsidRDefault="006158BE" w:rsidP="0000585B">
      <w:pPr>
        <w:pStyle w:val="21"/>
        <w:rPr>
          <w:rFonts w:asciiTheme="minorHAnsi" w:eastAsiaTheme="minorEastAsia" w:hAnsiTheme="minorHAnsi" w:cstheme="minorBidi"/>
          <w:i w:val="0"/>
          <w:iCs w:val="0"/>
          <w:sz w:val="22"/>
          <w:szCs w:val="22"/>
        </w:rPr>
      </w:pPr>
      <w:hyperlink w:anchor="_Toc167192002" w:history="1">
        <w:r w:rsidR="0000585B" w:rsidRPr="006158BE">
          <w:rPr>
            <w:rStyle w:val="af0"/>
            <w:i w:val="0"/>
          </w:rPr>
          <w:t>1.2. Планируемые результаты освоения дисциплины</w:t>
        </w:r>
        <w:r w:rsidR="0000585B" w:rsidRPr="006158BE">
          <w:rPr>
            <w:i w:val="0"/>
            <w:webHidden/>
          </w:rPr>
          <w:tab/>
        </w:r>
        <w:r w:rsidR="0000585B" w:rsidRPr="006158BE">
          <w:rPr>
            <w:i w:val="0"/>
            <w:webHidden/>
          </w:rPr>
          <w:fldChar w:fldCharType="begin"/>
        </w:r>
        <w:r w:rsidR="0000585B" w:rsidRPr="006158BE">
          <w:rPr>
            <w:i w:val="0"/>
            <w:webHidden/>
          </w:rPr>
          <w:instrText xml:space="preserve"> PAGEREF _Toc167192002 \h </w:instrText>
        </w:r>
        <w:r w:rsidR="0000585B" w:rsidRPr="006158BE">
          <w:rPr>
            <w:i w:val="0"/>
            <w:webHidden/>
          </w:rPr>
        </w:r>
        <w:r w:rsidR="0000585B" w:rsidRPr="006158BE">
          <w:rPr>
            <w:i w:val="0"/>
            <w:webHidden/>
          </w:rPr>
          <w:fldChar w:fldCharType="separate"/>
        </w:r>
        <w:r w:rsidR="0000585B" w:rsidRPr="006158BE">
          <w:rPr>
            <w:i w:val="0"/>
            <w:webHidden/>
          </w:rPr>
          <w:t>3</w:t>
        </w:r>
        <w:r w:rsidR="0000585B" w:rsidRPr="006158BE">
          <w:rPr>
            <w:i w:val="0"/>
            <w:webHidden/>
          </w:rPr>
          <w:fldChar w:fldCharType="end"/>
        </w:r>
      </w:hyperlink>
    </w:p>
    <w:p w14:paraId="60D1A43B" w14:textId="77777777" w:rsidR="0000585B" w:rsidRPr="006158BE" w:rsidRDefault="006158BE" w:rsidP="0000585B">
      <w:pPr>
        <w:pStyle w:val="14"/>
        <w:rPr>
          <w:rFonts w:asciiTheme="minorHAnsi" w:eastAsiaTheme="minorEastAsia" w:hAnsiTheme="minorHAnsi" w:cstheme="minorBidi"/>
          <w:b w:val="0"/>
          <w:bCs w:val="0"/>
          <w:lang w:eastAsia="ru-RU"/>
        </w:rPr>
      </w:pPr>
      <w:hyperlink w:anchor="_Toc167192003" w:history="1">
        <w:r w:rsidR="0000585B" w:rsidRPr="006158BE">
          <w:rPr>
            <w:rStyle w:val="af0"/>
          </w:rPr>
          <w:t>2. Структура и содержание ДИСЦИПЛИНЫ</w:t>
        </w:r>
        <w:r w:rsidR="0000585B" w:rsidRPr="006158BE">
          <w:rPr>
            <w:webHidden/>
          </w:rPr>
          <w:tab/>
        </w:r>
        <w:r w:rsidR="0000585B" w:rsidRPr="006158BE">
          <w:rPr>
            <w:webHidden/>
          </w:rPr>
          <w:fldChar w:fldCharType="begin"/>
        </w:r>
        <w:r w:rsidR="0000585B" w:rsidRPr="006158BE">
          <w:rPr>
            <w:webHidden/>
          </w:rPr>
          <w:instrText xml:space="preserve"> PAGEREF _Toc167192003 \h </w:instrText>
        </w:r>
        <w:r w:rsidR="0000585B" w:rsidRPr="006158BE">
          <w:rPr>
            <w:webHidden/>
          </w:rPr>
        </w:r>
        <w:r w:rsidR="0000585B" w:rsidRPr="006158BE">
          <w:rPr>
            <w:webHidden/>
          </w:rPr>
          <w:fldChar w:fldCharType="separate"/>
        </w:r>
        <w:r w:rsidR="0000585B" w:rsidRPr="006158BE">
          <w:rPr>
            <w:webHidden/>
          </w:rPr>
          <w:t>5</w:t>
        </w:r>
        <w:r w:rsidR="0000585B" w:rsidRPr="006158BE">
          <w:rPr>
            <w:webHidden/>
          </w:rPr>
          <w:fldChar w:fldCharType="end"/>
        </w:r>
      </w:hyperlink>
    </w:p>
    <w:p w14:paraId="659667E3" w14:textId="77777777" w:rsidR="0000585B" w:rsidRPr="006158BE" w:rsidRDefault="006158BE" w:rsidP="0000585B">
      <w:pPr>
        <w:pStyle w:val="21"/>
        <w:rPr>
          <w:rFonts w:asciiTheme="minorHAnsi" w:eastAsiaTheme="minorEastAsia" w:hAnsiTheme="minorHAnsi" w:cstheme="minorBidi"/>
          <w:i w:val="0"/>
          <w:iCs w:val="0"/>
          <w:sz w:val="22"/>
          <w:szCs w:val="22"/>
        </w:rPr>
      </w:pPr>
      <w:hyperlink w:anchor="_Toc167192004" w:history="1">
        <w:r w:rsidR="0000585B" w:rsidRPr="006158BE">
          <w:rPr>
            <w:rStyle w:val="af0"/>
            <w:i w:val="0"/>
          </w:rPr>
          <w:t>2.1. Трудоемкость освоения дисциплины</w:t>
        </w:r>
        <w:r w:rsidR="0000585B" w:rsidRPr="006158BE">
          <w:rPr>
            <w:i w:val="0"/>
            <w:webHidden/>
          </w:rPr>
          <w:tab/>
        </w:r>
        <w:r w:rsidR="0000585B" w:rsidRPr="006158BE">
          <w:rPr>
            <w:i w:val="0"/>
            <w:webHidden/>
          </w:rPr>
          <w:fldChar w:fldCharType="begin"/>
        </w:r>
        <w:r w:rsidR="0000585B" w:rsidRPr="006158BE">
          <w:rPr>
            <w:i w:val="0"/>
            <w:webHidden/>
          </w:rPr>
          <w:instrText xml:space="preserve"> PAGEREF _Toc167192004 \h </w:instrText>
        </w:r>
        <w:r w:rsidR="0000585B" w:rsidRPr="006158BE">
          <w:rPr>
            <w:i w:val="0"/>
            <w:webHidden/>
          </w:rPr>
        </w:r>
        <w:r w:rsidR="0000585B" w:rsidRPr="006158BE">
          <w:rPr>
            <w:i w:val="0"/>
            <w:webHidden/>
          </w:rPr>
          <w:fldChar w:fldCharType="separate"/>
        </w:r>
        <w:r w:rsidR="0000585B" w:rsidRPr="006158BE">
          <w:rPr>
            <w:i w:val="0"/>
            <w:webHidden/>
          </w:rPr>
          <w:t>5</w:t>
        </w:r>
        <w:r w:rsidR="0000585B" w:rsidRPr="006158BE">
          <w:rPr>
            <w:i w:val="0"/>
            <w:webHidden/>
          </w:rPr>
          <w:fldChar w:fldCharType="end"/>
        </w:r>
      </w:hyperlink>
    </w:p>
    <w:p w14:paraId="561C645A" w14:textId="77777777" w:rsidR="0000585B" w:rsidRPr="006158BE" w:rsidRDefault="006158BE" w:rsidP="0000585B">
      <w:pPr>
        <w:pStyle w:val="21"/>
        <w:rPr>
          <w:rFonts w:asciiTheme="minorHAnsi" w:eastAsiaTheme="minorEastAsia" w:hAnsiTheme="minorHAnsi" w:cstheme="minorBidi"/>
          <w:i w:val="0"/>
          <w:iCs w:val="0"/>
          <w:sz w:val="22"/>
          <w:szCs w:val="22"/>
        </w:rPr>
      </w:pPr>
      <w:hyperlink w:anchor="_Toc167192005" w:history="1">
        <w:r w:rsidR="0000585B" w:rsidRPr="006158BE">
          <w:rPr>
            <w:rStyle w:val="af0"/>
            <w:i w:val="0"/>
          </w:rPr>
          <w:t>2.2. Содержание дисциплины</w:t>
        </w:r>
        <w:r w:rsidR="0000585B" w:rsidRPr="006158BE">
          <w:rPr>
            <w:i w:val="0"/>
            <w:webHidden/>
          </w:rPr>
          <w:tab/>
        </w:r>
        <w:r w:rsidR="0000585B" w:rsidRPr="006158BE">
          <w:rPr>
            <w:i w:val="0"/>
            <w:webHidden/>
          </w:rPr>
          <w:fldChar w:fldCharType="begin"/>
        </w:r>
        <w:r w:rsidR="0000585B" w:rsidRPr="006158BE">
          <w:rPr>
            <w:i w:val="0"/>
            <w:webHidden/>
          </w:rPr>
          <w:instrText xml:space="preserve"> PAGEREF _Toc167192005 \h </w:instrText>
        </w:r>
        <w:r w:rsidR="0000585B" w:rsidRPr="006158BE">
          <w:rPr>
            <w:i w:val="0"/>
            <w:webHidden/>
          </w:rPr>
        </w:r>
        <w:r w:rsidR="0000585B" w:rsidRPr="006158BE">
          <w:rPr>
            <w:i w:val="0"/>
            <w:webHidden/>
          </w:rPr>
          <w:fldChar w:fldCharType="separate"/>
        </w:r>
        <w:r w:rsidR="0000585B" w:rsidRPr="006158BE">
          <w:rPr>
            <w:i w:val="0"/>
            <w:webHidden/>
          </w:rPr>
          <w:t>6</w:t>
        </w:r>
        <w:r w:rsidR="0000585B" w:rsidRPr="006158BE">
          <w:rPr>
            <w:i w:val="0"/>
            <w:webHidden/>
          </w:rPr>
          <w:fldChar w:fldCharType="end"/>
        </w:r>
      </w:hyperlink>
    </w:p>
    <w:p w14:paraId="1A42B853" w14:textId="77777777" w:rsidR="0000585B" w:rsidRPr="006158BE" w:rsidRDefault="006158BE" w:rsidP="0000585B">
      <w:pPr>
        <w:pStyle w:val="14"/>
        <w:rPr>
          <w:rFonts w:asciiTheme="minorHAnsi" w:eastAsiaTheme="minorEastAsia" w:hAnsiTheme="minorHAnsi" w:cstheme="minorBidi"/>
          <w:b w:val="0"/>
          <w:bCs w:val="0"/>
          <w:lang w:eastAsia="ru-RU"/>
        </w:rPr>
      </w:pPr>
      <w:hyperlink w:anchor="_Toc167192006" w:history="1">
        <w:r w:rsidR="0000585B" w:rsidRPr="006158BE">
          <w:rPr>
            <w:rStyle w:val="af0"/>
          </w:rPr>
          <w:t>3. Условия реализации ДИСЦИПЛИНЫ</w:t>
        </w:r>
        <w:r w:rsidR="0000585B" w:rsidRPr="006158BE">
          <w:rPr>
            <w:webHidden/>
          </w:rPr>
          <w:tab/>
        </w:r>
        <w:r w:rsidR="0000585B" w:rsidRPr="006158BE">
          <w:rPr>
            <w:webHidden/>
          </w:rPr>
          <w:fldChar w:fldCharType="begin"/>
        </w:r>
        <w:r w:rsidR="0000585B" w:rsidRPr="006158BE">
          <w:rPr>
            <w:webHidden/>
          </w:rPr>
          <w:instrText xml:space="preserve"> PAGEREF _Toc167192006 \h </w:instrText>
        </w:r>
        <w:r w:rsidR="0000585B" w:rsidRPr="006158BE">
          <w:rPr>
            <w:webHidden/>
          </w:rPr>
        </w:r>
        <w:r w:rsidR="0000585B" w:rsidRPr="006158BE">
          <w:rPr>
            <w:webHidden/>
          </w:rPr>
          <w:fldChar w:fldCharType="separate"/>
        </w:r>
        <w:r w:rsidR="0000585B" w:rsidRPr="006158BE">
          <w:rPr>
            <w:webHidden/>
          </w:rPr>
          <w:t>9</w:t>
        </w:r>
        <w:r w:rsidR="0000585B" w:rsidRPr="006158BE">
          <w:rPr>
            <w:webHidden/>
          </w:rPr>
          <w:fldChar w:fldCharType="end"/>
        </w:r>
      </w:hyperlink>
    </w:p>
    <w:p w14:paraId="0CA603A6" w14:textId="77777777" w:rsidR="0000585B" w:rsidRPr="006158BE" w:rsidRDefault="006158BE" w:rsidP="0000585B">
      <w:pPr>
        <w:pStyle w:val="21"/>
        <w:rPr>
          <w:rFonts w:asciiTheme="minorHAnsi" w:eastAsiaTheme="minorEastAsia" w:hAnsiTheme="minorHAnsi" w:cstheme="minorBidi"/>
          <w:i w:val="0"/>
          <w:iCs w:val="0"/>
          <w:sz w:val="22"/>
          <w:szCs w:val="22"/>
        </w:rPr>
      </w:pPr>
      <w:hyperlink w:anchor="_Toc167192007" w:history="1">
        <w:r w:rsidR="0000585B" w:rsidRPr="006158BE">
          <w:rPr>
            <w:rStyle w:val="af0"/>
            <w:i w:val="0"/>
          </w:rPr>
          <w:t>3.1. Материально-техническое обеспечение</w:t>
        </w:r>
        <w:r w:rsidR="0000585B" w:rsidRPr="006158BE">
          <w:rPr>
            <w:i w:val="0"/>
            <w:webHidden/>
          </w:rPr>
          <w:tab/>
        </w:r>
        <w:r w:rsidR="0000585B" w:rsidRPr="006158BE">
          <w:rPr>
            <w:i w:val="0"/>
            <w:webHidden/>
          </w:rPr>
          <w:fldChar w:fldCharType="begin"/>
        </w:r>
        <w:r w:rsidR="0000585B" w:rsidRPr="006158BE">
          <w:rPr>
            <w:i w:val="0"/>
            <w:webHidden/>
          </w:rPr>
          <w:instrText xml:space="preserve"> PAGEREF _Toc167192007 \h </w:instrText>
        </w:r>
        <w:r w:rsidR="0000585B" w:rsidRPr="006158BE">
          <w:rPr>
            <w:i w:val="0"/>
            <w:webHidden/>
          </w:rPr>
        </w:r>
        <w:r w:rsidR="0000585B" w:rsidRPr="006158BE">
          <w:rPr>
            <w:i w:val="0"/>
            <w:webHidden/>
          </w:rPr>
          <w:fldChar w:fldCharType="separate"/>
        </w:r>
        <w:r w:rsidR="0000585B" w:rsidRPr="006158BE">
          <w:rPr>
            <w:i w:val="0"/>
            <w:webHidden/>
          </w:rPr>
          <w:t>9</w:t>
        </w:r>
        <w:r w:rsidR="0000585B" w:rsidRPr="006158BE">
          <w:rPr>
            <w:i w:val="0"/>
            <w:webHidden/>
          </w:rPr>
          <w:fldChar w:fldCharType="end"/>
        </w:r>
      </w:hyperlink>
    </w:p>
    <w:p w14:paraId="57E6B352" w14:textId="77777777" w:rsidR="0000585B" w:rsidRPr="006158BE" w:rsidRDefault="006158BE" w:rsidP="0000585B">
      <w:pPr>
        <w:pStyle w:val="21"/>
        <w:rPr>
          <w:rFonts w:asciiTheme="minorHAnsi" w:eastAsiaTheme="minorEastAsia" w:hAnsiTheme="minorHAnsi" w:cstheme="minorBidi"/>
          <w:i w:val="0"/>
          <w:iCs w:val="0"/>
          <w:sz w:val="22"/>
          <w:szCs w:val="22"/>
        </w:rPr>
      </w:pPr>
      <w:hyperlink w:anchor="_Toc167192008" w:history="1">
        <w:r w:rsidR="0000585B" w:rsidRPr="006158BE">
          <w:rPr>
            <w:rStyle w:val="af0"/>
            <w:i w:val="0"/>
          </w:rPr>
          <w:t>3.2. Учебно-методическое обеспечение</w:t>
        </w:r>
        <w:r w:rsidR="0000585B" w:rsidRPr="006158BE">
          <w:rPr>
            <w:i w:val="0"/>
            <w:webHidden/>
          </w:rPr>
          <w:tab/>
        </w:r>
        <w:r w:rsidR="0000585B" w:rsidRPr="006158BE">
          <w:rPr>
            <w:i w:val="0"/>
            <w:webHidden/>
          </w:rPr>
          <w:fldChar w:fldCharType="begin"/>
        </w:r>
        <w:r w:rsidR="0000585B" w:rsidRPr="006158BE">
          <w:rPr>
            <w:i w:val="0"/>
            <w:webHidden/>
          </w:rPr>
          <w:instrText xml:space="preserve"> PAGEREF _Toc167192008 \h </w:instrText>
        </w:r>
        <w:r w:rsidR="0000585B" w:rsidRPr="006158BE">
          <w:rPr>
            <w:i w:val="0"/>
            <w:webHidden/>
          </w:rPr>
        </w:r>
        <w:r w:rsidR="0000585B" w:rsidRPr="006158BE">
          <w:rPr>
            <w:i w:val="0"/>
            <w:webHidden/>
          </w:rPr>
          <w:fldChar w:fldCharType="separate"/>
        </w:r>
        <w:r w:rsidR="0000585B" w:rsidRPr="006158BE">
          <w:rPr>
            <w:i w:val="0"/>
            <w:webHidden/>
          </w:rPr>
          <w:t>9</w:t>
        </w:r>
        <w:r w:rsidR="0000585B" w:rsidRPr="006158BE">
          <w:rPr>
            <w:i w:val="0"/>
            <w:webHidden/>
          </w:rPr>
          <w:fldChar w:fldCharType="end"/>
        </w:r>
      </w:hyperlink>
    </w:p>
    <w:p w14:paraId="487A3D96" w14:textId="77777777" w:rsidR="0000585B" w:rsidRPr="006158BE" w:rsidRDefault="006158BE" w:rsidP="0000585B">
      <w:pPr>
        <w:pStyle w:val="14"/>
        <w:rPr>
          <w:rFonts w:asciiTheme="minorHAnsi" w:eastAsiaTheme="minorEastAsia" w:hAnsiTheme="minorHAnsi" w:cstheme="minorBidi"/>
          <w:b w:val="0"/>
          <w:bCs w:val="0"/>
          <w:lang w:eastAsia="ru-RU"/>
        </w:rPr>
      </w:pPr>
      <w:hyperlink w:anchor="_Toc167192009" w:history="1">
        <w:r w:rsidR="0000585B" w:rsidRPr="006158BE">
          <w:rPr>
            <w:rStyle w:val="af0"/>
          </w:rPr>
          <w:t>4. Контроль и оценка результатов  освоения ДИСЦИПЛИНЫ</w:t>
        </w:r>
        <w:r w:rsidR="0000585B" w:rsidRPr="006158BE">
          <w:rPr>
            <w:webHidden/>
          </w:rPr>
          <w:tab/>
        </w:r>
        <w:r w:rsidR="0000585B" w:rsidRPr="006158BE">
          <w:rPr>
            <w:webHidden/>
          </w:rPr>
          <w:fldChar w:fldCharType="begin"/>
        </w:r>
        <w:r w:rsidR="0000585B" w:rsidRPr="006158BE">
          <w:rPr>
            <w:webHidden/>
          </w:rPr>
          <w:instrText xml:space="preserve"> PAGEREF _Toc167192009 \h </w:instrText>
        </w:r>
        <w:r w:rsidR="0000585B" w:rsidRPr="006158BE">
          <w:rPr>
            <w:webHidden/>
          </w:rPr>
        </w:r>
        <w:r w:rsidR="0000585B" w:rsidRPr="006158BE">
          <w:rPr>
            <w:webHidden/>
          </w:rPr>
          <w:fldChar w:fldCharType="separate"/>
        </w:r>
        <w:r w:rsidR="0000585B" w:rsidRPr="006158BE">
          <w:rPr>
            <w:webHidden/>
          </w:rPr>
          <w:t>9</w:t>
        </w:r>
        <w:r w:rsidR="0000585B" w:rsidRPr="006158BE">
          <w:rPr>
            <w:webHidden/>
          </w:rPr>
          <w:fldChar w:fldCharType="end"/>
        </w:r>
      </w:hyperlink>
    </w:p>
    <w:p w14:paraId="14997372" w14:textId="77777777" w:rsidR="0000585B" w:rsidRPr="00C34FE7" w:rsidRDefault="0000585B" w:rsidP="0000585B">
      <w:pPr>
        <w:pStyle w:val="1f"/>
        <w:jc w:val="left"/>
        <w:rPr>
          <w:rFonts w:ascii="Times New Roman" w:hAnsi="Times New Roman"/>
          <w:b w:val="0"/>
          <w:bCs w:val="0"/>
          <w:lang w:val="ru-RU"/>
        </w:rPr>
      </w:pPr>
      <w:r w:rsidRPr="006158BE">
        <w:rPr>
          <w:rFonts w:ascii="Times New Roman" w:hAnsi="Times New Roman"/>
          <w:b w:val="0"/>
          <w:bCs w:val="0"/>
          <w:lang w:val="ru-RU"/>
        </w:rPr>
        <w:fldChar w:fldCharType="end"/>
      </w:r>
    </w:p>
    <w:p w14:paraId="5DEE889F" w14:textId="77777777" w:rsidR="0000585B" w:rsidRPr="00DF068E" w:rsidRDefault="0000585B" w:rsidP="0000585B">
      <w:pPr>
        <w:pStyle w:val="1f"/>
        <w:jc w:val="left"/>
        <w:rPr>
          <w:rFonts w:ascii="Times New Roman" w:hAnsi="Times New Roman"/>
          <w:lang w:val="ru-RU"/>
        </w:rPr>
        <w:sectPr w:rsidR="0000585B" w:rsidRPr="00DF068E" w:rsidSect="00502F97">
          <w:headerReference w:type="even" r:id="rId52"/>
          <w:headerReference w:type="default" r:id="rId53"/>
          <w:pgSz w:w="11906" w:h="16838"/>
          <w:pgMar w:top="1134" w:right="567" w:bottom="1134" w:left="1701" w:header="709" w:footer="709" w:gutter="0"/>
          <w:cols w:space="708"/>
          <w:docGrid w:linePitch="360"/>
        </w:sectPr>
      </w:pPr>
    </w:p>
    <w:p w14:paraId="22FC1C0C" w14:textId="77777777" w:rsidR="0000585B" w:rsidRPr="00900FFA" w:rsidRDefault="0000585B" w:rsidP="00220FF3">
      <w:pPr>
        <w:pStyle w:val="1f"/>
        <w:numPr>
          <w:ilvl w:val="0"/>
          <w:numId w:val="36"/>
        </w:numPr>
        <w:rPr>
          <w:rStyle w:val="afb"/>
          <w:i w:val="0"/>
          <w:iCs/>
        </w:rPr>
      </w:pPr>
      <w:bookmarkStart w:id="72" w:name="_Toc167192000"/>
      <w:r w:rsidRPr="00A07404">
        <w:rPr>
          <w:rStyle w:val="afb"/>
          <w:i w:val="0"/>
          <w:iCs/>
        </w:rPr>
        <w:lastRenderedPageBreak/>
        <w:t xml:space="preserve">Общая характеристика </w:t>
      </w:r>
      <w:r w:rsidRPr="00900FFA">
        <w:rPr>
          <w:rStyle w:val="afb"/>
          <w:i w:val="0"/>
          <w:iCs/>
        </w:rPr>
        <w:t>РАБОЧЕЙ ПРОГРАММЫ УЧЕБНОЙ ДИСЦИПЛИНЫ</w:t>
      </w:r>
      <w:bookmarkEnd w:id="72"/>
    </w:p>
    <w:p w14:paraId="3CCCBB7F" w14:textId="77777777" w:rsidR="0000585B" w:rsidRPr="00485B3B" w:rsidRDefault="0000585B" w:rsidP="0000585B">
      <w:pPr>
        <w:pStyle w:val="1d"/>
        <w:ind w:left="720"/>
        <w:jc w:val="center"/>
        <w:rPr>
          <w:rFonts w:eastAsia="Segoe UI"/>
          <w:b/>
          <w:lang w:val="ru-RU"/>
        </w:rPr>
      </w:pPr>
      <w:r w:rsidRPr="00485B3B">
        <w:rPr>
          <w:rFonts w:eastAsia="Segoe UI"/>
          <w:b/>
          <w:lang w:val="ru-RU"/>
        </w:rPr>
        <w:t>«ОП.05 Формирование ключевых компетенций цифровой экономики»</w:t>
      </w:r>
    </w:p>
    <w:p w14:paraId="1541C763" w14:textId="77777777" w:rsidR="0000585B" w:rsidRDefault="0000585B" w:rsidP="0000585B">
      <w:pPr>
        <w:pStyle w:val="114"/>
        <w:rPr>
          <w:rFonts w:ascii="Times New Roman" w:hAnsi="Times New Roman"/>
        </w:rPr>
      </w:pPr>
      <w:bookmarkStart w:id="73" w:name="_Toc167192001"/>
    </w:p>
    <w:p w14:paraId="178AE90C" w14:textId="77777777" w:rsidR="0000585B" w:rsidRPr="00EA6E1D" w:rsidRDefault="0000585B" w:rsidP="0000585B">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bookmarkEnd w:id="73"/>
    </w:p>
    <w:p w14:paraId="471B4128" w14:textId="77777777" w:rsidR="0000585B" w:rsidRPr="00900FFA" w:rsidRDefault="0000585B" w:rsidP="006158BE">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w:t>
      </w:r>
      <w:r>
        <w:rPr>
          <w:rFonts w:ascii="Times New Roman" w:eastAsia="Times New Roman" w:hAnsi="Times New Roman" w:cs="Times New Roman"/>
          <w:sz w:val="24"/>
          <w:szCs w:val="24"/>
          <w:lang w:eastAsia="ru-RU"/>
        </w:rPr>
        <w:t xml:space="preserve">дисциплины </w:t>
      </w:r>
      <w:r w:rsidRPr="00EA6E1D">
        <w:rPr>
          <w:rFonts w:ascii="Times New Roman" w:hAnsi="Times New Roman"/>
        </w:rPr>
        <w:t>«</w:t>
      </w:r>
      <w:r>
        <w:rPr>
          <w:rFonts w:ascii="Times New Roman" w:hAnsi="Times New Roman"/>
        </w:rPr>
        <w:t xml:space="preserve">ОП.05 </w:t>
      </w:r>
      <w:r w:rsidRPr="00D02F0C">
        <w:rPr>
          <w:rFonts w:ascii="Times New Roman" w:hAnsi="Times New Roman"/>
          <w:sz w:val="24"/>
          <w:szCs w:val="24"/>
        </w:rPr>
        <w:t>Формирование ключевых компетенций цифровой экономики</w:t>
      </w:r>
      <w:r w:rsidRPr="00EA6E1D">
        <w:rPr>
          <w:rFonts w:ascii="Times New Roman" w:hAnsi="Times New Roman"/>
        </w:rPr>
        <w:t>»</w:t>
      </w:r>
      <w:r w:rsidRPr="00FA680C">
        <w:rPr>
          <w:rFonts w:ascii="Times New Roman" w:eastAsia="Times New Roman" w:hAnsi="Times New Roman" w:cs="Times New Roman"/>
          <w:sz w:val="24"/>
          <w:szCs w:val="24"/>
          <w:lang w:eastAsia="ru-RU"/>
        </w:rPr>
        <w:t xml:space="preserve">: </w:t>
      </w:r>
      <w:r w:rsidRPr="00F8172A">
        <w:rPr>
          <w:rFonts w:ascii="Times New Roman" w:eastAsia="Times New Roman" w:hAnsi="Times New Roman" w:cs="Times New Roman"/>
          <w:iCs/>
          <w:sz w:val="24"/>
          <w:szCs w:val="24"/>
          <w:lang w:eastAsia="ru-RU"/>
        </w:rPr>
        <w:t>обеспечить общее понимание основ цифровой экономики, особенностей и возможностей цифровых технологий,</w:t>
      </w:r>
      <w:r w:rsidRPr="001C145A">
        <w:rPr>
          <w:rFonts w:ascii="Times New Roman" w:hAnsi="Times New Roman" w:cs="Times New Roman"/>
          <w:sz w:val="24"/>
          <w:szCs w:val="24"/>
        </w:rPr>
        <w:t xml:space="preserve"> </w:t>
      </w:r>
      <w:r w:rsidRPr="009C0EB5">
        <w:rPr>
          <w:rFonts w:ascii="Times New Roman" w:hAnsi="Times New Roman" w:cs="Times New Roman"/>
          <w:sz w:val="24"/>
          <w:szCs w:val="24"/>
        </w:rPr>
        <w:t>формирование умений совершенствовать ключевые компетенции цифровой экономики обучающихся на занятиях и во внеурочное время</w:t>
      </w:r>
      <w:r>
        <w:rPr>
          <w:rFonts w:ascii="Times New Roman" w:hAnsi="Times New Roman" w:cs="Times New Roman"/>
          <w:sz w:val="24"/>
          <w:szCs w:val="24"/>
        </w:rPr>
        <w:t>.</w:t>
      </w:r>
    </w:p>
    <w:p w14:paraId="7B9F8687" w14:textId="77777777" w:rsidR="0000585B" w:rsidRDefault="0000585B" w:rsidP="006158BE">
      <w:pPr>
        <w:suppressAutoHyphens/>
        <w:spacing w:line="276" w:lineRule="auto"/>
        <w:ind w:firstLine="709"/>
        <w:jc w:val="both"/>
        <w:rPr>
          <w:rFonts w:ascii="Times New Roman" w:hAnsi="Times New Roman" w:cs="Times New Roman"/>
          <w:iCs/>
          <w:sz w:val="24"/>
          <w:szCs w:val="24"/>
        </w:rPr>
      </w:pPr>
      <w:r>
        <w:rPr>
          <w:rFonts w:ascii="Times New Roman" w:hAnsi="Times New Roman" w:cs="Times New Roman"/>
          <w:sz w:val="24"/>
          <w:szCs w:val="24"/>
        </w:rPr>
        <w:t xml:space="preserve">Дисциплина «ОП.05 </w:t>
      </w:r>
      <w:r w:rsidRPr="00D63E55">
        <w:rPr>
          <w:rFonts w:ascii="Times New Roman" w:hAnsi="Times New Roman" w:cs="Times New Roman"/>
          <w:sz w:val="24"/>
          <w:szCs w:val="24"/>
        </w:rPr>
        <w:t>Формирование ключевых компетенций цифровой экономики</w:t>
      </w:r>
      <w:r>
        <w:rPr>
          <w:rFonts w:ascii="Times New Roman" w:hAnsi="Times New Roman" w:cs="Times New Roman"/>
          <w:sz w:val="24"/>
          <w:szCs w:val="24"/>
        </w:rPr>
        <w:t xml:space="preserve">» </w:t>
      </w:r>
      <w:r w:rsidRPr="00E11160">
        <w:rPr>
          <w:rFonts w:ascii="Times New Roman" w:hAnsi="Times New Roman" w:cs="Times New Roman"/>
          <w:sz w:val="24"/>
          <w:szCs w:val="24"/>
        </w:rPr>
        <w:t>включен</w:t>
      </w:r>
      <w:r>
        <w:rPr>
          <w:rFonts w:ascii="Times New Roman" w:hAnsi="Times New Roman" w:cs="Times New Roman"/>
          <w:sz w:val="24"/>
          <w:szCs w:val="24"/>
        </w:rPr>
        <w:t>а</w:t>
      </w:r>
      <w:r w:rsidRPr="00E11160">
        <w:rPr>
          <w:rFonts w:ascii="Times New Roman" w:hAnsi="Times New Roman" w:cs="Times New Roman"/>
          <w:sz w:val="24"/>
          <w:szCs w:val="24"/>
        </w:rPr>
        <w:t xml:space="preserve"> в </w:t>
      </w:r>
      <w:r w:rsidRPr="00682B73">
        <w:rPr>
          <w:rFonts w:ascii="Times New Roman" w:hAnsi="Times New Roman" w:cs="Times New Roman"/>
          <w:iCs/>
          <w:sz w:val="24"/>
          <w:szCs w:val="24"/>
        </w:rPr>
        <w:t>вариативную часть образовательной программы</w:t>
      </w:r>
      <w:r>
        <w:rPr>
          <w:rFonts w:ascii="Times New Roman" w:hAnsi="Times New Roman" w:cs="Times New Roman"/>
          <w:iCs/>
          <w:sz w:val="24"/>
          <w:szCs w:val="24"/>
        </w:rPr>
        <w:t xml:space="preserve">. </w:t>
      </w:r>
      <w:r w:rsidRPr="00A346D5">
        <w:rPr>
          <w:rFonts w:ascii="Times New Roman" w:hAnsi="Times New Roman" w:cs="Times New Roman"/>
          <w:iCs/>
          <w:sz w:val="24"/>
          <w:szCs w:val="24"/>
        </w:rPr>
        <w:t>Введен</w:t>
      </w:r>
      <w:r>
        <w:rPr>
          <w:rFonts w:ascii="Times New Roman" w:hAnsi="Times New Roman" w:cs="Times New Roman"/>
          <w:iCs/>
          <w:sz w:val="24"/>
          <w:szCs w:val="24"/>
        </w:rPr>
        <w:t>а</w:t>
      </w:r>
      <w:r w:rsidRPr="00A346D5">
        <w:rPr>
          <w:rFonts w:ascii="Times New Roman" w:hAnsi="Times New Roman" w:cs="Times New Roman"/>
          <w:iCs/>
          <w:sz w:val="24"/>
          <w:szCs w:val="24"/>
        </w:rPr>
        <w:t xml:space="preserve"> для получения дополнительных компетенций, умений и знаний, необходимых для обеспечения общего понимания основ цифровой экономики, особенностей и возможностей цифровых технологий, их влияния на экономику в целом и на развитие отдельных отраслей.</w:t>
      </w:r>
    </w:p>
    <w:p w14:paraId="31F8D192" w14:textId="77777777" w:rsidR="0000585B" w:rsidRDefault="0000585B" w:rsidP="006158BE">
      <w:pPr>
        <w:suppressAutoHyphens/>
        <w:spacing w:line="276" w:lineRule="auto"/>
        <w:ind w:firstLine="709"/>
        <w:jc w:val="both"/>
        <w:rPr>
          <w:rFonts w:ascii="Times New Roman" w:hAnsi="Times New Roman" w:cs="Times New Roman"/>
          <w:iCs/>
          <w:sz w:val="24"/>
          <w:szCs w:val="24"/>
        </w:rPr>
      </w:pPr>
    </w:p>
    <w:p w14:paraId="318C9080" w14:textId="77777777" w:rsidR="0000585B" w:rsidRPr="00EA6E1D" w:rsidRDefault="0000585B" w:rsidP="006158BE">
      <w:pPr>
        <w:pStyle w:val="114"/>
        <w:rPr>
          <w:rFonts w:ascii="Times New Roman" w:hAnsi="Times New Roman"/>
        </w:rPr>
      </w:pPr>
      <w:bookmarkStart w:id="74" w:name="_Toc167192002"/>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bookmarkEnd w:id="74"/>
    </w:p>
    <w:p w14:paraId="78905CC2" w14:textId="77777777" w:rsidR="0000585B" w:rsidRDefault="0000585B" w:rsidP="006158BE">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ОПОП-П)</w:t>
      </w:r>
      <w:r w:rsidRPr="00FA680C">
        <w:rPr>
          <w:rFonts w:ascii="Times New Roman" w:eastAsia="Times New Roman" w:hAnsi="Times New Roman" w:cs="Times New Roman"/>
          <w:sz w:val="24"/>
          <w:szCs w:val="24"/>
          <w:lang w:eastAsia="ru-RU"/>
        </w:rPr>
        <w:t>.</w:t>
      </w:r>
    </w:p>
    <w:p w14:paraId="55436BA5" w14:textId="77777777" w:rsidR="0000585B" w:rsidRDefault="0000585B" w:rsidP="006158BE">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0"/>
        <w:gridCol w:w="3513"/>
        <w:gridCol w:w="3965"/>
      </w:tblGrid>
      <w:tr w:rsidR="0000585B" w:rsidRPr="00900FFA" w14:paraId="574E795F" w14:textId="77777777" w:rsidTr="006158BE">
        <w:tc>
          <w:tcPr>
            <w:tcW w:w="1988" w:type="dxa"/>
            <w:tcBorders>
              <w:top w:val="single" w:sz="4" w:space="0" w:color="auto"/>
              <w:left w:val="single" w:sz="4" w:space="0" w:color="auto"/>
              <w:right w:val="single" w:sz="4" w:space="0" w:color="auto"/>
            </w:tcBorders>
          </w:tcPr>
          <w:p w14:paraId="1C514923" w14:textId="59C006F2" w:rsidR="0000585B" w:rsidRPr="006158BE" w:rsidRDefault="0000585B" w:rsidP="006158BE">
            <w:pPr>
              <w:rPr>
                <w:rStyle w:val="afb"/>
                <w:b/>
                <w:i w:val="0"/>
                <w:sz w:val="24"/>
                <w:szCs w:val="24"/>
              </w:rPr>
            </w:pPr>
            <w:r w:rsidRPr="00900FFA">
              <w:rPr>
                <w:rStyle w:val="afb"/>
                <w:b/>
                <w:i w:val="0"/>
                <w:sz w:val="24"/>
                <w:szCs w:val="24"/>
              </w:rPr>
              <w:t xml:space="preserve">Код ОК </w:t>
            </w:r>
          </w:p>
        </w:tc>
        <w:tc>
          <w:tcPr>
            <w:tcW w:w="3649" w:type="dxa"/>
            <w:tcBorders>
              <w:top w:val="single" w:sz="4" w:space="0" w:color="auto"/>
              <w:left w:val="single" w:sz="4" w:space="0" w:color="auto"/>
              <w:right w:val="single" w:sz="4" w:space="0" w:color="auto"/>
            </w:tcBorders>
          </w:tcPr>
          <w:p w14:paraId="756F7B62" w14:textId="77777777" w:rsidR="0000585B" w:rsidRPr="00900FFA" w:rsidRDefault="0000585B" w:rsidP="006158BE">
            <w:pPr>
              <w:jc w:val="center"/>
              <w:rPr>
                <w:rFonts w:ascii="Times New Roman" w:hAnsi="Times New Roman" w:cs="Times New Roman"/>
                <w:b/>
                <w:sz w:val="24"/>
                <w:szCs w:val="24"/>
              </w:rPr>
            </w:pPr>
            <w:r w:rsidRPr="00900FFA">
              <w:rPr>
                <w:rFonts w:ascii="Times New Roman" w:hAnsi="Times New Roman" w:cs="Times New Roman"/>
                <w:b/>
                <w:sz w:val="24"/>
                <w:szCs w:val="24"/>
              </w:rPr>
              <w:t>Уметь</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50DD5D3B" w14:textId="77777777" w:rsidR="0000585B" w:rsidRPr="00900FFA" w:rsidRDefault="0000585B" w:rsidP="006158BE">
            <w:pPr>
              <w:jc w:val="center"/>
              <w:rPr>
                <w:rFonts w:ascii="Times New Roman" w:hAnsi="Times New Roman" w:cs="Times New Roman"/>
                <w:b/>
                <w:i/>
                <w:sz w:val="24"/>
                <w:szCs w:val="24"/>
              </w:rPr>
            </w:pPr>
            <w:r w:rsidRPr="00900FFA">
              <w:rPr>
                <w:rFonts w:ascii="Times New Roman" w:hAnsi="Times New Roman" w:cs="Times New Roman"/>
                <w:b/>
                <w:sz w:val="24"/>
                <w:szCs w:val="24"/>
              </w:rPr>
              <w:t>Знать</w:t>
            </w:r>
          </w:p>
        </w:tc>
      </w:tr>
      <w:tr w:rsidR="0000585B" w:rsidRPr="00900FFA" w14:paraId="396C088E" w14:textId="77777777" w:rsidTr="006158BE">
        <w:tc>
          <w:tcPr>
            <w:tcW w:w="1988" w:type="dxa"/>
            <w:tcBorders>
              <w:top w:val="single" w:sz="4" w:space="0" w:color="auto"/>
              <w:left w:val="single" w:sz="4" w:space="0" w:color="auto"/>
              <w:right w:val="single" w:sz="4" w:space="0" w:color="auto"/>
            </w:tcBorders>
          </w:tcPr>
          <w:p w14:paraId="789322A6" w14:textId="77777777" w:rsidR="0000585B" w:rsidRDefault="0000585B" w:rsidP="006158BE">
            <w:pPr>
              <w:rPr>
                <w:rFonts w:ascii="Times New Roman" w:hAnsi="Times New Roman" w:cs="Times New Roman"/>
                <w:bCs/>
                <w:sz w:val="24"/>
                <w:szCs w:val="24"/>
              </w:rPr>
            </w:pPr>
            <w:r w:rsidRPr="00900FFA">
              <w:rPr>
                <w:rFonts w:ascii="Times New Roman" w:hAnsi="Times New Roman" w:cs="Times New Roman"/>
                <w:bCs/>
                <w:sz w:val="24"/>
                <w:szCs w:val="24"/>
              </w:rPr>
              <w:t>ОК.0</w:t>
            </w:r>
            <w:r>
              <w:rPr>
                <w:rFonts w:ascii="Times New Roman" w:hAnsi="Times New Roman" w:cs="Times New Roman"/>
                <w:bCs/>
                <w:sz w:val="24"/>
                <w:szCs w:val="24"/>
              </w:rPr>
              <w:t>1</w:t>
            </w:r>
          </w:p>
          <w:p w14:paraId="3FA54526" w14:textId="77777777" w:rsidR="0000585B" w:rsidRPr="00900FFA" w:rsidRDefault="0000585B" w:rsidP="006158BE">
            <w:pPr>
              <w:rPr>
                <w:rFonts w:ascii="Times New Roman" w:hAnsi="Times New Roman" w:cs="Times New Roman"/>
                <w:bCs/>
                <w:sz w:val="24"/>
                <w:szCs w:val="24"/>
              </w:rPr>
            </w:pPr>
            <w:r>
              <w:rPr>
                <w:rFonts w:ascii="Times New Roman" w:hAnsi="Times New Roman"/>
              </w:rPr>
              <w:t>Выбирать способы решения задач профессиональной деятельности применительно к различным контекстам</w:t>
            </w:r>
          </w:p>
        </w:tc>
        <w:tc>
          <w:tcPr>
            <w:tcW w:w="3649" w:type="dxa"/>
            <w:tcBorders>
              <w:top w:val="single" w:sz="4" w:space="0" w:color="auto"/>
              <w:left w:val="single" w:sz="4" w:space="0" w:color="auto"/>
              <w:right w:val="single" w:sz="4" w:space="0" w:color="auto"/>
            </w:tcBorders>
          </w:tcPr>
          <w:p w14:paraId="425A8C9C" w14:textId="77777777" w:rsidR="0000585B" w:rsidRPr="005F294A" w:rsidRDefault="0000585B" w:rsidP="006158BE">
            <w:pPr>
              <w:rPr>
                <w:rFonts w:ascii="Times New Roman" w:hAnsi="Times New Roman" w:cs="Times New Roman"/>
                <w:bCs/>
                <w:sz w:val="24"/>
                <w:szCs w:val="24"/>
              </w:rPr>
            </w:pPr>
            <w:r>
              <w:rPr>
                <w:rFonts w:ascii="Times New Roman" w:hAnsi="Times New Roman" w:cs="Times New Roman"/>
                <w:bCs/>
                <w:sz w:val="24"/>
                <w:szCs w:val="24"/>
              </w:rPr>
              <w:t>-</w:t>
            </w:r>
            <w:r w:rsidRPr="005F294A">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26D1134A" w14:textId="77777777" w:rsidR="0000585B" w:rsidRPr="005F294A" w:rsidRDefault="0000585B" w:rsidP="006158BE">
            <w:pPr>
              <w:rPr>
                <w:rFonts w:ascii="Times New Roman" w:hAnsi="Times New Roman" w:cs="Times New Roman"/>
                <w:bCs/>
                <w:sz w:val="24"/>
                <w:szCs w:val="24"/>
              </w:rPr>
            </w:pPr>
            <w:r>
              <w:rPr>
                <w:rFonts w:ascii="Times New Roman" w:hAnsi="Times New Roman" w:cs="Times New Roman"/>
                <w:bCs/>
                <w:sz w:val="24"/>
                <w:szCs w:val="24"/>
              </w:rPr>
              <w:t>-</w:t>
            </w:r>
            <w:r w:rsidRPr="005F294A">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3DDDD6D3" w14:textId="77777777" w:rsidR="0000585B" w:rsidRPr="005F294A" w:rsidRDefault="0000585B" w:rsidP="006158BE">
            <w:pPr>
              <w:rPr>
                <w:rFonts w:ascii="Times New Roman" w:hAnsi="Times New Roman" w:cs="Times New Roman"/>
                <w:bCs/>
                <w:sz w:val="24"/>
                <w:szCs w:val="24"/>
              </w:rPr>
            </w:pPr>
            <w:r>
              <w:rPr>
                <w:rFonts w:ascii="Times New Roman" w:hAnsi="Times New Roman" w:cs="Times New Roman"/>
                <w:bCs/>
                <w:sz w:val="24"/>
                <w:szCs w:val="24"/>
              </w:rPr>
              <w:t>-</w:t>
            </w:r>
            <w:r w:rsidRPr="005F294A">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14:paraId="0287276F" w14:textId="77777777" w:rsidR="0000585B" w:rsidRPr="005F294A" w:rsidRDefault="0000585B" w:rsidP="006158BE">
            <w:pPr>
              <w:rPr>
                <w:rFonts w:ascii="Times New Roman" w:hAnsi="Times New Roman" w:cs="Times New Roman"/>
                <w:bCs/>
                <w:sz w:val="24"/>
                <w:szCs w:val="24"/>
              </w:rPr>
            </w:pPr>
            <w:r>
              <w:rPr>
                <w:rFonts w:ascii="Times New Roman" w:hAnsi="Times New Roman" w:cs="Times New Roman"/>
                <w:bCs/>
                <w:sz w:val="24"/>
                <w:szCs w:val="24"/>
              </w:rPr>
              <w:t>-</w:t>
            </w:r>
            <w:r w:rsidRPr="005F294A">
              <w:rPr>
                <w:rFonts w:ascii="Times New Roman" w:hAnsi="Times New Roman" w:cs="Times New Roman"/>
                <w:bCs/>
                <w:sz w:val="24"/>
                <w:szCs w:val="24"/>
              </w:rPr>
              <w:t>владеть актуальными методами работы в профессиональной и смежных сферах</w:t>
            </w:r>
          </w:p>
          <w:p w14:paraId="16008B71" w14:textId="77777777" w:rsidR="0000585B" w:rsidRPr="00900FFA" w:rsidRDefault="0000585B" w:rsidP="006158BE">
            <w:pPr>
              <w:rPr>
                <w:rFonts w:ascii="Times New Roman" w:hAnsi="Times New Roman" w:cs="Times New Roman"/>
                <w:bCs/>
                <w:sz w:val="24"/>
                <w:szCs w:val="24"/>
              </w:rPr>
            </w:pPr>
            <w:r>
              <w:rPr>
                <w:rFonts w:ascii="Times New Roman" w:hAnsi="Times New Roman" w:cs="Times New Roman"/>
                <w:bCs/>
                <w:sz w:val="24"/>
                <w:szCs w:val="24"/>
              </w:rPr>
              <w:t>-</w:t>
            </w:r>
            <w:r w:rsidRPr="005F294A">
              <w:rPr>
                <w:rFonts w:ascii="Times New Roman" w:hAnsi="Times New Roman" w:cs="Times New Roman"/>
                <w:bCs/>
                <w:sz w:val="24"/>
                <w:szCs w:val="24"/>
              </w:rPr>
              <w:t xml:space="preserve">оценивать результат и последствия своих действий </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2DF237C9" w14:textId="77777777" w:rsidR="0000585B" w:rsidRPr="005F642F" w:rsidRDefault="0000585B" w:rsidP="006158BE">
            <w:pPr>
              <w:rPr>
                <w:rFonts w:ascii="Times New Roman" w:hAnsi="Times New Roman" w:cs="Times New Roman"/>
                <w:bCs/>
                <w:sz w:val="24"/>
                <w:szCs w:val="24"/>
              </w:rPr>
            </w:pPr>
            <w:r>
              <w:rPr>
                <w:rFonts w:ascii="Times New Roman" w:hAnsi="Times New Roman" w:cs="Times New Roman"/>
                <w:bCs/>
                <w:sz w:val="24"/>
                <w:szCs w:val="24"/>
              </w:rPr>
              <w:t>-</w:t>
            </w:r>
            <w:r w:rsidRPr="005F642F">
              <w:rPr>
                <w:rFonts w:ascii="Times New Roman" w:hAnsi="Times New Roman" w:cs="Times New Roman"/>
                <w:bCs/>
                <w:sz w:val="24"/>
                <w:szCs w:val="24"/>
              </w:rPr>
              <w:t xml:space="preserve">актуальный профессиональный и социальный контекст, в котором приходится работать и жить </w:t>
            </w:r>
          </w:p>
          <w:p w14:paraId="4052DA4F" w14:textId="77777777" w:rsidR="0000585B" w:rsidRPr="005F642F" w:rsidRDefault="0000585B" w:rsidP="006158BE">
            <w:pPr>
              <w:rPr>
                <w:rFonts w:ascii="Times New Roman" w:hAnsi="Times New Roman" w:cs="Times New Roman"/>
                <w:bCs/>
                <w:sz w:val="24"/>
                <w:szCs w:val="24"/>
              </w:rPr>
            </w:pPr>
            <w:r>
              <w:rPr>
                <w:rFonts w:ascii="Times New Roman" w:hAnsi="Times New Roman" w:cs="Times New Roman"/>
                <w:bCs/>
                <w:sz w:val="24"/>
                <w:szCs w:val="24"/>
              </w:rPr>
              <w:t>-</w:t>
            </w:r>
            <w:r w:rsidRPr="005F642F">
              <w:rPr>
                <w:rFonts w:ascii="Times New Roman" w:hAnsi="Times New Roman" w:cs="Times New Roman"/>
                <w:bCs/>
                <w:sz w:val="24"/>
                <w:szCs w:val="24"/>
              </w:rPr>
              <w:t>структура плана для решения задач, алгоритмы выполнения работ в профессиональной и смежных областях</w:t>
            </w:r>
          </w:p>
          <w:p w14:paraId="458DDCB2" w14:textId="77777777" w:rsidR="0000585B" w:rsidRPr="005F642F" w:rsidRDefault="0000585B" w:rsidP="006158BE">
            <w:pPr>
              <w:rPr>
                <w:rFonts w:ascii="Times New Roman" w:hAnsi="Times New Roman" w:cs="Times New Roman"/>
                <w:bCs/>
                <w:sz w:val="24"/>
                <w:szCs w:val="24"/>
              </w:rPr>
            </w:pPr>
            <w:r>
              <w:rPr>
                <w:rFonts w:ascii="Times New Roman" w:hAnsi="Times New Roman" w:cs="Times New Roman"/>
                <w:bCs/>
                <w:sz w:val="24"/>
                <w:szCs w:val="24"/>
              </w:rPr>
              <w:t>-</w:t>
            </w:r>
            <w:r w:rsidRPr="005F642F">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14:paraId="6E5863E4" w14:textId="77777777" w:rsidR="0000585B" w:rsidRPr="005F642F" w:rsidRDefault="0000585B" w:rsidP="006158BE">
            <w:pPr>
              <w:rPr>
                <w:rFonts w:ascii="Times New Roman" w:hAnsi="Times New Roman" w:cs="Times New Roman"/>
                <w:bCs/>
                <w:sz w:val="24"/>
                <w:szCs w:val="24"/>
              </w:rPr>
            </w:pPr>
            <w:r>
              <w:rPr>
                <w:rFonts w:ascii="Times New Roman" w:hAnsi="Times New Roman" w:cs="Times New Roman"/>
                <w:bCs/>
                <w:sz w:val="24"/>
                <w:szCs w:val="24"/>
              </w:rPr>
              <w:t>-</w:t>
            </w:r>
            <w:r w:rsidRPr="005F642F">
              <w:rPr>
                <w:rFonts w:ascii="Times New Roman" w:hAnsi="Times New Roman" w:cs="Times New Roman"/>
                <w:bCs/>
                <w:sz w:val="24"/>
                <w:szCs w:val="24"/>
              </w:rPr>
              <w:t>методы работы в профессиональной и смежных сферах</w:t>
            </w:r>
          </w:p>
          <w:p w14:paraId="4FFD09C1" w14:textId="77777777" w:rsidR="0000585B" w:rsidRPr="005F642F" w:rsidRDefault="0000585B" w:rsidP="006158BE">
            <w:pPr>
              <w:rPr>
                <w:rFonts w:ascii="Times New Roman" w:hAnsi="Times New Roman" w:cs="Times New Roman"/>
                <w:bCs/>
                <w:sz w:val="24"/>
                <w:szCs w:val="24"/>
              </w:rPr>
            </w:pPr>
            <w:r>
              <w:rPr>
                <w:rFonts w:ascii="Times New Roman" w:hAnsi="Times New Roman" w:cs="Times New Roman"/>
                <w:bCs/>
                <w:sz w:val="24"/>
                <w:szCs w:val="24"/>
              </w:rPr>
              <w:t>-</w:t>
            </w:r>
            <w:r w:rsidRPr="005F642F">
              <w:rPr>
                <w:rFonts w:ascii="Times New Roman" w:hAnsi="Times New Roman" w:cs="Times New Roman"/>
                <w:bCs/>
                <w:sz w:val="24"/>
                <w:szCs w:val="24"/>
              </w:rPr>
              <w:t>порядок оценки результатов решения задач профессиональной деятельности</w:t>
            </w:r>
          </w:p>
        </w:tc>
      </w:tr>
      <w:tr w:rsidR="0000585B" w:rsidRPr="00900FFA" w14:paraId="21719F80" w14:textId="77777777" w:rsidTr="006158BE">
        <w:tc>
          <w:tcPr>
            <w:tcW w:w="1988" w:type="dxa"/>
            <w:tcBorders>
              <w:left w:val="single" w:sz="4" w:space="0" w:color="auto"/>
              <w:right w:val="single" w:sz="4" w:space="0" w:color="auto"/>
            </w:tcBorders>
          </w:tcPr>
          <w:p w14:paraId="00910875" w14:textId="77777777" w:rsidR="0000585B" w:rsidRDefault="0000585B" w:rsidP="006158BE">
            <w:pPr>
              <w:rPr>
                <w:rFonts w:ascii="Times New Roman" w:hAnsi="Times New Roman" w:cs="Times New Roman"/>
                <w:bCs/>
                <w:sz w:val="24"/>
                <w:szCs w:val="24"/>
              </w:rPr>
            </w:pPr>
            <w:r w:rsidRPr="00900FFA">
              <w:rPr>
                <w:rFonts w:ascii="Times New Roman" w:hAnsi="Times New Roman" w:cs="Times New Roman"/>
                <w:bCs/>
                <w:sz w:val="24"/>
                <w:szCs w:val="24"/>
              </w:rPr>
              <w:t>ОК.0</w:t>
            </w:r>
            <w:r>
              <w:rPr>
                <w:rFonts w:ascii="Times New Roman" w:hAnsi="Times New Roman" w:cs="Times New Roman"/>
                <w:bCs/>
                <w:sz w:val="24"/>
                <w:szCs w:val="24"/>
              </w:rPr>
              <w:t>2</w:t>
            </w:r>
            <w:r>
              <w:t xml:space="preserve"> </w:t>
            </w:r>
            <w:r w:rsidRPr="005F294A">
              <w:rPr>
                <w:rFonts w:ascii="Times New Roman" w:hAnsi="Times New Roman" w:cs="Times New Roman"/>
                <w:bCs/>
                <w:sz w:val="24"/>
                <w:szCs w:val="24"/>
              </w:rPr>
              <w:t xml:space="preserve">Использовать современные средства поиска, анализа и интерпретации информации, и </w:t>
            </w:r>
            <w:r w:rsidRPr="005F294A">
              <w:rPr>
                <w:rFonts w:ascii="Times New Roman" w:hAnsi="Times New Roman" w:cs="Times New Roman"/>
                <w:bCs/>
                <w:sz w:val="24"/>
                <w:szCs w:val="24"/>
              </w:rPr>
              <w:lastRenderedPageBreak/>
              <w:t>информационные технологии для выполнения задач профессиональной деятельности</w:t>
            </w:r>
          </w:p>
          <w:p w14:paraId="56FE0DF3" w14:textId="77777777" w:rsidR="0000585B" w:rsidRPr="00900FFA" w:rsidRDefault="0000585B" w:rsidP="006158BE">
            <w:pPr>
              <w:rPr>
                <w:rFonts w:ascii="Times New Roman" w:hAnsi="Times New Roman" w:cs="Times New Roman"/>
                <w:bCs/>
                <w:sz w:val="24"/>
                <w:szCs w:val="24"/>
              </w:rPr>
            </w:pPr>
          </w:p>
        </w:tc>
        <w:tc>
          <w:tcPr>
            <w:tcW w:w="3649" w:type="dxa"/>
            <w:tcBorders>
              <w:left w:val="single" w:sz="4" w:space="0" w:color="auto"/>
              <w:right w:val="single" w:sz="4" w:space="0" w:color="auto"/>
            </w:tcBorders>
          </w:tcPr>
          <w:p w14:paraId="6B6A0BE0" w14:textId="77777777" w:rsidR="0000585B" w:rsidRPr="005F294A" w:rsidRDefault="0000585B" w:rsidP="006158BE">
            <w:pPr>
              <w:rPr>
                <w:rFonts w:ascii="Times New Roman" w:hAnsi="Times New Roman" w:cs="Times New Roman"/>
                <w:bCs/>
                <w:sz w:val="24"/>
                <w:szCs w:val="24"/>
              </w:rPr>
            </w:pPr>
            <w:r>
              <w:rPr>
                <w:rFonts w:ascii="Times New Roman" w:hAnsi="Times New Roman" w:cs="Times New Roman"/>
                <w:bCs/>
                <w:sz w:val="24"/>
                <w:szCs w:val="24"/>
              </w:rPr>
              <w:lastRenderedPageBreak/>
              <w:t>-</w:t>
            </w:r>
            <w:r w:rsidRPr="005F294A">
              <w:rPr>
                <w:rFonts w:ascii="Times New Roman"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p>
          <w:p w14:paraId="5E568B8E" w14:textId="77777777" w:rsidR="0000585B" w:rsidRPr="005F294A" w:rsidRDefault="0000585B" w:rsidP="006158BE">
            <w:pPr>
              <w:rPr>
                <w:rFonts w:ascii="Times New Roman" w:hAnsi="Times New Roman" w:cs="Times New Roman"/>
                <w:bCs/>
                <w:sz w:val="24"/>
                <w:szCs w:val="24"/>
              </w:rPr>
            </w:pPr>
            <w:r>
              <w:rPr>
                <w:rFonts w:ascii="Times New Roman" w:hAnsi="Times New Roman" w:cs="Times New Roman"/>
                <w:bCs/>
                <w:sz w:val="24"/>
                <w:szCs w:val="24"/>
              </w:rPr>
              <w:t>-</w:t>
            </w:r>
            <w:r w:rsidRPr="005F294A">
              <w:rPr>
                <w:rFonts w:ascii="Times New Roman" w:hAnsi="Times New Roman" w:cs="Times New Roman"/>
                <w:bCs/>
                <w:sz w:val="24"/>
                <w:szCs w:val="24"/>
              </w:rPr>
              <w:t xml:space="preserve">выделять наиболее значимое в перечне информации, </w:t>
            </w:r>
            <w:r w:rsidRPr="005F294A">
              <w:rPr>
                <w:rFonts w:ascii="Times New Roman" w:hAnsi="Times New Roman" w:cs="Times New Roman"/>
                <w:bCs/>
                <w:sz w:val="24"/>
                <w:szCs w:val="24"/>
              </w:rPr>
              <w:lastRenderedPageBreak/>
              <w:t>структурировать получаемую информацию, оформлять результаты поиска</w:t>
            </w:r>
          </w:p>
          <w:p w14:paraId="3934B81A" w14:textId="77777777" w:rsidR="0000585B" w:rsidRPr="005F294A" w:rsidRDefault="0000585B" w:rsidP="006158BE">
            <w:pPr>
              <w:rPr>
                <w:rFonts w:ascii="Times New Roman" w:hAnsi="Times New Roman" w:cs="Times New Roman"/>
                <w:bCs/>
                <w:sz w:val="24"/>
                <w:szCs w:val="24"/>
              </w:rPr>
            </w:pPr>
            <w:r>
              <w:rPr>
                <w:rFonts w:ascii="Times New Roman" w:hAnsi="Times New Roman" w:cs="Times New Roman"/>
                <w:bCs/>
                <w:sz w:val="24"/>
                <w:szCs w:val="24"/>
              </w:rPr>
              <w:t>-</w:t>
            </w:r>
            <w:r w:rsidRPr="005F294A">
              <w:rPr>
                <w:rFonts w:ascii="Times New Roman" w:hAnsi="Times New Roman" w:cs="Times New Roman"/>
                <w:bCs/>
                <w:sz w:val="24"/>
                <w:szCs w:val="24"/>
              </w:rPr>
              <w:t>оценивать практическую значимость результатов поиска</w:t>
            </w:r>
          </w:p>
          <w:p w14:paraId="36879E67" w14:textId="77777777" w:rsidR="0000585B" w:rsidRPr="005F294A" w:rsidRDefault="0000585B" w:rsidP="006158BE">
            <w:pPr>
              <w:rPr>
                <w:rFonts w:ascii="Times New Roman" w:hAnsi="Times New Roman" w:cs="Times New Roman"/>
                <w:bCs/>
                <w:sz w:val="24"/>
                <w:szCs w:val="24"/>
              </w:rPr>
            </w:pPr>
            <w:r>
              <w:rPr>
                <w:rFonts w:ascii="Times New Roman" w:hAnsi="Times New Roman" w:cs="Times New Roman"/>
                <w:bCs/>
                <w:sz w:val="24"/>
                <w:szCs w:val="24"/>
              </w:rPr>
              <w:t>-</w:t>
            </w:r>
            <w:r w:rsidRPr="005F294A">
              <w:rPr>
                <w:rFonts w:ascii="Times New Roman" w:hAnsi="Times New Roman" w:cs="Times New Roman"/>
                <w:bCs/>
                <w:sz w:val="24"/>
                <w:szCs w:val="24"/>
              </w:rPr>
              <w:t>применять средства информационных технологий для решения профессиональных задач</w:t>
            </w:r>
          </w:p>
          <w:p w14:paraId="0BD4B0E9" w14:textId="77777777" w:rsidR="0000585B" w:rsidRPr="005F294A" w:rsidRDefault="0000585B" w:rsidP="006158BE">
            <w:pPr>
              <w:rPr>
                <w:rFonts w:ascii="Times New Roman" w:hAnsi="Times New Roman" w:cs="Times New Roman"/>
                <w:bCs/>
                <w:sz w:val="24"/>
                <w:szCs w:val="24"/>
              </w:rPr>
            </w:pPr>
            <w:r>
              <w:rPr>
                <w:rFonts w:ascii="Times New Roman" w:hAnsi="Times New Roman" w:cs="Times New Roman"/>
                <w:bCs/>
                <w:sz w:val="24"/>
                <w:szCs w:val="24"/>
              </w:rPr>
              <w:t>-</w:t>
            </w:r>
            <w:r w:rsidRPr="005F294A">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14:paraId="799385CD" w14:textId="77777777" w:rsidR="0000585B" w:rsidRPr="00900FFA" w:rsidRDefault="0000585B" w:rsidP="006158BE">
            <w:pPr>
              <w:rPr>
                <w:rFonts w:ascii="Times New Roman" w:hAnsi="Times New Roman" w:cs="Times New Roman"/>
                <w:bCs/>
                <w:sz w:val="24"/>
                <w:szCs w:val="24"/>
              </w:rPr>
            </w:pPr>
            <w:r>
              <w:rPr>
                <w:rFonts w:ascii="Times New Roman" w:hAnsi="Times New Roman" w:cs="Times New Roman"/>
                <w:bCs/>
                <w:sz w:val="24"/>
                <w:szCs w:val="24"/>
              </w:rPr>
              <w:t>-</w:t>
            </w:r>
            <w:r w:rsidRPr="005F294A">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2B80FB4A" w14:textId="77777777" w:rsidR="0000585B" w:rsidRPr="005F642F" w:rsidRDefault="0000585B" w:rsidP="006158BE">
            <w:pPr>
              <w:rPr>
                <w:rFonts w:ascii="Times New Roman" w:hAnsi="Times New Roman" w:cs="Times New Roman"/>
                <w:bCs/>
                <w:sz w:val="24"/>
                <w:szCs w:val="24"/>
              </w:rPr>
            </w:pPr>
            <w:r w:rsidRPr="005F642F">
              <w:rPr>
                <w:rFonts w:ascii="Times New Roman" w:hAnsi="Times New Roman" w:cs="Times New Roman"/>
                <w:bCs/>
                <w:sz w:val="24"/>
                <w:szCs w:val="24"/>
              </w:rPr>
              <w:lastRenderedPageBreak/>
              <w:t>номенклатура информационных источников, применяемых в профессиональной деятельности</w:t>
            </w:r>
          </w:p>
          <w:p w14:paraId="0E351C6E" w14:textId="77777777" w:rsidR="0000585B" w:rsidRPr="005F642F" w:rsidRDefault="0000585B" w:rsidP="006158BE">
            <w:pPr>
              <w:rPr>
                <w:rFonts w:ascii="Times New Roman" w:hAnsi="Times New Roman" w:cs="Times New Roman"/>
                <w:bCs/>
                <w:sz w:val="24"/>
                <w:szCs w:val="24"/>
              </w:rPr>
            </w:pPr>
            <w:r>
              <w:rPr>
                <w:rFonts w:ascii="Times New Roman" w:hAnsi="Times New Roman" w:cs="Times New Roman"/>
                <w:bCs/>
                <w:sz w:val="24"/>
                <w:szCs w:val="24"/>
              </w:rPr>
              <w:t>-</w:t>
            </w:r>
            <w:r w:rsidRPr="005F642F">
              <w:rPr>
                <w:rFonts w:ascii="Times New Roman" w:hAnsi="Times New Roman" w:cs="Times New Roman"/>
                <w:bCs/>
                <w:sz w:val="24"/>
                <w:szCs w:val="24"/>
              </w:rPr>
              <w:t>приемы структурирования информации</w:t>
            </w:r>
          </w:p>
          <w:p w14:paraId="26905392" w14:textId="77777777" w:rsidR="0000585B" w:rsidRPr="005F642F" w:rsidRDefault="0000585B" w:rsidP="006158BE">
            <w:pPr>
              <w:rPr>
                <w:rFonts w:ascii="Times New Roman" w:hAnsi="Times New Roman" w:cs="Times New Roman"/>
                <w:bCs/>
                <w:sz w:val="24"/>
                <w:szCs w:val="24"/>
              </w:rPr>
            </w:pPr>
            <w:r>
              <w:rPr>
                <w:rFonts w:ascii="Times New Roman" w:hAnsi="Times New Roman" w:cs="Times New Roman"/>
                <w:bCs/>
                <w:sz w:val="24"/>
                <w:szCs w:val="24"/>
              </w:rPr>
              <w:t>-</w:t>
            </w:r>
            <w:r w:rsidRPr="005F642F">
              <w:rPr>
                <w:rFonts w:ascii="Times New Roman" w:hAnsi="Times New Roman" w:cs="Times New Roman"/>
                <w:bCs/>
                <w:sz w:val="24"/>
                <w:szCs w:val="24"/>
              </w:rPr>
              <w:t>формат оформления результатов поиска информации</w:t>
            </w:r>
          </w:p>
          <w:p w14:paraId="09E2D6F1" w14:textId="77777777" w:rsidR="0000585B" w:rsidRPr="005F642F" w:rsidRDefault="0000585B" w:rsidP="006158BE">
            <w:pPr>
              <w:rPr>
                <w:rFonts w:ascii="Times New Roman" w:hAnsi="Times New Roman" w:cs="Times New Roman"/>
                <w:bCs/>
                <w:sz w:val="24"/>
                <w:szCs w:val="24"/>
              </w:rPr>
            </w:pPr>
            <w:r w:rsidRPr="005F642F">
              <w:rPr>
                <w:rFonts w:ascii="Times New Roman" w:hAnsi="Times New Roman" w:cs="Times New Roman"/>
                <w:bCs/>
                <w:sz w:val="24"/>
                <w:szCs w:val="24"/>
              </w:rPr>
              <w:lastRenderedPageBreak/>
              <w:t>современные средства и устройства информат</w:t>
            </w:r>
            <w:r>
              <w:rPr>
                <w:rFonts w:ascii="Times New Roman" w:hAnsi="Times New Roman" w:cs="Times New Roman"/>
                <w:bCs/>
                <w:sz w:val="24"/>
                <w:szCs w:val="24"/>
              </w:rPr>
              <w:t xml:space="preserve">изации, порядок их применения </w:t>
            </w:r>
          </w:p>
          <w:p w14:paraId="5E5C994A" w14:textId="77777777" w:rsidR="0000585B" w:rsidRPr="005F642F" w:rsidRDefault="0000585B" w:rsidP="006158BE">
            <w:pPr>
              <w:rPr>
                <w:rFonts w:ascii="Times New Roman" w:hAnsi="Times New Roman" w:cs="Times New Roman"/>
                <w:bCs/>
                <w:sz w:val="24"/>
                <w:szCs w:val="24"/>
              </w:rPr>
            </w:pPr>
            <w:r>
              <w:rPr>
                <w:rFonts w:ascii="Times New Roman" w:hAnsi="Times New Roman" w:cs="Times New Roman"/>
                <w:bCs/>
                <w:sz w:val="24"/>
                <w:szCs w:val="24"/>
              </w:rPr>
              <w:t>-</w:t>
            </w:r>
            <w:r w:rsidRPr="005F642F">
              <w:rPr>
                <w:rFonts w:ascii="Times New Roman" w:hAnsi="Times New Roman" w:cs="Times New Roman"/>
                <w:bCs/>
                <w:sz w:val="24"/>
                <w:szCs w:val="24"/>
              </w:rPr>
              <w:t>программное обеспечение в профессиональной деятельности, в том числе цифровые средства</w:t>
            </w:r>
          </w:p>
        </w:tc>
      </w:tr>
      <w:tr w:rsidR="0000585B" w:rsidRPr="00900FFA" w14:paraId="51FC7A78" w14:textId="77777777" w:rsidTr="006158BE">
        <w:tc>
          <w:tcPr>
            <w:tcW w:w="1988" w:type="dxa"/>
            <w:tcBorders>
              <w:left w:val="single" w:sz="4" w:space="0" w:color="auto"/>
              <w:right w:val="single" w:sz="4" w:space="0" w:color="auto"/>
            </w:tcBorders>
          </w:tcPr>
          <w:p w14:paraId="1F00AF65" w14:textId="77777777" w:rsidR="0000585B" w:rsidRDefault="0000585B" w:rsidP="006158BE">
            <w:pPr>
              <w:rPr>
                <w:rFonts w:ascii="Times New Roman" w:hAnsi="Times New Roman" w:cs="Times New Roman"/>
                <w:bCs/>
                <w:sz w:val="24"/>
                <w:szCs w:val="24"/>
              </w:rPr>
            </w:pPr>
            <w:r w:rsidRPr="00546123">
              <w:rPr>
                <w:rFonts w:ascii="Times New Roman" w:hAnsi="Times New Roman" w:cs="Times New Roman"/>
                <w:bCs/>
                <w:sz w:val="24"/>
                <w:szCs w:val="24"/>
              </w:rPr>
              <w:lastRenderedPageBreak/>
              <w:t>ОК.0</w:t>
            </w:r>
            <w:r>
              <w:rPr>
                <w:rFonts w:ascii="Times New Roman" w:hAnsi="Times New Roman" w:cs="Times New Roman"/>
                <w:bCs/>
                <w:sz w:val="24"/>
                <w:szCs w:val="24"/>
              </w:rPr>
              <w:t>5</w:t>
            </w:r>
          </w:p>
          <w:p w14:paraId="78556A83" w14:textId="77777777" w:rsidR="0000585B" w:rsidRPr="00900FFA" w:rsidRDefault="0000585B" w:rsidP="006158BE">
            <w:pPr>
              <w:rPr>
                <w:rFonts w:ascii="Times New Roman" w:hAnsi="Times New Roman" w:cs="Times New Roman"/>
                <w:bCs/>
                <w:sz w:val="24"/>
                <w:szCs w:val="24"/>
              </w:rPr>
            </w:pPr>
            <w:r w:rsidRPr="005F294A">
              <w:rPr>
                <w:rFonts w:ascii="Times New Roman" w:hAnsi="Times New Roman" w:cs="Times New Roman"/>
                <w:bCs/>
                <w:sz w:val="24"/>
                <w:szCs w:val="24"/>
              </w:rPr>
              <w:t>Осуществлять устную и письменную коммуникацию на государственном языке Р</w:t>
            </w:r>
            <w:r>
              <w:rPr>
                <w:rFonts w:ascii="Times New Roman" w:hAnsi="Times New Roman" w:cs="Times New Roman"/>
                <w:bCs/>
                <w:sz w:val="24"/>
                <w:szCs w:val="24"/>
              </w:rPr>
              <w:t>Ф</w:t>
            </w:r>
            <w:r w:rsidRPr="005F294A">
              <w:rPr>
                <w:rFonts w:ascii="Times New Roman" w:hAnsi="Times New Roman" w:cs="Times New Roman"/>
                <w:bCs/>
                <w:sz w:val="24"/>
                <w:szCs w:val="24"/>
              </w:rPr>
              <w:t xml:space="preserve"> с учетом особенностей социального и культурного контекста</w:t>
            </w:r>
          </w:p>
        </w:tc>
        <w:tc>
          <w:tcPr>
            <w:tcW w:w="3649" w:type="dxa"/>
            <w:tcBorders>
              <w:left w:val="single" w:sz="4" w:space="0" w:color="auto"/>
              <w:right w:val="single" w:sz="4" w:space="0" w:color="auto"/>
            </w:tcBorders>
          </w:tcPr>
          <w:p w14:paraId="7FE425F6" w14:textId="77777777" w:rsidR="0000585B" w:rsidRPr="005F642F" w:rsidRDefault="0000585B" w:rsidP="006158BE">
            <w:pPr>
              <w:rPr>
                <w:rFonts w:ascii="Times New Roman" w:hAnsi="Times New Roman" w:cs="Times New Roman"/>
                <w:bCs/>
                <w:sz w:val="24"/>
                <w:szCs w:val="24"/>
              </w:rPr>
            </w:pPr>
            <w:r>
              <w:rPr>
                <w:rFonts w:ascii="Times New Roman" w:hAnsi="Times New Roman" w:cs="Times New Roman"/>
                <w:bCs/>
                <w:sz w:val="24"/>
                <w:szCs w:val="24"/>
              </w:rPr>
              <w:t>-</w:t>
            </w:r>
            <w:r w:rsidRPr="005F642F">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p>
          <w:p w14:paraId="6E9150AA" w14:textId="77777777" w:rsidR="0000585B" w:rsidRPr="005F642F" w:rsidRDefault="0000585B" w:rsidP="006158BE">
            <w:pPr>
              <w:rPr>
                <w:rFonts w:ascii="Times New Roman" w:hAnsi="Times New Roman" w:cs="Times New Roman"/>
                <w:bCs/>
                <w:sz w:val="24"/>
                <w:szCs w:val="24"/>
              </w:rPr>
            </w:pPr>
            <w:r>
              <w:rPr>
                <w:rFonts w:ascii="Times New Roman" w:hAnsi="Times New Roman" w:cs="Times New Roman"/>
                <w:bCs/>
                <w:sz w:val="24"/>
                <w:szCs w:val="24"/>
              </w:rPr>
              <w:t>-</w:t>
            </w:r>
            <w:r w:rsidRPr="005F642F">
              <w:rPr>
                <w:rFonts w:ascii="Times New Roman" w:hAnsi="Times New Roman" w:cs="Times New Roman"/>
                <w:bCs/>
                <w:sz w:val="24"/>
                <w:szCs w:val="24"/>
              </w:rPr>
              <w:t>проявлять толерантность в рабочем коллективе</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57D0852A" w14:textId="77777777" w:rsidR="0000585B" w:rsidRPr="005F642F" w:rsidRDefault="0000585B" w:rsidP="006158BE">
            <w:pPr>
              <w:rPr>
                <w:rFonts w:ascii="Times New Roman" w:hAnsi="Times New Roman" w:cs="Times New Roman"/>
                <w:bCs/>
                <w:sz w:val="24"/>
                <w:szCs w:val="24"/>
              </w:rPr>
            </w:pPr>
            <w:r>
              <w:rPr>
                <w:rFonts w:ascii="Times New Roman" w:hAnsi="Times New Roman" w:cs="Times New Roman"/>
                <w:bCs/>
                <w:sz w:val="24"/>
                <w:szCs w:val="24"/>
              </w:rPr>
              <w:t>-</w:t>
            </w:r>
            <w:r w:rsidRPr="005F642F">
              <w:rPr>
                <w:rFonts w:ascii="Times New Roman" w:hAnsi="Times New Roman" w:cs="Times New Roman"/>
                <w:bCs/>
                <w:sz w:val="24"/>
                <w:szCs w:val="24"/>
              </w:rPr>
              <w:t xml:space="preserve">правила оформления документов </w:t>
            </w:r>
          </w:p>
          <w:p w14:paraId="75917C63" w14:textId="77777777" w:rsidR="0000585B" w:rsidRPr="005F642F" w:rsidRDefault="0000585B" w:rsidP="006158BE">
            <w:pPr>
              <w:rPr>
                <w:rFonts w:ascii="Times New Roman" w:hAnsi="Times New Roman" w:cs="Times New Roman"/>
                <w:bCs/>
                <w:sz w:val="24"/>
                <w:szCs w:val="24"/>
              </w:rPr>
            </w:pPr>
            <w:r w:rsidRPr="005F642F">
              <w:rPr>
                <w:rFonts w:ascii="Times New Roman" w:hAnsi="Times New Roman" w:cs="Times New Roman"/>
                <w:bCs/>
                <w:sz w:val="24"/>
                <w:szCs w:val="24"/>
              </w:rPr>
              <w:t>правила построения устных сообщений</w:t>
            </w:r>
          </w:p>
          <w:p w14:paraId="695DE3E3" w14:textId="77777777" w:rsidR="0000585B" w:rsidRPr="005F642F" w:rsidRDefault="0000585B" w:rsidP="006158BE">
            <w:pPr>
              <w:rPr>
                <w:rFonts w:ascii="Times New Roman" w:hAnsi="Times New Roman" w:cs="Times New Roman"/>
                <w:bCs/>
                <w:sz w:val="24"/>
                <w:szCs w:val="24"/>
              </w:rPr>
            </w:pPr>
            <w:r>
              <w:rPr>
                <w:rFonts w:ascii="Times New Roman" w:hAnsi="Times New Roman" w:cs="Times New Roman"/>
                <w:bCs/>
                <w:sz w:val="24"/>
                <w:szCs w:val="24"/>
              </w:rPr>
              <w:t>-</w:t>
            </w:r>
            <w:r w:rsidRPr="005F642F">
              <w:rPr>
                <w:rFonts w:ascii="Times New Roman" w:hAnsi="Times New Roman" w:cs="Times New Roman"/>
                <w:bCs/>
                <w:sz w:val="24"/>
                <w:szCs w:val="24"/>
              </w:rPr>
              <w:t>особенности социального и культурного контекста</w:t>
            </w:r>
          </w:p>
        </w:tc>
      </w:tr>
      <w:tr w:rsidR="0000585B" w:rsidRPr="00900FFA" w14:paraId="18372B8B" w14:textId="77777777" w:rsidTr="006158BE">
        <w:tc>
          <w:tcPr>
            <w:tcW w:w="1988" w:type="dxa"/>
            <w:tcBorders>
              <w:left w:val="single" w:sz="4" w:space="0" w:color="auto"/>
              <w:bottom w:val="single" w:sz="4" w:space="0" w:color="auto"/>
              <w:right w:val="single" w:sz="4" w:space="0" w:color="auto"/>
            </w:tcBorders>
          </w:tcPr>
          <w:p w14:paraId="5DF322DC" w14:textId="77777777" w:rsidR="0000585B" w:rsidRDefault="0000585B" w:rsidP="006158BE">
            <w:pPr>
              <w:rPr>
                <w:rFonts w:ascii="Times New Roman" w:hAnsi="Times New Roman" w:cs="Times New Roman"/>
                <w:bCs/>
                <w:sz w:val="24"/>
                <w:szCs w:val="24"/>
              </w:rPr>
            </w:pPr>
            <w:r w:rsidRPr="00546123">
              <w:rPr>
                <w:rFonts w:ascii="Times New Roman" w:hAnsi="Times New Roman" w:cs="Times New Roman"/>
                <w:bCs/>
                <w:sz w:val="24"/>
                <w:szCs w:val="24"/>
              </w:rPr>
              <w:t>ОК.0</w:t>
            </w:r>
            <w:r>
              <w:rPr>
                <w:rFonts w:ascii="Times New Roman" w:hAnsi="Times New Roman" w:cs="Times New Roman"/>
                <w:bCs/>
                <w:sz w:val="24"/>
                <w:szCs w:val="24"/>
              </w:rPr>
              <w:t>9</w:t>
            </w:r>
          </w:p>
          <w:p w14:paraId="538D46E2" w14:textId="77777777" w:rsidR="0000585B" w:rsidRDefault="0000585B" w:rsidP="006158BE">
            <w:pPr>
              <w:rPr>
                <w:rFonts w:ascii="Times New Roman" w:hAnsi="Times New Roman" w:cs="Times New Roman"/>
                <w:bCs/>
                <w:sz w:val="24"/>
                <w:szCs w:val="24"/>
              </w:rPr>
            </w:pPr>
            <w:r w:rsidRPr="0096676F">
              <w:rPr>
                <w:rFonts w:ascii="Times New Roman" w:hAnsi="Times New Roman" w:cs="Times New Roman"/>
                <w:bCs/>
                <w:sz w:val="24"/>
                <w:szCs w:val="24"/>
              </w:rPr>
              <w:t>Пользоваться профессиональной документацией на государственном и иностранном языках</w:t>
            </w:r>
          </w:p>
          <w:p w14:paraId="6DE53AB1" w14:textId="77777777" w:rsidR="0000585B" w:rsidRPr="00900FFA" w:rsidRDefault="0000585B" w:rsidP="006158BE">
            <w:pPr>
              <w:rPr>
                <w:rFonts w:ascii="Times New Roman" w:hAnsi="Times New Roman" w:cs="Times New Roman"/>
                <w:bCs/>
                <w:sz w:val="24"/>
                <w:szCs w:val="24"/>
              </w:rPr>
            </w:pPr>
          </w:p>
        </w:tc>
        <w:tc>
          <w:tcPr>
            <w:tcW w:w="3649" w:type="dxa"/>
            <w:tcBorders>
              <w:left w:val="single" w:sz="4" w:space="0" w:color="auto"/>
              <w:bottom w:val="single" w:sz="4" w:space="0" w:color="auto"/>
              <w:right w:val="single" w:sz="4" w:space="0" w:color="auto"/>
            </w:tcBorders>
          </w:tcPr>
          <w:p w14:paraId="0E099C67" w14:textId="77777777" w:rsidR="0000585B" w:rsidRPr="005F642F" w:rsidRDefault="0000585B" w:rsidP="006158BE">
            <w:pPr>
              <w:rPr>
                <w:rFonts w:ascii="Times New Roman" w:hAnsi="Times New Roman" w:cs="Times New Roman"/>
                <w:bCs/>
                <w:sz w:val="24"/>
                <w:szCs w:val="24"/>
              </w:rPr>
            </w:pPr>
            <w:r>
              <w:rPr>
                <w:rFonts w:ascii="Times New Roman" w:hAnsi="Times New Roman" w:cs="Times New Roman"/>
                <w:bCs/>
                <w:sz w:val="24"/>
                <w:szCs w:val="24"/>
              </w:rPr>
              <w:t>-</w:t>
            </w:r>
            <w:r w:rsidRPr="005F642F">
              <w:rPr>
                <w:rFonts w:ascii="Times New Roman" w:hAnsi="Times New Roman" w:cs="Times New Roman"/>
                <w:bCs/>
                <w:sz w:val="24"/>
                <w:szCs w:val="24"/>
              </w:rPr>
              <w:t>понимать общий смысл четко произнесенных высказываний на известные темы, понимать тексты на базовые профессиональные темы</w:t>
            </w:r>
          </w:p>
          <w:p w14:paraId="21C1D7E3" w14:textId="77777777" w:rsidR="0000585B" w:rsidRPr="005F642F" w:rsidRDefault="0000585B" w:rsidP="006158BE">
            <w:pPr>
              <w:rPr>
                <w:rFonts w:ascii="Times New Roman" w:hAnsi="Times New Roman" w:cs="Times New Roman"/>
                <w:bCs/>
                <w:sz w:val="24"/>
                <w:szCs w:val="24"/>
              </w:rPr>
            </w:pPr>
            <w:r>
              <w:rPr>
                <w:rFonts w:ascii="Times New Roman" w:hAnsi="Times New Roman" w:cs="Times New Roman"/>
                <w:bCs/>
                <w:sz w:val="24"/>
                <w:szCs w:val="24"/>
              </w:rPr>
              <w:t>-</w:t>
            </w:r>
            <w:r w:rsidRPr="005F642F">
              <w:rPr>
                <w:rFonts w:ascii="Times New Roman" w:hAnsi="Times New Roman" w:cs="Times New Roman"/>
                <w:bCs/>
                <w:sz w:val="24"/>
                <w:szCs w:val="24"/>
              </w:rPr>
              <w:t>участвовать в диалогах на знакомые общие и профессиональные темы</w:t>
            </w:r>
          </w:p>
          <w:p w14:paraId="2483E959" w14:textId="77777777" w:rsidR="0000585B" w:rsidRPr="005F642F" w:rsidRDefault="0000585B" w:rsidP="006158BE">
            <w:pPr>
              <w:rPr>
                <w:rFonts w:ascii="Times New Roman" w:hAnsi="Times New Roman" w:cs="Times New Roman"/>
                <w:bCs/>
                <w:sz w:val="24"/>
                <w:szCs w:val="24"/>
              </w:rPr>
            </w:pPr>
            <w:r>
              <w:rPr>
                <w:rFonts w:ascii="Times New Roman" w:hAnsi="Times New Roman" w:cs="Times New Roman"/>
                <w:bCs/>
                <w:sz w:val="24"/>
                <w:szCs w:val="24"/>
              </w:rPr>
              <w:t>-</w:t>
            </w:r>
            <w:r w:rsidRPr="005F642F">
              <w:rPr>
                <w:rFonts w:ascii="Times New Roman" w:hAnsi="Times New Roman" w:cs="Times New Roman"/>
                <w:bCs/>
                <w:sz w:val="24"/>
                <w:szCs w:val="24"/>
              </w:rPr>
              <w:t>строить простые высказывания о себе и о своей профессиональной деятельности</w:t>
            </w:r>
          </w:p>
          <w:p w14:paraId="739BB28D" w14:textId="77777777" w:rsidR="0000585B" w:rsidRPr="005F642F" w:rsidRDefault="0000585B" w:rsidP="006158BE">
            <w:pPr>
              <w:rPr>
                <w:rFonts w:ascii="Times New Roman" w:hAnsi="Times New Roman" w:cs="Times New Roman"/>
                <w:bCs/>
                <w:sz w:val="24"/>
                <w:szCs w:val="24"/>
              </w:rPr>
            </w:pPr>
            <w:r w:rsidRPr="005F642F">
              <w:rPr>
                <w:rFonts w:ascii="Times New Roman" w:hAnsi="Times New Roman" w:cs="Times New Roman"/>
                <w:bCs/>
                <w:sz w:val="24"/>
                <w:szCs w:val="24"/>
              </w:rPr>
              <w:t xml:space="preserve">кратко обосновывать и объяснять свои действия </w:t>
            </w:r>
          </w:p>
          <w:p w14:paraId="371DC668" w14:textId="77777777" w:rsidR="0000585B" w:rsidRPr="005F642F" w:rsidRDefault="0000585B" w:rsidP="006158BE">
            <w:pPr>
              <w:rPr>
                <w:rFonts w:ascii="Times New Roman" w:hAnsi="Times New Roman" w:cs="Times New Roman"/>
                <w:bCs/>
                <w:sz w:val="24"/>
                <w:szCs w:val="24"/>
              </w:rPr>
            </w:pPr>
            <w:r>
              <w:rPr>
                <w:rFonts w:ascii="Times New Roman" w:hAnsi="Times New Roman" w:cs="Times New Roman"/>
                <w:bCs/>
                <w:sz w:val="24"/>
                <w:szCs w:val="24"/>
              </w:rPr>
              <w:t>-</w:t>
            </w:r>
            <w:r w:rsidRPr="005F642F">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0C514EF0" w14:textId="77777777" w:rsidR="0000585B" w:rsidRPr="005F642F" w:rsidRDefault="0000585B" w:rsidP="006158BE">
            <w:pPr>
              <w:rPr>
                <w:rFonts w:ascii="Times New Roman" w:hAnsi="Times New Roman" w:cs="Times New Roman"/>
                <w:bCs/>
                <w:sz w:val="24"/>
                <w:szCs w:val="24"/>
              </w:rPr>
            </w:pPr>
            <w:r>
              <w:rPr>
                <w:rFonts w:ascii="Times New Roman" w:hAnsi="Times New Roman" w:cs="Times New Roman"/>
                <w:bCs/>
                <w:sz w:val="24"/>
                <w:szCs w:val="24"/>
              </w:rPr>
              <w:t>-</w:t>
            </w:r>
            <w:r w:rsidRPr="005F642F">
              <w:rPr>
                <w:rFonts w:ascii="Times New Roman" w:hAnsi="Times New Roman" w:cs="Times New Roman"/>
                <w:bCs/>
                <w:sz w:val="24"/>
                <w:szCs w:val="24"/>
              </w:rPr>
              <w:t>правила построения простых и сложных предложений на профессиональные темы</w:t>
            </w:r>
          </w:p>
          <w:p w14:paraId="264E07C9" w14:textId="77777777" w:rsidR="0000585B" w:rsidRPr="005F642F" w:rsidRDefault="0000585B" w:rsidP="006158BE">
            <w:pPr>
              <w:rPr>
                <w:rFonts w:ascii="Times New Roman" w:hAnsi="Times New Roman" w:cs="Times New Roman"/>
                <w:bCs/>
                <w:sz w:val="24"/>
                <w:szCs w:val="24"/>
              </w:rPr>
            </w:pPr>
            <w:r>
              <w:rPr>
                <w:rFonts w:ascii="Times New Roman" w:hAnsi="Times New Roman" w:cs="Times New Roman"/>
                <w:bCs/>
                <w:sz w:val="24"/>
                <w:szCs w:val="24"/>
              </w:rPr>
              <w:t>-</w:t>
            </w:r>
            <w:r w:rsidRPr="005F642F">
              <w:rPr>
                <w:rFonts w:ascii="Times New Roman" w:hAnsi="Times New Roman" w:cs="Times New Roman"/>
                <w:bCs/>
                <w:sz w:val="24"/>
                <w:szCs w:val="24"/>
              </w:rPr>
              <w:t>основные общеупотребительные глаголы (бытовая и профессиональная лексика)</w:t>
            </w:r>
          </w:p>
          <w:p w14:paraId="1A8D5F25" w14:textId="77777777" w:rsidR="0000585B" w:rsidRPr="005F642F" w:rsidRDefault="0000585B" w:rsidP="006158BE">
            <w:pPr>
              <w:rPr>
                <w:rFonts w:ascii="Times New Roman" w:hAnsi="Times New Roman" w:cs="Times New Roman"/>
                <w:bCs/>
                <w:sz w:val="24"/>
                <w:szCs w:val="24"/>
              </w:rPr>
            </w:pPr>
            <w:r>
              <w:rPr>
                <w:rFonts w:ascii="Times New Roman" w:hAnsi="Times New Roman" w:cs="Times New Roman"/>
                <w:bCs/>
                <w:sz w:val="24"/>
                <w:szCs w:val="24"/>
              </w:rPr>
              <w:t>-</w:t>
            </w:r>
            <w:r w:rsidRPr="005F642F">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14:paraId="3C87DFF7" w14:textId="77777777" w:rsidR="0000585B" w:rsidRPr="005F642F" w:rsidRDefault="0000585B" w:rsidP="006158BE">
            <w:pPr>
              <w:rPr>
                <w:rFonts w:ascii="Times New Roman" w:hAnsi="Times New Roman" w:cs="Times New Roman"/>
                <w:bCs/>
                <w:sz w:val="24"/>
                <w:szCs w:val="24"/>
              </w:rPr>
            </w:pPr>
            <w:r>
              <w:rPr>
                <w:rFonts w:ascii="Times New Roman" w:hAnsi="Times New Roman" w:cs="Times New Roman"/>
                <w:bCs/>
                <w:sz w:val="24"/>
                <w:szCs w:val="24"/>
              </w:rPr>
              <w:t>-</w:t>
            </w:r>
            <w:r w:rsidRPr="005F642F">
              <w:rPr>
                <w:rFonts w:ascii="Times New Roman" w:hAnsi="Times New Roman" w:cs="Times New Roman"/>
                <w:bCs/>
                <w:sz w:val="24"/>
                <w:szCs w:val="24"/>
              </w:rPr>
              <w:t>особенности произношения</w:t>
            </w:r>
          </w:p>
          <w:p w14:paraId="43A7D22F" w14:textId="77777777" w:rsidR="0000585B" w:rsidRPr="005F642F" w:rsidRDefault="0000585B" w:rsidP="006158BE">
            <w:pPr>
              <w:rPr>
                <w:rFonts w:ascii="Times New Roman" w:hAnsi="Times New Roman" w:cs="Times New Roman"/>
                <w:bCs/>
                <w:sz w:val="24"/>
                <w:szCs w:val="24"/>
              </w:rPr>
            </w:pPr>
            <w:r w:rsidRPr="005F642F">
              <w:rPr>
                <w:rFonts w:ascii="Times New Roman" w:hAnsi="Times New Roman" w:cs="Times New Roman"/>
                <w:bCs/>
                <w:sz w:val="24"/>
                <w:szCs w:val="24"/>
              </w:rPr>
              <w:t>правила чтения текстов профессиональной направленности</w:t>
            </w:r>
          </w:p>
        </w:tc>
      </w:tr>
    </w:tbl>
    <w:p w14:paraId="178E3E81" w14:textId="77777777" w:rsidR="0000585B" w:rsidRDefault="0000585B" w:rsidP="0000585B">
      <w:pPr>
        <w:pStyle w:val="a4"/>
        <w:spacing w:after="120"/>
        <w:rPr>
          <w:rFonts w:ascii="Times New Roman" w:hAnsi="Times New Roman" w:cs="Times New Roman"/>
          <w:b/>
          <w:sz w:val="24"/>
          <w:szCs w:val="24"/>
        </w:rPr>
      </w:pPr>
    </w:p>
    <w:p w14:paraId="47008785" w14:textId="77777777" w:rsidR="0000585B" w:rsidRPr="00A346D5" w:rsidRDefault="0000585B" w:rsidP="0000585B"/>
    <w:p w14:paraId="7A5BDD0B" w14:textId="77777777" w:rsidR="0000585B" w:rsidRPr="00A346D5" w:rsidRDefault="0000585B" w:rsidP="0000585B"/>
    <w:p w14:paraId="77BCAAD7" w14:textId="7529CC73" w:rsidR="0000585B" w:rsidRDefault="0000585B" w:rsidP="006158BE">
      <w:pPr>
        <w:pStyle w:val="1f"/>
        <w:keepNext w:val="0"/>
        <w:widowControl w:val="0"/>
        <w:jc w:val="left"/>
        <w:rPr>
          <w:rFonts w:ascii="Times New Roman" w:hAnsi="Times New Roman"/>
          <w:lang w:val="ru-RU"/>
        </w:rPr>
      </w:pPr>
    </w:p>
    <w:p w14:paraId="1BF2F118" w14:textId="77777777" w:rsidR="0000585B" w:rsidRDefault="0000585B" w:rsidP="0000585B">
      <w:pPr>
        <w:pStyle w:val="1f"/>
        <w:keepNext w:val="0"/>
        <w:widowControl w:val="0"/>
        <w:rPr>
          <w:rFonts w:ascii="Times New Roman" w:hAnsi="Times New Roman"/>
          <w:lang w:val="ru-RU"/>
        </w:rPr>
      </w:pPr>
      <w:bookmarkStart w:id="75" w:name="_Toc167192003"/>
    </w:p>
    <w:p w14:paraId="5217EA47" w14:textId="77777777" w:rsidR="0000585B" w:rsidRDefault="0000585B" w:rsidP="0000585B">
      <w:pPr>
        <w:pStyle w:val="1f"/>
        <w:keepNext w:val="0"/>
        <w:widowControl w:val="0"/>
        <w:rPr>
          <w:rFonts w:ascii="Times New Roman" w:hAnsi="Times New Roman"/>
          <w:lang w:val="ru-RU"/>
        </w:rPr>
      </w:pPr>
    </w:p>
    <w:p w14:paraId="7A838759" w14:textId="77777777" w:rsidR="0000585B" w:rsidRPr="00B115E3" w:rsidRDefault="0000585B" w:rsidP="0000585B">
      <w:pPr>
        <w:pStyle w:val="1f"/>
        <w:rPr>
          <w:rFonts w:ascii="Times New Roman" w:hAnsi="Times New Roman"/>
          <w:lang w:val="ru-RU"/>
        </w:rPr>
      </w:pPr>
      <w:r w:rsidRPr="00E11160">
        <w:rPr>
          <w:rFonts w:ascii="Times New Roman" w:hAnsi="Times New Roman"/>
        </w:rPr>
        <w:lastRenderedPageBreak/>
        <w:t xml:space="preserve">2. Структура и содержание </w:t>
      </w:r>
      <w:r>
        <w:rPr>
          <w:rFonts w:ascii="Times New Roman" w:hAnsi="Times New Roman"/>
          <w:lang w:val="ru-RU"/>
        </w:rPr>
        <w:t>ДИСЦИПЛИНЫ</w:t>
      </w:r>
      <w:bookmarkEnd w:id="75"/>
    </w:p>
    <w:p w14:paraId="22EC4E34" w14:textId="77777777" w:rsidR="0000585B" w:rsidRPr="00E11160" w:rsidRDefault="0000585B" w:rsidP="0000585B">
      <w:pPr>
        <w:pStyle w:val="114"/>
        <w:rPr>
          <w:rFonts w:ascii="Times New Roman" w:hAnsi="Times New Roman"/>
        </w:rPr>
      </w:pPr>
      <w:bookmarkStart w:id="76" w:name="_Toc167192004"/>
      <w:r w:rsidRPr="00E11160">
        <w:rPr>
          <w:rFonts w:ascii="Times New Roman" w:hAnsi="Times New Roman"/>
        </w:rPr>
        <w:t xml:space="preserve">2.1. Трудоемкость освоения </w:t>
      </w:r>
      <w:r>
        <w:rPr>
          <w:rFonts w:ascii="Times New Roman" w:hAnsi="Times New Roman"/>
        </w:rPr>
        <w:t>дисциплины</w:t>
      </w:r>
      <w:bookmarkEnd w:id="76"/>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132"/>
        <w:gridCol w:w="2272"/>
      </w:tblGrid>
      <w:tr w:rsidR="0000585B" w:rsidRPr="00257255" w14:paraId="6161518C" w14:textId="77777777" w:rsidTr="006158BE">
        <w:trPr>
          <w:trHeight w:val="23"/>
        </w:trPr>
        <w:tc>
          <w:tcPr>
            <w:tcW w:w="3259" w:type="pct"/>
            <w:vAlign w:val="center"/>
          </w:tcPr>
          <w:p w14:paraId="5E80F7E1" w14:textId="77777777" w:rsidR="0000585B" w:rsidRPr="00257255" w:rsidRDefault="0000585B" w:rsidP="006158BE">
            <w:pPr>
              <w:jc w:val="center"/>
              <w:rPr>
                <w:rFonts w:ascii="Times New Roman" w:hAnsi="Times New Roman" w:cs="Times New Roman"/>
                <w:b/>
                <w:sz w:val="24"/>
              </w:rPr>
            </w:pPr>
            <w:r w:rsidRPr="00257255">
              <w:rPr>
                <w:rFonts w:ascii="Times New Roman" w:hAnsi="Times New Roman" w:cs="Times New Roman"/>
                <w:b/>
                <w:sz w:val="24"/>
              </w:rPr>
              <w:t xml:space="preserve">Наименование составных частей </w:t>
            </w:r>
            <w:r>
              <w:rPr>
                <w:rFonts w:ascii="Times New Roman" w:hAnsi="Times New Roman" w:cs="Times New Roman"/>
                <w:b/>
                <w:sz w:val="24"/>
              </w:rPr>
              <w:t>дисциплины</w:t>
            </w:r>
          </w:p>
        </w:tc>
        <w:tc>
          <w:tcPr>
            <w:tcW w:w="579" w:type="pct"/>
            <w:vAlign w:val="center"/>
          </w:tcPr>
          <w:p w14:paraId="14B26E86" w14:textId="77777777" w:rsidR="0000585B" w:rsidRPr="00257255" w:rsidRDefault="0000585B" w:rsidP="006158BE">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162" w:type="pct"/>
          </w:tcPr>
          <w:p w14:paraId="1C46C0DB" w14:textId="77777777" w:rsidR="0000585B" w:rsidRPr="00257255" w:rsidRDefault="0000585B" w:rsidP="006158BE">
            <w:pPr>
              <w:jc w:val="center"/>
              <w:rPr>
                <w:rFonts w:ascii="Times New Roman" w:hAnsi="Times New Roman" w:cs="Times New Roman"/>
                <w:b/>
                <w:iCs/>
                <w:sz w:val="24"/>
              </w:rPr>
            </w:pPr>
            <w:r w:rsidRPr="00257255">
              <w:rPr>
                <w:rFonts w:ascii="Times New Roman" w:hAnsi="Times New Roman" w:cs="Times New Roman"/>
                <w:b/>
                <w:sz w:val="24"/>
              </w:rPr>
              <w:t xml:space="preserve">В </w:t>
            </w:r>
            <w:proofErr w:type="spellStart"/>
            <w:r w:rsidRPr="00257255">
              <w:rPr>
                <w:rFonts w:ascii="Times New Roman" w:hAnsi="Times New Roman" w:cs="Times New Roman"/>
                <w:b/>
                <w:sz w:val="24"/>
              </w:rPr>
              <w:t>т.ч</w:t>
            </w:r>
            <w:proofErr w:type="spellEnd"/>
            <w:r w:rsidRPr="00257255">
              <w:rPr>
                <w:rFonts w:ascii="Times New Roman" w:hAnsi="Times New Roman" w:cs="Times New Roman"/>
                <w:b/>
                <w:sz w:val="24"/>
              </w:rPr>
              <w:t xml:space="preserve">. в форме </w:t>
            </w:r>
            <w:proofErr w:type="spellStart"/>
            <w:r w:rsidRPr="00257255">
              <w:rPr>
                <w:rFonts w:ascii="Times New Roman" w:hAnsi="Times New Roman" w:cs="Times New Roman"/>
                <w:b/>
                <w:sz w:val="24"/>
              </w:rPr>
              <w:t>практ</w:t>
            </w:r>
            <w:proofErr w:type="spellEnd"/>
            <w:r>
              <w:rPr>
                <w:rFonts w:ascii="Times New Roman" w:hAnsi="Times New Roman" w:cs="Times New Roman"/>
                <w:b/>
                <w:sz w:val="24"/>
              </w:rPr>
              <w:t>.</w:t>
            </w:r>
            <w:r w:rsidRPr="00257255">
              <w:rPr>
                <w:rFonts w:ascii="Times New Roman" w:hAnsi="Times New Roman" w:cs="Times New Roman"/>
                <w:b/>
                <w:sz w:val="24"/>
              </w:rPr>
              <w:t xml:space="preserve"> подготовки</w:t>
            </w:r>
          </w:p>
        </w:tc>
      </w:tr>
      <w:tr w:rsidR="0000585B" w:rsidRPr="00257255" w14:paraId="1410C8AC" w14:textId="77777777" w:rsidTr="006158BE">
        <w:trPr>
          <w:trHeight w:val="23"/>
        </w:trPr>
        <w:tc>
          <w:tcPr>
            <w:tcW w:w="3259" w:type="pct"/>
            <w:vAlign w:val="center"/>
          </w:tcPr>
          <w:p w14:paraId="6D824657" w14:textId="77777777" w:rsidR="0000585B" w:rsidRPr="00257255" w:rsidRDefault="0000585B" w:rsidP="006158BE">
            <w:pPr>
              <w:jc w:val="both"/>
              <w:rPr>
                <w:rFonts w:ascii="Times New Roman" w:hAnsi="Times New Roman" w:cs="Times New Roman"/>
                <w:bCs/>
                <w:sz w:val="24"/>
                <w:szCs w:val="24"/>
              </w:rPr>
            </w:pPr>
            <w:r>
              <w:rPr>
                <w:rFonts w:ascii="Times New Roman" w:hAnsi="Times New Roman" w:cs="Times New Roman"/>
                <w:bCs/>
                <w:sz w:val="24"/>
                <w:szCs w:val="24"/>
              </w:rPr>
              <w:t xml:space="preserve">Учебные </w:t>
            </w:r>
            <w:r w:rsidRPr="00257255">
              <w:rPr>
                <w:rFonts w:ascii="Times New Roman" w:hAnsi="Times New Roman" w:cs="Times New Roman"/>
                <w:bCs/>
                <w:sz w:val="24"/>
                <w:szCs w:val="24"/>
              </w:rPr>
              <w:t>занятия</w:t>
            </w:r>
            <w:r w:rsidRPr="00485B3B">
              <w:rPr>
                <w:rFonts w:ascii="Times New Roman" w:hAnsi="Times New Roman" w:cs="Times New Roman"/>
                <w:sz w:val="24"/>
                <w:szCs w:val="24"/>
              </w:rPr>
              <w:t>, из них:</w:t>
            </w:r>
          </w:p>
        </w:tc>
        <w:tc>
          <w:tcPr>
            <w:tcW w:w="579" w:type="pct"/>
            <w:vAlign w:val="center"/>
          </w:tcPr>
          <w:p w14:paraId="39D179AF" w14:textId="77777777" w:rsidR="0000585B" w:rsidRPr="00257255" w:rsidRDefault="0000585B" w:rsidP="006158BE">
            <w:pPr>
              <w:jc w:val="center"/>
              <w:rPr>
                <w:rFonts w:ascii="Times New Roman" w:hAnsi="Times New Roman" w:cs="Times New Roman"/>
                <w:bCs/>
                <w:sz w:val="24"/>
                <w:szCs w:val="24"/>
              </w:rPr>
            </w:pPr>
            <w:r>
              <w:rPr>
                <w:rFonts w:ascii="Times New Roman" w:hAnsi="Times New Roman" w:cs="Times New Roman"/>
                <w:bCs/>
                <w:sz w:val="24"/>
                <w:szCs w:val="24"/>
              </w:rPr>
              <w:t>37</w:t>
            </w:r>
          </w:p>
        </w:tc>
        <w:tc>
          <w:tcPr>
            <w:tcW w:w="1162" w:type="pct"/>
            <w:vAlign w:val="center"/>
          </w:tcPr>
          <w:p w14:paraId="3435EEA4" w14:textId="77777777" w:rsidR="0000585B" w:rsidRPr="00257255" w:rsidRDefault="0000585B" w:rsidP="006158BE">
            <w:pPr>
              <w:jc w:val="center"/>
              <w:rPr>
                <w:rFonts w:ascii="Times New Roman" w:hAnsi="Times New Roman" w:cs="Times New Roman"/>
                <w:bCs/>
                <w:sz w:val="24"/>
                <w:szCs w:val="24"/>
              </w:rPr>
            </w:pPr>
            <w:r>
              <w:rPr>
                <w:rFonts w:ascii="Times New Roman" w:hAnsi="Times New Roman" w:cs="Times New Roman"/>
                <w:bCs/>
                <w:sz w:val="24"/>
                <w:szCs w:val="24"/>
              </w:rPr>
              <w:t>16</w:t>
            </w:r>
          </w:p>
        </w:tc>
      </w:tr>
      <w:tr w:rsidR="0000585B" w:rsidRPr="00257255" w14:paraId="3A31AF53" w14:textId="77777777" w:rsidTr="006158BE">
        <w:trPr>
          <w:trHeight w:val="23"/>
        </w:trPr>
        <w:tc>
          <w:tcPr>
            <w:tcW w:w="3259" w:type="pct"/>
            <w:vAlign w:val="center"/>
          </w:tcPr>
          <w:p w14:paraId="62EF1FB6" w14:textId="77777777" w:rsidR="0000585B" w:rsidRDefault="0000585B" w:rsidP="006158BE">
            <w:pPr>
              <w:jc w:val="both"/>
              <w:rPr>
                <w:rFonts w:ascii="Times New Roman" w:hAnsi="Times New Roman" w:cs="Times New Roman"/>
                <w:bCs/>
                <w:sz w:val="24"/>
                <w:szCs w:val="24"/>
              </w:rPr>
            </w:pPr>
            <w:r>
              <w:rPr>
                <w:rFonts w:ascii="Times New Roman" w:hAnsi="Times New Roman" w:cs="Times New Roman"/>
                <w:bCs/>
                <w:sz w:val="24"/>
                <w:szCs w:val="24"/>
              </w:rPr>
              <w:t>теоретические</w:t>
            </w:r>
          </w:p>
        </w:tc>
        <w:tc>
          <w:tcPr>
            <w:tcW w:w="579" w:type="pct"/>
            <w:vAlign w:val="center"/>
          </w:tcPr>
          <w:p w14:paraId="0AA06FEC" w14:textId="77777777" w:rsidR="0000585B" w:rsidRDefault="0000585B" w:rsidP="006158BE">
            <w:pPr>
              <w:jc w:val="center"/>
              <w:rPr>
                <w:rFonts w:ascii="Times New Roman" w:hAnsi="Times New Roman" w:cs="Times New Roman"/>
                <w:bCs/>
                <w:sz w:val="24"/>
                <w:szCs w:val="24"/>
              </w:rPr>
            </w:pPr>
            <w:r>
              <w:rPr>
                <w:rFonts w:ascii="Times New Roman" w:hAnsi="Times New Roman" w:cs="Times New Roman"/>
                <w:bCs/>
                <w:sz w:val="24"/>
                <w:szCs w:val="24"/>
              </w:rPr>
              <w:t>21</w:t>
            </w:r>
          </w:p>
        </w:tc>
        <w:tc>
          <w:tcPr>
            <w:tcW w:w="1162" w:type="pct"/>
            <w:vAlign w:val="center"/>
          </w:tcPr>
          <w:p w14:paraId="47F26C4D" w14:textId="77777777" w:rsidR="0000585B" w:rsidRDefault="0000585B" w:rsidP="006158BE">
            <w:pPr>
              <w:jc w:val="center"/>
              <w:rPr>
                <w:rFonts w:ascii="Times New Roman" w:hAnsi="Times New Roman" w:cs="Times New Roman"/>
                <w:bCs/>
                <w:sz w:val="24"/>
                <w:szCs w:val="24"/>
              </w:rPr>
            </w:pPr>
          </w:p>
        </w:tc>
      </w:tr>
      <w:tr w:rsidR="0000585B" w:rsidRPr="00257255" w14:paraId="58329CE4" w14:textId="77777777" w:rsidTr="006158BE">
        <w:trPr>
          <w:trHeight w:val="23"/>
        </w:trPr>
        <w:tc>
          <w:tcPr>
            <w:tcW w:w="3259" w:type="pct"/>
            <w:vAlign w:val="center"/>
          </w:tcPr>
          <w:p w14:paraId="1F1FC577" w14:textId="77777777" w:rsidR="0000585B" w:rsidRDefault="0000585B" w:rsidP="006158BE">
            <w:pPr>
              <w:jc w:val="both"/>
              <w:rPr>
                <w:rFonts w:ascii="Times New Roman" w:hAnsi="Times New Roman" w:cs="Times New Roman"/>
                <w:bCs/>
                <w:sz w:val="24"/>
                <w:szCs w:val="24"/>
              </w:rPr>
            </w:pPr>
            <w:r>
              <w:rPr>
                <w:rFonts w:ascii="Times New Roman" w:hAnsi="Times New Roman" w:cs="Times New Roman"/>
                <w:bCs/>
                <w:sz w:val="24"/>
                <w:szCs w:val="24"/>
              </w:rPr>
              <w:t>практические</w:t>
            </w:r>
          </w:p>
        </w:tc>
        <w:tc>
          <w:tcPr>
            <w:tcW w:w="579" w:type="pct"/>
            <w:vAlign w:val="center"/>
          </w:tcPr>
          <w:p w14:paraId="20E7368E" w14:textId="77777777" w:rsidR="0000585B" w:rsidRDefault="0000585B" w:rsidP="006158BE">
            <w:pPr>
              <w:jc w:val="center"/>
              <w:rPr>
                <w:rFonts w:ascii="Times New Roman" w:hAnsi="Times New Roman" w:cs="Times New Roman"/>
                <w:bCs/>
                <w:sz w:val="24"/>
                <w:szCs w:val="24"/>
              </w:rPr>
            </w:pPr>
            <w:r>
              <w:rPr>
                <w:rFonts w:ascii="Times New Roman" w:hAnsi="Times New Roman" w:cs="Times New Roman"/>
                <w:bCs/>
                <w:sz w:val="24"/>
                <w:szCs w:val="24"/>
              </w:rPr>
              <w:t>16</w:t>
            </w:r>
          </w:p>
        </w:tc>
        <w:tc>
          <w:tcPr>
            <w:tcW w:w="1162" w:type="pct"/>
            <w:vAlign w:val="center"/>
          </w:tcPr>
          <w:p w14:paraId="6124B4A2" w14:textId="77777777" w:rsidR="0000585B" w:rsidRDefault="0000585B" w:rsidP="006158BE">
            <w:pPr>
              <w:jc w:val="center"/>
              <w:rPr>
                <w:rFonts w:ascii="Times New Roman" w:hAnsi="Times New Roman" w:cs="Times New Roman"/>
                <w:bCs/>
                <w:sz w:val="24"/>
                <w:szCs w:val="24"/>
              </w:rPr>
            </w:pPr>
            <w:r>
              <w:rPr>
                <w:rFonts w:ascii="Times New Roman" w:hAnsi="Times New Roman" w:cs="Times New Roman"/>
                <w:bCs/>
                <w:sz w:val="24"/>
                <w:szCs w:val="24"/>
              </w:rPr>
              <w:t>16</w:t>
            </w:r>
          </w:p>
        </w:tc>
      </w:tr>
      <w:tr w:rsidR="0000585B" w:rsidRPr="00257255" w14:paraId="58859676" w14:textId="77777777" w:rsidTr="006158BE">
        <w:trPr>
          <w:trHeight w:val="23"/>
        </w:trPr>
        <w:tc>
          <w:tcPr>
            <w:tcW w:w="3259" w:type="pct"/>
            <w:vAlign w:val="center"/>
          </w:tcPr>
          <w:p w14:paraId="28B9C234" w14:textId="77777777" w:rsidR="0000585B" w:rsidRPr="00257255" w:rsidRDefault="0000585B" w:rsidP="006158BE">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579" w:type="pct"/>
            <w:vAlign w:val="center"/>
          </w:tcPr>
          <w:p w14:paraId="795C0387" w14:textId="77777777" w:rsidR="0000585B" w:rsidRPr="00257255" w:rsidRDefault="0000585B" w:rsidP="006158BE">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162" w:type="pct"/>
            <w:vAlign w:val="center"/>
          </w:tcPr>
          <w:p w14:paraId="5A004C8D" w14:textId="77777777" w:rsidR="0000585B" w:rsidRPr="00257255" w:rsidRDefault="0000585B" w:rsidP="006158BE">
            <w:pPr>
              <w:jc w:val="center"/>
              <w:rPr>
                <w:rFonts w:ascii="Times New Roman" w:hAnsi="Times New Roman" w:cs="Times New Roman"/>
                <w:bCs/>
                <w:sz w:val="24"/>
                <w:szCs w:val="24"/>
              </w:rPr>
            </w:pPr>
          </w:p>
        </w:tc>
      </w:tr>
      <w:tr w:rsidR="0000585B" w:rsidRPr="00257255" w14:paraId="5A2557CF" w14:textId="77777777" w:rsidTr="006158BE">
        <w:trPr>
          <w:trHeight w:val="23"/>
        </w:trPr>
        <w:tc>
          <w:tcPr>
            <w:tcW w:w="3259" w:type="pct"/>
            <w:vAlign w:val="center"/>
          </w:tcPr>
          <w:p w14:paraId="17EA1386" w14:textId="77777777" w:rsidR="0000585B" w:rsidRPr="00485B3B" w:rsidRDefault="0000585B" w:rsidP="006158BE">
            <w:pPr>
              <w:jc w:val="both"/>
              <w:rPr>
                <w:rFonts w:ascii="Times New Roman" w:hAnsi="Times New Roman" w:cs="Times New Roman"/>
                <w:bCs/>
                <w:sz w:val="24"/>
                <w:szCs w:val="24"/>
              </w:rPr>
            </w:pPr>
            <w:r w:rsidRPr="00485B3B">
              <w:rPr>
                <w:rFonts w:ascii="Times New Roman" w:hAnsi="Times New Roman" w:cs="Times New Roman"/>
                <w:bCs/>
                <w:sz w:val="24"/>
                <w:szCs w:val="24"/>
              </w:rPr>
              <w:t xml:space="preserve">Промежуточная аттестация в </w:t>
            </w:r>
            <w:r w:rsidRPr="00485B3B">
              <w:rPr>
                <w:rFonts w:ascii="Times New Roman" w:hAnsi="Times New Roman" w:cs="Times New Roman"/>
                <w:bCs/>
                <w:iCs/>
                <w:sz w:val="24"/>
                <w:szCs w:val="24"/>
              </w:rPr>
              <w:t>форме экзамена</w:t>
            </w:r>
          </w:p>
        </w:tc>
        <w:tc>
          <w:tcPr>
            <w:tcW w:w="579" w:type="pct"/>
            <w:vAlign w:val="center"/>
          </w:tcPr>
          <w:p w14:paraId="09FBA951" w14:textId="77777777" w:rsidR="0000585B" w:rsidRPr="00257255" w:rsidRDefault="0000585B" w:rsidP="006158BE">
            <w:pPr>
              <w:jc w:val="center"/>
              <w:rPr>
                <w:rFonts w:ascii="Times New Roman" w:hAnsi="Times New Roman" w:cs="Times New Roman"/>
                <w:bCs/>
                <w:sz w:val="24"/>
                <w:szCs w:val="24"/>
              </w:rPr>
            </w:pPr>
            <w:r>
              <w:rPr>
                <w:rFonts w:ascii="Times New Roman" w:hAnsi="Times New Roman" w:cs="Times New Roman"/>
                <w:bCs/>
                <w:sz w:val="24"/>
                <w:szCs w:val="24"/>
              </w:rPr>
              <w:t>12</w:t>
            </w:r>
          </w:p>
        </w:tc>
        <w:tc>
          <w:tcPr>
            <w:tcW w:w="1162" w:type="pct"/>
            <w:vAlign w:val="center"/>
          </w:tcPr>
          <w:p w14:paraId="169B2D4B" w14:textId="77777777" w:rsidR="0000585B" w:rsidRPr="00257255" w:rsidRDefault="0000585B" w:rsidP="006158BE">
            <w:pPr>
              <w:jc w:val="center"/>
              <w:rPr>
                <w:rFonts w:ascii="Times New Roman" w:hAnsi="Times New Roman" w:cs="Times New Roman"/>
                <w:bCs/>
                <w:sz w:val="24"/>
                <w:szCs w:val="24"/>
              </w:rPr>
            </w:pPr>
          </w:p>
        </w:tc>
      </w:tr>
      <w:tr w:rsidR="0000585B" w:rsidRPr="00257255" w14:paraId="032D171C" w14:textId="77777777" w:rsidTr="006158BE">
        <w:trPr>
          <w:trHeight w:val="23"/>
        </w:trPr>
        <w:tc>
          <w:tcPr>
            <w:tcW w:w="3259" w:type="pct"/>
            <w:vAlign w:val="center"/>
          </w:tcPr>
          <w:p w14:paraId="65A67790" w14:textId="77777777" w:rsidR="0000585B" w:rsidRPr="00257255" w:rsidRDefault="0000585B" w:rsidP="006158BE">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579" w:type="pct"/>
            <w:vAlign w:val="center"/>
          </w:tcPr>
          <w:p w14:paraId="3E45C793" w14:textId="77777777" w:rsidR="0000585B" w:rsidRPr="00257255" w:rsidRDefault="0000585B" w:rsidP="006158BE">
            <w:pPr>
              <w:jc w:val="center"/>
              <w:rPr>
                <w:rFonts w:ascii="Times New Roman" w:hAnsi="Times New Roman" w:cs="Times New Roman"/>
                <w:b/>
                <w:sz w:val="24"/>
                <w:szCs w:val="24"/>
              </w:rPr>
            </w:pPr>
            <w:r>
              <w:rPr>
                <w:rFonts w:ascii="Times New Roman" w:hAnsi="Times New Roman" w:cs="Times New Roman"/>
                <w:b/>
                <w:sz w:val="24"/>
                <w:szCs w:val="24"/>
              </w:rPr>
              <w:t>51</w:t>
            </w:r>
          </w:p>
        </w:tc>
        <w:tc>
          <w:tcPr>
            <w:tcW w:w="1162" w:type="pct"/>
            <w:vAlign w:val="center"/>
          </w:tcPr>
          <w:p w14:paraId="16061A56" w14:textId="77777777" w:rsidR="0000585B" w:rsidRPr="00257255" w:rsidRDefault="0000585B" w:rsidP="006158BE">
            <w:pPr>
              <w:jc w:val="center"/>
              <w:rPr>
                <w:rFonts w:ascii="Times New Roman" w:hAnsi="Times New Roman" w:cs="Times New Roman"/>
                <w:b/>
                <w:sz w:val="24"/>
                <w:szCs w:val="24"/>
              </w:rPr>
            </w:pPr>
            <w:r>
              <w:rPr>
                <w:rFonts w:ascii="Times New Roman" w:hAnsi="Times New Roman" w:cs="Times New Roman"/>
                <w:b/>
                <w:sz w:val="24"/>
                <w:szCs w:val="24"/>
              </w:rPr>
              <w:t>16</w:t>
            </w:r>
          </w:p>
        </w:tc>
      </w:tr>
    </w:tbl>
    <w:p w14:paraId="73DC33AF" w14:textId="77777777" w:rsidR="0000585B" w:rsidRDefault="0000585B" w:rsidP="0000585B">
      <w:pPr>
        <w:rPr>
          <w:rFonts w:ascii="Times New Roman" w:eastAsia="Segoe UI" w:hAnsi="Times New Roman" w:cs="Times New Roman"/>
          <w:b/>
          <w:bCs/>
          <w:sz w:val="24"/>
          <w:szCs w:val="24"/>
          <w:lang w:eastAsia="ru-RU"/>
        </w:rPr>
      </w:pPr>
      <w:r>
        <w:rPr>
          <w:rFonts w:ascii="Times New Roman" w:hAnsi="Times New Roman"/>
        </w:rPr>
        <w:br w:type="page"/>
      </w:r>
    </w:p>
    <w:p w14:paraId="61B7A85A" w14:textId="77777777" w:rsidR="0000585B" w:rsidRDefault="0000585B" w:rsidP="0000585B">
      <w:pPr>
        <w:pStyle w:val="114"/>
        <w:rPr>
          <w:rFonts w:ascii="Times New Roman" w:hAnsi="Times New Roman"/>
        </w:rPr>
        <w:sectPr w:rsidR="0000585B" w:rsidSect="006158BE">
          <w:headerReference w:type="even" r:id="rId54"/>
          <w:pgSz w:w="11906" w:h="16838"/>
          <w:pgMar w:top="1134" w:right="567" w:bottom="851" w:left="1701" w:header="709" w:footer="709" w:gutter="0"/>
          <w:cols w:space="708"/>
          <w:docGrid w:linePitch="360"/>
        </w:sectPr>
      </w:pPr>
    </w:p>
    <w:p w14:paraId="5DC26520" w14:textId="77777777" w:rsidR="0000585B" w:rsidRPr="00782EFC" w:rsidRDefault="0000585B" w:rsidP="0000585B">
      <w:pPr>
        <w:pStyle w:val="114"/>
        <w:rPr>
          <w:rFonts w:ascii="Times New Roman" w:hAnsi="Times New Roman"/>
        </w:rPr>
      </w:pPr>
      <w:bookmarkStart w:id="77" w:name="_Toc167192005"/>
      <w:r w:rsidRPr="00782EFC">
        <w:rPr>
          <w:rFonts w:ascii="Times New Roman" w:hAnsi="Times New Roman"/>
        </w:rPr>
        <w:lastRenderedPageBreak/>
        <w:t>2.</w:t>
      </w:r>
      <w:r>
        <w:rPr>
          <w:rFonts w:ascii="Times New Roman" w:hAnsi="Times New Roman"/>
        </w:rPr>
        <w:t>2</w:t>
      </w:r>
      <w:r w:rsidRPr="00782EFC">
        <w:rPr>
          <w:rFonts w:ascii="Times New Roman" w:hAnsi="Times New Roman"/>
        </w:rPr>
        <w:t>. </w:t>
      </w:r>
      <w:r>
        <w:rPr>
          <w:rFonts w:ascii="Times New Roman" w:hAnsi="Times New Roman"/>
        </w:rPr>
        <w:t>С</w:t>
      </w:r>
      <w:r w:rsidRPr="00782EFC">
        <w:rPr>
          <w:rFonts w:ascii="Times New Roman" w:hAnsi="Times New Roman"/>
        </w:rPr>
        <w:t xml:space="preserve">одержание </w:t>
      </w:r>
      <w:r>
        <w:rPr>
          <w:rFonts w:ascii="Times New Roman" w:hAnsi="Times New Roman"/>
        </w:rPr>
        <w:t>дисциплины</w:t>
      </w:r>
      <w:bookmarkEnd w:id="77"/>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gridCol w:w="2694"/>
        <w:gridCol w:w="2409"/>
      </w:tblGrid>
      <w:tr w:rsidR="0000585B" w:rsidRPr="00C63897" w14:paraId="54FF15AD" w14:textId="77777777" w:rsidTr="006158BE">
        <w:trPr>
          <w:trHeight w:val="903"/>
        </w:trPr>
        <w:tc>
          <w:tcPr>
            <w:tcW w:w="2972" w:type="dxa"/>
            <w:vAlign w:val="center"/>
          </w:tcPr>
          <w:p w14:paraId="05AE7411" w14:textId="77777777" w:rsidR="0000585B" w:rsidRPr="00C63897" w:rsidRDefault="0000585B" w:rsidP="006158BE">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14:paraId="10A751D2" w14:textId="77777777" w:rsidR="0000585B" w:rsidRPr="00C63897" w:rsidRDefault="0000585B" w:rsidP="006158BE">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С</w:t>
            </w:r>
            <w:r w:rsidRPr="00C63897">
              <w:rPr>
                <w:rFonts w:ascii="Times New Roman" w:eastAsia="Times New Roman" w:hAnsi="Times New Roman" w:cs="Times New Roman"/>
                <w:b/>
                <w:bCs/>
                <w:lang w:eastAsia="ru-RU"/>
              </w:rPr>
              <w:t>одержание учебного материала, практически</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и лабораторны</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заняти</w:t>
            </w:r>
            <w:r>
              <w:rPr>
                <w:rFonts w:ascii="Times New Roman" w:eastAsia="Times New Roman" w:hAnsi="Times New Roman" w:cs="Times New Roman"/>
                <w:b/>
                <w:bCs/>
                <w:lang w:eastAsia="ru-RU"/>
              </w:rPr>
              <w:t>й</w:t>
            </w:r>
          </w:p>
        </w:tc>
        <w:tc>
          <w:tcPr>
            <w:tcW w:w="2694" w:type="dxa"/>
          </w:tcPr>
          <w:p w14:paraId="7DFAAE1E" w14:textId="77777777" w:rsidR="0000585B" w:rsidRDefault="0000585B" w:rsidP="006158BE">
            <w:pPr>
              <w:suppressAutoHyphens/>
              <w:jc w:val="center"/>
              <w:rPr>
                <w:rFonts w:ascii="Times New Roman" w:eastAsia="Times New Roman" w:hAnsi="Times New Roman" w:cs="Times New Roman"/>
                <w:b/>
                <w:bCs/>
                <w:lang w:eastAsia="ru-RU"/>
              </w:rPr>
            </w:pPr>
            <w:r w:rsidRPr="0092473B">
              <w:rPr>
                <w:rFonts w:ascii="Times New Roman" w:hAnsi="Times New Roman"/>
                <w:b/>
                <w:bCs/>
                <w:sz w:val="24"/>
                <w:szCs w:val="24"/>
              </w:rPr>
              <w:t xml:space="preserve">Объем, </w:t>
            </w:r>
            <w:proofErr w:type="spellStart"/>
            <w:r w:rsidRPr="0092473B">
              <w:rPr>
                <w:rFonts w:ascii="Times New Roman" w:hAnsi="Times New Roman"/>
                <w:b/>
                <w:bCs/>
                <w:sz w:val="24"/>
                <w:szCs w:val="24"/>
              </w:rPr>
              <w:t>ак</w:t>
            </w:r>
            <w:proofErr w:type="spellEnd"/>
            <w:r w:rsidRPr="0092473B">
              <w:rPr>
                <w:rFonts w:ascii="Times New Roman" w:hAnsi="Times New Roman"/>
                <w:b/>
                <w:bCs/>
                <w:sz w:val="24"/>
                <w:szCs w:val="24"/>
              </w:rPr>
              <w:t xml:space="preserve">. ч. / </w:t>
            </w:r>
            <w:r w:rsidRPr="0092473B">
              <w:rPr>
                <w:rFonts w:ascii="Times New Roman" w:hAnsi="Times New Roman"/>
                <w:b/>
                <w:bCs/>
                <w:sz w:val="24"/>
                <w:szCs w:val="24"/>
              </w:rPr>
              <w:br/>
              <w:t xml:space="preserve">в том числе </w:t>
            </w:r>
            <w:r w:rsidRPr="0092473B">
              <w:rPr>
                <w:rFonts w:ascii="Times New Roman" w:hAnsi="Times New Roman"/>
                <w:b/>
                <w:bCs/>
                <w:sz w:val="24"/>
                <w:szCs w:val="24"/>
              </w:rPr>
              <w:br/>
              <w:t xml:space="preserve">в форме практической подготовки, </w:t>
            </w:r>
            <w:r>
              <w:rPr>
                <w:rFonts w:ascii="Times New Roman" w:hAnsi="Times New Roman"/>
                <w:b/>
                <w:bCs/>
                <w:sz w:val="24"/>
                <w:szCs w:val="24"/>
              </w:rPr>
              <w:br/>
            </w:r>
            <w:proofErr w:type="spellStart"/>
            <w:r w:rsidRPr="0092473B">
              <w:rPr>
                <w:rFonts w:ascii="Times New Roman" w:hAnsi="Times New Roman"/>
                <w:b/>
                <w:bCs/>
                <w:sz w:val="24"/>
                <w:szCs w:val="24"/>
              </w:rPr>
              <w:t>ак</w:t>
            </w:r>
            <w:proofErr w:type="spellEnd"/>
            <w:r w:rsidRPr="0092473B">
              <w:rPr>
                <w:rFonts w:ascii="Times New Roman" w:hAnsi="Times New Roman"/>
                <w:b/>
                <w:bCs/>
                <w:sz w:val="24"/>
                <w:szCs w:val="24"/>
              </w:rPr>
              <w:t>. ч.</w:t>
            </w:r>
          </w:p>
        </w:tc>
        <w:tc>
          <w:tcPr>
            <w:tcW w:w="2409" w:type="dxa"/>
          </w:tcPr>
          <w:p w14:paraId="14F6A405" w14:textId="77777777" w:rsidR="0000585B" w:rsidRDefault="0000585B" w:rsidP="006158BE">
            <w:pPr>
              <w:suppressAutoHyphens/>
              <w:jc w:val="center"/>
              <w:rPr>
                <w:rFonts w:ascii="Times New Roman" w:eastAsia="Times New Roman" w:hAnsi="Times New Roman" w:cs="Times New Roman"/>
                <w:b/>
                <w:bCs/>
                <w:lang w:eastAsia="ru-RU"/>
              </w:rPr>
            </w:pPr>
            <w:r w:rsidRPr="00A41920">
              <w:rPr>
                <w:rFonts w:ascii="Times New Roman" w:hAnsi="Times New Roman"/>
                <w:b/>
                <w:bCs/>
                <w:sz w:val="24"/>
                <w:szCs w:val="24"/>
              </w:rPr>
              <w:t>Коды компетенций, формированию которых способствует элемент программы</w:t>
            </w:r>
          </w:p>
        </w:tc>
      </w:tr>
      <w:tr w:rsidR="0000585B" w:rsidRPr="00C63897" w14:paraId="2FF9F6C7" w14:textId="77777777" w:rsidTr="006158BE">
        <w:tc>
          <w:tcPr>
            <w:tcW w:w="9634" w:type="dxa"/>
            <w:gridSpan w:val="2"/>
          </w:tcPr>
          <w:p w14:paraId="58EF8116" w14:textId="77777777" w:rsidR="0000585B" w:rsidRPr="00C63897" w:rsidRDefault="0000585B" w:rsidP="006158BE">
            <w:pPr>
              <w:rPr>
                <w:rFonts w:ascii="Times New Roman" w:eastAsia="Times New Roman" w:hAnsi="Times New Roman" w:cs="Times New Roman"/>
                <w:i/>
                <w:lang w:eastAsia="ru-RU"/>
              </w:rPr>
            </w:pPr>
            <w:r w:rsidRPr="00173063">
              <w:rPr>
                <w:rFonts w:ascii="Times New Roman" w:eastAsia="Times New Roman" w:hAnsi="Times New Roman" w:cs="Times New Roman"/>
                <w:b/>
                <w:bCs/>
                <w:lang w:eastAsia="ru-RU"/>
              </w:rPr>
              <w:t>Раздел 1.</w:t>
            </w:r>
            <w:r>
              <w:rPr>
                <w:rFonts w:ascii="Times New Roman" w:eastAsia="Times New Roman" w:hAnsi="Times New Roman" w:cs="Times New Roman"/>
                <w:b/>
                <w:bCs/>
                <w:lang w:eastAsia="ru-RU"/>
              </w:rPr>
              <w:t xml:space="preserve"> </w:t>
            </w:r>
            <w:r w:rsidRPr="00173063">
              <w:rPr>
                <w:rFonts w:ascii="Times New Roman" w:eastAsia="Times New Roman" w:hAnsi="Times New Roman" w:cs="Times New Roman"/>
                <w:b/>
                <w:bCs/>
                <w:lang w:eastAsia="ru-RU"/>
              </w:rPr>
              <w:t>Основы цифровой экономики</w:t>
            </w:r>
          </w:p>
        </w:tc>
        <w:tc>
          <w:tcPr>
            <w:tcW w:w="2694" w:type="dxa"/>
          </w:tcPr>
          <w:p w14:paraId="773810C4" w14:textId="77777777" w:rsidR="0000585B" w:rsidRPr="00C63897" w:rsidRDefault="0000585B" w:rsidP="006158B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8/4</w:t>
            </w:r>
          </w:p>
        </w:tc>
        <w:tc>
          <w:tcPr>
            <w:tcW w:w="2409" w:type="dxa"/>
          </w:tcPr>
          <w:p w14:paraId="3CE81EFF" w14:textId="77777777" w:rsidR="0000585B" w:rsidRPr="00C63897" w:rsidRDefault="0000585B" w:rsidP="006158BE">
            <w:pPr>
              <w:rPr>
                <w:rFonts w:ascii="Times New Roman" w:eastAsia="Times New Roman" w:hAnsi="Times New Roman" w:cs="Times New Roman"/>
                <w:b/>
                <w:bCs/>
                <w:lang w:eastAsia="ru-RU"/>
              </w:rPr>
            </w:pPr>
          </w:p>
        </w:tc>
      </w:tr>
      <w:tr w:rsidR="0000585B" w:rsidRPr="00C63897" w14:paraId="25371ABA" w14:textId="77777777" w:rsidTr="006158BE">
        <w:tc>
          <w:tcPr>
            <w:tcW w:w="2972" w:type="dxa"/>
            <w:vMerge w:val="restart"/>
          </w:tcPr>
          <w:p w14:paraId="237CF77A" w14:textId="77777777" w:rsidR="0000585B" w:rsidRPr="00C63897" w:rsidRDefault="0000585B" w:rsidP="006158B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w:t>
            </w:r>
            <w:r w:rsidRPr="00C63897">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1</w:t>
            </w:r>
            <w:r w:rsidRPr="00C63897">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 xml:space="preserve"> </w:t>
            </w:r>
            <w:r w:rsidRPr="00173063">
              <w:rPr>
                <w:rFonts w:ascii="Times New Roman" w:eastAsia="Times New Roman" w:hAnsi="Times New Roman" w:cs="Times New Roman"/>
                <w:b/>
                <w:bCs/>
                <w:lang w:eastAsia="ru-RU"/>
              </w:rPr>
              <w:t>Основные понятия цифровой экономики</w:t>
            </w:r>
          </w:p>
        </w:tc>
        <w:tc>
          <w:tcPr>
            <w:tcW w:w="6662" w:type="dxa"/>
          </w:tcPr>
          <w:p w14:paraId="0C2ECC3B" w14:textId="77777777" w:rsidR="0000585B" w:rsidRPr="00C63897" w:rsidRDefault="0000585B" w:rsidP="006158BE">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c>
          <w:tcPr>
            <w:tcW w:w="2694" w:type="dxa"/>
          </w:tcPr>
          <w:p w14:paraId="7A5D9CCA" w14:textId="77777777" w:rsidR="0000585B" w:rsidRPr="00C63897" w:rsidRDefault="0000585B" w:rsidP="006158B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4/2</w:t>
            </w:r>
          </w:p>
        </w:tc>
        <w:tc>
          <w:tcPr>
            <w:tcW w:w="2409" w:type="dxa"/>
            <w:vMerge w:val="restart"/>
          </w:tcPr>
          <w:p w14:paraId="7454FBC6" w14:textId="77777777" w:rsidR="0000585B" w:rsidRDefault="0000585B" w:rsidP="006158B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ОК1, ОК2, </w:t>
            </w:r>
          </w:p>
          <w:p w14:paraId="7B4BC7A6" w14:textId="77777777" w:rsidR="0000585B" w:rsidRPr="00C63897" w:rsidRDefault="0000585B" w:rsidP="006158B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ОК5, ОК9</w:t>
            </w:r>
          </w:p>
        </w:tc>
      </w:tr>
      <w:tr w:rsidR="0000585B" w:rsidRPr="00C63897" w14:paraId="6A58083F" w14:textId="77777777" w:rsidTr="006158BE">
        <w:trPr>
          <w:trHeight w:val="396"/>
        </w:trPr>
        <w:tc>
          <w:tcPr>
            <w:tcW w:w="2972" w:type="dxa"/>
            <w:vMerge/>
          </w:tcPr>
          <w:p w14:paraId="4E0908F1" w14:textId="77777777" w:rsidR="0000585B" w:rsidRPr="00C63897" w:rsidRDefault="0000585B" w:rsidP="006158BE">
            <w:pPr>
              <w:rPr>
                <w:rFonts w:ascii="Times New Roman" w:eastAsia="Times New Roman" w:hAnsi="Times New Roman" w:cs="Times New Roman"/>
                <w:b/>
                <w:bCs/>
                <w:lang w:eastAsia="ru-RU"/>
              </w:rPr>
            </w:pPr>
          </w:p>
        </w:tc>
        <w:tc>
          <w:tcPr>
            <w:tcW w:w="6662" w:type="dxa"/>
          </w:tcPr>
          <w:p w14:paraId="4BA8E84E" w14:textId="77777777" w:rsidR="0000585B" w:rsidRPr="00C63897" w:rsidRDefault="0000585B" w:rsidP="006158BE">
            <w:pPr>
              <w:suppressAutoHyphens/>
              <w:jc w:val="both"/>
              <w:rPr>
                <w:rFonts w:ascii="Times New Roman" w:eastAsia="Times New Roman" w:hAnsi="Times New Roman" w:cs="Times New Roman"/>
                <w:lang w:eastAsia="ru-RU"/>
              </w:rPr>
            </w:pPr>
            <w:r w:rsidRPr="00173063">
              <w:rPr>
                <w:rFonts w:ascii="Times New Roman" w:eastAsia="Times New Roman" w:hAnsi="Times New Roman" w:cs="Times New Roman"/>
                <w:lang w:eastAsia="ru-RU"/>
              </w:rPr>
              <w:t xml:space="preserve">Цель, задачи и содержание дисциплины. Основные понятия дисциплины: данные, информация, знания, информационные технологии, информационные системы, цифровая экономика и другие. Необходимость </w:t>
            </w:r>
            <w:proofErr w:type="spellStart"/>
            <w:r w:rsidRPr="00173063">
              <w:rPr>
                <w:rFonts w:ascii="Times New Roman" w:eastAsia="Times New Roman" w:hAnsi="Times New Roman" w:cs="Times New Roman"/>
                <w:lang w:eastAsia="ru-RU"/>
              </w:rPr>
              <w:t>цифровизации</w:t>
            </w:r>
            <w:proofErr w:type="spellEnd"/>
            <w:r w:rsidRPr="00173063">
              <w:rPr>
                <w:rFonts w:ascii="Times New Roman" w:eastAsia="Times New Roman" w:hAnsi="Times New Roman" w:cs="Times New Roman"/>
                <w:lang w:eastAsia="ru-RU"/>
              </w:rPr>
              <w:t xml:space="preserve"> экономики. Значение цифровой трансформации экономики для развития современного</w:t>
            </w:r>
            <w:r>
              <w:rPr>
                <w:rFonts w:ascii="Times New Roman" w:eastAsia="Times New Roman" w:hAnsi="Times New Roman" w:cs="Times New Roman"/>
                <w:lang w:eastAsia="ru-RU"/>
              </w:rPr>
              <w:t xml:space="preserve"> общества.</w:t>
            </w:r>
          </w:p>
        </w:tc>
        <w:tc>
          <w:tcPr>
            <w:tcW w:w="2694" w:type="dxa"/>
            <w:vMerge w:val="restart"/>
          </w:tcPr>
          <w:p w14:paraId="29E4E19D" w14:textId="77777777" w:rsidR="0000585B" w:rsidRPr="00C63897" w:rsidRDefault="0000585B" w:rsidP="006158BE">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p>
          <w:p w14:paraId="4CAFFF61" w14:textId="77777777" w:rsidR="0000585B" w:rsidRPr="00C63897" w:rsidRDefault="0000585B" w:rsidP="006158BE">
            <w:pPr>
              <w:suppressAutoHyphens/>
              <w:jc w:val="both"/>
              <w:rPr>
                <w:rFonts w:ascii="Times New Roman" w:eastAsia="Times New Roman" w:hAnsi="Times New Roman" w:cs="Times New Roman"/>
                <w:lang w:eastAsia="ru-RU"/>
              </w:rPr>
            </w:pPr>
          </w:p>
        </w:tc>
        <w:tc>
          <w:tcPr>
            <w:tcW w:w="2409" w:type="dxa"/>
            <w:vMerge/>
          </w:tcPr>
          <w:p w14:paraId="16E500AF" w14:textId="77777777" w:rsidR="0000585B" w:rsidRPr="00C63897" w:rsidRDefault="0000585B" w:rsidP="006158BE">
            <w:pPr>
              <w:suppressAutoHyphens/>
              <w:jc w:val="both"/>
              <w:rPr>
                <w:rFonts w:ascii="Times New Roman" w:eastAsia="Times New Roman" w:hAnsi="Times New Roman" w:cs="Times New Roman"/>
                <w:lang w:eastAsia="ru-RU"/>
              </w:rPr>
            </w:pPr>
          </w:p>
        </w:tc>
      </w:tr>
      <w:tr w:rsidR="0000585B" w:rsidRPr="00C63897" w14:paraId="77AED513" w14:textId="77777777" w:rsidTr="006158BE">
        <w:trPr>
          <w:trHeight w:val="396"/>
        </w:trPr>
        <w:tc>
          <w:tcPr>
            <w:tcW w:w="2972" w:type="dxa"/>
            <w:vMerge/>
          </w:tcPr>
          <w:p w14:paraId="4E414E73" w14:textId="77777777" w:rsidR="0000585B" w:rsidRPr="00C63897" w:rsidRDefault="0000585B" w:rsidP="006158BE">
            <w:pPr>
              <w:rPr>
                <w:rFonts w:ascii="Times New Roman" w:eastAsia="Times New Roman" w:hAnsi="Times New Roman" w:cs="Times New Roman"/>
                <w:b/>
                <w:bCs/>
                <w:lang w:eastAsia="ru-RU"/>
              </w:rPr>
            </w:pPr>
          </w:p>
        </w:tc>
        <w:tc>
          <w:tcPr>
            <w:tcW w:w="6662" w:type="dxa"/>
          </w:tcPr>
          <w:p w14:paraId="3A6B6B64" w14:textId="77777777" w:rsidR="0000585B" w:rsidRPr="00173063" w:rsidRDefault="0000585B" w:rsidP="006158BE">
            <w:pPr>
              <w:suppressAutoHyphens/>
              <w:jc w:val="both"/>
              <w:rPr>
                <w:rFonts w:ascii="Times New Roman" w:eastAsia="Times New Roman" w:hAnsi="Times New Roman" w:cs="Times New Roman"/>
                <w:lang w:eastAsia="ru-RU"/>
              </w:rPr>
            </w:pPr>
            <w:r w:rsidRPr="00173063">
              <w:rPr>
                <w:rFonts w:ascii="Times New Roman" w:eastAsia="Times New Roman" w:hAnsi="Times New Roman" w:cs="Times New Roman"/>
                <w:lang w:eastAsia="ru-RU"/>
              </w:rPr>
              <w:t xml:space="preserve">Психологические, социальные, экономические, правовые, кадровые, организационные и другие аспекты цифровой трансформации экономики. </w:t>
            </w:r>
          </w:p>
        </w:tc>
        <w:tc>
          <w:tcPr>
            <w:tcW w:w="2694" w:type="dxa"/>
            <w:vMerge/>
          </w:tcPr>
          <w:p w14:paraId="4603BE75" w14:textId="77777777" w:rsidR="0000585B" w:rsidRPr="00C63897" w:rsidRDefault="0000585B" w:rsidP="006158BE">
            <w:pPr>
              <w:suppressAutoHyphens/>
              <w:jc w:val="both"/>
              <w:rPr>
                <w:rFonts w:ascii="Times New Roman" w:eastAsia="Times New Roman" w:hAnsi="Times New Roman" w:cs="Times New Roman"/>
                <w:lang w:eastAsia="ru-RU"/>
              </w:rPr>
            </w:pPr>
          </w:p>
        </w:tc>
        <w:tc>
          <w:tcPr>
            <w:tcW w:w="2409" w:type="dxa"/>
            <w:vMerge/>
          </w:tcPr>
          <w:p w14:paraId="18AE7442" w14:textId="77777777" w:rsidR="0000585B" w:rsidRPr="00C63897" w:rsidRDefault="0000585B" w:rsidP="006158BE">
            <w:pPr>
              <w:suppressAutoHyphens/>
              <w:jc w:val="both"/>
              <w:rPr>
                <w:rFonts w:ascii="Times New Roman" w:eastAsia="Times New Roman" w:hAnsi="Times New Roman" w:cs="Times New Roman"/>
                <w:lang w:eastAsia="ru-RU"/>
              </w:rPr>
            </w:pPr>
          </w:p>
        </w:tc>
      </w:tr>
      <w:tr w:rsidR="0000585B" w:rsidRPr="00C63897" w14:paraId="152E4B67" w14:textId="77777777" w:rsidTr="006158BE">
        <w:trPr>
          <w:trHeight w:val="396"/>
        </w:trPr>
        <w:tc>
          <w:tcPr>
            <w:tcW w:w="2972" w:type="dxa"/>
            <w:vMerge/>
          </w:tcPr>
          <w:p w14:paraId="09313696" w14:textId="77777777" w:rsidR="0000585B" w:rsidRPr="00C63897" w:rsidRDefault="0000585B" w:rsidP="006158BE">
            <w:pPr>
              <w:rPr>
                <w:rFonts w:ascii="Times New Roman" w:eastAsia="Times New Roman" w:hAnsi="Times New Roman" w:cs="Times New Roman"/>
                <w:b/>
                <w:bCs/>
                <w:lang w:eastAsia="ru-RU"/>
              </w:rPr>
            </w:pPr>
          </w:p>
        </w:tc>
        <w:tc>
          <w:tcPr>
            <w:tcW w:w="6662" w:type="dxa"/>
          </w:tcPr>
          <w:p w14:paraId="4007D58F" w14:textId="77777777" w:rsidR="0000585B" w:rsidRPr="00052E73" w:rsidRDefault="0000585B" w:rsidP="006158BE">
            <w:pPr>
              <w:suppressAutoHyphens/>
              <w:jc w:val="both"/>
              <w:rPr>
                <w:rFonts w:ascii="Times New Roman" w:eastAsia="Times New Roman" w:hAnsi="Times New Roman" w:cs="Times New Roman"/>
                <w:lang w:eastAsia="ru-RU"/>
              </w:rPr>
            </w:pPr>
            <w:r w:rsidRPr="00052E73">
              <w:rPr>
                <w:rFonts w:ascii="Times New Roman" w:eastAsia="Times New Roman" w:hAnsi="Times New Roman" w:cs="Times New Roman"/>
                <w:lang w:eastAsia="ru-RU"/>
              </w:rPr>
              <w:t xml:space="preserve">Технологические основы цифровой экономики. </w:t>
            </w:r>
          </w:p>
          <w:p w14:paraId="0798AA37" w14:textId="77777777" w:rsidR="0000585B" w:rsidRPr="00173063" w:rsidRDefault="0000585B" w:rsidP="006158BE">
            <w:pPr>
              <w:suppressAutoHyphens/>
              <w:jc w:val="both"/>
              <w:rPr>
                <w:rFonts w:ascii="Times New Roman" w:eastAsia="Times New Roman" w:hAnsi="Times New Roman" w:cs="Times New Roman"/>
                <w:lang w:eastAsia="ru-RU"/>
              </w:rPr>
            </w:pPr>
            <w:r w:rsidRPr="00052E73">
              <w:rPr>
                <w:rFonts w:ascii="Times New Roman" w:eastAsia="Times New Roman" w:hAnsi="Times New Roman" w:cs="Times New Roman"/>
                <w:lang w:eastAsia="ru-RU"/>
              </w:rPr>
              <w:t>Распределенные вычисления и хранилище данных (облачное хранение). Интернет вещей, подключенный (умный) дом и умные города. Искусственный интеллект, робототехника, 3-D печать: экономическая эффективность, плюс и минусы.</w:t>
            </w:r>
          </w:p>
        </w:tc>
        <w:tc>
          <w:tcPr>
            <w:tcW w:w="2694" w:type="dxa"/>
            <w:vMerge/>
          </w:tcPr>
          <w:p w14:paraId="06C6BC9A" w14:textId="77777777" w:rsidR="0000585B" w:rsidRDefault="0000585B" w:rsidP="006158BE">
            <w:pPr>
              <w:suppressAutoHyphens/>
              <w:jc w:val="both"/>
              <w:rPr>
                <w:rFonts w:ascii="Times New Roman" w:eastAsia="Times New Roman" w:hAnsi="Times New Roman" w:cs="Times New Roman"/>
                <w:lang w:eastAsia="ru-RU"/>
              </w:rPr>
            </w:pPr>
          </w:p>
        </w:tc>
        <w:tc>
          <w:tcPr>
            <w:tcW w:w="2409" w:type="dxa"/>
            <w:vMerge/>
          </w:tcPr>
          <w:p w14:paraId="113E1167" w14:textId="77777777" w:rsidR="0000585B" w:rsidRPr="00C63897" w:rsidRDefault="0000585B" w:rsidP="006158BE">
            <w:pPr>
              <w:suppressAutoHyphens/>
              <w:jc w:val="both"/>
              <w:rPr>
                <w:rFonts w:ascii="Times New Roman" w:eastAsia="Times New Roman" w:hAnsi="Times New Roman" w:cs="Times New Roman"/>
                <w:lang w:eastAsia="ru-RU"/>
              </w:rPr>
            </w:pPr>
          </w:p>
        </w:tc>
      </w:tr>
      <w:tr w:rsidR="0000585B" w:rsidRPr="00C63897" w14:paraId="7696699E" w14:textId="77777777" w:rsidTr="006158BE">
        <w:trPr>
          <w:trHeight w:val="20"/>
        </w:trPr>
        <w:tc>
          <w:tcPr>
            <w:tcW w:w="2972" w:type="dxa"/>
            <w:vMerge/>
          </w:tcPr>
          <w:p w14:paraId="2C0F5DA0" w14:textId="77777777" w:rsidR="0000585B" w:rsidRPr="00C63897" w:rsidRDefault="0000585B" w:rsidP="006158BE">
            <w:pPr>
              <w:rPr>
                <w:rFonts w:ascii="Times New Roman" w:eastAsia="Times New Roman" w:hAnsi="Times New Roman" w:cs="Times New Roman"/>
                <w:b/>
                <w:bCs/>
                <w:lang w:eastAsia="ru-RU"/>
              </w:rPr>
            </w:pPr>
          </w:p>
        </w:tc>
        <w:tc>
          <w:tcPr>
            <w:tcW w:w="6662" w:type="dxa"/>
          </w:tcPr>
          <w:p w14:paraId="6487873C" w14:textId="77777777" w:rsidR="0000585B" w:rsidRPr="00C63897" w:rsidRDefault="0000585B" w:rsidP="006158BE">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14:paraId="3E5BE6E8" w14:textId="77777777" w:rsidR="0000585B" w:rsidRPr="00C63897" w:rsidRDefault="0000585B" w:rsidP="006158BE">
            <w:pPr>
              <w:suppressAutoHyphens/>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2/2</w:t>
            </w:r>
          </w:p>
        </w:tc>
        <w:tc>
          <w:tcPr>
            <w:tcW w:w="2409" w:type="dxa"/>
            <w:vMerge/>
          </w:tcPr>
          <w:p w14:paraId="66B63183" w14:textId="77777777" w:rsidR="0000585B" w:rsidRPr="00C63897" w:rsidRDefault="0000585B" w:rsidP="006158BE">
            <w:pPr>
              <w:suppressAutoHyphens/>
              <w:jc w:val="both"/>
              <w:rPr>
                <w:rFonts w:ascii="Times New Roman" w:eastAsia="Times New Roman" w:hAnsi="Times New Roman" w:cs="Times New Roman"/>
                <w:b/>
                <w:bCs/>
                <w:lang w:eastAsia="ru-RU"/>
              </w:rPr>
            </w:pPr>
          </w:p>
        </w:tc>
      </w:tr>
      <w:tr w:rsidR="0000585B" w:rsidRPr="00C63897" w14:paraId="78B3E298" w14:textId="77777777" w:rsidTr="006158BE">
        <w:trPr>
          <w:trHeight w:val="204"/>
        </w:trPr>
        <w:tc>
          <w:tcPr>
            <w:tcW w:w="2972" w:type="dxa"/>
            <w:vMerge/>
          </w:tcPr>
          <w:p w14:paraId="035EDC58" w14:textId="77777777" w:rsidR="0000585B" w:rsidRPr="00C63897" w:rsidRDefault="0000585B" w:rsidP="006158BE">
            <w:pPr>
              <w:rPr>
                <w:rFonts w:ascii="Times New Roman" w:eastAsia="Times New Roman" w:hAnsi="Times New Roman" w:cs="Times New Roman"/>
                <w:b/>
                <w:bCs/>
                <w:lang w:eastAsia="ru-RU"/>
              </w:rPr>
            </w:pPr>
          </w:p>
        </w:tc>
        <w:tc>
          <w:tcPr>
            <w:tcW w:w="6662" w:type="dxa"/>
          </w:tcPr>
          <w:p w14:paraId="6937DEE1" w14:textId="77777777" w:rsidR="0000585B" w:rsidRPr="00C63897" w:rsidRDefault="0000585B" w:rsidP="006158BE">
            <w:pPr>
              <w:suppressAutoHyphens/>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Система «Умный дом»</w:t>
            </w:r>
          </w:p>
        </w:tc>
        <w:tc>
          <w:tcPr>
            <w:tcW w:w="2694" w:type="dxa"/>
          </w:tcPr>
          <w:p w14:paraId="1F6E3F72" w14:textId="77777777" w:rsidR="0000585B" w:rsidRPr="00C63897" w:rsidRDefault="0000585B" w:rsidP="006158BE">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409" w:type="dxa"/>
            <w:vMerge/>
          </w:tcPr>
          <w:p w14:paraId="6384CCDB" w14:textId="77777777" w:rsidR="0000585B" w:rsidRPr="00C63897" w:rsidRDefault="0000585B" w:rsidP="006158BE">
            <w:pPr>
              <w:suppressAutoHyphens/>
              <w:jc w:val="both"/>
              <w:rPr>
                <w:rFonts w:ascii="Times New Roman" w:eastAsia="Times New Roman" w:hAnsi="Times New Roman" w:cs="Times New Roman"/>
                <w:lang w:eastAsia="ru-RU"/>
              </w:rPr>
            </w:pPr>
          </w:p>
        </w:tc>
      </w:tr>
      <w:tr w:rsidR="0000585B" w:rsidRPr="00C63897" w14:paraId="3DEA249E" w14:textId="77777777" w:rsidTr="006158BE">
        <w:trPr>
          <w:trHeight w:val="267"/>
        </w:trPr>
        <w:tc>
          <w:tcPr>
            <w:tcW w:w="2972" w:type="dxa"/>
            <w:vMerge w:val="restart"/>
          </w:tcPr>
          <w:tbl>
            <w:tblPr>
              <w:tblW w:w="0" w:type="auto"/>
              <w:tblBorders>
                <w:top w:val="nil"/>
                <w:left w:val="nil"/>
                <w:bottom w:val="nil"/>
                <w:right w:val="nil"/>
              </w:tblBorders>
              <w:tblLook w:val="0000" w:firstRow="0" w:lastRow="0" w:firstColumn="0" w:lastColumn="0" w:noHBand="0" w:noVBand="0"/>
            </w:tblPr>
            <w:tblGrid>
              <w:gridCol w:w="2756"/>
            </w:tblGrid>
            <w:tr w:rsidR="0000585B" w:rsidRPr="00133160" w14:paraId="76249058" w14:textId="77777777" w:rsidTr="006158BE">
              <w:trPr>
                <w:trHeight w:val="383"/>
              </w:trPr>
              <w:tc>
                <w:tcPr>
                  <w:tcW w:w="0" w:type="auto"/>
                </w:tcPr>
                <w:p w14:paraId="2808D6C8" w14:textId="77777777" w:rsidR="0000585B" w:rsidRPr="00133160" w:rsidRDefault="0000585B" w:rsidP="006158BE">
                  <w:pPr>
                    <w:autoSpaceDE w:val="0"/>
                    <w:autoSpaceDN w:val="0"/>
                    <w:adjustRightInd w:val="0"/>
                    <w:rPr>
                      <w:rFonts w:ascii="Times New Roman" w:hAnsi="Times New Roman" w:cs="Times New Roman"/>
                      <w:color w:val="000000"/>
                      <w:sz w:val="23"/>
                      <w:szCs w:val="23"/>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w:t>
                  </w:r>
                  <w:r w:rsidRPr="00C63897">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2</w:t>
                  </w:r>
                  <w:r w:rsidRPr="00C63897">
                    <w:rPr>
                      <w:rFonts w:ascii="Times New Roman" w:eastAsia="Times New Roman" w:hAnsi="Times New Roman" w:cs="Times New Roman"/>
                      <w:b/>
                      <w:bCs/>
                      <w:lang w:eastAsia="ru-RU"/>
                    </w:rPr>
                    <w:t xml:space="preserve">. </w:t>
                  </w:r>
                  <w:r w:rsidRPr="00133160">
                    <w:rPr>
                      <w:rFonts w:ascii="Times New Roman" w:hAnsi="Times New Roman" w:cs="Times New Roman"/>
                      <w:b/>
                      <w:bCs/>
                      <w:color w:val="000000"/>
                      <w:sz w:val="23"/>
                      <w:szCs w:val="23"/>
                    </w:rPr>
                    <w:t xml:space="preserve">Нормативное регулирование цифровой среды в РФ </w:t>
                  </w:r>
                </w:p>
              </w:tc>
            </w:tr>
          </w:tbl>
          <w:p w14:paraId="73C26A10" w14:textId="77777777" w:rsidR="0000585B" w:rsidRPr="00C63897" w:rsidRDefault="0000585B" w:rsidP="006158B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046BEFD0" w14:textId="77777777" w:rsidR="0000585B" w:rsidRPr="00C63897" w:rsidRDefault="0000585B" w:rsidP="006158B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694" w:type="dxa"/>
          </w:tcPr>
          <w:p w14:paraId="3BDBA5C0" w14:textId="77777777" w:rsidR="0000585B" w:rsidRPr="00C63897" w:rsidRDefault="0000585B" w:rsidP="006158B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4/2</w:t>
            </w:r>
          </w:p>
        </w:tc>
        <w:tc>
          <w:tcPr>
            <w:tcW w:w="2409" w:type="dxa"/>
            <w:vMerge w:val="restart"/>
          </w:tcPr>
          <w:p w14:paraId="74729083" w14:textId="77777777" w:rsidR="0000585B" w:rsidRDefault="0000585B" w:rsidP="006158B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ОК1, ОК2, </w:t>
            </w:r>
          </w:p>
          <w:p w14:paraId="6A1EE2A8" w14:textId="77777777" w:rsidR="0000585B" w:rsidRPr="00C63897" w:rsidRDefault="0000585B" w:rsidP="006158B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ОК5, ОК9</w:t>
            </w:r>
          </w:p>
        </w:tc>
      </w:tr>
      <w:tr w:rsidR="0000585B" w:rsidRPr="00C63897" w14:paraId="444DF5BF" w14:textId="77777777" w:rsidTr="006158BE">
        <w:trPr>
          <w:trHeight w:val="361"/>
        </w:trPr>
        <w:tc>
          <w:tcPr>
            <w:tcW w:w="2972" w:type="dxa"/>
            <w:vMerge/>
          </w:tcPr>
          <w:p w14:paraId="5A8B9637" w14:textId="77777777" w:rsidR="0000585B" w:rsidRPr="00C63897" w:rsidRDefault="0000585B" w:rsidP="006158B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380EAD7F" w14:textId="77777777" w:rsidR="0000585B" w:rsidRPr="00C63897" w:rsidRDefault="0000585B" w:rsidP="006158BE">
            <w:pPr>
              <w:spacing w:line="240" w:lineRule="exact"/>
              <w:rPr>
                <w:rFonts w:ascii="Times New Roman" w:eastAsia="Times New Roman" w:hAnsi="Times New Roman" w:cs="Times New Roman"/>
                <w:lang w:eastAsia="ru-RU"/>
              </w:rPr>
            </w:pPr>
            <w:r w:rsidRPr="00133160">
              <w:rPr>
                <w:rFonts w:ascii="Times New Roman" w:hAnsi="Times New Roman" w:cs="Times New Roman"/>
                <w:color w:val="000000"/>
                <w:sz w:val="23"/>
                <w:szCs w:val="23"/>
              </w:rPr>
              <w:t>Программа «Цифровая экономика Российской Федерации». Функции государства и правовое обеспечение перехода к цифровой экономике. Национальные Федеральные проекты</w:t>
            </w:r>
          </w:p>
        </w:tc>
        <w:tc>
          <w:tcPr>
            <w:tcW w:w="2694" w:type="dxa"/>
            <w:vMerge w:val="restart"/>
          </w:tcPr>
          <w:p w14:paraId="2622C219" w14:textId="77777777" w:rsidR="0000585B" w:rsidRPr="00C63897" w:rsidRDefault="0000585B" w:rsidP="006158BE">
            <w:pPr>
              <w:rPr>
                <w:rFonts w:ascii="Times New Roman" w:eastAsia="Times New Roman" w:hAnsi="Times New Roman" w:cs="Times New Roman"/>
                <w:lang w:eastAsia="ru-RU"/>
              </w:rPr>
            </w:pPr>
            <w:r>
              <w:rPr>
                <w:rFonts w:ascii="Times New Roman" w:eastAsia="Times New Roman" w:hAnsi="Times New Roman" w:cs="Times New Roman"/>
                <w:lang w:eastAsia="ru-RU"/>
              </w:rPr>
              <w:t>2</w:t>
            </w:r>
          </w:p>
          <w:p w14:paraId="1E7CEE35" w14:textId="77777777" w:rsidR="0000585B" w:rsidRPr="00C63897" w:rsidRDefault="0000585B" w:rsidP="006158BE">
            <w:pPr>
              <w:rPr>
                <w:rFonts w:ascii="Times New Roman" w:eastAsia="Times New Roman" w:hAnsi="Times New Roman" w:cs="Times New Roman"/>
                <w:lang w:eastAsia="ru-RU"/>
              </w:rPr>
            </w:pPr>
          </w:p>
        </w:tc>
        <w:tc>
          <w:tcPr>
            <w:tcW w:w="2409" w:type="dxa"/>
            <w:vMerge/>
          </w:tcPr>
          <w:p w14:paraId="39CB38C7" w14:textId="77777777" w:rsidR="0000585B" w:rsidRPr="00C63897" w:rsidRDefault="0000585B" w:rsidP="006158BE">
            <w:pPr>
              <w:rPr>
                <w:rFonts w:ascii="Times New Roman" w:eastAsia="Times New Roman" w:hAnsi="Times New Roman" w:cs="Times New Roman"/>
                <w:lang w:eastAsia="ru-RU"/>
              </w:rPr>
            </w:pPr>
          </w:p>
        </w:tc>
      </w:tr>
      <w:tr w:rsidR="0000585B" w:rsidRPr="00C63897" w14:paraId="774EFC55" w14:textId="77777777" w:rsidTr="006158BE">
        <w:trPr>
          <w:trHeight w:val="361"/>
        </w:trPr>
        <w:tc>
          <w:tcPr>
            <w:tcW w:w="2972" w:type="dxa"/>
            <w:vMerge/>
          </w:tcPr>
          <w:p w14:paraId="7DD976DA" w14:textId="77777777" w:rsidR="0000585B" w:rsidRPr="00C63897" w:rsidRDefault="0000585B" w:rsidP="006158B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1AB17A90" w14:textId="77777777" w:rsidR="0000585B" w:rsidRPr="00C63897" w:rsidRDefault="0000585B" w:rsidP="006158BE">
            <w:pPr>
              <w:spacing w:line="240" w:lineRule="exact"/>
              <w:rPr>
                <w:rFonts w:ascii="Times New Roman" w:eastAsia="Times New Roman" w:hAnsi="Times New Roman" w:cs="Times New Roman"/>
                <w:lang w:eastAsia="ru-RU"/>
              </w:rPr>
            </w:pPr>
            <w:r w:rsidRPr="00133160">
              <w:rPr>
                <w:rFonts w:ascii="Times New Roman" w:hAnsi="Times New Roman" w:cs="Times New Roman"/>
                <w:color w:val="000000"/>
                <w:sz w:val="23"/>
                <w:szCs w:val="23"/>
              </w:rPr>
              <w:t xml:space="preserve">Место РФ в мире по уровню </w:t>
            </w:r>
            <w:proofErr w:type="spellStart"/>
            <w:r w:rsidRPr="00133160">
              <w:rPr>
                <w:rFonts w:ascii="Times New Roman" w:hAnsi="Times New Roman" w:cs="Times New Roman"/>
                <w:color w:val="000000"/>
                <w:sz w:val="23"/>
                <w:szCs w:val="23"/>
              </w:rPr>
              <w:t>цифровизации</w:t>
            </w:r>
            <w:proofErr w:type="spellEnd"/>
            <w:r w:rsidRPr="00133160">
              <w:rPr>
                <w:rFonts w:ascii="Times New Roman" w:hAnsi="Times New Roman" w:cs="Times New Roman"/>
                <w:color w:val="000000"/>
                <w:sz w:val="23"/>
                <w:szCs w:val="23"/>
              </w:rPr>
              <w:t xml:space="preserve">. Государственное регулирование развития цифровой экономики. Нормативно-правовые акты, регулирующие развитие цифровой экономики. </w:t>
            </w:r>
          </w:p>
        </w:tc>
        <w:tc>
          <w:tcPr>
            <w:tcW w:w="2694" w:type="dxa"/>
            <w:vMerge/>
          </w:tcPr>
          <w:p w14:paraId="25B7B969" w14:textId="77777777" w:rsidR="0000585B" w:rsidRPr="00C63897" w:rsidRDefault="0000585B" w:rsidP="006158BE">
            <w:pPr>
              <w:rPr>
                <w:rFonts w:ascii="Times New Roman" w:eastAsia="Times New Roman" w:hAnsi="Times New Roman" w:cs="Times New Roman"/>
                <w:lang w:eastAsia="ru-RU"/>
              </w:rPr>
            </w:pPr>
          </w:p>
        </w:tc>
        <w:tc>
          <w:tcPr>
            <w:tcW w:w="2409" w:type="dxa"/>
            <w:vMerge/>
          </w:tcPr>
          <w:p w14:paraId="1450B57B" w14:textId="77777777" w:rsidR="0000585B" w:rsidRPr="00C63897" w:rsidRDefault="0000585B" w:rsidP="006158BE">
            <w:pPr>
              <w:rPr>
                <w:rFonts w:ascii="Times New Roman" w:eastAsia="Times New Roman" w:hAnsi="Times New Roman" w:cs="Times New Roman"/>
                <w:lang w:eastAsia="ru-RU"/>
              </w:rPr>
            </w:pPr>
          </w:p>
        </w:tc>
      </w:tr>
      <w:tr w:rsidR="0000585B" w:rsidRPr="00C63897" w14:paraId="1BE4CEEF" w14:textId="77777777" w:rsidTr="006158BE">
        <w:trPr>
          <w:trHeight w:val="361"/>
        </w:trPr>
        <w:tc>
          <w:tcPr>
            <w:tcW w:w="2972" w:type="dxa"/>
            <w:vMerge/>
          </w:tcPr>
          <w:p w14:paraId="2C33421D" w14:textId="77777777" w:rsidR="0000585B" w:rsidRPr="00C63897" w:rsidRDefault="0000585B" w:rsidP="006158B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457C287A" w14:textId="77777777" w:rsidR="0000585B" w:rsidRPr="00133160" w:rsidRDefault="0000585B" w:rsidP="006158BE">
            <w:pPr>
              <w:spacing w:line="240" w:lineRule="exact"/>
              <w:rPr>
                <w:rFonts w:ascii="Times New Roman" w:hAnsi="Times New Roman" w:cs="Times New Roman"/>
                <w:color w:val="000000"/>
                <w:sz w:val="23"/>
                <w:szCs w:val="23"/>
              </w:rPr>
            </w:pPr>
            <w:r w:rsidRPr="00E14907">
              <w:rPr>
                <w:rFonts w:ascii="Times New Roman" w:hAnsi="Times New Roman" w:cs="Times New Roman"/>
                <w:color w:val="000000"/>
                <w:sz w:val="23"/>
                <w:szCs w:val="23"/>
              </w:rPr>
              <w:t xml:space="preserve">Электронные деньги. Отличие электронных денег от традиционных и их взаимосвязь. Эволюция электронных </w:t>
            </w:r>
            <w:r w:rsidRPr="00E14907">
              <w:rPr>
                <w:rFonts w:ascii="Times New Roman" w:hAnsi="Times New Roman" w:cs="Times New Roman"/>
                <w:color w:val="000000"/>
                <w:sz w:val="23"/>
                <w:szCs w:val="23"/>
              </w:rPr>
              <w:lastRenderedPageBreak/>
              <w:t>платежных систем в России. Принципы функционирования. Перспективы развития</w:t>
            </w:r>
            <w:r>
              <w:rPr>
                <w:rFonts w:ascii="Times New Roman" w:hAnsi="Times New Roman" w:cs="Times New Roman"/>
                <w:color w:val="000000"/>
                <w:sz w:val="23"/>
                <w:szCs w:val="23"/>
              </w:rPr>
              <w:t xml:space="preserve"> </w:t>
            </w:r>
            <w:r w:rsidRPr="00E14907">
              <w:rPr>
                <w:rFonts w:ascii="Times New Roman" w:hAnsi="Times New Roman" w:cs="Times New Roman"/>
                <w:color w:val="000000"/>
                <w:sz w:val="23"/>
                <w:szCs w:val="23"/>
              </w:rPr>
              <w:t>электронных денег.</w:t>
            </w:r>
          </w:p>
        </w:tc>
        <w:tc>
          <w:tcPr>
            <w:tcW w:w="2694" w:type="dxa"/>
            <w:vMerge/>
          </w:tcPr>
          <w:p w14:paraId="4729B746" w14:textId="77777777" w:rsidR="0000585B" w:rsidRDefault="0000585B" w:rsidP="006158BE">
            <w:pPr>
              <w:rPr>
                <w:rFonts w:ascii="Times New Roman" w:eastAsia="Times New Roman" w:hAnsi="Times New Roman" w:cs="Times New Roman"/>
                <w:lang w:eastAsia="ru-RU"/>
              </w:rPr>
            </w:pPr>
          </w:p>
        </w:tc>
        <w:tc>
          <w:tcPr>
            <w:tcW w:w="2409" w:type="dxa"/>
            <w:vMerge/>
          </w:tcPr>
          <w:p w14:paraId="2668C1F0" w14:textId="77777777" w:rsidR="0000585B" w:rsidRPr="00C63897" w:rsidRDefault="0000585B" w:rsidP="006158BE">
            <w:pPr>
              <w:rPr>
                <w:rFonts w:ascii="Times New Roman" w:eastAsia="Times New Roman" w:hAnsi="Times New Roman" w:cs="Times New Roman"/>
                <w:lang w:eastAsia="ru-RU"/>
              </w:rPr>
            </w:pPr>
          </w:p>
        </w:tc>
      </w:tr>
      <w:tr w:rsidR="0000585B" w:rsidRPr="00C63897" w14:paraId="0114FF51" w14:textId="77777777" w:rsidTr="006158BE">
        <w:trPr>
          <w:trHeight w:val="210"/>
        </w:trPr>
        <w:tc>
          <w:tcPr>
            <w:tcW w:w="2972" w:type="dxa"/>
            <w:vMerge/>
          </w:tcPr>
          <w:p w14:paraId="33E369E3" w14:textId="77777777" w:rsidR="0000585B" w:rsidRPr="00C63897" w:rsidRDefault="0000585B" w:rsidP="006158B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3661F2BF" w14:textId="77777777" w:rsidR="0000585B" w:rsidRPr="00C63897" w:rsidRDefault="0000585B" w:rsidP="006158B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14:paraId="66AA5596" w14:textId="77777777" w:rsidR="0000585B" w:rsidRPr="00C63897" w:rsidRDefault="0000585B" w:rsidP="006158B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2/2</w:t>
            </w:r>
          </w:p>
        </w:tc>
        <w:tc>
          <w:tcPr>
            <w:tcW w:w="2409" w:type="dxa"/>
            <w:vMerge/>
          </w:tcPr>
          <w:p w14:paraId="2FA25148" w14:textId="77777777" w:rsidR="0000585B" w:rsidRPr="00C63897" w:rsidRDefault="0000585B" w:rsidP="006158BE">
            <w:pPr>
              <w:rPr>
                <w:rFonts w:ascii="Times New Roman" w:eastAsia="Times New Roman" w:hAnsi="Times New Roman" w:cs="Times New Roman"/>
                <w:b/>
                <w:bCs/>
                <w:lang w:eastAsia="ru-RU"/>
              </w:rPr>
            </w:pPr>
          </w:p>
        </w:tc>
      </w:tr>
      <w:tr w:rsidR="0000585B" w:rsidRPr="00C63897" w14:paraId="039B5572" w14:textId="77777777" w:rsidTr="006158BE">
        <w:trPr>
          <w:trHeight w:val="240"/>
        </w:trPr>
        <w:tc>
          <w:tcPr>
            <w:tcW w:w="2972" w:type="dxa"/>
            <w:vMerge/>
          </w:tcPr>
          <w:p w14:paraId="1D9376D5" w14:textId="77777777" w:rsidR="0000585B" w:rsidRPr="00C63897" w:rsidRDefault="0000585B" w:rsidP="006158B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3D4289E5" w14:textId="77777777" w:rsidR="0000585B" w:rsidRPr="00C63897" w:rsidRDefault="0000585B" w:rsidP="006158BE">
            <w:pPr>
              <w:rPr>
                <w:rFonts w:ascii="Times New Roman" w:eastAsia="Times New Roman" w:hAnsi="Times New Roman" w:cs="Times New Roman"/>
                <w:b/>
                <w:bCs/>
                <w:lang w:eastAsia="ru-RU"/>
              </w:rPr>
            </w:pPr>
            <w:r w:rsidRPr="00052E73">
              <w:rPr>
                <w:rFonts w:ascii="Times New Roman" w:eastAsia="Times New Roman" w:hAnsi="Times New Roman" w:cs="Times New Roman"/>
                <w:sz w:val="23"/>
                <w:szCs w:val="23"/>
                <w:lang w:eastAsia="ru-RU"/>
              </w:rPr>
              <w:t>Деловая игра «</w:t>
            </w:r>
            <w:proofErr w:type="spellStart"/>
            <w:r w:rsidRPr="00052E73">
              <w:rPr>
                <w:rFonts w:ascii="Times New Roman" w:eastAsia="Times New Roman" w:hAnsi="Times New Roman" w:cs="Times New Roman"/>
                <w:sz w:val="23"/>
                <w:szCs w:val="23"/>
                <w:lang w:eastAsia="ru-RU"/>
              </w:rPr>
              <w:t>Цифровизация</w:t>
            </w:r>
            <w:proofErr w:type="spellEnd"/>
            <w:r w:rsidRPr="00052E73">
              <w:rPr>
                <w:rFonts w:ascii="Times New Roman" w:eastAsia="Times New Roman" w:hAnsi="Times New Roman" w:cs="Times New Roman"/>
                <w:sz w:val="23"/>
                <w:szCs w:val="23"/>
                <w:lang w:eastAsia="ru-RU"/>
              </w:rPr>
              <w:t xml:space="preserve"> региона (города)»</w:t>
            </w:r>
          </w:p>
        </w:tc>
        <w:tc>
          <w:tcPr>
            <w:tcW w:w="2694" w:type="dxa"/>
          </w:tcPr>
          <w:p w14:paraId="3CB0E43B" w14:textId="77777777" w:rsidR="0000585B" w:rsidRPr="003B31AD" w:rsidRDefault="0000585B" w:rsidP="006158BE">
            <w:pPr>
              <w:rPr>
                <w:rFonts w:ascii="Times New Roman" w:eastAsia="Times New Roman" w:hAnsi="Times New Roman" w:cs="Times New Roman"/>
                <w:bCs/>
                <w:lang w:eastAsia="ru-RU"/>
              </w:rPr>
            </w:pPr>
            <w:r w:rsidRPr="003B31AD">
              <w:rPr>
                <w:rFonts w:ascii="Times New Roman" w:eastAsia="Times New Roman" w:hAnsi="Times New Roman" w:cs="Times New Roman"/>
                <w:bCs/>
                <w:lang w:eastAsia="ru-RU"/>
              </w:rPr>
              <w:t>2</w:t>
            </w:r>
          </w:p>
        </w:tc>
        <w:tc>
          <w:tcPr>
            <w:tcW w:w="2409" w:type="dxa"/>
            <w:vMerge/>
          </w:tcPr>
          <w:p w14:paraId="693078E8" w14:textId="77777777" w:rsidR="0000585B" w:rsidRPr="00C63897" w:rsidRDefault="0000585B" w:rsidP="006158BE">
            <w:pPr>
              <w:rPr>
                <w:rFonts w:ascii="Times New Roman" w:eastAsia="Times New Roman" w:hAnsi="Times New Roman" w:cs="Times New Roman"/>
                <w:b/>
                <w:bCs/>
                <w:lang w:eastAsia="ru-RU"/>
              </w:rPr>
            </w:pPr>
          </w:p>
        </w:tc>
      </w:tr>
      <w:tr w:rsidR="0000585B" w:rsidRPr="00C63897" w14:paraId="12D47F1F" w14:textId="77777777" w:rsidTr="006158BE">
        <w:tc>
          <w:tcPr>
            <w:tcW w:w="9634" w:type="dxa"/>
            <w:gridSpan w:val="2"/>
          </w:tcPr>
          <w:p w14:paraId="79299EDF" w14:textId="77777777" w:rsidR="0000585B" w:rsidRPr="00C63897" w:rsidRDefault="0000585B" w:rsidP="006158BE">
            <w:pPr>
              <w:rPr>
                <w:rFonts w:ascii="Times New Roman" w:eastAsia="Times New Roman" w:hAnsi="Times New Roman" w:cs="Times New Roman"/>
                <w:i/>
                <w:lang w:eastAsia="ru-RU"/>
              </w:rPr>
            </w:pPr>
            <w:r w:rsidRPr="00C63897">
              <w:rPr>
                <w:rFonts w:ascii="Times New Roman" w:eastAsia="Times New Roman" w:hAnsi="Times New Roman" w:cs="Times New Roman"/>
                <w:b/>
                <w:bCs/>
                <w:lang w:eastAsia="ru-RU"/>
              </w:rPr>
              <w:t xml:space="preserve">Раздел </w:t>
            </w:r>
            <w:r>
              <w:rPr>
                <w:rFonts w:ascii="Times New Roman" w:eastAsia="Times New Roman" w:hAnsi="Times New Roman" w:cs="Times New Roman"/>
                <w:b/>
                <w:bCs/>
                <w:lang w:eastAsia="ru-RU"/>
              </w:rPr>
              <w:t>2</w:t>
            </w:r>
            <w:r w:rsidRPr="00C63897">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П</w:t>
            </w:r>
            <w:r w:rsidRPr="00052E73">
              <w:rPr>
                <w:rFonts w:ascii="Times New Roman" w:eastAsia="Times New Roman" w:hAnsi="Times New Roman" w:cs="Times New Roman"/>
                <w:b/>
                <w:bCs/>
                <w:lang w:eastAsia="ru-RU"/>
              </w:rPr>
              <w:t>латформ</w:t>
            </w:r>
            <w:r>
              <w:rPr>
                <w:rFonts w:ascii="Times New Roman" w:eastAsia="Times New Roman" w:hAnsi="Times New Roman" w:cs="Times New Roman"/>
                <w:b/>
                <w:bCs/>
                <w:lang w:eastAsia="ru-RU"/>
              </w:rPr>
              <w:t>ы</w:t>
            </w:r>
            <w:r w:rsidRPr="00052E73">
              <w:rPr>
                <w:rFonts w:ascii="Times New Roman" w:eastAsia="Times New Roman" w:hAnsi="Times New Roman" w:cs="Times New Roman"/>
                <w:b/>
                <w:bCs/>
                <w:lang w:eastAsia="ru-RU"/>
              </w:rPr>
              <w:t xml:space="preserve"> цифровой экономики. </w:t>
            </w:r>
          </w:p>
        </w:tc>
        <w:tc>
          <w:tcPr>
            <w:tcW w:w="2694" w:type="dxa"/>
          </w:tcPr>
          <w:p w14:paraId="4CC0D483" w14:textId="77777777" w:rsidR="0000585B" w:rsidRPr="00C63897" w:rsidRDefault="0000585B" w:rsidP="006158B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11/4</w:t>
            </w:r>
          </w:p>
        </w:tc>
        <w:tc>
          <w:tcPr>
            <w:tcW w:w="2409" w:type="dxa"/>
          </w:tcPr>
          <w:p w14:paraId="1CA5770A" w14:textId="77777777" w:rsidR="0000585B" w:rsidRPr="00C63897" w:rsidRDefault="0000585B" w:rsidP="006158BE">
            <w:pPr>
              <w:rPr>
                <w:rFonts w:ascii="Times New Roman" w:eastAsia="Times New Roman" w:hAnsi="Times New Roman" w:cs="Times New Roman"/>
                <w:b/>
                <w:bCs/>
                <w:lang w:eastAsia="ru-RU"/>
              </w:rPr>
            </w:pPr>
          </w:p>
        </w:tc>
      </w:tr>
      <w:tr w:rsidR="0000585B" w:rsidRPr="00C63897" w14:paraId="324155EF" w14:textId="77777777" w:rsidTr="006158BE">
        <w:tc>
          <w:tcPr>
            <w:tcW w:w="2972" w:type="dxa"/>
            <w:vMerge w:val="restart"/>
          </w:tcPr>
          <w:p w14:paraId="7D1D7C7C" w14:textId="77777777" w:rsidR="0000585B" w:rsidRPr="00C63897" w:rsidRDefault="0000585B" w:rsidP="006158B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2.1</w:t>
            </w:r>
            <w:r w:rsidRPr="00052E73">
              <w:rPr>
                <w:rFonts w:ascii="Times New Roman" w:eastAsia="Times New Roman" w:hAnsi="Times New Roman" w:cs="Times New Roman"/>
                <w:b/>
                <w:bCs/>
                <w:lang w:eastAsia="ru-RU"/>
              </w:rPr>
              <w:t xml:space="preserve"> Индустрия 4.0.</w:t>
            </w:r>
          </w:p>
        </w:tc>
        <w:tc>
          <w:tcPr>
            <w:tcW w:w="6662" w:type="dxa"/>
          </w:tcPr>
          <w:p w14:paraId="6F3D9209" w14:textId="77777777" w:rsidR="0000585B" w:rsidRPr="00C63897" w:rsidRDefault="0000585B" w:rsidP="006158BE">
            <w:pP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 xml:space="preserve">Содержание </w:t>
            </w:r>
          </w:p>
        </w:tc>
        <w:tc>
          <w:tcPr>
            <w:tcW w:w="2694" w:type="dxa"/>
          </w:tcPr>
          <w:p w14:paraId="2818602D" w14:textId="77777777" w:rsidR="0000585B" w:rsidRPr="00C63897" w:rsidRDefault="0000585B" w:rsidP="006158B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409" w:type="dxa"/>
            <w:vMerge w:val="restart"/>
          </w:tcPr>
          <w:p w14:paraId="4A2E7065" w14:textId="77777777" w:rsidR="0000585B" w:rsidRDefault="0000585B" w:rsidP="006158B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ОК1, ОК2, </w:t>
            </w:r>
          </w:p>
          <w:p w14:paraId="729AA88E" w14:textId="77777777" w:rsidR="0000585B" w:rsidRPr="00C63897" w:rsidRDefault="0000585B" w:rsidP="006158B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ОК5, ОК9</w:t>
            </w:r>
          </w:p>
        </w:tc>
      </w:tr>
      <w:tr w:rsidR="0000585B" w:rsidRPr="00C63897" w14:paraId="4605C28B" w14:textId="77777777" w:rsidTr="006158BE">
        <w:trPr>
          <w:trHeight w:val="396"/>
        </w:trPr>
        <w:tc>
          <w:tcPr>
            <w:tcW w:w="2972" w:type="dxa"/>
            <w:vMerge/>
          </w:tcPr>
          <w:p w14:paraId="0F8A7F87" w14:textId="77777777" w:rsidR="0000585B" w:rsidRPr="00C63897" w:rsidRDefault="0000585B" w:rsidP="006158BE">
            <w:pPr>
              <w:rPr>
                <w:rFonts w:ascii="Times New Roman" w:eastAsia="Times New Roman" w:hAnsi="Times New Roman" w:cs="Times New Roman"/>
                <w:b/>
                <w:bCs/>
                <w:lang w:eastAsia="ru-RU"/>
              </w:rPr>
            </w:pPr>
          </w:p>
        </w:tc>
        <w:tc>
          <w:tcPr>
            <w:tcW w:w="6662" w:type="dxa"/>
          </w:tcPr>
          <w:p w14:paraId="4F4B1F61" w14:textId="77777777" w:rsidR="0000585B" w:rsidRPr="00C63897" w:rsidRDefault="0000585B" w:rsidP="006158BE">
            <w:pPr>
              <w:suppressAutoHyphens/>
              <w:jc w:val="both"/>
              <w:rPr>
                <w:rFonts w:ascii="Times New Roman" w:eastAsia="Times New Roman" w:hAnsi="Times New Roman" w:cs="Times New Roman"/>
                <w:lang w:eastAsia="ru-RU"/>
              </w:rPr>
            </w:pPr>
            <w:r w:rsidRPr="00052E73">
              <w:rPr>
                <w:rFonts w:ascii="Times New Roman" w:eastAsia="Times New Roman" w:hAnsi="Times New Roman" w:cs="Times New Roman"/>
                <w:lang w:eastAsia="ru-RU"/>
              </w:rPr>
              <w:t>Концепция «Индустрия 4.0» и соответствующие цифровые технологии Индустриальная революция 4.0</w:t>
            </w:r>
          </w:p>
        </w:tc>
        <w:tc>
          <w:tcPr>
            <w:tcW w:w="2694" w:type="dxa"/>
            <w:vMerge w:val="restart"/>
          </w:tcPr>
          <w:p w14:paraId="0FFFB511" w14:textId="77777777" w:rsidR="0000585B" w:rsidRPr="00C63897" w:rsidRDefault="0000585B" w:rsidP="006158BE">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p>
          <w:p w14:paraId="5FD20512" w14:textId="77777777" w:rsidR="0000585B" w:rsidRPr="00C63897" w:rsidRDefault="0000585B" w:rsidP="006158BE">
            <w:pPr>
              <w:suppressAutoHyphens/>
              <w:jc w:val="both"/>
              <w:rPr>
                <w:rFonts w:ascii="Times New Roman" w:eastAsia="Times New Roman" w:hAnsi="Times New Roman" w:cs="Times New Roman"/>
                <w:lang w:eastAsia="ru-RU"/>
              </w:rPr>
            </w:pPr>
          </w:p>
        </w:tc>
        <w:tc>
          <w:tcPr>
            <w:tcW w:w="2409" w:type="dxa"/>
            <w:vMerge/>
          </w:tcPr>
          <w:p w14:paraId="171970B6" w14:textId="77777777" w:rsidR="0000585B" w:rsidRPr="00C63897" w:rsidRDefault="0000585B" w:rsidP="006158BE">
            <w:pPr>
              <w:suppressAutoHyphens/>
              <w:jc w:val="both"/>
              <w:rPr>
                <w:rFonts w:ascii="Times New Roman" w:eastAsia="Times New Roman" w:hAnsi="Times New Roman" w:cs="Times New Roman"/>
                <w:lang w:eastAsia="ru-RU"/>
              </w:rPr>
            </w:pPr>
          </w:p>
        </w:tc>
      </w:tr>
      <w:tr w:rsidR="0000585B" w:rsidRPr="00C63897" w14:paraId="637D7E70" w14:textId="77777777" w:rsidTr="006158BE">
        <w:trPr>
          <w:trHeight w:val="396"/>
        </w:trPr>
        <w:tc>
          <w:tcPr>
            <w:tcW w:w="2972" w:type="dxa"/>
            <w:vMerge/>
          </w:tcPr>
          <w:p w14:paraId="660532D3" w14:textId="77777777" w:rsidR="0000585B" w:rsidRPr="00C63897" w:rsidRDefault="0000585B" w:rsidP="006158BE">
            <w:pPr>
              <w:rPr>
                <w:rFonts w:ascii="Times New Roman" w:eastAsia="Times New Roman" w:hAnsi="Times New Roman" w:cs="Times New Roman"/>
                <w:b/>
                <w:bCs/>
                <w:lang w:eastAsia="ru-RU"/>
              </w:rPr>
            </w:pPr>
          </w:p>
        </w:tc>
        <w:tc>
          <w:tcPr>
            <w:tcW w:w="6662" w:type="dxa"/>
          </w:tcPr>
          <w:p w14:paraId="707BAACE" w14:textId="77777777" w:rsidR="0000585B" w:rsidRPr="00052E73" w:rsidRDefault="0000585B" w:rsidP="006158BE">
            <w:pPr>
              <w:suppressAutoHyphens/>
              <w:jc w:val="both"/>
              <w:rPr>
                <w:rFonts w:ascii="Times New Roman" w:eastAsia="Times New Roman" w:hAnsi="Times New Roman" w:cs="Times New Roman"/>
                <w:lang w:eastAsia="ru-RU"/>
              </w:rPr>
            </w:pPr>
            <w:r w:rsidRPr="00052E73">
              <w:rPr>
                <w:rFonts w:ascii="Times New Roman" w:eastAsia="Times New Roman" w:hAnsi="Times New Roman" w:cs="Times New Roman"/>
                <w:lang w:eastAsia="ru-RU"/>
              </w:rPr>
              <w:t xml:space="preserve">Понятие </w:t>
            </w:r>
            <w:proofErr w:type="spellStart"/>
            <w:r w:rsidRPr="00052E73">
              <w:rPr>
                <w:rFonts w:ascii="Times New Roman" w:eastAsia="Times New Roman" w:hAnsi="Times New Roman" w:cs="Times New Roman"/>
                <w:lang w:eastAsia="ru-RU"/>
              </w:rPr>
              <w:t>big</w:t>
            </w:r>
            <w:proofErr w:type="spellEnd"/>
            <w:r w:rsidRPr="00052E73">
              <w:rPr>
                <w:rFonts w:ascii="Times New Roman" w:eastAsia="Times New Roman" w:hAnsi="Times New Roman" w:cs="Times New Roman"/>
                <w:lang w:eastAsia="ru-RU"/>
              </w:rPr>
              <w:t xml:space="preserve"> </w:t>
            </w:r>
            <w:proofErr w:type="spellStart"/>
            <w:r w:rsidRPr="00052E73">
              <w:rPr>
                <w:rFonts w:ascii="Times New Roman" w:eastAsia="Times New Roman" w:hAnsi="Times New Roman" w:cs="Times New Roman"/>
                <w:lang w:eastAsia="ru-RU"/>
              </w:rPr>
              <w:t>data</w:t>
            </w:r>
            <w:proofErr w:type="spellEnd"/>
            <w:r w:rsidRPr="00052E73">
              <w:rPr>
                <w:rFonts w:ascii="Times New Roman" w:eastAsia="Times New Roman" w:hAnsi="Times New Roman" w:cs="Times New Roman"/>
                <w:lang w:eastAsia="ru-RU"/>
              </w:rPr>
              <w:t xml:space="preserve">. Новые подходы к накоплению и обработке данных в экономике и финансах на микро- и макроуровнях. </w:t>
            </w:r>
          </w:p>
        </w:tc>
        <w:tc>
          <w:tcPr>
            <w:tcW w:w="2694" w:type="dxa"/>
            <w:vMerge/>
          </w:tcPr>
          <w:p w14:paraId="53549F17" w14:textId="77777777" w:rsidR="0000585B" w:rsidRPr="00C63897" w:rsidRDefault="0000585B" w:rsidP="006158BE">
            <w:pPr>
              <w:suppressAutoHyphens/>
              <w:jc w:val="both"/>
              <w:rPr>
                <w:rFonts w:ascii="Times New Roman" w:eastAsia="Times New Roman" w:hAnsi="Times New Roman" w:cs="Times New Roman"/>
                <w:lang w:eastAsia="ru-RU"/>
              </w:rPr>
            </w:pPr>
          </w:p>
        </w:tc>
        <w:tc>
          <w:tcPr>
            <w:tcW w:w="2409" w:type="dxa"/>
            <w:vMerge/>
          </w:tcPr>
          <w:p w14:paraId="706811BD" w14:textId="77777777" w:rsidR="0000585B" w:rsidRPr="00C63897" w:rsidRDefault="0000585B" w:rsidP="006158BE">
            <w:pPr>
              <w:suppressAutoHyphens/>
              <w:jc w:val="both"/>
              <w:rPr>
                <w:rFonts w:ascii="Times New Roman" w:eastAsia="Times New Roman" w:hAnsi="Times New Roman" w:cs="Times New Roman"/>
                <w:lang w:eastAsia="ru-RU"/>
              </w:rPr>
            </w:pPr>
          </w:p>
        </w:tc>
      </w:tr>
      <w:tr w:rsidR="0000585B" w:rsidRPr="00C63897" w14:paraId="423ED1F8" w14:textId="77777777" w:rsidTr="006158BE">
        <w:trPr>
          <w:trHeight w:val="236"/>
        </w:trPr>
        <w:tc>
          <w:tcPr>
            <w:tcW w:w="2972" w:type="dxa"/>
            <w:vMerge/>
          </w:tcPr>
          <w:p w14:paraId="6068756A" w14:textId="77777777" w:rsidR="0000585B" w:rsidRPr="00C63897" w:rsidRDefault="0000585B" w:rsidP="006158BE">
            <w:pPr>
              <w:rPr>
                <w:rFonts w:ascii="Times New Roman" w:eastAsia="Times New Roman" w:hAnsi="Times New Roman" w:cs="Times New Roman"/>
                <w:b/>
                <w:bCs/>
                <w:lang w:eastAsia="ru-RU"/>
              </w:rPr>
            </w:pPr>
          </w:p>
        </w:tc>
        <w:tc>
          <w:tcPr>
            <w:tcW w:w="6662" w:type="dxa"/>
          </w:tcPr>
          <w:p w14:paraId="226D3E79" w14:textId="77777777" w:rsidR="0000585B" w:rsidRPr="00E14907" w:rsidRDefault="0000585B" w:rsidP="006158BE">
            <w:pPr>
              <w:suppressAutoHyphens/>
              <w:jc w:val="both"/>
              <w:rPr>
                <w:rFonts w:ascii="Times New Roman" w:eastAsia="Times New Roman" w:hAnsi="Times New Roman" w:cs="Times New Roman"/>
                <w:lang w:eastAsia="ru-RU"/>
              </w:rPr>
            </w:pPr>
            <w:r w:rsidRPr="00E14907">
              <w:rPr>
                <w:rFonts w:ascii="Times New Roman" w:eastAsia="Times New Roman" w:hAnsi="Times New Roman" w:cs="Times New Roman"/>
                <w:lang w:eastAsia="ru-RU"/>
              </w:rPr>
              <w:t>Определение информационной безопасности, структура ИБ, алгоритм работы ИБ Средства защиты информации</w:t>
            </w:r>
          </w:p>
          <w:p w14:paraId="54026F10" w14:textId="77777777" w:rsidR="0000585B" w:rsidRPr="00052E73" w:rsidRDefault="0000585B" w:rsidP="006158BE">
            <w:pPr>
              <w:suppressAutoHyphens/>
              <w:jc w:val="both"/>
              <w:rPr>
                <w:rFonts w:ascii="Times New Roman" w:eastAsia="Times New Roman" w:hAnsi="Times New Roman" w:cs="Times New Roman"/>
                <w:lang w:eastAsia="ru-RU"/>
              </w:rPr>
            </w:pPr>
            <w:r w:rsidRPr="00E14907">
              <w:rPr>
                <w:rFonts w:ascii="Times New Roman" w:eastAsia="Times New Roman" w:hAnsi="Times New Roman" w:cs="Times New Roman"/>
                <w:lang w:eastAsia="ru-RU"/>
              </w:rPr>
              <w:t>Виды рисков для информации, средства защиты информации, меры предосторожности во избежание утери</w:t>
            </w:r>
          </w:p>
        </w:tc>
        <w:tc>
          <w:tcPr>
            <w:tcW w:w="2694" w:type="dxa"/>
            <w:vMerge/>
          </w:tcPr>
          <w:p w14:paraId="7C6BA11C" w14:textId="77777777" w:rsidR="0000585B" w:rsidRDefault="0000585B" w:rsidP="006158BE">
            <w:pPr>
              <w:suppressAutoHyphens/>
              <w:jc w:val="both"/>
              <w:rPr>
                <w:rFonts w:ascii="Times New Roman" w:eastAsia="Times New Roman" w:hAnsi="Times New Roman" w:cs="Times New Roman"/>
                <w:lang w:eastAsia="ru-RU"/>
              </w:rPr>
            </w:pPr>
          </w:p>
        </w:tc>
        <w:tc>
          <w:tcPr>
            <w:tcW w:w="2409" w:type="dxa"/>
            <w:vMerge/>
          </w:tcPr>
          <w:p w14:paraId="4810A961" w14:textId="77777777" w:rsidR="0000585B" w:rsidRPr="00C63897" w:rsidRDefault="0000585B" w:rsidP="006158BE">
            <w:pPr>
              <w:suppressAutoHyphens/>
              <w:jc w:val="both"/>
              <w:rPr>
                <w:rFonts w:ascii="Times New Roman" w:eastAsia="Times New Roman" w:hAnsi="Times New Roman" w:cs="Times New Roman"/>
                <w:b/>
                <w:bCs/>
                <w:lang w:eastAsia="ru-RU"/>
              </w:rPr>
            </w:pPr>
          </w:p>
        </w:tc>
      </w:tr>
      <w:tr w:rsidR="0000585B" w:rsidRPr="00C63897" w14:paraId="02E836CB" w14:textId="77777777" w:rsidTr="006158BE">
        <w:trPr>
          <w:trHeight w:val="267"/>
        </w:trPr>
        <w:tc>
          <w:tcPr>
            <w:tcW w:w="2972" w:type="dxa"/>
            <w:vMerge w:val="restart"/>
          </w:tcPr>
          <w:p w14:paraId="7F09E7DD" w14:textId="77777777" w:rsidR="0000585B" w:rsidRPr="00C63897" w:rsidRDefault="0000585B" w:rsidP="006158B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2.2</w:t>
            </w:r>
            <w:r w:rsidRPr="00C63897">
              <w:rPr>
                <w:rFonts w:ascii="Times New Roman" w:eastAsia="Times New Roman" w:hAnsi="Times New Roman" w:cs="Times New Roman"/>
                <w:b/>
                <w:bCs/>
                <w:lang w:eastAsia="ru-RU"/>
              </w:rPr>
              <w:t xml:space="preserve"> </w:t>
            </w:r>
            <w:r w:rsidRPr="00052E73">
              <w:rPr>
                <w:rFonts w:ascii="Times New Roman" w:eastAsia="Times New Roman" w:hAnsi="Times New Roman" w:cs="Times New Roman"/>
                <w:b/>
                <w:bCs/>
                <w:lang w:eastAsia="ru-RU"/>
              </w:rPr>
              <w:t>Модели электронного бизнеса</w:t>
            </w:r>
          </w:p>
        </w:tc>
        <w:tc>
          <w:tcPr>
            <w:tcW w:w="6662" w:type="dxa"/>
            <w:tcBorders>
              <w:top w:val="single" w:sz="4" w:space="0" w:color="auto"/>
              <w:left w:val="single" w:sz="4" w:space="0" w:color="auto"/>
              <w:bottom w:val="single" w:sz="4" w:space="0" w:color="auto"/>
            </w:tcBorders>
            <w:vAlign w:val="bottom"/>
          </w:tcPr>
          <w:p w14:paraId="3A110225" w14:textId="77777777" w:rsidR="0000585B" w:rsidRPr="00C63897" w:rsidRDefault="0000585B" w:rsidP="006158B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c>
          <w:tcPr>
            <w:tcW w:w="2694" w:type="dxa"/>
          </w:tcPr>
          <w:p w14:paraId="398C1ED5" w14:textId="77777777" w:rsidR="0000585B" w:rsidRPr="00C63897" w:rsidRDefault="0000585B" w:rsidP="006158B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5/2</w:t>
            </w:r>
          </w:p>
        </w:tc>
        <w:tc>
          <w:tcPr>
            <w:tcW w:w="2409" w:type="dxa"/>
            <w:vMerge w:val="restart"/>
          </w:tcPr>
          <w:p w14:paraId="4F879F9A" w14:textId="77777777" w:rsidR="0000585B" w:rsidRDefault="0000585B" w:rsidP="006158B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ОК1, ОК2, </w:t>
            </w:r>
          </w:p>
          <w:p w14:paraId="2102C910" w14:textId="77777777" w:rsidR="0000585B" w:rsidRPr="00C63897" w:rsidRDefault="0000585B" w:rsidP="006158B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ОК5, ОК9</w:t>
            </w:r>
          </w:p>
        </w:tc>
      </w:tr>
      <w:tr w:rsidR="0000585B" w:rsidRPr="00C63897" w14:paraId="1DDACA5B" w14:textId="77777777" w:rsidTr="006158BE">
        <w:trPr>
          <w:trHeight w:val="272"/>
        </w:trPr>
        <w:tc>
          <w:tcPr>
            <w:tcW w:w="2972" w:type="dxa"/>
            <w:vMerge/>
          </w:tcPr>
          <w:p w14:paraId="218AC444" w14:textId="77777777" w:rsidR="0000585B" w:rsidRPr="00C63897" w:rsidRDefault="0000585B" w:rsidP="006158B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63983939" w14:textId="77777777" w:rsidR="0000585B" w:rsidRPr="00C63897" w:rsidRDefault="0000585B" w:rsidP="006158BE">
            <w:pPr>
              <w:rPr>
                <w:rFonts w:ascii="Times New Roman" w:eastAsia="Times New Roman" w:hAnsi="Times New Roman" w:cs="Times New Roman"/>
                <w:lang w:eastAsia="ru-RU"/>
              </w:rPr>
            </w:pPr>
            <w:r w:rsidRPr="00647359">
              <w:rPr>
                <w:rFonts w:ascii="Times New Roman" w:eastAsia="Times New Roman" w:hAnsi="Times New Roman" w:cs="Times New Roman"/>
                <w:lang w:eastAsia="ru-RU"/>
              </w:rPr>
              <w:t>Модели электронного бизнеса: виды и краткая характеристика.</w:t>
            </w:r>
          </w:p>
        </w:tc>
        <w:tc>
          <w:tcPr>
            <w:tcW w:w="2694" w:type="dxa"/>
          </w:tcPr>
          <w:p w14:paraId="61D82C5A" w14:textId="77777777" w:rsidR="0000585B" w:rsidRPr="00C63897" w:rsidRDefault="0000585B" w:rsidP="006158BE">
            <w:pP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409" w:type="dxa"/>
            <w:vMerge/>
          </w:tcPr>
          <w:p w14:paraId="3D2A6112" w14:textId="77777777" w:rsidR="0000585B" w:rsidRPr="00C63897" w:rsidRDefault="0000585B" w:rsidP="006158BE">
            <w:pPr>
              <w:rPr>
                <w:rFonts w:ascii="Times New Roman" w:eastAsia="Times New Roman" w:hAnsi="Times New Roman" w:cs="Times New Roman"/>
                <w:lang w:eastAsia="ru-RU"/>
              </w:rPr>
            </w:pPr>
          </w:p>
        </w:tc>
      </w:tr>
      <w:tr w:rsidR="0000585B" w:rsidRPr="00C63897" w14:paraId="3777D95F" w14:textId="77777777" w:rsidTr="006158BE">
        <w:trPr>
          <w:trHeight w:val="261"/>
        </w:trPr>
        <w:tc>
          <w:tcPr>
            <w:tcW w:w="2972" w:type="dxa"/>
            <w:vMerge/>
          </w:tcPr>
          <w:p w14:paraId="6D91BE3A" w14:textId="77777777" w:rsidR="0000585B" w:rsidRPr="00C63897" w:rsidRDefault="0000585B" w:rsidP="006158B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0B3BA79E" w14:textId="77777777" w:rsidR="0000585B" w:rsidRPr="00647359" w:rsidRDefault="0000585B" w:rsidP="006158BE">
            <w:pPr>
              <w:rPr>
                <w:rFonts w:ascii="Times New Roman" w:eastAsia="Times New Roman" w:hAnsi="Times New Roman" w:cs="Times New Roman"/>
                <w:lang w:eastAsia="ru-RU"/>
              </w:rPr>
            </w:pPr>
            <w:r w:rsidRPr="00647359">
              <w:rPr>
                <w:rFonts w:ascii="Times New Roman" w:eastAsia="Times New Roman" w:hAnsi="Times New Roman" w:cs="Times New Roman"/>
                <w:lang w:eastAsia="ru-RU"/>
              </w:rPr>
              <w:t>Факторы ценности в моделях электронного бизнеса.</w:t>
            </w:r>
          </w:p>
        </w:tc>
        <w:tc>
          <w:tcPr>
            <w:tcW w:w="2694" w:type="dxa"/>
          </w:tcPr>
          <w:p w14:paraId="0A9A0549" w14:textId="77777777" w:rsidR="0000585B" w:rsidRPr="00C63897" w:rsidRDefault="0000585B" w:rsidP="006158BE">
            <w:pP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409" w:type="dxa"/>
            <w:vMerge/>
          </w:tcPr>
          <w:p w14:paraId="51C96D6D" w14:textId="77777777" w:rsidR="0000585B" w:rsidRPr="00C63897" w:rsidRDefault="0000585B" w:rsidP="006158BE">
            <w:pPr>
              <w:rPr>
                <w:rFonts w:ascii="Times New Roman" w:eastAsia="Times New Roman" w:hAnsi="Times New Roman" w:cs="Times New Roman"/>
                <w:lang w:eastAsia="ru-RU"/>
              </w:rPr>
            </w:pPr>
          </w:p>
        </w:tc>
      </w:tr>
      <w:tr w:rsidR="0000585B" w:rsidRPr="00C63897" w14:paraId="44D9D58C" w14:textId="77777777" w:rsidTr="006158BE">
        <w:trPr>
          <w:trHeight w:val="280"/>
        </w:trPr>
        <w:tc>
          <w:tcPr>
            <w:tcW w:w="2972" w:type="dxa"/>
            <w:vMerge/>
          </w:tcPr>
          <w:p w14:paraId="0BDAE523" w14:textId="77777777" w:rsidR="0000585B" w:rsidRPr="00C63897" w:rsidRDefault="0000585B" w:rsidP="006158B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67951819" w14:textId="77777777" w:rsidR="0000585B" w:rsidRPr="00C63897" w:rsidRDefault="0000585B" w:rsidP="006158B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c>
          <w:tcPr>
            <w:tcW w:w="2694" w:type="dxa"/>
          </w:tcPr>
          <w:p w14:paraId="5DCA739D" w14:textId="77777777" w:rsidR="0000585B" w:rsidRPr="00C63897" w:rsidRDefault="0000585B" w:rsidP="006158B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2/2</w:t>
            </w:r>
          </w:p>
        </w:tc>
        <w:tc>
          <w:tcPr>
            <w:tcW w:w="2409" w:type="dxa"/>
            <w:vMerge/>
          </w:tcPr>
          <w:p w14:paraId="3AC22387" w14:textId="77777777" w:rsidR="0000585B" w:rsidRPr="00C63897" w:rsidRDefault="0000585B" w:rsidP="006158BE">
            <w:pPr>
              <w:rPr>
                <w:rFonts w:ascii="Times New Roman" w:eastAsia="Times New Roman" w:hAnsi="Times New Roman" w:cs="Times New Roman"/>
                <w:b/>
                <w:bCs/>
                <w:lang w:eastAsia="ru-RU"/>
              </w:rPr>
            </w:pPr>
          </w:p>
        </w:tc>
      </w:tr>
      <w:tr w:rsidR="0000585B" w:rsidRPr="00C63897" w14:paraId="5A6837F1" w14:textId="77777777" w:rsidTr="006158BE">
        <w:trPr>
          <w:trHeight w:val="137"/>
        </w:trPr>
        <w:tc>
          <w:tcPr>
            <w:tcW w:w="2972" w:type="dxa"/>
            <w:vMerge/>
          </w:tcPr>
          <w:p w14:paraId="73E23E16" w14:textId="77777777" w:rsidR="0000585B" w:rsidRPr="00C63897" w:rsidRDefault="0000585B" w:rsidP="006158B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4974D737" w14:textId="77777777" w:rsidR="0000585B" w:rsidRPr="00C63897" w:rsidRDefault="0000585B" w:rsidP="006158BE">
            <w:pPr>
              <w:rPr>
                <w:rFonts w:ascii="Times New Roman" w:eastAsia="Times New Roman" w:hAnsi="Times New Roman" w:cs="Times New Roman"/>
                <w:lang w:eastAsia="ru-RU"/>
              </w:rPr>
            </w:pPr>
            <w:r w:rsidRPr="00647359">
              <w:rPr>
                <w:rFonts w:ascii="Times New Roman" w:eastAsia="Times New Roman" w:hAnsi="Times New Roman" w:cs="Times New Roman"/>
                <w:lang w:eastAsia="ru-RU"/>
              </w:rPr>
              <w:t xml:space="preserve">Модель электронного бизнеса </w:t>
            </w:r>
          </w:p>
        </w:tc>
        <w:tc>
          <w:tcPr>
            <w:tcW w:w="2694" w:type="dxa"/>
          </w:tcPr>
          <w:p w14:paraId="22713153" w14:textId="77777777" w:rsidR="0000585B" w:rsidRPr="00C63897" w:rsidRDefault="0000585B" w:rsidP="006158BE">
            <w:pP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409" w:type="dxa"/>
            <w:vMerge/>
          </w:tcPr>
          <w:p w14:paraId="6B7DF68C" w14:textId="77777777" w:rsidR="0000585B" w:rsidRPr="00C63897" w:rsidRDefault="0000585B" w:rsidP="006158BE">
            <w:pPr>
              <w:rPr>
                <w:rFonts w:ascii="Times New Roman" w:eastAsia="Times New Roman" w:hAnsi="Times New Roman" w:cs="Times New Roman"/>
                <w:lang w:eastAsia="ru-RU"/>
              </w:rPr>
            </w:pPr>
          </w:p>
        </w:tc>
      </w:tr>
      <w:tr w:rsidR="0000585B" w:rsidRPr="00C63897" w14:paraId="14433973" w14:textId="77777777" w:rsidTr="006158BE">
        <w:trPr>
          <w:trHeight w:val="221"/>
        </w:trPr>
        <w:tc>
          <w:tcPr>
            <w:tcW w:w="2972" w:type="dxa"/>
            <w:vMerge w:val="restart"/>
          </w:tcPr>
          <w:p w14:paraId="6B3705B8" w14:textId="77777777" w:rsidR="0000585B" w:rsidRPr="00A1561F" w:rsidRDefault="0000585B" w:rsidP="006158BE">
            <w:pPr>
              <w:rPr>
                <w:rFonts w:ascii="Times New Roman" w:eastAsia="Times New Roman" w:hAnsi="Times New Roman" w:cs="Times New Roman"/>
                <w:b/>
                <w:bCs/>
                <w:lang w:eastAsia="ru-RU"/>
              </w:rPr>
            </w:pPr>
            <w:r w:rsidRPr="00A1561F">
              <w:rPr>
                <w:rFonts w:ascii="Times New Roman" w:eastAsia="Times New Roman" w:hAnsi="Times New Roman" w:cs="Times New Roman"/>
                <w:b/>
                <w:bCs/>
                <w:color w:val="000000"/>
                <w:lang w:eastAsia="ru-RU"/>
              </w:rPr>
              <w:t xml:space="preserve">Тема 2.3 </w:t>
            </w:r>
            <w:proofErr w:type="spellStart"/>
            <w:r w:rsidRPr="00A1561F">
              <w:rPr>
                <w:rFonts w:ascii="Times New Roman" w:eastAsia="Times New Roman" w:hAnsi="Times New Roman" w:cs="Times New Roman"/>
                <w:b/>
                <w:bCs/>
                <w:color w:val="000000"/>
                <w:lang w:eastAsia="ru-RU"/>
              </w:rPr>
              <w:t>Краудсорсинг</w:t>
            </w:r>
            <w:proofErr w:type="spellEnd"/>
            <w:r w:rsidRPr="00A1561F">
              <w:rPr>
                <w:rFonts w:ascii="Times New Roman" w:eastAsia="Times New Roman" w:hAnsi="Times New Roman" w:cs="Times New Roman"/>
                <w:b/>
                <w:bCs/>
                <w:color w:val="000000"/>
                <w:lang w:eastAsia="ru-RU"/>
              </w:rPr>
              <w:t xml:space="preserve"> и </w:t>
            </w:r>
            <w:proofErr w:type="spellStart"/>
            <w:r w:rsidRPr="00A1561F">
              <w:rPr>
                <w:rFonts w:ascii="Times New Roman" w:eastAsia="Times New Roman" w:hAnsi="Times New Roman" w:cs="Times New Roman"/>
                <w:b/>
                <w:bCs/>
                <w:color w:val="000000"/>
                <w:lang w:eastAsia="ru-RU"/>
              </w:rPr>
              <w:t>краудфандинг</w:t>
            </w:r>
            <w:proofErr w:type="spellEnd"/>
            <w:r w:rsidRPr="00A1561F">
              <w:rPr>
                <w:rFonts w:ascii="Times New Roman" w:eastAsia="Times New Roman" w:hAnsi="Times New Roman" w:cs="Times New Roman"/>
                <w:b/>
                <w:bCs/>
                <w:color w:val="000000"/>
                <w:lang w:eastAsia="ru-RU"/>
              </w:rPr>
              <w:t>: новые возможности для бизнеса</w:t>
            </w:r>
          </w:p>
        </w:tc>
        <w:tc>
          <w:tcPr>
            <w:tcW w:w="6662" w:type="dxa"/>
            <w:tcBorders>
              <w:top w:val="single" w:sz="4" w:space="0" w:color="auto"/>
              <w:left w:val="single" w:sz="4" w:space="0" w:color="auto"/>
              <w:bottom w:val="single" w:sz="4" w:space="0" w:color="auto"/>
            </w:tcBorders>
            <w:vAlign w:val="bottom"/>
          </w:tcPr>
          <w:p w14:paraId="38E356A2" w14:textId="77777777" w:rsidR="0000585B" w:rsidRPr="00C63897" w:rsidRDefault="0000585B" w:rsidP="006158BE">
            <w:pPr>
              <w:rPr>
                <w:rFonts w:ascii="Times New Roman" w:eastAsia="Times New Roman" w:hAnsi="Times New Roman" w:cs="Times New Roman"/>
                <w:b/>
                <w:bCs/>
                <w:lang w:eastAsia="ru-RU"/>
              </w:rPr>
            </w:pPr>
            <w:r w:rsidRPr="00A1561F">
              <w:rPr>
                <w:rFonts w:ascii="Times New Roman" w:eastAsia="Times New Roman" w:hAnsi="Times New Roman" w:cs="Times New Roman"/>
                <w:b/>
                <w:bCs/>
                <w:lang w:eastAsia="ru-RU"/>
              </w:rPr>
              <w:t>Содержание</w:t>
            </w:r>
          </w:p>
        </w:tc>
        <w:tc>
          <w:tcPr>
            <w:tcW w:w="2694" w:type="dxa"/>
          </w:tcPr>
          <w:p w14:paraId="047F692F" w14:textId="77777777" w:rsidR="0000585B" w:rsidRPr="00C63897" w:rsidRDefault="0000585B" w:rsidP="006158B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4/2</w:t>
            </w:r>
          </w:p>
        </w:tc>
        <w:tc>
          <w:tcPr>
            <w:tcW w:w="2409" w:type="dxa"/>
            <w:vMerge w:val="restart"/>
          </w:tcPr>
          <w:p w14:paraId="26F2EBDE" w14:textId="77777777" w:rsidR="0000585B" w:rsidRDefault="0000585B" w:rsidP="006158B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ОК1, ОК2, </w:t>
            </w:r>
          </w:p>
          <w:p w14:paraId="504F7B8A" w14:textId="77777777" w:rsidR="0000585B" w:rsidRPr="00C63897" w:rsidRDefault="0000585B" w:rsidP="006158B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ОК5, ОК9</w:t>
            </w:r>
          </w:p>
        </w:tc>
      </w:tr>
      <w:tr w:rsidR="0000585B" w:rsidRPr="00C63897" w14:paraId="43F10917" w14:textId="77777777" w:rsidTr="006158BE">
        <w:trPr>
          <w:trHeight w:val="361"/>
        </w:trPr>
        <w:tc>
          <w:tcPr>
            <w:tcW w:w="2972" w:type="dxa"/>
            <w:vMerge/>
          </w:tcPr>
          <w:p w14:paraId="71FF9BDC" w14:textId="77777777" w:rsidR="0000585B" w:rsidRPr="00C63897" w:rsidRDefault="0000585B" w:rsidP="006158B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760B31C4" w14:textId="77777777" w:rsidR="0000585B" w:rsidRPr="00A1561F" w:rsidRDefault="0000585B" w:rsidP="006158BE">
            <w:pPr>
              <w:rPr>
                <w:rFonts w:ascii="Times New Roman" w:eastAsia="Times New Roman" w:hAnsi="Times New Roman" w:cs="Times New Roman"/>
                <w:bCs/>
                <w:lang w:eastAsia="ru-RU"/>
              </w:rPr>
            </w:pPr>
            <w:proofErr w:type="spellStart"/>
            <w:r w:rsidRPr="00A1561F">
              <w:rPr>
                <w:rFonts w:ascii="Times New Roman" w:eastAsia="Times New Roman" w:hAnsi="Times New Roman" w:cs="Times New Roman"/>
                <w:bCs/>
                <w:lang w:eastAsia="ru-RU"/>
              </w:rPr>
              <w:t>Крауд</w:t>
            </w:r>
            <w:proofErr w:type="spellEnd"/>
            <w:r w:rsidRPr="00A1561F">
              <w:rPr>
                <w:rFonts w:ascii="Times New Roman" w:eastAsia="Times New Roman" w:hAnsi="Times New Roman" w:cs="Times New Roman"/>
                <w:bCs/>
                <w:lang w:eastAsia="ru-RU"/>
              </w:rPr>
              <w:t xml:space="preserve">-технологии, </w:t>
            </w:r>
            <w:proofErr w:type="spellStart"/>
            <w:r w:rsidRPr="00A1561F">
              <w:rPr>
                <w:rFonts w:ascii="Times New Roman" w:eastAsia="Times New Roman" w:hAnsi="Times New Roman" w:cs="Times New Roman"/>
                <w:bCs/>
                <w:lang w:eastAsia="ru-RU"/>
              </w:rPr>
              <w:t>краудфандинг</w:t>
            </w:r>
            <w:proofErr w:type="spellEnd"/>
            <w:r w:rsidRPr="00A1561F">
              <w:rPr>
                <w:rFonts w:ascii="Times New Roman" w:eastAsia="Times New Roman" w:hAnsi="Times New Roman" w:cs="Times New Roman"/>
                <w:bCs/>
                <w:lang w:eastAsia="ru-RU"/>
              </w:rPr>
              <w:t xml:space="preserve">, </w:t>
            </w:r>
            <w:proofErr w:type="spellStart"/>
            <w:r w:rsidRPr="00A1561F">
              <w:rPr>
                <w:rFonts w:ascii="Times New Roman" w:eastAsia="Times New Roman" w:hAnsi="Times New Roman" w:cs="Times New Roman"/>
                <w:bCs/>
                <w:lang w:eastAsia="ru-RU"/>
              </w:rPr>
              <w:t>краудсорсинг</w:t>
            </w:r>
            <w:proofErr w:type="spellEnd"/>
            <w:r w:rsidRPr="00A1561F">
              <w:rPr>
                <w:rFonts w:ascii="Times New Roman" w:eastAsia="Times New Roman" w:hAnsi="Times New Roman" w:cs="Times New Roman"/>
                <w:bCs/>
                <w:lang w:eastAsia="ru-RU"/>
              </w:rPr>
              <w:t xml:space="preserve">, бизнес, предприниматель, частный предприниматель, </w:t>
            </w:r>
            <w:proofErr w:type="spellStart"/>
            <w:r w:rsidRPr="00A1561F">
              <w:rPr>
                <w:rFonts w:ascii="Times New Roman" w:eastAsia="Times New Roman" w:hAnsi="Times New Roman" w:cs="Times New Roman"/>
                <w:bCs/>
                <w:lang w:eastAsia="ru-RU"/>
              </w:rPr>
              <w:t>стартап</w:t>
            </w:r>
            <w:proofErr w:type="spellEnd"/>
            <w:r w:rsidRPr="00A1561F">
              <w:rPr>
                <w:rFonts w:ascii="Times New Roman" w:eastAsia="Times New Roman" w:hAnsi="Times New Roman" w:cs="Times New Roman"/>
                <w:bCs/>
                <w:lang w:eastAsia="ru-RU"/>
              </w:rPr>
              <w:t>, малое предпринимательство, малый бизнес, сбор средств</w:t>
            </w:r>
          </w:p>
        </w:tc>
        <w:tc>
          <w:tcPr>
            <w:tcW w:w="2694" w:type="dxa"/>
          </w:tcPr>
          <w:p w14:paraId="26812D4E" w14:textId="77777777" w:rsidR="0000585B" w:rsidRPr="004F7FC8" w:rsidRDefault="0000585B" w:rsidP="006158BE">
            <w:pPr>
              <w:rPr>
                <w:rFonts w:ascii="Times New Roman" w:eastAsia="Times New Roman" w:hAnsi="Times New Roman" w:cs="Times New Roman"/>
                <w:bCs/>
                <w:lang w:eastAsia="ru-RU"/>
              </w:rPr>
            </w:pPr>
            <w:r w:rsidRPr="004F7FC8">
              <w:rPr>
                <w:rFonts w:ascii="Times New Roman" w:eastAsia="Times New Roman" w:hAnsi="Times New Roman" w:cs="Times New Roman"/>
                <w:bCs/>
                <w:lang w:eastAsia="ru-RU"/>
              </w:rPr>
              <w:t>2</w:t>
            </w:r>
          </w:p>
        </w:tc>
        <w:tc>
          <w:tcPr>
            <w:tcW w:w="2409" w:type="dxa"/>
            <w:vMerge/>
          </w:tcPr>
          <w:p w14:paraId="44B3E1FA" w14:textId="77777777" w:rsidR="0000585B" w:rsidRPr="00C63897" w:rsidRDefault="0000585B" w:rsidP="006158BE">
            <w:pPr>
              <w:rPr>
                <w:rFonts w:ascii="Times New Roman" w:eastAsia="Times New Roman" w:hAnsi="Times New Roman" w:cs="Times New Roman"/>
                <w:b/>
                <w:bCs/>
                <w:lang w:eastAsia="ru-RU"/>
              </w:rPr>
            </w:pPr>
          </w:p>
        </w:tc>
      </w:tr>
      <w:tr w:rsidR="0000585B" w:rsidRPr="00C63897" w14:paraId="3B0DC52B" w14:textId="77777777" w:rsidTr="006158BE">
        <w:trPr>
          <w:trHeight w:val="250"/>
        </w:trPr>
        <w:tc>
          <w:tcPr>
            <w:tcW w:w="2972" w:type="dxa"/>
            <w:vMerge/>
          </w:tcPr>
          <w:p w14:paraId="10F685F5" w14:textId="77777777" w:rsidR="0000585B" w:rsidRPr="00C63897" w:rsidRDefault="0000585B" w:rsidP="006158B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5C7DD03C" w14:textId="77777777" w:rsidR="0000585B" w:rsidRPr="00C63897" w:rsidRDefault="0000585B" w:rsidP="006158BE">
            <w:pPr>
              <w:rPr>
                <w:rFonts w:ascii="Times New Roman" w:eastAsia="Times New Roman" w:hAnsi="Times New Roman" w:cs="Times New Roman"/>
                <w:b/>
                <w:bCs/>
                <w:lang w:eastAsia="ru-RU"/>
              </w:rPr>
            </w:pPr>
            <w:r w:rsidRPr="00A1561F">
              <w:rPr>
                <w:rFonts w:ascii="Times New Roman" w:eastAsia="Times New Roman" w:hAnsi="Times New Roman" w:cs="Times New Roman"/>
                <w:b/>
                <w:bCs/>
                <w:lang w:eastAsia="ru-RU"/>
              </w:rPr>
              <w:t>В том числе практических и лабораторных занятий</w:t>
            </w:r>
          </w:p>
        </w:tc>
        <w:tc>
          <w:tcPr>
            <w:tcW w:w="2694" w:type="dxa"/>
          </w:tcPr>
          <w:p w14:paraId="61AA6B88" w14:textId="77777777" w:rsidR="0000585B" w:rsidRPr="00C63897" w:rsidRDefault="0000585B" w:rsidP="006158B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2/2</w:t>
            </w:r>
          </w:p>
        </w:tc>
        <w:tc>
          <w:tcPr>
            <w:tcW w:w="2409" w:type="dxa"/>
            <w:vMerge/>
          </w:tcPr>
          <w:p w14:paraId="61EC2329" w14:textId="77777777" w:rsidR="0000585B" w:rsidRPr="00C63897" w:rsidRDefault="0000585B" w:rsidP="006158BE">
            <w:pPr>
              <w:rPr>
                <w:rFonts w:ascii="Times New Roman" w:eastAsia="Times New Roman" w:hAnsi="Times New Roman" w:cs="Times New Roman"/>
                <w:b/>
                <w:bCs/>
                <w:lang w:eastAsia="ru-RU"/>
              </w:rPr>
            </w:pPr>
          </w:p>
        </w:tc>
      </w:tr>
      <w:tr w:rsidR="0000585B" w:rsidRPr="00C63897" w14:paraId="1E951ADB" w14:textId="77777777" w:rsidTr="006158BE">
        <w:trPr>
          <w:trHeight w:val="270"/>
        </w:trPr>
        <w:tc>
          <w:tcPr>
            <w:tcW w:w="2972" w:type="dxa"/>
            <w:vMerge/>
          </w:tcPr>
          <w:p w14:paraId="1A51E455" w14:textId="77777777" w:rsidR="0000585B" w:rsidRPr="00C63897" w:rsidRDefault="0000585B" w:rsidP="006158B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52B13EF6" w14:textId="77777777" w:rsidR="0000585B" w:rsidRPr="00A1561F" w:rsidRDefault="0000585B" w:rsidP="006158BE">
            <w:pPr>
              <w:rPr>
                <w:rFonts w:ascii="Times New Roman" w:eastAsia="Times New Roman" w:hAnsi="Times New Roman" w:cs="Times New Roman"/>
                <w:bCs/>
                <w:lang w:eastAsia="ru-RU"/>
              </w:rPr>
            </w:pPr>
            <w:r w:rsidRPr="00A1561F">
              <w:rPr>
                <w:rFonts w:ascii="Times New Roman" w:eastAsia="Times New Roman" w:hAnsi="Times New Roman" w:cs="Times New Roman"/>
                <w:bCs/>
                <w:lang w:eastAsia="ru-RU"/>
              </w:rPr>
              <w:t xml:space="preserve">Анализ мировых </w:t>
            </w:r>
            <w:proofErr w:type="spellStart"/>
            <w:r w:rsidRPr="00A1561F">
              <w:rPr>
                <w:rFonts w:ascii="Times New Roman" w:eastAsia="Times New Roman" w:hAnsi="Times New Roman" w:cs="Times New Roman"/>
                <w:bCs/>
                <w:lang w:eastAsia="ru-RU"/>
              </w:rPr>
              <w:t>краудсорсинговых</w:t>
            </w:r>
            <w:proofErr w:type="spellEnd"/>
            <w:r w:rsidRPr="00A1561F">
              <w:rPr>
                <w:rFonts w:ascii="Times New Roman" w:eastAsia="Times New Roman" w:hAnsi="Times New Roman" w:cs="Times New Roman"/>
                <w:bCs/>
                <w:lang w:eastAsia="ru-RU"/>
              </w:rPr>
              <w:t xml:space="preserve"> платформ</w:t>
            </w:r>
          </w:p>
        </w:tc>
        <w:tc>
          <w:tcPr>
            <w:tcW w:w="2694" w:type="dxa"/>
          </w:tcPr>
          <w:p w14:paraId="74C9320A" w14:textId="77777777" w:rsidR="0000585B" w:rsidRPr="004F7FC8" w:rsidRDefault="0000585B" w:rsidP="006158BE">
            <w:pPr>
              <w:rPr>
                <w:rFonts w:ascii="Times New Roman" w:eastAsia="Times New Roman" w:hAnsi="Times New Roman" w:cs="Times New Roman"/>
                <w:bCs/>
                <w:lang w:eastAsia="ru-RU"/>
              </w:rPr>
            </w:pPr>
            <w:r w:rsidRPr="004F7FC8">
              <w:rPr>
                <w:rFonts w:ascii="Times New Roman" w:eastAsia="Times New Roman" w:hAnsi="Times New Roman" w:cs="Times New Roman"/>
                <w:bCs/>
                <w:lang w:eastAsia="ru-RU"/>
              </w:rPr>
              <w:t>2</w:t>
            </w:r>
          </w:p>
        </w:tc>
        <w:tc>
          <w:tcPr>
            <w:tcW w:w="2409" w:type="dxa"/>
            <w:vMerge/>
          </w:tcPr>
          <w:p w14:paraId="65919F31" w14:textId="77777777" w:rsidR="0000585B" w:rsidRPr="00C63897" w:rsidRDefault="0000585B" w:rsidP="006158BE">
            <w:pPr>
              <w:rPr>
                <w:rFonts w:ascii="Times New Roman" w:eastAsia="Times New Roman" w:hAnsi="Times New Roman" w:cs="Times New Roman"/>
                <w:b/>
                <w:bCs/>
                <w:lang w:eastAsia="ru-RU"/>
              </w:rPr>
            </w:pPr>
          </w:p>
        </w:tc>
      </w:tr>
      <w:tr w:rsidR="0000585B" w:rsidRPr="00C63897" w14:paraId="014B12C8" w14:textId="77777777" w:rsidTr="006158BE">
        <w:trPr>
          <w:trHeight w:val="361"/>
        </w:trPr>
        <w:tc>
          <w:tcPr>
            <w:tcW w:w="9634" w:type="dxa"/>
            <w:gridSpan w:val="2"/>
          </w:tcPr>
          <w:p w14:paraId="5934074B" w14:textId="77777777" w:rsidR="0000585B" w:rsidRPr="00C63897" w:rsidRDefault="0000585B" w:rsidP="006158BE">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Раздел </w:t>
            </w:r>
            <w:r>
              <w:rPr>
                <w:rFonts w:ascii="Times New Roman" w:eastAsia="Times New Roman" w:hAnsi="Times New Roman" w:cs="Times New Roman"/>
                <w:b/>
                <w:bCs/>
                <w:lang w:eastAsia="ru-RU"/>
              </w:rPr>
              <w:t>3</w:t>
            </w:r>
            <w:r w:rsidRPr="00C63897">
              <w:rPr>
                <w:rFonts w:ascii="Times New Roman" w:eastAsia="Times New Roman" w:hAnsi="Times New Roman" w:cs="Times New Roman"/>
                <w:b/>
                <w:bCs/>
                <w:lang w:eastAsia="ru-RU"/>
              </w:rPr>
              <w:t>.</w:t>
            </w:r>
            <w:r>
              <w:rPr>
                <w:rFonts w:ascii="Times New Roman" w:eastAsia="Times New Roman" w:hAnsi="Times New Roman" w:cs="Times New Roman"/>
                <w:b/>
                <w:bCs/>
                <w:lang w:eastAsia="ru-RU"/>
              </w:rPr>
              <w:t>П</w:t>
            </w:r>
            <w:r w:rsidRPr="00052E73">
              <w:rPr>
                <w:rFonts w:ascii="Times New Roman" w:eastAsia="Times New Roman" w:hAnsi="Times New Roman" w:cs="Times New Roman"/>
                <w:b/>
                <w:bCs/>
                <w:lang w:eastAsia="ru-RU"/>
              </w:rPr>
              <w:t>латформ</w:t>
            </w:r>
            <w:r>
              <w:rPr>
                <w:rFonts w:ascii="Times New Roman" w:eastAsia="Times New Roman" w:hAnsi="Times New Roman" w:cs="Times New Roman"/>
                <w:b/>
                <w:bCs/>
                <w:lang w:eastAsia="ru-RU"/>
              </w:rPr>
              <w:t>ы</w:t>
            </w:r>
            <w:r w:rsidRPr="00052E73">
              <w:rPr>
                <w:rFonts w:ascii="Times New Roman" w:eastAsia="Times New Roman" w:hAnsi="Times New Roman" w:cs="Times New Roman"/>
                <w:b/>
                <w:bCs/>
                <w:lang w:eastAsia="ru-RU"/>
              </w:rPr>
              <w:t xml:space="preserve"> цифровой экономики. </w:t>
            </w:r>
          </w:p>
        </w:tc>
        <w:tc>
          <w:tcPr>
            <w:tcW w:w="2694" w:type="dxa"/>
          </w:tcPr>
          <w:p w14:paraId="3C08A9E1" w14:textId="77777777" w:rsidR="0000585B" w:rsidRPr="00C63897" w:rsidRDefault="0000585B" w:rsidP="006158B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20/8</w:t>
            </w:r>
          </w:p>
        </w:tc>
        <w:tc>
          <w:tcPr>
            <w:tcW w:w="2409" w:type="dxa"/>
          </w:tcPr>
          <w:p w14:paraId="3369EA37" w14:textId="77777777" w:rsidR="0000585B" w:rsidRPr="00C63897" w:rsidRDefault="0000585B" w:rsidP="006158BE">
            <w:pPr>
              <w:rPr>
                <w:rFonts w:ascii="Times New Roman" w:eastAsia="Times New Roman" w:hAnsi="Times New Roman" w:cs="Times New Roman"/>
                <w:b/>
                <w:bCs/>
                <w:lang w:eastAsia="ru-RU"/>
              </w:rPr>
            </w:pPr>
          </w:p>
        </w:tc>
      </w:tr>
      <w:tr w:rsidR="0000585B" w:rsidRPr="00C63897" w14:paraId="5A404DFF" w14:textId="77777777" w:rsidTr="006158BE">
        <w:trPr>
          <w:trHeight w:val="361"/>
        </w:trPr>
        <w:tc>
          <w:tcPr>
            <w:tcW w:w="2972" w:type="dxa"/>
            <w:vMerge w:val="restart"/>
          </w:tcPr>
          <w:p w14:paraId="381C2B1E" w14:textId="77777777" w:rsidR="0000585B" w:rsidRPr="00A1561F" w:rsidRDefault="0000585B" w:rsidP="006158BE">
            <w:pPr>
              <w:rPr>
                <w:rFonts w:ascii="Times New Roman" w:eastAsia="Times New Roman" w:hAnsi="Times New Roman" w:cs="Times New Roman"/>
                <w:b/>
                <w:bCs/>
                <w:lang w:eastAsia="ru-RU"/>
              </w:rPr>
            </w:pPr>
            <w:r w:rsidRPr="00A1561F">
              <w:rPr>
                <w:rFonts w:ascii="Times New Roman" w:eastAsia="Times New Roman" w:hAnsi="Times New Roman" w:cs="Times New Roman"/>
                <w:b/>
                <w:bCs/>
                <w:color w:val="000000"/>
                <w:lang w:eastAsia="ru-RU"/>
              </w:rPr>
              <w:t xml:space="preserve">Тема </w:t>
            </w:r>
            <w:r>
              <w:rPr>
                <w:rFonts w:ascii="Times New Roman" w:eastAsia="Times New Roman" w:hAnsi="Times New Roman" w:cs="Times New Roman"/>
                <w:b/>
                <w:bCs/>
                <w:color w:val="000000"/>
                <w:lang w:eastAsia="ru-RU"/>
              </w:rPr>
              <w:t>3.</w:t>
            </w:r>
            <w:r w:rsidRPr="00A1561F">
              <w:rPr>
                <w:rFonts w:ascii="Times New Roman" w:eastAsia="Times New Roman" w:hAnsi="Times New Roman" w:cs="Times New Roman"/>
                <w:b/>
                <w:bCs/>
                <w:color w:val="000000"/>
                <w:lang w:eastAsia="ru-RU"/>
              </w:rPr>
              <w:t>1. Современный рынок электронной коммерции</w:t>
            </w:r>
          </w:p>
        </w:tc>
        <w:tc>
          <w:tcPr>
            <w:tcW w:w="6662" w:type="dxa"/>
            <w:tcBorders>
              <w:top w:val="single" w:sz="4" w:space="0" w:color="auto"/>
              <w:left w:val="single" w:sz="4" w:space="0" w:color="auto"/>
              <w:bottom w:val="single" w:sz="4" w:space="0" w:color="auto"/>
            </w:tcBorders>
            <w:vAlign w:val="bottom"/>
          </w:tcPr>
          <w:p w14:paraId="2BAEFB09" w14:textId="77777777" w:rsidR="0000585B" w:rsidRPr="00C63897" w:rsidRDefault="0000585B" w:rsidP="006158BE">
            <w:pPr>
              <w:rPr>
                <w:rFonts w:ascii="Times New Roman" w:eastAsia="Times New Roman" w:hAnsi="Times New Roman" w:cs="Times New Roman"/>
                <w:b/>
                <w:bCs/>
                <w:lang w:eastAsia="ru-RU"/>
              </w:rPr>
            </w:pPr>
            <w:r w:rsidRPr="00A1561F">
              <w:rPr>
                <w:rFonts w:ascii="Times New Roman" w:eastAsia="Times New Roman" w:hAnsi="Times New Roman" w:cs="Times New Roman"/>
                <w:b/>
                <w:bCs/>
                <w:lang w:eastAsia="ru-RU"/>
              </w:rPr>
              <w:t>Содержание</w:t>
            </w:r>
          </w:p>
        </w:tc>
        <w:tc>
          <w:tcPr>
            <w:tcW w:w="2694" w:type="dxa"/>
          </w:tcPr>
          <w:p w14:paraId="72E1651A" w14:textId="77777777" w:rsidR="0000585B" w:rsidRPr="00C63897" w:rsidRDefault="0000585B" w:rsidP="006158B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10/4</w:t>
            </w:r>
          </w:p>
        </w:tc>
        <w:tc>
          <w:tcPr>
            <w:tcW w:w="2409" w:type="dxa"/>
            <w:vMerge w:val="restart"/>
          </w:tcPr>
          <w:p w14:paraId="4BF098AC" w14:textId="77777777" w:rsidR="0000585B" w:rsidRDefault="0000585B" w:rsidP="006158B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ОК1, ОК2, </w:t>
            </w:r>
          </w:p>
          <w:p w14:paraId="681DCCA2" w14:textId="77777777" w:rsidR="0000585B" w:rsidRPr="00C63897" w:rsidRDefault="0000585B" w:rsidP="006158B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ОК5, ОК9</w:t>
            </w:r>
          </w:p>
        </w:tc>
      </w:tr>
      <w:tr w:rsidR="0000585B" w:rsidRPr="00C63897" w14:paraId="1CFA8042" w14:textId="77777777" w:rsidTr="006158BE">
        <w:trPr>
          <w:trHeight w:val="361"/>
        </w:trPr>
        <w:tc>
          <w:tcPr>
            <w:tcW w:w="2972" w:type="dxa"/>
            <w:vMerge/>
          </w:tcPr>
          <w:p w14:paraId="6FFD2619" w14:textId="77777777" w:rsidR="0000585B" w:rsidRPr="00C63897" w:rsidRDefault="0000585B" w:rsidP="006158B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5DAB6D97" w14:textId="77777777" w:rsidR="0000585B" w:rsidRPr="00C63897" w:rsidRDefault="0000585B" w:rsidP="006158BE">
            <w:pPr>
              <w:spacing w:line="240" w:lineRule="exact"/>
              <w:rPr>
                <w:rFonts w:ascii="Times New Roman" w:eastAsia="Times New Roman" w:hAnsi="Times New Roman" w:cs="Times New Roman"/>
                <w:b/>
                <w:bCs/>
                <w:lang w:eastAsia="ru-RU"/>
              </w:rPr>
            </w:pPr>
            <w:r w:rsidRPr="00A1561F">
              <w:rPr>
                <w:rFonts w:ascii="Times New Roman" w:eastAsia="Times New Roman" w:hAnsi="Times New Roman" w:cs="Times New Roman"/>
                <w:color w:val="000000"/>
                <w:sz w:val="24"/>
                <w:szCs w:val="24"/>
                <w:lang w:eastAsia="ru-RU"/>
              </w:rPr>
              <w:t xml:space="preserve">Интернет-представительство компании. Способы организации интернет-представительства, их достоинства и недостатки. Виды хозяйственной деятельности в сети Интернет. </w:t>
            </w:r>
          </w:p>
        </w:tc>
        <w:tc>
          <w:tcPr>
            <w:tcW w:w="2694" w:type="dxa"/>
          </w:tcPr>
          <w:p w14:paraId="149811E6" w14:textId="77777777" w:rsidR="0000585B" w:rsidRPr="00BC1A29" w:rsidRDefault="0000585B" w:rsidP="006158BE">
            <w:pPr>
              <w:rPr>
                <w:rFonts w:ascii="Times New Roman" w:eastAsia="Times New Roman" w:hAnsi="Times New Roman" w:cs="Times New Roman"/>
                <w:bCs/>
                <w:lang w:eastAsia="ru-RU"/>
              </w:rPr>
            </w:pPr>
            <w:r w:rsidRPr="00BC1A29">
              <w:rPr>
                <w:rFonts w:ascii="Times New Roman" w:eastAsia="Times New Roman" w:hAnsi="Times New Roman" w:cs="Times New Roman"/>
                <w:bCs/>
                <w:lang w:eastAsia="ru-RU"/>
              </w:rPr>
              <w:t>2</w:t>
            </w:r>
          </w:p>
        </w:tc>
        <w:tc>
          <w:tcPr>
            <w:tcW w:w="2409" w:type="dxa"/>
            <w:vMerge/>
          </w:tcPr>
          <w:p w14:paraId="28F36871" w14:textId="77777777" w:rsidR="0000585B" w:rsidRPr="00C63897" w:rsidRDefault="0000585B" w:rsidP="006158BE">
            <w:pPr>
              <w:rPr>
                <w:rFonts w:ascii="Times New Roman" w:eastAsia="Times New Roman" w:hAnsi="Times New Roman" w:cs="Times New Roman"/>
                <w:b/>
                <w:bCs/>
                <w:lang w:eastAsia="ru-RU"/>
              </w:rPr>
            </w:pPr>
          </w:p>
        </w:tc>
      </w:tr>
      <w:tr w:rsidR="0000585B" w:rsidRPr="00C63897" w14:paraId="4A058E51" w14:textId="77777777" w:rsidTr="006158BE">
        <w:trPr>
          <w:trHeight w:val="361"/>
        </w:trPr>
        <w:tc>
          <w:tcPr>
            <w:tcW w:w="2972" w:type="dxa"/>
            <w:vMerge/>
          </w:tcPr>
          <w:p w14:paraId="51172936" w14:textId="77777777" w:rsidR="0000585B" w:rsidRPr="00C63897" w:rsidRDefault="0000585B" w:rsidP="006158B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0094D02B" w14:textId="77777777" w:rsidR="0000585B" w:rsidRPr="00A1561F" w:rsidRDefault="0000585B" w:rsidP="006158BE">
            <w:pPr>
              <w:spacing w:line="240" w:lineRule="exact"/>
              <w:rPr>
                <w:rFonts w:ascii="Times New Roman" w:eastAsia="Times New Roman" w:hAnsi="Times New Roman" w:cs="Times New Roman"/>
                <w:color w:val="000000"/>
                <w:sz w:val="24"/>
                <w:szCs w:val="24"/>
                <w:lang w:eastAsia="ru-RU"/>
              </w:rPr>
            </w:pPr>
            <w:r w:rsidRPr="00A1561F">
              <w:rPr>
                <w:rFonts w:ascii="Times New Roman" w:eastAsia="Times New Roman" w:hAnsi="Times New Roman" w:cs="Times New Roman"/>
                <w:color w:val="000000"/>
                <w:sz w:val="24"/>
                <w:szCs w:val="24"/>
                <w:lang w:eastAsia="ru-RU"/>
              </w:rPr>
              <w:t xml:space="preserve">Интернет-банкинг. Интернет-магазин. Алгоритм работы интернет магазина. Отличия интернет-магазина от других форм ведения бизнеса посредством сети Интернет. Преимущества и недостатки интернет-магазина по сравнению </w:t>
            </w:r>
            <w:r w:rsidRPr="00A1561F">
              <w:rPr>
                <w:rFonts w:ascii="Times New Roman" w:eastAsia="Times New Roman" w:hAnsi="Times New Roman" w:cs="Times New Roman"/>
                <w:color w:val="000000"/>
                <w:sz w:val="24"/>
                <w:szCs w:val="24"/>
                <w:lang w:eastAsia="ru-RU"/>
              </w:rPr>
              <w:lastRenderedPageBreak/>
              <w:t>с другими формами торговли. Взаимосвязь интернет</w:t>
            </w:r>
            <w:r w:rsidRPr="00A1561F">
              <w:rPr>
                <w:rFonts w:ascii="Times New Roman" w:eastAsia="Times New Roman" w:hAnsi="Times New Roman" w:cs="Times New Roman"/>
                <w:color w:val="000000"/>
                <w:sz w:val="24"/>
                <w:szCs w:val="24"/>
                <w:lang w:val="en-US" w:eastAsia="ru-RU"/>
              </w:rPr>
              <w:t>-</w:t>
            </w:r>
            <w:r w:rsidRPr="00A1561F">
              <w:rPr>
                <w:rFonts w:ascii="Times New Roman" w:eastAsia="Times New Roman" w:hAnsi="Times New Roman" w:cs="Times New Roman"/>
                <w:color w:val="000000"/>
                <w:sz w:val="24"/>
                <w:szCs w:val="24"/>
                <w:lang w:eastAsia="ru-RU"/>
              </w:rPr>
              <w:t>магазинов и традиционной торговли.</w:t>
            </w:r>
          </w:p>
        </w:tc>
        <w:tc>
          <w:tcPr>
            <w:tcW w:w="2694" w:type="dxa"/>
          </w:tcPr>
          <w:p w14:paraId="6802A309" w14:textId="77777777" w:rsidR="0000585B" w:rsidRPr="00BC1A29" w:rsidRDefault="0000585B" w:rsidP="006158BE">
            <w:pPr>
              <w:rPr>
                <w:rFonts w:ascii="Times New Roman" w:eastAsia="Times New Roman" w:hAnsi="Times New Roman" w:cs="Times New Roman"/>
                <w:bCs/>
                <w:lang w:eastAsia="ru-RU"/>
              </w:rPr>
            </w:pPr>
            <w:r>
              <w:rPr>
                <w:rFonts w:ascii="Times New Roman" w:eastAsia="Times New Roman" w:hAnsi="Times New Roman" w:cs="Times New Roman"/>
                <w:bCs/>
                <w:lang w:eastAsia="ru-RU"/>
              </w:rPr>
              <w:lastRenderedPageBreak/>
              <w:t>2</w:t>
            </w:r>
          </w:p>
        </w:tc>
        <w:tc>
          <w:tcPr>
            <w:tcW w:w="2409" w:type="dxa"/>
            <w:vMerge/>
          </w:tcPr>
          <w:p w14:paraId="483590EC" w14:textId="77777777" w:rsidR="0000585B" w:rsidRPr="00C63897" w:rsidRDefault="0000585B" w:rsidP="006158BE">
            <w:pPr>
              <w:rPr>
                <w:rFonts w:ascii="Times New Roman" w:eastAsia="Times New Roman" w:hAnsi="Times New Roman" w:cs="Times New Roman"/>
                <w:b/>
                <w:bCs/>
                <w:lang w:eastAsia="ru-RU"/>
              </w:rPr>
            </w:pPr>
          </w:p>
        </w:tc>
      </w:tr>
      <w:tr w:rsidR="0000585B" w:rsidRPr="00C63897" w14:paraId="60E7F1AC" w14:textId="77777777" w:rsidTr="006158BE">
        <w:trPr>
          <w:trHeight w:val="361"/>
        </w:trPr>
        <w:tc>
          <w:tcPr>
            <w:tcW w:w="2972" w:type="dxa"/>
            <w:vMerge/>
          </w:tcPr>
          <w:p w14:paraId="5231986F" w14:textId="77777777" w:rsidR="0000585B" w:rsidRPr="00C63897" w:rsidRDefault="0000585B" w:rsidP="006158B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53B1C073" w14:textId="77777777" w:rsidR="0000585B" w:rsidRPr="00C63897" w:rsidRDefault="0000585B" w:rsidP="006158BE">
            <w:pPr>
              <w:spacing w:line="240" w:lineRule="exact"/>
              <w:rPr>
                <w:rFonts w:ascii="Times New Roman" w:eastAsia="Times New Roman" w:hAnsi="Times New Roman" w:cs="Times New Roman"/>
                <w:b/>
                <w:bCs/>
                <w:lang w:eastAsia="ru-RU"/>
              </w:rPr>
            </w:pPr>
            <w:r w:rsidRPr="00216964">
              <w:rPr>
                <w:rFonts w:ascii="Times New Roman" w:eastAsia="Times New Roman" w:hAnsi="Times New Roman" w:cs="Times New Roman"/>
                <w:color w:val="000000"/>
                <w:sz w:val="24"/>
                <w:szCs w:val="24"/>
                <w:lang w:eastAsia="ru-RU"/>
              </w:rPr>
              <w:t>Законы, регулирующие электронную коммерцию в России. Наиболее типичные правонарушения в сфере электронной коммерции. Налогообложение предприятий электронной коммерции. Проблема авторских прав. Проблема контроля за распространением информации.</w:t>
            </w:r>
          </w:p>
        </w:tc>
        <w:tc>
          <w:tcPr>
            <w:tcW w:w="2694" w:type="dxa"/>
          </w:tcPr>
          <w:p w14:paraId="6530EBB8" w14:textId="77777777" w:rsidR="0000585B" w:rsidRPr="00BC1A29" w:rsidRDefault="0000585B" w:rsidP="006158BE">
            <w:pPr>
              <w:rPr>
                <w:rFonts w:ascii="Times New Roman" w:eastAsia="Times New Roman" w:hAnsi="Times New Roman" w:cs="Times New Roman"/>
                <w:bCs/>
                <w:lang w:eastAsia="ru-RU"/>
              </w:rPr>
            </w:pPr>
            <w:r w:rsidRPr="00BC1A29">
              <w:rPr>
                <w:rFonts w:ascii="Times New Roman" w:eastAsia="Times New Roman" w:hAnsi="Times New Roman" w:cs="Times New Roman"/>
                <w:bCs/>
                <w:lang w:eastAsia="ru-RU"/>
              </w:rPr>
              <w:t>2</w:t>
            </w:r>
          </w:p>
        </w:tc>
        <w:tc>
          <w:tcPr>
            <w:tcW w:w="2409" w:type="dxa"/>
            <w:vMerge/>
          </w:tcPr>
          <w:p w14:paraId="20CFD9EC" w14:textId="77777777" w:rsidR="0000585B" w:rsidRPr="00C63897" w:rsidRDefault="0000585B" w:rsidP="006158BE">
            <w:pPr>
              <w:rPr>
                <w:rFonts w:ascii="Times New Roman" w:eastAsia="Times New Roman" w:hAnsi="Times New Roman" w:cs="Times New Roman"/>
                <w:b/>
                <w:bCs/>
                <w:lang w:eastAsia="ru-RU"/>
              </w:rPr>
            </w:pPr>
          </w:p>
        </w:tc>
      </w:tr>
      <w:tr w:rsidR="0000585B" w:rsidRPr="00C63897" w14:paraId="54EDB9AE" w14:textId="77777777" w:rsidTr="006158BE">
        <w:trPr>
          <w:trHeight w:val="274"/>
        </w:trPr>
        <w:tc>
          <w:tcPr>
            <w:tcW w:w="2972" w:type="dxa"/>
            <w:vMerge/>
          </w:tcPr>
          <w:p w14:paraId="3D2F4381" w14:textId="77777777" w:rsidR="0000585B" w:rsidRPr="00C63897" w:rsidRDefault="0000585B" w:rsidP="006158B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vAlign w:val="bottom"/>
          </w:tcPr>
          <w:p w14:paraId="593D748B" w14:textId="77777777" w:rsidR="0000585B" w:rsidRPr="00216964" w:rsidRDefault="0000585B" w:rsidP="006158BE">
            <w:pPr>
              <w:rPr>
                <w:rFonts w:ascii="Times New Roman" w:hAnsi="Times New Roman" w:cs="Times New Roman"/>
                <w:bCs/>
                <w:color w:val="000000"/>
                <w:sz w:val="24"/>
                <w:szCs w:val="24"/>
              </w:rPr>
            </w:pPr>
            <w:r w:rsidRPr="00A1561F">
              <w:rPr>
                <w:rFonts w:ascii="Times New Roman" w:eastAsia="Times New Roman" w:hAnsi="Times New Roman" w:cs="Times New Roman"/>
                <w:b/>
                <w:bCs/>
                <w:lang w:eastAsia="ru-RU"/>
              </w:rPr>
              <w:t>В том числе практических и лабораторных занятий</w:t>
            </w:r>
          </w:p>
        </w:tc>
        <w:tc>
          <w:tcPr>
            <w:tcW w:w="2694" w:type="dxa"/>
          </w:tcPr>
          <w:p w14:paraId="25ACD9AE" w14:textId="77777777" w:rsidR="0000585B" w:rsidRPr="00C63897" w:rsidRDefault="0000585B" w:rsidP="006158B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4/4</w:t>
            </w:r>
          </w:p>
        </w:tc>
        <w:tc>
          <w:tcPr>
            <w:tcW w:w="2409" w:type="dxa"/>
            <w:vMerge/>
          </w:tcPr>
          <w:p w14:paraId="7327B23D" w14:textId="77777777" w:rsidR="0000585B" w:rsidRPr="00C63897" w:rsidRDefault="0000585B" w:rsidP="006158BE">
            <w:pPr>
              <w:rPr>
                <w:rFonts w:ascii="Times New Roman" w:eastAsia="Times New Roman" w:hAnsi="Times New Roman" w:cs="Times New Roman"/>
                <w:b/>
                <w:bCs/>
                <w:lang w:eastAsia="ru-RU"/>
              </w:rPr>
            </w:pPr>
          </w:p>
        </w:tc>
      </w:tr>
      <w:tr w:rsidR="0000585B" w:rsidRPr="00C63897" w14:paraId="79A9E229" w14:textId="77777777" w:rsidTr="006158BE">
        <w:trPr>
          <w:trHeight w:val="361"/>
        </w:trPr>
        <w:tc>
          <w:tcPr>
            <w:tcW w:w="2972" w:type="dxa"/>
            <w:vMerge/>
          </w:tcPr>
          <w:p w14:paraId="3EF93B3A" w14:textId="77777777" w:rsidR="0000585B" w:rsidRPr="00C63897" w:rsidRDefault="0000585B" w:rsidP="006158B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14:paraId="7A61F2F0" w14:textId="77777777" w:rsidR="0000585B" w:rsidRPr="00216964" w:rsidRDefault="0000585B" w:rsidP="006158BE">
            <w:pPr>
              <w:rPr>
                <w:rFonts w:ascii="Times New Roman" w:eastAsia="Times New Roman" w:hAnsi="Times New Roman" w:cs="Times New Roman"/>
                <w:b/>
                <w:bCs/>
                <w:sz w:val="24"/>
                <w:szCs w:val="24"/>
                <w:lang w:eastAsia="ru-RU"/>
              </w:rPr>
            </w:pPr>
            <w:r w:rsidRPr="00216964">
              <w:rPr>
                <w:rFonts w:ascii="Times New Roman" w:hAnsi="Times New Roman" w:cs="Times New Roman"/>
                <w:color w:val="000000"/>
                <w:sz w:val="24"/>
                <w:szCs w:val="24"/>
              </w:rPr>
              <w:t>Интернет-магазин.</w:t>
            </w:r>
          </w:p>
        </w:tc>
        <w:tc>
          <w:tcPr>
            <w:tcW w:w="2694" w:type="dxa"/>
          </w:tcPr>
          <w:p w14:paraId="1AB1DD59" w14:textId="77777777" w:rsidR="0000585B" w:rsidRPr="00BC1A29" w:rsidRDefault="0000585B" w:rsidP="006158BE">
            <w:pPr>
              <w:rPr>
                <w:rFonts w:ascii="Times New Roman" w:eastAsia="Times New Roman" w:hAnsi="Times New Roman" w:cs="Times New Roman"/>
                <w:bCs/>
                <w:lang w:eastAsia="ru-RU"/>
              </w:rPr>
            </w:pPr>
            <w:r w:rsidRPr="00BC1A29">
              <w:rPr>
                <w:rFonts w:ascii="Times New Roman" w:eastAsia="Times New Roman" w:hAnsi="Times New Roman" w:cs="Times New Roman"/>
                <w:bCs/>
                <w:lang w:eastAsia="ru-RU"/>
              </w:rPr>
              <w:t>2</w:t>
            </w:r>
          </w:p>
        </w:tc>
        <w:tc>
          <w:tcPr>
            <w:tcW w:w="2409" w:type="dxa"/>
            <w:vMerge/>
          </w:tcPr>
          <w:p w14:paraId="3485520F" w14:textId="77777777" w:rsidR="0000585B" w:rsidRPr="00C63897" w:rsidRDefault="0000585B" w:rsidP="006158BE">
            <w:pPr>
              <w:rPr>
                <w:rFonts w:ascii="Times New Roman" w:eastAsia="Times New Roman" w:hAnsi="Times New Roman" w:cs="Times New Roman"/>
                <w:b/>
                <w:bCs/>
                <w:lang w:eastAsia="ru-RU"/>
              </w:rPr>
            </w:pPr>
          </w:p>
        </w:tc>
      </w:tr>
      <w:tr w:rsidR="0000585B" w:rsidRPr="00C63897" w14:paraId="4E281D1E" w14:textId="77777777" w:rsidTr="006158BE">
        <w:trPr>
          <w:trHeight w:val="361"/>
        </w:trPr>
        <w:tc>
          <w:tcPr>
            <w:tcW w:w="2972" w:type="dxa"/>
            <w:vMerge/>
          </w:tcPr>
          <w:p w14:paraId="05564180" w14:textId="77777777" w:rsidR="0000585B" w:rsidRPr="00C63897" w:rsidRDefault="0000585B" w:rsidP="006158BE">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tcBorders>
          </w:tcPr>
          <w:p w14:paraId="591B6FB0" w14:textId="77777777" w:rsidR="0000585B" w:rsidRPr="00216964" w:rsidRDefault="0000585B" w:rsidP="006158BE">
            <w:pPr>
              <w:rPr>
                <w:rFonts w:ascii="Times New Roman" w:eastAsia="Times New Roman" w:hAnsi="Times New Roman" w:cs="Times New Roman"/>
                <w:b/>
                <w:bCs/>
                <w:sz w:val="24"/>
                <w:szCs w:val="24"/>
                <w:lang w:eastAsia="ru-RU"/>
              </w:rPr>
            </w:pPr>
            <w:r w:rsidRPr="00216964">
              <w:rPr>
                <w:rFonts w:ascii="Times New Roman" w:hAnsi="Times New Roman" w:cs="Times New Roman"/>
                <w:color w:val="000000"/>
                <w:sz w:val="24"/>
                <w:szCs w:val="24"/>
              </w:rPr>
              <w:t>Интернет-банкинг.</w:t>
            </w:r>
          </w:p>
        </w:tc>
        <w:tc>
          <w:tcPr>
            <w:tcW w:w="2694" w:type="dxa"/>
          </w:tcPr>
          <w:p w14:paraId="0C98A8E1" w14:textId="77777777" w:rsidR="0000585B" w:rsidRPr="00BC1A29" w:rsidRDefault="0000585B" w:rsidP="006158BE">
            <w:pPr>
              <w:rPr>
                <w:rFonts w:ascii="Times New Roman" w:eastAsia="Times New Roman" w:hAnsi="Times New Roman" w:cs="Times New Roman"/>
                <w:bCs/>
                <w:lang w:eastAsia="ru-RU"/>
              </w:rPr>
            </w:pPr>
            <w:r w:rsidRPr="00BC1A29">
              <w:rPr>
                <w:rFonts w:ascii="Times New Roman" w:eastAsia="Times New Roman" w:hAnsi="Times New Roman" w:cs="Times New Roman"/>
                <w:bCs/>
                <w:lang w:eastAsia="ru-RU"/>
              </w:rPr>
              <w:t>2</w:t>
            </w:r>
          </w:p>
        </w:tc>
        <w:tc>
          <w:tcPr>
            <w:tcW w:w="2409" w:type="dxa"/>
            <w:vMerge/>
          </w:tcPr>
          <w:p w14:paraId="57936F77" w14:textId="77777777" w:rsidR="0000585B" w:rsidRPr="00C63897" w:rsidRDefault="0000585B" w:rsidP="006158BE">
            <w:pPr>
              <w:rPr>
                <w:rFonts w:ascii="Times New Roman" w:eastAsia="Times New Roman" w:hAnsi="Times New Roman" w:cs="Times New Roman"/>
                <w:b/>
                <w:bCs/>
                <w:lang w:eastAsia="ru-RU"/>
              </w:rPr>
            </w:pPr>
          </w:p>
        </w:tc>
      </w:tr>
      <w:tr w:rsidR="0000585B" w:rsidRPr="00C63897" w14:paraId="519F742B" w14:textId="77777777" w:rsidTr="006158BE">
        <w:trPr>
          <w:trHeight w:val="286"/>
        </w:trPr>
        <w:tc>
          <w:tcPr>
            <w:tcW w:w="2972" w:type="dxa"/>
            <w:vMerge w:val="restart"/>
          </w:tcPr>
          <w:p w14:paraId="73F1EF85" w14:textId="77777777" w:rsidR="0000585B" w:rsidRPr="0015011F" w:rsidRDefault="0000585B" w:rsidP="006158BE">
            <w:pPr>
              <w:rPr>
                <w:rFonts w:ascii="Times New Roman" w:eastAsia="Times New Roman" w:hAnsi="Times New Roman" w:cs="Times New Roman"/>
                <w:bCs/>
                <w:lang w:eastAsia="ru-RU"/>
              </w:rPr>
            </w:pPr>
            <w:r w:rsidRPr="0015011F">
              <w:rPr>
                <w:rFonts w:ascii="Times New Roman" w:eastAsia="Times New Roman" w:hAnsi="Times New Roman" w:cs="Times New Roman"/>
                <w:bCs/>
                <w:color w:val="000000"/>
                <w:lang w:eastAsia="ru-RU"/>
              </w:rPr>
              <w:t>Тема 3.2. Электронный маркетинг</w:t>
            </w:r>
          </w:p>
        </w:tc>
        <w:tc>
          <w:tcPr>
            <w:tcW w:w="6662" w:type="dxa"/>
            <w:tcBorders>
              <w:top w:val="single" w:sz="4" w:space="0" w:color="auto"/>
              <w:left w:val="single" w:sz="4" w:space="0" w:color="auto"/>
              <w:bottom w:val="single" w:sz="4" w:space="0" w:color="auto"/>
            </w:tcBorders>
            <w:vAlign w:val="bottom"/>
          </w:tcPr>
          <w:p w14:paraId="237EC98A" w14:textId="77777777" w:rsidR="0000585B" w:rsidRPr="0015011F" w:rsidRDefault="0000585B" w:rsidP="006158BE">
            <w:pPr>
              <w:rPr>
                <w:rFonts w:ascii="Times New Roman" w:eastAsia="Times New Roman" w:hAnsi="Times New Roman" w:cs="Times New Roman"/>
                <w:b/>
                <w:bCs/>
                <w:lang w:eastAsia="ru-RU"/>
              </w:rPr>
            </w:pPr>
            <w:r w:rsidRPr="0015011F">
              <w:rPr>
                <w:rFonts w:ascii="Times New Roman" w:eastAsia="Times New Roman" w:hAnsi="Times New Roman" w:cs="Times New Roman"/>
                <w:b/>
                <w:bCs/>
                <w:lang w:eastAsia="ru-RU"/>
              </w:rPr>
              <w:t>Содержание</w:t>
            </w:r>
          </w:p>
        </w:tc>
        <w:tc>
          <w:tcPr>
            <w:tcW w:w="2694" w:type="dxa"/>
          </w:tcPr>
          <w:p w14:paraId="52066F4D" w14:textId="77777777" w:rsidR="0000585B" w:rsidRPr="00C63897" w:rsidRDefault="0000585B" w:rsidP="006158B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10/4</w:t>
            </w:r>
          </w:p>
        </w:tc>
        <w:tc>
          <w:tcPr>
            <w:tcW w:w="2409" w:type="dxa"/>
            <w:vMerge w:val="restart"/>
          </w:tcPr>
          <w:p w14:paraId="5BE8B157" w14:textId="77777777" w:rsidR="0000585B" w:rsidRDefault="0000585B" w:rsidP="006158B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ОК1, ОК2, </w:t>
            </w:r>
          </w:p>
          <w:p w14:paraId="08E844AE" w14:textId="77777777" w:rsidR="0000585B" w:rsidRPr="00C63897" w:rsidRDefault="0000585B" w:rsidP="006158B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ОК5, ОК9</w:t>
            </w:r>
          </w:p>
        </w:tc>
      </w:tr>
      <w:tr w:rsidR="0000585B" w:rsidRPr="00C63897" w14:paraId="6185E0DD" w14:textId="77777777" w:rsidTr="006158BE">
        <w:trPr>
          <w:trHeight w:val="361"/>
        </w:trPr>
        <w:tc>
          <w:tcPr>
            <w:tcW w:w="2972" w:type="dxa"/>
            <w:vMerge/>
          </w:tcPr>
          <w:p w14:paraId="6D386EDC" w14:textId="77777777" w:rsidR="0000585B" w:rsidRPr="0015011F" w:rsidRDefault="0000585B" w:rsidP="006158BE">
            <w:pPr>
              <w:rPr>
                <w:rFonts w:ascii="Times New Roman" w:eastAsia="Times New Roman" w:hAnsi="Times New Roman" w:cs="Times New Roman"/>
                <w:bCs/>
                <w:lang w:eastAsia="ru-RU"/>
              </w:rPr>
            </w:pPr>
          </w:p>
        </w:tc>
        <w:tc>
          <w:tcPr>
            <w:tcW w:w="6662" w:type="dxa"/>
            <w:tcBorders>
              <w:top w:val="single" w:sz="4" w:space="0" w:color="auto"/>
              <w:left w:val="single" w:sz="4" w:space="0" w:color="auto"/>
              <w:bottom w:val="single" w:sz="4" w:space="0" w:color="auto"/>
            </w:tcBorders>
            <w:vAlign w:val="bottom"/>
          </w:tcPr>
          <w:p w14:paraId="2901D493" w14:textId="77777777" w:rsidR="0000585B" w:rsidRPr="0015011F" w:rsidRDefault="0000585B" w:rsidP="006158BE">
            <w:pPr>
              <w:rPr>
                <w:rFonts w:ascii="Times New Roman" w:eastAsia="Times New Roman" w:hAnsi="Times New Roman" w:cs="Times New Roman"/>
                <w:bCs/>
                <w:lang w:eastAsia="ru-RU"/>
              </w:rPr>
            </w:pPr>
            <w:r w:rsidRPr="0015011F">
              <w:rPr>
                <w:rFonts w:ascii="Times New Roman" w:eastAsia="Times New Roman" w:hAnsi="Times New Roman" w:cs="Times New Roman"/>
                <w:color w:val="000000"/>
                <w:sz w:val="24"/>
                <w:szCs w:val="24"/>
                <w:lang w:eastAsia="ru-RU"/>
              </w:rPr>
              <w:t xml:space="preserve">Интернет-маркетинг. Виды интернет-рекламы: контекстная и баннерная. Поисковая оптимизация. Электронные рассылки. </w:t>
            </w:r>
          </w:p>
        </w:tc>
        <w:tc>
          <w:tcPr>
            <w:tcW w:w="2694" w:type="dxa"/>
          </w:tcPr>
          <w:p w14:paraId="4644DF8C" w14:textId="77777777" w:rsidR="0000585B" w:rsidRPr="00BC1A29" w:rsidRDefault="0000585B" w:rsidP="006158BE">
            <w:pPr>
              <w:rPr>
                <w:rFonts w:ascii="Times New Roman" w:eastAsia="Times New Roman" w:hAnsi="Times New Roman" w:cs="Times New Roman"/>
                <w:bCs/>
                <w:lang w:eastAsia="ru-RU"/>
              </w:rPr>
            </w:pPr>
            <w:r w:rsidRPr="00BC1A29">
              <w:rPr>
                <w:rFonts w:ascii="Times New Roman" w:eastAsia="Times New Roman" w:hAnsi="Times New Roman" w:cs="Times New Roman"/>
                <w:bCs/>
                <w:lang w:eastAsia="ru-RU"/>
              </w:rPr>
              <w:t>2</w:t>
            </w:r>
          </w:p>
        </w:tc>
        <w:tc>
          <w:tcPr>
            <w:tcW w:w="2409" w:type="dxa"/>
            <w:vMerge/>
          </w:tcPr>
          <w:p w14:paraId="5B40D706" w14:textId="77777777" w:rsidR="0000585B" w:rsidRPr="00C63897" w:rsidRDefault="0000585B" w:rsidP="006158BE">
            <w:pPr>
              <w:rPr>
                <w:rFonts w:ascii="Times New Roman" w:eastAsia="Times New Roman" w:hAnsi="Times New Roman" w:cs="Times New Roman"/>
                <w:b/>
                <w:bCs/>
                <w:lang w:eastAsia="ru-RU"/>
              </w:rPr>
            </w:pPr>
          </w:p>
        </w:tc>
      </w:tr>
      <w:tr w:rsidR="0000585B" w:rsidRPr="00C63897" w14:paraId="24ADC757" w14:textId="77777777" w:rsidTr="006158BE">
        <w:trPr>
          <w:trHeight w:val="361"/>
        </w:trPr>
        <w:tc>
          <w:tcPr>
            <w:tcW w:w="2972" w:type="dxa"/>
            <w:vMerge/>
          </w:tcPr>
          <w:p w14:paraId="68105666" w14:textId="77777777" w:rsidR="0000585B" w:rsidRPr="0015011F" w:rsidRDefault="0000585B" w:rsidP="006158BE">
            <w:pPr>
              <w:rPr>
                <w:rFonts w:ascii="Times New Roman" w:eastAsia="Times New Roman" w:hAnsi="Times New Roman" w:cs="Times New Roman"/>
                <w:bCs/>
                <w:lang w:eastAsia="ru-RU"/>
              </w:rPr>
            </w:pPr>
          </w:p>
        </w:tc>
        <w:tc>
          <w:tcPr>
            <w:tcW w:w="6662" w:type="dxa"/>
            <w:tcBorders>
              <w:top w:val="single" w:sz="4" w:space="0" w:color="auto"/>
              <w:left w:val="single" w:sz="4" w:space="0" w:color="auto"/>
              <w:bottom w:val="single" w:sz="4" w:space="0" w:color="auto"/>
            </w:tcBorders>
            <w:vAlign w:val="bottom"/>
          </w:tcPr>
          <w:p w14:paraId="55CF7845" w14:textId="77777777" w:rsidR="0000585B" w:rsidRPr="0015011F" w:rsidRDefault="0000585B" w:rsidP="006158BE">
            <w:pPr>
              <w:rPr>
                <w:rFonts w:ascii="Times New Roman" w:eastAsia="Times New Roman" w:hAnsi="Times New Roman" w:cs="Times New Roman"/>
                <w:color w:val="000000"/>
                <w:sz w:val="24"/>
                <w:szCs w:val="24"/>
                <w:lang w:eastAsia="ru-RU"/>
              </w:rPr>
            </w:pPr>
            <w:r w:rsidRPr="0015011F">
              <w:rPr>
                <w:rFonts w:ascii="Times New Roman" w:eastAsia="Times New Roman" w:hAnsi="Times New Roman" w:cs="Times New Roman"/>
                <w:color w:val="000000"/>
                <w:sz w:val="24"/>
                <w:szCs w:val="24"/>
                <w:lang w:eastAsia="ru-RU"/>
              </w:rPr>
              <w:t>Статистика покупок Электронные программы лояльности. Спам. Организация маркетинговых исследований при помощи сети Интернет.</w:t>
            </w:r>
          </w:p>
        </w:tc>
        <w:tc>
          <w:tcPr>
            <w:tcW w:w="2694" w:type="dxa"/>
          </w:tcPr>
          <w:p w14:paraId="1345DA84" w14:textId="77777777" w:rsidR="0000585B" w:rsidRPr="00BC1A29" w:rsidRDefault="0000585B" w:rsidP="006158BE">
            <w:pP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2409" w:type="dxa"/>
            <w:vMerge/>
          </w:tcPr>
          <w:p w14:paraId="79DCBF8F" w14:textId="77777777" w:rsidR="0000585B" w:rsidRPr="00C63897" w:rsidRDefault="0000585B" w:rsidP="006158BE">
            <w:pPr>
              <w:rPr>
                <w:rFonts w:ascii="Times New Roman" w:eastAsia="Times New Roman" w:hAnsi="Times New Roman" w:cs="Times New Roman"/>
                <w:b/>
                <w:bCs/>
                <w:lang w:eastAsia="ru-RU"/>
              </w:rPr>
            </w:pPr>
          </w:p>
        </w:tc>
      </w:tr>
      <w:tr w:rsidR="0000585B" w:rsidRPr="00C63897" w14:paraId="7B0CFD5D" w14:textId="77777777" w:rsidTr="006158BE">
        <w:trPr>
          <w:trHeight w:val="255"/>
        </w:trPr>
        <w:tc>
          <w:tcPr>
            <w:tcW w:w="2972" w:type="dxa"/>
            <w:vMerge/>
          </w:tcPr>
          <w:p w14:paraId="39C507C8" w14:textId="77777777" w:rsidR="0000585B" w:rsidRPr="0015011F" w:rsidRDefault="0000585B" w:rsidP="006158BE">
            <w:pPr>
              <w:rPr>
                <w:rFonts w:ascii="Times New Roman" w:eastAsia="Times New Roman" w:hAnsi="Times New Roman" w:cs="Times New Roman"/>
                <w:bCs/>
                <w:lang w:eastAsia="ru-RU"/>
              </w:rPr>
            </w:pPr>
          </w:p>
        </w:tc>
        <w:tc>
          <w:tcPr>
            <w:tcW w:w="6662" w:type="dxa"/>
            <w:tcBorders>
              <w:top w:val="single" w:sz="4" w:space="0" w:color="auto"/>
              <w:left w:val="single" w:sz="4" w:space="0" w:color="auto"/>
              <w:bottom w:val="single" w:sz="4" w:space="0" w:color="auto"/>
            </w:tcBorders>
            <w:vAlign w:val="bottom"/>
          </w:tcPr>
          <w:p w14:paraId="56C85FD1" w14:textId="77777777" w:rsidR="0000585B" w:rsidRPr="0015011F" w:rsidRDefault="0000585B" w:rsidP="006158BE">
            <w:pPr>
              <w:rPr>
                <w:rFonts w:ascii="Times New Roman" w:eastAsia="Times New Roman" w:hAnsi="Times New Roman" w:cs="Times New Roman"/>
                <w:b/>
                <w:color w:val="000000"/>
                <w:sz w:val="24"/>
                <w:szCs w:val="24"/>
                <w:lang w:eastAsia="ru-RU"/>
              </w:rPr>
            </w:pPr>
            <w:r w:rsidRPr="0015011F">
              <w:rPr>
                <w:rFonts w:ascii="Times New Roman" w:eastAsia="Times New Roman" w:hAnsi="Times New Roman" w:cs="Times New Roman"/>
                <w:b/>
                <w:bCs/>
                <w:lang w:eastAsia="ru-RU"/>
              </w:rPr>
              <w:t>В том числе практических и лабораторных занятий</w:t>
            </w:r>
          </w:p>
        </w:tc>
        <w:tc>
          <w:tcPr>
            <w:tcW w:w="2694" w:type="dxa"/>
          </w:tcPr>
          <w:p w14:paraId="6010BECC" w14:textId="77777777" w:rsidR="0000585B" w:rsidRPr="00C63897" w:rsidRDefault="0000585B" w:rsidP="006158BE">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4/4</w:t>
            </w:r>
          </w:p>
        </w:tc>
        <w:tc>
          <w:tcPr>
            <w:tcW w:w="2409" w:type="dxa"/>
            <w:vMerge/>
          </w:tcPr>
          <w:p w14:paraId="7D748B32" w14:textId="77777777" w:rsidR="0000585B" w:rsidRPr="00C63897" w:rsidRDefault="0000585B" w:rsidP="006158BE">
            <w:pPr>
              <w:rPr>
                <w:rFonts w:ascii="Times New Roman" w:eastAsia="Times New Roman" w:hAnsi="Times New Roman" w:cs="Times New Roman"/>
                <w:b/>
                <w:bCs/>
                <w:lang w:eastAsia="ru-RU"/>
              </w:rPr>
            </w:pPr>
          </w:p>
        </w:tc>
      </w:tr>
      <w:tr w:rsidR="0000585B" w:rsidRPr="00C63897" w14:paraId="7044B499" w14:textId="77777777" w:rsidTr="006158BE">
        <w:trPr>
          <w:trHeight w:val="361"/>
        </w:trPr>
        <w:tc>
          <w:tcPr>
            <w:tcW w:w="2972" w:type="dxa"/>
            <w:vMerge/>
          </w:tcPr>
          <w:p w14:paraId="3C60D0E5" w14:textId="77777777" w:rsidR="0000585B" w:rsidRPr="0015011F" w:rsidRDefault="0000585B" w:rsidP="006158BE">
            <w:pPr>
              <w:rPr>
                <w:rFonts w:ascii="Times New Roman" w:eastAsia="Times New Roman" w:hAnsi="Times New Roman" w:cs="Times New Roman"/>
                <w:bCs/>
                <w:lang w:eastAsia="ru-RU"/>
              </w:rPr>
            </w:pPr>
          </w:p>
        </w:tc>
        <w:tc>
          <w:tcPr>
            <w:tcW w:w="6662" w:type="dxa"/>
            <w:tcBorders>
              <w:top w:val="single" w:sz="4" w:space="0" w:color="auto"/>
              <w:left w:val="single" w:sz="4" w:space="0" w:color="auto"/>
              <w:bottom w:val="single" w:sz="4" w:space="0" w:color="auto"/>
            </w:tcBorders>
          </w:tcPr>
          <w:p w14:paraId="693AC19F" w14:textId="77777777" w:rsidR="0000585B" w:rsidRPr="0015011F" w:rsidRDefault="0000585B" w:rsidP="006158BE">
            <w:pPr>
              <w:rPr>
                <w:rFonts w:ascii="Times New Roman" w:eastAsia="Times New Roman" w:hAnsi="Times New Roman" w:cs="Times New Roman"/>
                <w:bCs/>
                <w:sz w:val="24"/>
                <w:szCs w:val="24"/>
                <w:lang w:eastAsia="ru-RU"/>
              </w:rPr>
            </w:pPr>
            <w:r w:rsidRPr="0015011F">
              <w:rPr>
                <w:rFonts w:ascii="Times New Roman" w:hAnsi="Times New Roman" w:cs="Times New Roman"/>
                <w:color w:val="000000"/>
                <w:sz w:val="24"/>
                <w:szCs w:val="24"/>
              </w:rPr>
              <w:t>Интернет-маркетинг: контекстная и баннерная реклама</w:t>
            </w:r>
          </w:p>
        </w:tc>
        <w:tc>
          <w:tcPr>
            <w:tcW w:w="2694" w:type="dxa"/>
          </w:tcPr>
          <w:p w14:paraId="0E22E833" w14:textId="77777777" w:rsidR="0000585B" w:rsidRPr="00BC1A29" w:rsidRDefault="0000585B" w:rsidP="006158BE">
            <w:pPr>
              <w:rPr>
                <w:rFonts w:ascii="Times New Roman" w:eastAsia="Times New Roman" w:hAnsi="Times New Roman" w:cs="Times New Roman"/>
                <w:bCs/>
                <w:lang w:eastAsia="ru-RU"/>
              </w:rPr>
            </w:pPr>
            <w:r w:rsidRPr="00BC1A29">
              <w:rPr>
                <w:rFonts w:ascii="Times New Roman" w:eastAsia="Times New Roman" w:hAnsi="Times New Roman" w:cs="Times New Roman"/>
                <w:bCs/>
                <w:lang w:eastAsia="ru-RU"/>
              </w:rPr>
              <w:t>2</w:t>
            </w:r>
          </w:p>
        </w:tc>
        <w:tc>
          <w:tcPr>
            <w:tcW w:w="2409" w:type="dxa"/>
            <w:vMerge/>
          </w:tcPr>
          <w:p w14:paraId="6C32B488" w14:textId="77777777" w:rsidR="0000585B" w:rsidRPr="00C63897" w:rsidRDefault="0000585B" w:rsidP="006158BE">
            <w:pPr>
              <w:rPr>
                <w:rFonts w:ascii="Times New Roman" w:eastAsia="Times New Roman" w:hAnsi="Times New Roman" w:cs="Times New Roman"/>
                <w:b/>
                <w:bCs/>
                <w:lang w:eastAsia="ru-RU"/>
              </w:rPr>
            </w:pPr>
          </w:p>
        </w:tc>
      </w:tr>
      <w:tr w:rsidR="0000585B" w:rsidRPr="00C63897" w14:paraId="0AD2329D" w14:textId="77777777" w:rsidTr="006158BE">
        <w:trPr>
          <w:trHeight w:val="361"/>
        </w:trPr>
        <w:tc>
          <w:tcPr>
            <w:tcW w:w="2972" w:type="dxa"/>
            <w:vMerge/>
          </w:tcPr>
          <w:p w14:paraId="16D140B4" w14:textId="77777777" w:rsidR="0000585B" w:rsidRPr="0015011F" w:rsidRDefault="0000585B" w:rsidP="006158BE">
            <w:pPr>
              <w:rPr>
                <w:rFonts w:ascii="Times New Roman" w:eastAsia="Times New Roman" w:hAnsi="Times New Roman" w:cs="Times New Roman"/>
                <w:bCs/>
                <w:lang w:eastAsia="ru-RU"/>
              </w:rPr>
            </w:pPr>
          </w:p>
        </w:tc>
        <w:tc>
          <w:tcPr>
            <w:tcW w:w="6662" w:type="dxa"/>
            <w:tcBorders>
              <w:top w:val="single" w:sz="4" w:space="0" w:color="auto"/>
              <w:left w:val="single" w:sz="4" w:space="0" w:color="auto"/>
              <w:bottom w:val="single" w:sz="4" w:space="0" w:color="auto"/>
            </w:tcBorders>
          </w:tcPr>
          <w:p w14:paraId="74ABFB40" w14:textId="77777777" w:rsidR="0000585B" w:rsidRPr="0015011F" w:rsidRDefault="0000585B" w:rsidP="006158BE">
            <w:pPr>
              <w:rPr>
                <w:rFonts w:ascii="Times New Roman" w:eastAsia="Times New Roman" w:hAnsi="Times New Roman" w:cs="Times New Roman"/>
                <w:bCs/>
                <w:sz w:val="24"/>
                <w:szCs w:val="24"/>
                <w:lang w:eastAsia="ru-RU"/>
              </w:rPr>
            </w:pPr>
            <w:r w:rsidRPr="0015011F">
              <w:rPr>
                <w:rFonts w:ascii="Times New Roman" w:hAnsi="Times New Roman" w:cs="Times New Roman"/>
                <w:color w:val="000000"/>
                <w:sz w:val="24"/>
                <w:szCs w:val="24"/>
              </w:rPr>
              <w:t>Интернет-маркетинг: SMM</w:t>
            </w:r>
            <w:r>
              <w:rPr>
                <w:rFonts w:ascii="Times New Roman" w:hAnsi="Times New Roman" w:cs="Times New Roman"/>
                <w:color w:val="000000"/>
                <w:sz w:val="24"/>
                <w:szCs w:val="24"/>
              </w:rPr>
              <w:t>,</w:t>
            </w:r>
            <w:r w:rsidRPr="0015011F">
              <w:rPr>
                <w:rFonts w:ascii="Times New Roman" w:hAnsi="Times New Roman" w:cs="Times New Roman"/>
                <w:color w:val="000000"/>
                <w:sz w:val="24"/>
                <w:szCs w:val="24"/>
              </w:rPr>
              <w:t xml:space="preserve"> SEO</w:t>
            </w:r>
          </w:p>
        </w:tc>
        <w:tc>
          <w:tcPr>
            <w:tcW w:w="2694" w:type="dxa"/>
          </w:tcPr>
          <w:p w14:paraId="04D2B97E" w14:textId="77777777" w:rsidR="0000585B" w:rsidRPr="00BC1A29" w:rsidRDefault="0000585B" w:rsidP="006158BE">
            <w:pPr>
              <w:rPr>
                <w:rFonts w:ascii="Times New Roman" w:eastAsia="Times New Roman" w:hAnsi="Times New Roman" w:cs="Times New Roman"/>
                <w:bCs/>
                <w:lang w:eastAsia="ru-RU"/>
              </w:rPr>
            </w:pPr>
            <w:r w:rsidRPr="00BC1A29">
              <w:rPr>
                <w:rFonts w:ascii="Times New Roman" w:eastAsia="Times New Roman" w:hAnsi="Times New Roman" w:cs="Times New Roman"/>
                <w:bCs/>
                <w:lang w:eastAsia="ru-RU"/>
              </w:rPr>
              <w:t>2</w:t>
            </w:r>
          </w:p>
        </w:tc>
        <w:tc>
          <w:tcPr>
            <w:tcW w:w="2409" w:type="dxa"/>
            <w:vMerge/>
          </w:tcPr>
          <w:p w14:paraId="2322D856" w14:textId="77777777" w:rsidR="0000585B" w:rsidRPr="00C63897" w:rsidRDefault="0000585B" w:rsidP="006158BE">
            <w:pPr>
              <w:rPr>
                <w:rFonts w:ascii="Times New Roman" w:eastAsia="Times New Roman" w:hAnsi="Times New Roman" w:cs="Times New Roman"/>
                <w:b/>
                <w:bCs/>
                <w:lang w:eastAsia="ru-RU"/>
              </w:rPr>
            </w:pPr>
          </w:p>
        </w:tc>
      </w:tr>
      <w:tr w:rsidR="0000585B" w:rsidRPr="00C63897" w14:paraId="5509E588" w14:textId="77777777" w:rsidTr="006158BE">
        <w:trPr>
          <w:trHeight w:val="259"/>
        </w:trPr>
        <w:tc>
          <w:tcPr>
            <w:tcW w:w="2972" w:type="dxa"/>
            <w:vMerge/>
          </w:tcPr>
          <w:p w14:paraId="3CEC5C92" w14:textId="77777777" w:rsidR="0000585B" w:rsidRPr="0015011F" w:rsidRDefault="0000585B" w:rsidP="006158BE">
            <w:pPr>
              <w:rPr>
                <w:rFonts w:ascii="Times New Roman" w:eastAsia="Times New Roman" w:hAnsi="Times New Roman" w:cs="Times New Roman"/>
                <w:bCs/>
                <w:lang w:eastAsia="ru-RU"/>
              </w:rPr>
            </w:pPr>
          </w:p>
        </w:tc>
        <w:tc>
          <w:tcPr>
            <w:tcW w:w="6662" w:type="dxa"/>
            <w:tcBorders>
              <w:top w:val="single" w:sz="4" w:space="0" w:color="auto"/>
              <w:left w:val="single" w:sz="4" w:space="0" w:color="auto"/>
              <w:bottom w:val="single" w:sz="4" w:space="0" w:color="auto"/>
            </w:tcBorders>
          </w:tcPr>
          <w:p w14:paraId="52A814F8" w14:textId="77777777" w:rsidR="0000585B" w:rsidRPr="0015011F" w:rsidRDefault="0000585B" w:rsidP="006158BE">
            <w:pPr>
              <w:rPr>
                <w:rFonts w:ascii="Times New Roman" w:eastAsia="Times New Roman" w:hAnsi="Times New Roman" w:cs="Times New Roman"/>
                <w:bCs/>
                <w:sz w:val="24"/>
                <w:szCs w:val="24"/>
                <w:lang w:eastAsia="ru-RU"/>
              </w:rPr>
            </w:pPr>
            <w:r w:rsidRPr="00E14907">
              <w:rPr>
                <w:rFonts w:ascii="Times New Roman" w:eastAsia="Times New Roman" w:hAnsi="Times New Roman" w:cs="Times New Roman"/>
                <w:b/>
                <w:bCs/>
                <w:lang w:eastAsia="ru-RU"/>
              </w:rPr>
              <w:t>В том числе самостоятельная работа обучающихся</w:t>
            </w:r>
          </w:p>
        </w:tc>
        <w:tc>
          <w:tcPr>
            <w:tcW w:w="2694" w:type="dxa"/>
          </w:tcPr>
          <w:p w14:paraId="15395652" w14:textId="77777777" w:rsidR="0000585B" w:rsidRPr="00BC1A29" w:rsidRDefault="0000585B" w:rsidP="006158BE">
            <w:pPr>
              <w:rPr>
                <w:rFonts w:ascii="Times New Roman" w:eastAsia="Times New Roman" w:hAnsi="Times New Roman" w:cs="Times New Roman"/>
                <w:bCs/>
                <w:lang w:eastAsia="ru-RU"/>
              </w:rPr>
            </w:pPr>
            <w:r>
              <w:rPr>
                <w:rFonts w:ascii="Times New Roman" w:eastAsia="Times New Roman" w:hAnsi="Times New Roman" w:cs="Times New Roman"/>
                <w:b/>
                <w:bCs/>
                <w:lang w:eastAsia="ru-RU"/>
              </w:rPr>
              <w:t>2</w:t>
            </w:r>
          </w:p>
        </w:tc>
        <w:tc>
          <w:tcPr>
            <w:tcW w:w="2409" w:type="dxa"/>
            <w:vMerge/>
          </w:tcPr>
          <w:p w14:paraId="53B154AA" w14:textId="77777777" w:rsidR="0000585B" w:rsidRPr="00C63897" w:rsidRDefault="0000585B" w:rsidP="006158BE">
            <w:pPr>
              <w:rPr>
                <w:rFonts w:ascii="Times New Roman" w:eastAsia="Times New Roman" w:hAnsi="Times New Roman" w:cs="Times New Roman"/>
                <w:b/>
                <w:bCs/>
                <w:lang w:eastAsia="ru-RU"/>
              </w:rPr>
            </w:pPr>
          </w:p>
        </w:tc>
      </w:tr>
      <w:tr w:rsidR="0000585B" w:rsidRPr="00C63897" w14:paraId="3D5DF04A" w14:textId="77777777" w:rsidTr="006158BE">
        <w:trPr>
          <w:trHeight w:val="361"/>
        </w:trPr>
        <w:tc>
          <w:tcPr>
            <w:tcW w:w="2972" w:type="dxa"/>
            <w:vMerge/>
          </w:tcPr>
          <w:p w14:paraId="77B78232" w14:textId="77777777" w:rsidR="0000585B" w:rsidRPr="0015011F" w:rsidRDefault="0000585B" w:rsidP="006158BE">
            <w:pPr>
              <w:rPr>
                <w:rFonts w:ascii="Times New Roman" w:eastAsia="Times New Roman" w:hAnsi="Times New Roman" w:cs="Times New Roman"/>
                <w:bCs/>
                <w:lang w:eastAsia="ru-RU"/>
              </w:rPr>
            </w:pPr>
          </w:p>
        </w:tc>
        <w:tc>
          <w:tcPr>
            <w:tcW w:w="6662" w:type="dxa"/>
            <w:tcBorders>
              <w:top w:val="single" w:sz="4" w:space="0" w:color="auto"/>
              <w:left w:val="single" w:sz="4" w:space="0" w:color="auto"/>
              <w:bottom w:val="single" w:sz="4" w:space="0" w:color="auto"/>
            </w:tcBorders>
            <w:vAlign w:val="bottom"/>
          </w:tcPr>
          <w:p w14:paraId="560AB8AA" w14:textId="77777777" w:rsidR="0000585B" w:rsidRPr="0015011F" w:rsidRDefault="0000585B" w:rsidP="006158BE">
            <w:pPr>
              <w:rPr>
                <w:rFonts w:ascii="Times New Roman" w:eastAsia="Times New Roman" w:hAnsi="Times New Roman" w:cs="Times New Roman"/>
                <w:bCs/>
                <w:lang w:eastAsia="ru-RU"/>
              </w:rPr>
            </w:pPr>
            <w:r w:rsidRPr="0015011F">
              <w:rPr>
                <w:rFonts w:ascii="Times New Roman" w:eastAsia="Times New Roman" w:hAnsi="Times New Roman" w:cs="Times New Roman"/>
                <w:color w:val="000000"/>
                <w:sz w:val="24"/>
                <w:szCs w:val="24"/>
                <w:lang w:eastAsia="ru-RU"/>
              </w:rPr>
              <w:t>Взаимодействие с потребителем во всемирном информационном пространстве</w:t>
            </w:r>
          </w:p>
        </w:tc>
        <w:tc>
          <w:tcPr>
            <w:tcW w:w="2694" w:type="dxa"/>
          </w:tcPr>
          <w:p w14:paraId="745B3F60" w14:textId="77777777" w:rsidR="0000585B" w:rsidRPr="00E14907" w:rsidRDefault="0000585B" w:rsidP="006158BE">
            <w:pPr>
              <w:rPr>
                <w:rFonts w:ascii="Times New Roman" w:eastAsia="Times New Roman" w:hAnsi="Times New Roman" w:cs="Times New Roman"/>
                <w:bCs/>
                <w:lang w:eastAsia="ru-RU"/>
              </w:rPr>
            </w:pPr>
            <w:r w:rsidRPr="00E14907">
              <w:rPr>
                <w:rFonts w:ascii="Times New Roman" w:eastAsia="Times New Roman" w:hAnsi="Times New Roman" w:cs="Times New Roman"/>
                <w:bCs/>
                <w:lang w:eastAsia="ru-RU"/>
              </w:rPr>
              <w:t>2</w:t>
            </w:r>
          </w:p>
        </w:tc>
        <w:tc>
          <w:tcPr>
            <w:tcW w:w="2409" w:type="dxa"/>
            <w:vMerge/>
          </w:tcPr>
          <w:p w14:paraId="6B9B3C1C" w14:textId="77777777" w:rsidR="0000585B" w:rsidRPr="00C63897" w:rsidRDefault="0000585B" w:rsidP="006158BE">
            <w:pPr>
              <w:rPr>
                <w:rFonts w:ascii="Times New Roman" w:eastAsia="Times New Roman" w:hAnsi="Times New Roman" w:cs="Times New Roman"/>
                <w:b/>
                <w:bCs/>
                <w:lang w:eastAsia="ru-RU"/>
              </w:rPr>
            </w:pPr>
          </w:p>
        </w:tc>
      </w:tr>
      <w:tr w:rsidR="0000585B" w:rsidRPr="00C63897" w14:paraId="2C97C1E8" w14:textId="77777777" w:rsidTr="006158BE">
        <w:tc>
          <w:tcPr>
            <w:tcW w:w="9634" w:type="dxa"/>
            <w:gridSpan w:val="2"/>
          </w:tcPr>
          <w:p w14:paraId="57D812EF" w14:textId="77777777" w:rsidR="0000585B" w:rsidRPr="00485B3B" w:rsidRDefault="0000585B" w:rsidP="006158BE">
            <w:pPr>
              <w:spacing w:line="276" w:lineRule="auto"/>
              <w:rPr>
                <w:rFonts w:ascii="Times New Roman" w:eastAsia="Times New Roman" w:hAnsi="Times New Roman" w:cs="Times New Roman"/>
                <w:b/>
                <w:bCs/>
                <w:lang w:eastAsia="ru-RU"/>
              </w:rPr>
            </w:pPr>
            <w:r w:rsidRPr="00485B3B">
              <w:rPr>
                <w:rFonts w:ascii="Times New Roman" w:eastAsia="Times New Roman" w:hAnsi="Times New Roman" w:cs="Times New Roman"/>
                <w:b/>
                <w:bCs/>
                <w:lang w:eastAsia="ru-RU"/>
              </w:rPr>
              <w:t>Промежуточная аттестация в форме экзамена</w:t>
            </w:r>
          </w:p>
        </w:tc>
        <w:tc>
          <w:tcPr>
            <w:tcW w:w="2694" w:type="dxa"/>
          </w:tcPr>
          <w:p w14:paraId="175B42AD" w14:textId="77777777" w:rsidR="0000585B" w:rsidRPr="00C63897" w:rsidRDefault="0000585B" w:rsidP="006158BE">
            <w:pPr>
              <w:spacing w:line="276" w:lineRule="auto"/>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12</w:t>
            </w:r>
          </w:p>
        </w:tc>
        <w:tc>
          <w:tcPr>
            <w:tcW w:w="2409" w:type="dxa"/>
            <w:vMerge/>
          </w:tcPr>
          <w:p w14:paraId="2319B73F" w14:textId="77777777" w:rsidR="0000585B" w:rsidRPr="00C63897" w:rsidRDefault="0000585B" w:rsidP="006158BE">
            <w:pPr>
              <w:spacing w:line="276" w:lineRule="auto"/>
              <w:rPr>
                <w:rFonts w:ascii="Times New Roman" w:eastAsia="Times New Roman" w:hAnsi="Times New Roman" w:cs="Times New Roman"/>
                <w:b/>
                <w:bCs/>
                <w:i/>
                <w:lang w:eastAsia="ru-RU"/>
              </w:rPr>
            </w:pPr>
          </w:p>
        </w:tc>
      </w:tr>
      <w:tr w:rsidR="0000585B" w:rsidRPr="00C63897" w14:paraId="4AFFA9BB" w14:textId="77777777" w:rsidTr="006158BE">
        <w:tc>
          <w:tcPr>
            <w:tcW w:w="9634" w:type="dxa"/>
            <w:gridSpan w:val="2"/>
          </w:tcPr>
          <w:p w14:paraId="54F6A8D6" w14:textId="77777777" w:rsidR="0000585B" w:rsidRPr="00C63897" w:rsidRDefault="0000585B" w:rsidP="006158BE">
            <w:pPr>
              <w:spacing w:line="276" w:lineRule="auto"/>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Всего</w:t>
            </w:r>
            <w:r>
              <w:rPr>
                <w:rFonts w:ascii="Times New Roman" w:eastAsia="Times New Roman" w:hAnsi="Times New Roman" w:cs="Times New Roman"/>
                <w:b/>
                <w:bCs/>
                <w:lang w:eastAsia="ru-RU"/>
              </w:rPr>
              <w:t xml:space="preserve"> </w:t>
            </w:r>
          </w:p>
        </w:tc>
        <w:tc>
          <w:tcPr>
            <w:tcW w:w="2694" w:type="dxa"/>
          </w:tcPr>
          <w:p w14:paraId="15B8057E" w14:textId="77777777" w:rsidR="0000585B" w:rsidRPr="00C63897" w:rsidRDefault="0000585B" w:rsidP="006158BE">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51/16</w:t>
            </w:r>
          </w:p>
        </w:tc>
        <w:tc>
          <w:tcPr>
            <w:tcW w:w="2409" w:type="dxa"/>
            <w:vMerge/>
          </w:tcPr>
          <w:p w14:paraId="4FB76DE4" w14:textId="77777777" w:rsidR="0000585B" w:rsidRPr="00C63897" w:rsidRDefault="0000585B" w:rsidP="006158BE">
            <w:pPr>
              <w:spacing w:line="276" w:lineRule="auto"/>
              <w:rPr>
                <w:rFonts w:ascii="Times New Roman" w:eastAsia="Times New Roman" w:hAnsi="Times New Roman" w:cs="Times New Roman"/>
                <w:b/>
                <w:bCs/>
                <w:lang w:eastAsia="ru-RU"/>
              </w:rPr>
            </w:pPr>
          </w:p>
        </w:tc>
      </w:tr>
    </w:tbl>
    <w:p w14:paraId="4D1F45F9" w14:textId="77777777" w:rsidR="0000585B" w:rsidRDefault="0000585B" w:rsidP="0000585B">
      <w:pPr>
        <w:pStyle w:val="114"/>
        <w:jc w:val="both"/>
        <w:rPr>
          <w:rFonts w:ascii="Times New Roman" w:hAnsi="Times New Roman"/>
        </w:rPr>
      </w:pPr>
    </w:p>
    <w:p w14:paraId="43CC2F88" w14:textId="77777777" w:rsidR="0000585B" w:rsidRPr="00B45C71" w:rsidRDefault="0000585B" w:rsidP="0000585B">
      <w:pPr>
        <w:rPr>
          <w:rFonts w:ascii="Times New Roman" w:hAnsi="Times New Roman" w:cs="Times New Roman"/>
          <w:sz w:val="24"/>
          <w:szCs w:val="24"/>
        </w:rPr>
      </w:pPr>
    </w:p>
    <w:p w14:paraId="0B485897" w14:textId="77777777" w:rsidR="0000585B" w:rsidRDefault="0000585B" w:rsidP="0000585B">
      <w:pPr>
        <w:rPr>
          <w:rFonts w:ascii="Times New Roman" w:hAnsi="Times New Roman" w:cs="Times New Roman"/>
          <w:sz w:val="24"/>
          <w:szCs w:val="24"/>
        </w:rPr>
        <w:sectPr w:rsidR="0000585B" w:rsidSect="006D1C4C">
          <w:pgSz w:w="16838" w:h="11906" w:orient="landscape"/>
          <w:pgMar w:top="1701" w:right="1134" w:bottom="567" w:left="1134" w:header="709" w:footer="709" w:gutter="0"/>
          <w:cols w:space="708"/>
          <w:docGrid w:linePitch="360"/>
        </w:sectPr>
      </w:pPr>
    </w:p>
    <w:p w14:paraId="717B46B5" w14:textId="77777777" w:rsidR="0000585B" w:rsidRDefault="0000585B" w:rsidP="0000585B">
      <w:pPr>
        <w:rPr>
          <w:rFonts w:ascii="Times New Roman" w:hAnsi="Times New Roman" w:cs="Times New Roman"/>
          <w:sz w:val="24"/>
          <w:szCs w:val="24"/>
        </w:rPr>
      </w:pPr>
    </w:p>
    <w:p w14:paraId="21549441" w14:textId="77777777" w:rsidR="0000585B" w:rsidRPr="00DF068E" w:rsidRDefault="0000585B" w:rsidP="0000585B">
      <w:pPr>
        <w:pStyle w:val="1f"/>
        <w:rPr>
          <w:rFonts w:ascii="Times New Roman" w:hAnsi="Times New Roman"/>
          <w:lang w:val="ru-RU"/>
        </w:rPr>
      </w:pPr>
      <w:bookmarkStart w:id="78" w:name="_Toc167192006"/>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bookmarkEnd w:id="78"/>
    </w:p>
    <w:p w14:paraId="44C836E3" w14:textId="77777777" w:rsidR="0000585B" w:rsidRPr="007957BB" w:rsidRDefault="0000585B" w:rsidP="0000585B">
      <w:pPr>
        <w:spacing w:after="120" w:line="276" w:lineRule="auto"/>
        <w:ind w:firstLine="851"/>
        <w:outlineLvl w:val="1"/>
        <w:rPr>
          <w:rFonts w:ascii="Times New Roman" w:eastAsia="Segoe UI" w:hAnsi="Times New Roman" w:cs="Times New Roman"/>
          <w:b/>
          <w:bCs/>
          <w:sz w:val="24"/>
          <w:szCs w:val="24"/>
          <w:lang w:eastAsia="ru-RU"/>
        </w:rPr>
      </w:pPr>
      <w:bookmarkStart w:id="79" w:name="_Toc167192007"/>
      <w:bookmarkStart w:id="80" w:name="_Toc167192009"/>
      <w:r w:rsidRPr="007957BB">
        <w:rPr>
          <w:rFonts w:ascii="Times New Roman" w:eastAsia="Segoe UI" w:hAnsi="Times New Roman" w:cs="Times New Roman"/>
          <w:b/>
          <w:bCs/>
          <w:sz w:val="24"/>
          <w:szCs w:val="24"/>
          <w:lang w:eastAsia="ru-RU"/>
        </w:rPr>
        <w:t>3.1. Материально-техническое обеспечение</w:t>
      </w:r>
      <w:bookmarkEnd w:id="79"/>
    </w:p>
    <w:p w14:paraId="4FEE81EC" w14:textId="77777777" w:rsidR="0000585B" w:rsidRPr="007957BB" w:rsidRDefault="0000585B" w:rsidP="006158BE">
      <w:pPr>
        <w:suppressAutoHyphens/>
        <w:spacing w:line="276" w:lineRule="auto"/>
        <w:ind w:firstLine="851"/>
        <w:jc w:val="both"/>
        <w:rPr>
          <w:rFonts w:ascii="Times New Roman" w:eastAsia="Calibri" w:hAnsi="Times New Roman" w:cs="Times New Roman"/>
          <w:sz w:val="24"/>
          <w:szCs w:val="24"/>
        </w:rPr>
      </w:pPr>
      <w:r w:rsidRPr="007957BB">
        <w:rPr>
          <w:rFonts w:ascii="Times New Roman" w:eastAsia="Calibri" w:hAnsi="Times New Roman" w:cs="Times New Roman"/>
          <w:bCs/>
          <w:sz w:val="24"/>
          <w:szCs w:val="24"/>
        </w:rPr>
        <w:t>Кабинет «Информационные технологии»,</w:t>
      </w:r>
      <w:bookmarkStart w:id="81" w:name="_Toc167192008"/>
      <w:r w:rsidRPr="007957BB">
        <w:rPr>
          <w:rFonts w:ascii="Times New Roman" w:eastAsia="Calibri" w:hAnsi="Times New Roman" w:cs="Times New Roman"/>
        </w:rPr>
        <w:t xml:space="preserve"> </w:t>
      </w:r>
      <w:r w:rsidRPr="007957BB">
        <w:rPr>
          <w:rFonts w:ascii="Times New Roman" w:eastAsia="Calibri" w:hAnsi="Times New Roman" w:cs="Times New Roman"/>
          <w:sz w:val="24"/>
          <w:szCs w:val="24"/>
        </w:rPr>
        <w:t xml:space="preserve">оснащенный оборудованием: </w:t>
      </w:r>
    </w:p>
    <w:p w14:paraId="0BFB2450" w14:textId="77777777" w:rsidR="0000585B" w:rsidRPr="007957BB" w:rsidRDefault="0000585B" w:rsidP="006158BE">
      <w:pPr>
        <w:suppressAutoHyphens/>
        <w:spacing w:line="276" w:lineRule="auto"/>
        <w:ind w:firstLine="851"/>
        <w:jc w:val="both"/>
        <w:rPr>
          <w:rFonts w:ascii="Times New Roman" w:eastAsia="Calibri" w:hAnsi="Times New Roman" w:cs="Times New Roman"/>
          <w:sz w:val="24"/>
          <w:szCs w:val="24"/>
        </w:rPr>
      </w:pPr>
      <w:r w:rsidRPr="007957BB">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7957BB">
        <w:rPr>
          <w:rFonts w:ascii="Times New Roman" w:eastAsia="Calibri" w:hAnsi="Times New Roman" w:cs="Times New Roman"/>
          <w:sz w:val="24"/>
          <w:szCs w:val="24"/>
        </w:rPr>
        <w:t>посадочные места по количеству обучающихся;</w:t>
      </w:r>
    </w:p>
    <w:p w14:paraId="3CACC1EB" w14:textId="77777777" w:rsidR="0000585B" w:rsidRPr="007957BB" w:rsidRDefault="0000585B" w:rsidP="006158BE">
      <w:pPr>
        <w:suppressAutoHyphens/>
        <w:spacing w:line="276" w:lineRule="auto"/>
        <w:ind w:firstLine="851"/>
        <w:jc w:val="both"/>
        <w:rPr>
          <w:rFonts w:ascii="Times New Roman" w:eastAsia="Calibri" w:hAnsi="Times New Roman" w:cs="Times New Roman"/>
          <w:sz w:val="24"/>
          <w:szCs w:val="24"/>
        </w:rPr>
      </w:pPr>
      <w:r w:rsidRPr="007957BB">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7957BB">
        <w:rPr>
          <w:rFonts w:ascii="Times New Roman" w:eastAsia="Calibri" w:hAnsi="Times New Roman" w:cs="Times New Roman"/>
          <w:sz w:val="24"/>
          <w:szCs w:val="24"/>
        </w:rPr>
        <w:t>рабочее место преподавателя;</w:t>
      </w:r>
    </w:p>
    <w:p w14:paraId="4A981855" w14:textId="77777777" w:rsidR="0000585B" w:rsidRPr="007957BB" w:rsidRDefault="0000585B" w:rsidP="006158BE">
      <w:pPr>
        <w:autoSpaceDE w:val="0"/>
        <w:autoSpaceDN w:val="0"/>
        <w:adjustRightInd w:val="0"/>
        <w:spacing w:line="276" w:lineRule="auto"/>
        <w:ind w:firstLine="851"/>
        <w:jc w:val="both"/>
        <w:rPr>
          <w:rFonts w:ascii="Times New Roman" w:eastAsia="Calibri" w:hAnsi="Times New Roman" w:cs="Times New Roman"/>
          <w:color w:val="000000"/>
          <w:sz w:val="23"/>
          <w:szCs w:val="23"/>
        </w:rPr>
      </w:pPr>
      <w:r w:rsidRPr="007957BB">
        <w:rPr>
          <w:rFonts w:ascii="Times New Roman" w:eastAsia="Calibri" w:hAnsi="Times New Roman" w:cs="Times New Roman"/>
          <w:color w:val="000000"/>
          <w:sz w:val="23"/>
          <w:szCs w:val="23"/>
        </w:rPr>
        <w:t xml:space="preserve">- комплект учебно-методической документации; </w:t>
      </w:r>
    </w:p>
    <w:p w14:paraId="47EA450D" w14:textId="77777777" w:rsidR="0000585B" w:rsidRPr="007957BB" w:rsidRDefault="0000585B" w:rsidP="006158BE">
      <w:pPr>
        <w:autoSpaceDE w:val="0"/>
        <w:autoSpaceDN w:val="0"/>
        <w:adjustRightInd w:val="0"/>
        <w:spacing w:line="276" w:lineRule="auto"/>
        <w:ind w:firstLine="851"/>
        <w:jc w:val="both"/>
        <w:rPr>
          <w:rFonts w:ascii="Times New Roman" w:eastAsia="Calibri" w:hAnsi="Times New Roman" w:cs="Times New Roman"/>
          <w:color w:val="000000"/>
          <w:sz w:val="23"/>
          <w:szCs w:val="23"/>
        </w:rPr>
      </w:pPr>
      <w:r w:rsidRPr="007957BB">
        <w:rPr>
          <w:rFonts w:ascii="Times New Roman" w:eastAsia="Calibri" w:hAnsi="Times New Roman" w:cs="Times New Roman"/>
          <w:color w:val="000000"/>
          <w:sz w:val="23"/>
          <w:szCs w:val="23"/>
        </w:rPr>
        <w:t xml:space="preserve">- учебная и справочная литература; </w:t>
      </w:r>
    </w:p>
    <w:p w14:paraId="0167EB34" w14:textId="77777777" w:rsidR="0000585B" w:rsidRPr="007957BB" w:rsidRDefault="0000585B" w:rsidP="006158BE">
      <w:pPr>
        <w:autoSpaceDE w:val="0"/>
        <w:autoSpaceDN w:val="0"/>
        <w:adjustRightInd w:val="0"/>
        <w:spacing w:line="276" w:lineRule="auto"/>
        <w:ind w:firstLine="851"/>
        <w:jc w:val="both"/>
        <w:rPr>
          <w:rFonts w:ascii="Times New Roman" w:eastAsia="Calibri" w:hAnsi="Times New Roman" w:cs="Times New Roman"/>
          <w:color w:val="000000"/>
          <w:sz w:val="23"/>
          <w:szCs w:val="23"/>
        </w:rPr>
      </w:pPr>
      <w:r w:rsidRPr="007957BB">
        <w:rPr>
          <w:rFonts w:ascii="Times New Roman" w:eastAsia="Calibri" w:hAnsi="Times New Roman" w:cs="Times New Roman"/>
          <w:color w:val="000000"/>
          <w:sz w:val="23"/>
          <w:szCs w:val="23"/>
        </w:rPr>
        <w:t xml:space="preserve">- методические рекомендации по выполнению практических занятий; </w:t>
      </w:r>
    </w:p>
    <w:p w14:paraId="0AB6D773" w14:textId="77777777" w:rsidR="0000585B" w:rsidRPr="007957BB" w:rsidRDefault="0000585B" w:rsidP="006158BE">
      <w:pPr>
        <w:autoSpaceDE w:val="0"/>
        <w:autoSpaceDN w:val="0"/>
        <w:adjustRightInd w:val="0"/>
        <w:spacing w:line="276" w:lineRule="auto"/>
        <w:ind w:firstLine="851"/>
        <w:jc w:val="both"/>
        <w:rPr>
          <w:rFonts w:ascii="Times New Roman" w:eastAsia="Calibri" w:hAnsi="Times New Roman" w:cs="Times New Roman"/>
          <w:color w:val="000000"/>
          <w:sz w:val="23"/>
          <w:szCs w:val="23"/>
        </w:rPr>
      </w:pPr>
      <w:r w:rsidRPr="007957BB">
        <w:rPr>
          <w:rFonts w:ascii="Times New Roman" w:eastAsia="Calibri" w:hAnsi="Times New Roman" w:cs="Times New Roman"/>
          <w:color w:val="000000"/>
          <w:sz w:val="23"/>
          <w:szCs w:val="23"/>
        </w:rPr>
        <w:t xml:space="preserve">- индивидуальные дидактические материалы; </w:t>
      </w:r>
    </w:p>
    <w:p w14:paraId="23741B0A" w14:textId="77777777" w:rsidR="0000585B" w:rsidRPr="007957BB" w:rsidRDefault="0000585B" w:rsidP="006158BE">
      <w:pPr>
        <w:tabs>
          <w:tab w:val="left" w:pos="993"/>
        </w:tabs>
        <w:autoSpaceDE w:val="0"/>
        <w:autoSpaceDN w:val="0"/>
        <w:adjustRightInd w:val="0"/>
        <w:spacing w:line="276" w:lineRule="auto"/>
        <w:ind w:firstLine="851"/>
        <w:jc w:val="both"/>
        <w:rPr>
          <w:rFonts w:ascii="Times New Roman" w:eastAsia="Calibri" w:hAnsi="Times New Roman" w:cs="Times New Roman"/>
          <w:color w:val="000000"/>
          <w:sz w:val="23"/>
          <w:szCs w:val="23"/>
        </w:rPr>
      </w:pPr>
      <w:r w:rsidRPr="007957BB">
        <w:rPr>
          <w:rFonts w:ascii="Times New Roman" w:eastAsia="Calibri" w:hAnsi="Times New Roman" w:cs="Times New Roman"/>
          <w:color w:val="000000"/>
          <w:sz w:val="23"/>
          <w:szCs w:val="23"/>
        </w:rPr>
        <w:t xml:space="preserve">- персональные компьютеры с общим и профессиональным программным обеспечением; </w:t>
      </w:r>
    </w:p>
    <w:p w14:paraId="383E1FD2" w14:textId="77777777" w:rsidR="0000585B" w:rsidRPr="007957BB" w:rsidRDefault="0000585B" w:rsidP="006158BE">
      <w:pPr>
        <w:spacing w:after="120" w:line="276" w:lineRule="auto"/>
        <w:ind w:firstLine="851"/>
        <w:outlineLvl w:val="1"/>
        <w:rPr>
          <w:rFonts w:ascii="Times New Roman" w:eastAsia="Segoe UI" w:hAnsi="Times New Roman" w:cs="Times New Roman"/>
          <w:b/>
          <w:bCs/>
          <w:sz w:val="24"/>
          <w:szCs w:val="24"/>
          <w:lang w:eastAsia="ru-RU"/>
        </w:rPr>
      </w:pPr>
      <w:r w:rsidRPr="007957BB">
        <w:rPr>
          <w:rFonts w:ascii="Times New Roman" w:eastAsia="Calibri" w:hAnsi="Times New Roman" w:cs="Times New Roman"/>
          <w:color w:val="000000"/>
          <w:sz w:val="23"/>
          <w:szCs w:val="23"/>
        </w:rPr>
        <w:t>- мультимедийный проектор.</w:t>
      </w:r>
    </w:p>
    <w:p w14:paraId="42577A91" w14:textId="77777777" w:rsidR="0000585B" w:rsidRPr="007957BB" w:rsidRDefault="0000585B" w:rsidP="006158BE">
      <w:pPr>
        <w:spacing w:after="120" w:line="276" w:lineRule="auto"/>
        <w:ind w:firstLine="851"/>
        <w:outlineLvl w:val="1"/>
        <w:rPr>
          <w:rFonts w:ascii="Times New Roman" w:eastAsia="Times New Roman" w:hAnsi="Times New Roman" w:cs="Times New Roman"/>
          <w:b/>
          <w:bCs/>
          <w:sz w:val="24"/>
          <w:szCs w:val="24"/>
          <w:lang w:eastAsia="ru-RU"/>
        </w:rPr>
      </w:pPr>
      <w:r w:rsidRPr="007957BB">
        <w:rPr>
          <w:rFonts w:ascii="Times New Roman" w:eastAsia="Segoe UI" w:hAnsi="Times New Roman" w:cs="Times New Roman"/>
          <w:b/>
          <w:bCs/>
          <w:sz w:val="24"/>
          <w:szCs w:val="24"/>
          <w:lang w:eastAsia="ru-RU"/>
        </w:rPr>
        <w:t>3.2. Учебно-методическое обеспечение</w:t>
      </w:r>
      <w:bookmarkEnd w:id="81"/>
    </w:p>
    <w:p w14:paraId="3105E28B" w14:textId="77777777" w:rsidR="0000585B" w:rsidRPr="007957BB" w:rsidRDefault="0000585B" w:rsidP="006158BE">
      <w:pPr>
        <w:spacing w:line="276" w:lineRule="auto"/>
        <w:ind w:firstLine="851"/>
        <w:contextualSpacing/>
        <w:rPr>
          <w:rFonts w:ascii="Times New Roman" w:eastAsia="Calibri" w:hAnsi="Times New Roman" w:cs="Times New Roman"/>
          <w:b/>
          <w:sz w:val="24"/>
          <w:szCs w:val="24"/>
        </w:rPr>
      </w:pPr>
      <w:r w:rsidRPr="007957BB">
        <w:rPr>
          <w:rFonts w:ascii="Times New Roman" w:eastAsia="Calibri" w:hAnsi="Times New Roman" w:cs="Times New Roman"/>
          <w:b/>
          <w:sz w:val="24"/>
          <w:szCs w:val="24"/>
        </w:rPr>
        <w:t>3.2.1. Основные печатные и/или электронные издания</w:t>
      </w:r>
    </w:p>
    <w:p w14:paraId="49D0CE7B" w14:textId="77777777" w:rsidR="0000585B" w:rsidRPr="007957BB" w:rsidRDefault="0000585B" w:rsidP="006158BE">
      <w:pPr>
        <w:numPr>
          <w:ilvl w:val="0"/>
          <w:numId w:val="29"/>
        </w:numPr>
        <w:tabs>
          <w:tab w:val="left" w:pos="993"/>
          <w:tab w:val="left" w:pos="1134"/>
        </w:tabs>
        <w:spacing w:line="276" w:lineRule="auto"/>
        <w:ind w:left="0" w:firstLine="851"/>
        <w:jc w:val="both"/>
        <w:rPr>
          <w:rFonts w:ascii="Times New Roman" w:eastAsia="Calibri" w:hAnsi="Times New Roman" w:cs="Times New Roman"/>
          <w:color w:val="000000"/>
          <w:sz w:val="24"/>
          <w:szCs w:val="24"/>
        </w:rPr>
      </w:pPr>
      <w:proofErr w:type="spellStart"/>
      <w:r w:rsidRPr="007957BB">
        <w:rPr>
          <w:rFonts w:ascii="Times New Roman" w:eastAsia="Calibri" w:hAnsi="Times New Roman" w:cs="Times New Roman"/>
          <w:color w:val="000000"/>
          <w:sz w:val="24"/>
          <w:szCs w:val="24"/>
        </w:rPr>
        <w:t>Балдин</w:t>
      </w:r>
      <w:proofErr w:type="spellEnd"/>
      <w:r w:rsidRPr="007957BB">
        <w:rPr>
          <w:rFonts w:ascii="Times New Roman" w:eastAsia="Calibri" w:hAnsi="Times New Roman" w:cs="Times New Roman"/>
          <w:color w:val="000000"/>
          <w:sz w:val="24"/>
          <w:szCs w:val="24"/>
        </w:rPr>
        <w:t>, К. В. Инф</w:t>
      </w:r>
      <w:r>
        <w:rPr>
          <w:rFonts w:ascii="Times New Roman" w:eastAsia="Calibri" w:hAnsi="Times New Roman" w:cs="Times New Roman"/>
          <w:color w:val="000000"/>
          <w:sz w:val="24"/>
          <w:szCs w:val="24"/>
        </w:rPr>
        <w:t>ормационные системы в экономике</w:t>
      </w:r>
      <w:r w:rsidRPr="007957BB">
        <w:rPr>
          <w:rFonts w:ascii="Times New Roman" w:eastAsia="Calibri" w:hAnsi="Times New Roman" w:cs="Times New Roman"/>
          <w:color w:val="000000"/>
          <w:sz w:val="24"/>
          <w:szCs w:val="24"/>
        </w:rPr>
        <w:t>: учебное п</w:t>
      </w:r>
      <w:r>
        <w:rPr>
          <w:rFonts w:ascii="Times New Roman" w:eastAsia="Calibri" w:hAnsi="Times New Roman" w:cs="Times New Roman"/>
          <w:color w:val="000000"/>
          <w:sz w:val="24"/>
          <w:szCs w:val="24"/>
        </w:rPr>
        <w:t xml:space="preserve">особие / К. В. </w:t>
      </w:r>
      <w:proofErr w:type="spellStart"/>
      <w:r>
        <w:rPr>
          <w:rFonts w:ascii="Times New Roman" w:eastAsia="Calibri" w:hAnsi="Times New Roman" w:cs="Times New Roman"/>
          <w:color w:val="000000"/>
          <w:sz w:val="24"/>
          <w:szCs w:val="24"/>
        </w:rPr>
        <w:t>Балдин</w:t>
      </w:r>
      <w:proofErr w:type="spellEnd"/>
      <w:r>
        <w:rPr>
          <w:rFonts w:ascii="Times New Roman" w:eastAsia="Calibri" w:hAnsi="Times New Roman" w:cs="Times New Roman"/>
          <w:color w:val="000000"/>
          <w:sz w:val="24"/>
          <w:szCs w:val="24"/>
        </w:rPr>
        <w:t>. - Москва</w:t>
      </w:r>
      <w:r w:rsidRPr="007957BB">
        <w:rPr>
          <w:rFonts w:ascii="Times New Roman" w:eastAsia="Calibri" w:hAnsi="Times New Roman" w:cs="Times New Roman"/>
          <w:color w:val="000000"/>
          <w:sz w:val="24"/>
          <w:szCs w:val="24"/>
        </w:rPr>
        <w:t>: ИНФРА-М, 2019. - 218 с.</w:t>
      </w:r>
    </w:p>
    <w:p w14:paraId="6A8E124F" w14:textId="77777777" w:rsidR="0000585B" w:rsidRPr="00850067" w:rsidRDefault="0000585B" w:rsidP="006158BE">
      <w:pPr>
        <w:numPr>
          <w:ilvl w:val="0"/>
          <w:numId w:val="29"/>
        </w:numPr>
        <w:tabs>
          <w:tab w:val="left" w:pos="1134"/>
        </w:tabs>
        <w:autoSpaceDE w:val="0"/>
        <w:autoSpaceDN w:val="0"/>
        <w:adjustRightInd w:val="0"/>
        <w:spacing w:after="36" w:line="276" w:lineRule="auto"/>
        <w:ind w:left="0" w:firstLine="851"/>
        <w:contextualSpacing/>
        <w:rPr>
          <w:rFonts w:ascii="Times New Roman" w:eastAsia="Calibri" w:hAnsi="Times New Roman" w:cs="Times New Roman"/>
          <w:sz w:val="24"/>
          <w:szCs w:val="24"/>
        </w:rPr>
      </w:pPr>
      <w:r w:rsidRPr="007957BB">
        <w:rPr>
          <w:rFonts w:ascii="Times New Roman" w:eastAsia="Calibri" w:hAnsi="Times New Roman" w:cs="Times New Roman"/>
          <w:sz w:val="24"/>
          <w:szCs w:val="24"/>
        </w:rPr>
        <w:t xml:space="preserve">Гайсина С.В. Информационно-методические материалы «Технологии оценки и повышения цифровой компетентности обучающихся ПОУ». [Электронный ресурс] – Режим доступа. - URL: https://spbappo.ru/wp-content/uploads/2019/02/%D0%93%D0%B0%D0%B9%D1%81%D0%B8%D0%BD%D0%B0_%D0%9F%D0%9E%D0%A3_%D0%A6%D0%93-1.pdf </w:t>
      </w:r>
    </w:p>
    <w:p w14:paraId="6761416E" w14:textId="77777777" w:rsidR="0000585B" w:rsidRPr="007957BB" w:rsidRDefault="0000585B" w:rsidP="006158BE">
      <w:pPr>
        <w:numPr>
          <w:ilvl w:val="0"/>
          <w:numId w:val="29"/>
        </w:numPr>
        <w:tabs>
          <w:tab w:val="left" w:pos="993"/>
          <w:tab w:val="left" w:pos="1134"/>
        </w:tabs>
        <w:spacing w:line="276" w:lineRule="auto"/>
        <w:ind w:left="0" w:firstLine="851"/>
        <w:jc w:val="both"/>
        <w:rPr>
          <w:rFonts w:ascii="Times New Roman" w:eastAsia="Calibri" w:hAnsi="Times New Roman" w:cs="Times New Roman"/>
          <w:color w:val="000000"/>
          <w:sz w:val="24"/>
          <w:szCs w:val="24"/>
        </w:rPr>
      </w:pPr>
      <w:proofErr w:type="spellStart"/>
      <w:r w:rsidRPr="007957BB">
        <w:rPr>
          <w:rFonts w:ascii="Times New Roman" w:eastAsia="Calibri" w:hAnsi="Times New Roman" w:cs="Times New Roman"/>
          <w:color w:val="000000"/>
          <w:sz w:val="24"/>
          <w:szCs w:val="24"/>
        </w:rPr>
        <w:t>Лапидус</w:t>
      </w:r>
      <w:proofErr w:type="spellEnd"/>
      <w:r w:rsidRPr="007957BB">
        <w:rPr>
          <w:rFonts w:ascii="Times New Roman" w:eastAsia="Calibri" w:hAnsi="Times New Roman" w:cs="Times New Roman"/>
          <w:color w:val="000000"/>
          <w:sz w:val="24"/>
          <w:szCs w:val="24"/>
        </w:rPr>
        <w:t>, Л. В. Цифровая экономика: управление электронным би</w:t>
      </w:r>
      <w:r>
        <w:rPr>
          <w:rFonts w:ascii="Times New Roman" w:eastAsia="Calibri" w:hAnsi="Times New Roman" w:cs="Times New Roman"/>
          <w:color w:val="000000"/>
          <w:sz w:val="24"/>
          <w:szCs w:val="24"/>
        </w:rPr>
        <w:t>знесом и электронной коммерцией</w:t>
      </w:r>
      <w:r w:rsidRPr="007957BB">
        <w:rPr>
          <w:rFonts w:ascii="Times New Roman" w:eastAsia="Calibri" w:hAnsi="Times New Roman" w:cs="Times New Roman"/>
          <w:color w:val="000000"/>
          <w:sz w:val="24"/>
          <w:szCs w:val="24"/>
        </w:rPr>
        <w:t>: у</w:t>
      </w:r>
      <w:r>
        <w:rPr>
          <w:rFonts w:ascii="Times New Roman" w:eastAsia="Calibri" w:hAnsi="Times New Roman" w:cs="Times New Roman"/>
          <w:color w:val="000000"/>
          <w:sz w:val="24"/>
          <w:szCs w:val="24"/>
        </w:rPr>
        <w:t xml:space="preserve">чебник / Л.В. </w:t>
      </w:r>
      <w:proofErr w:type="spellStart"/>
      <w:r>
        <w:rPr>
          <w:rFonts w:ascii="Times New Roman" w:eastAsia="Calibri" w:hAnsi="Times New Roman" w:cs="Times New Roman"/>
          <w:color w:val="000000"/>
          <w:sz w:val="24"/>
          <w:szCs w:val="24"/>
        </w:rPr>
        <w:t>Лапидус</w:t>
      </w:r>
      <w:proofErr w:type="spellEnd"/>
      <w:r>
        <w:rPr>
          <w:rFonts w:ascii="Times New Roman" w:eastAsia="Calibri" w:hAnsi="Times New Roman" w:cs="Times New Roman"/>
          <w:color w:val="000000"/>
          <w:sz w:val="24"/>
          <w:szCs w:val="24"/>
        </w:rPr>
        <w:t>. — Москва</w:t>
      </w:r>
      <w:r w:rsidRPr="007957BB">
        <w:rPr>
          <w:rFonts w:ascii="Times New Roman" w:eastAsia="Calibri" w:hAnsi="Times New Roman" w:cs="Times New Roman"/>
          <w:color w:val="000000"/>
          <w:sz w:val="24"/>
          <w:szCs w:val="24"/>
        </w:rPr>
        <w:t>: ИНФРА-М, 2019. — 479 с.</w:t>
      </w:r>
    </w:p>
    <w:p w14:paraId="191805E9" w14:textId="77777777" w:rsidR="0000585B" w:rsidRPr="007957BB" w:rsidRDefault="0000585B" w:rsidP="006158BE">
      <w:pPr>
        <w:numPr>
          <w:ilvl w:val="0"/>
          <w:numId w:val="29"/>
        </w:numPr>
        <w:tabs>
          <w:tab w:val="left" w:pos="993"/>
          <w:tab w:val="left" w:pos="1134"/>
        </w:tabs>
        <w:spacing w:line="276" w:lineRule="auto"/>
        <w:ind w:left="0" w:firstLine="851"/>
        <w:jc w:val="both"/>
        <w:rPr>
          <w:rFonts w:ascii="Times New Roman" w:eastAsia="Calibri" w:hAnsi="Times New Roman" w:cs="Times New Roman"/>
          <w:color w:val="000000"/>
          <w:sz w:val="24"/>
          <w:szCs w:val="24"/>
        </w:rPr>
      </w:pPr>
      <w:r w:rsidRPr="007957BB">
        <w:rPr>
          <w:rFonts w:ascii="Times New Roman" w:eastAsia="Calibri" w:hAnsi="Times New Roman" w:cs="Times New Roman"/>
          <w:color w:val="000000"/>
          <w:sz w:val="24"/>
          <w:szCs w:val="24"/>
        </w:rPr>
        <w:t>Ма</w:t>
      </w:r>
      <w:r>
        <w:rPr>
          <w:rFonts w:ascii="Times New Roman" w:eastAsia="Calibri" w:hAnsi="Times New Roman" w:cs="Times New Roman"/>
          <w:color w:val="000000"/>
          <w:sz w:val="24"/>
          <w:szCs w:val="24"/>
        </w:rPr>
        <w:t>ркова, В. Д. Цифровая экономика</w:t>
      </w:r>
      <w:r w:rsidRPr="007957BB">
        <w:rPr>
          <w:rFonts w:ascii="Times New Roman" w:eastAsia="Calibri" w:hAnsi="Times New Roman" w:cs="Times New Roman"/>
          <w:color w:val="000000"/>
          <w:sz w:val="24"/>
          <w:szCs w:val="24"/>
        </w:rPr>
        <w:t xml:space="preserve">: учебник / В.Д. Маркова. — </w:t>
      </w:r>
      <w:r>
        <w:rPr>
          <w:rFonts w:ascii="Times New Roman" w:eastAsia="Calibri" w:hAnsi="Times New Roman" w:cs="Times New Roman"/>
          <w:color w:val="000000"/>
          <w:sz w:val="24"/>
          <w:szCs w:val="24"/>
        </w:rPr>
        <w:t>Москва</w:t>
      </w:r>
      <w:r w:rsidRPr="007957BB">
        <w:rPr>
          <w:rFonts w:ascii="Times New Roman" w:eastAsia="Calibri" w:hAnsi="Times New Roman" w:cs="Times New Roman"/>
          <w:color w:val="000000"/>
          <w:sz w:val="24"/>
          <w:szCs w:val="24"/>
        </w:rPr>
        <w:t>: ИНФРА-М, 2019. — 186 с.</w:t>
      </w:r>
    </w:p>
    <w:p w14:paraId="49A7732B" w14:textId="77777777" w:rsidR="0000585B" w:rsidRPr="007957BB" w:rsidRDefault="0000585B" w:rsidP="006158BE">
      <w:pPr>
        <w:numPr>
          <w:ilvl w:val="0"/>
          <w:numId w:val="29"/>
        </w:numPr>
        <w:tabs>
          <w:tab w:val="left" w:pos="993"/>
          <w:tab w:val="left" w:pos="1134"/>
        </w:tabs>
        <w:spacing w:line="276" w:lineRule="auto"/>
        <w:ind w:left="0" w:firstLine="851"/>
        <w:jc w:val="both"/>
        <w:rPr>
          <w:rFonts w:ascii="Times New Roman" w:eastAsia="Calibri" w:hAnsi="Times New Roman" w:cs="Times New Roman"/>
          <w:color w:val="000000"/>
          <w:sz w:val="24"/>
          <w:szCs w:val="24"/>
        </w:rPr>
      </w:pPr>
      <w:proofErr w:type="spellStart"/>
      <w:r w:rsidRPr="007957BB">
        <w:rPr>
          <w:rFonts w:ascii="Times New Roman" w:eastAsia="Times New Roman" w:hAnsi="Times New Roman" w:cs="Times New Roman"/>
          <w:color w:val="000000"/>
          <w:sz w:val="24"/>
          <w:szCs w:val="24"/>
          <w:lang w:eastAsia="ru-RU"/>
        </w:rPr>
        <w:t>Нетёсова</w:t>
      </w:r>
      <w:proofErr w:type="spellEnd"/>
      <w:r w:rsidRPr="007957BB">
        <w:rPr>
          <w:rFonts w:ascii="Times New Roman" w:eastAsia="Times New Roman" w:hAnsi="Times New Roman" w:cs="Times New Roman"/>
          <w:color w:val="000000"/>
          <w:sz w:val="24"/>
          <w:szCs w:val="24"/>
          <w:lang w:eastAsia="ru-RU"/>
        </w:rPr>
        <w:t>, О. Ю.  Информ</w:t>
      </w:r>
      <w:r>
        <w:rPr>
          <w:rFonts w:ascii="Times New Roman" w:eastAsia="Times New Roman" w:hAnsi="Times New Roman" w:cs="Times New Roman"/>
          <w:color w:val="000000"/>
          <w:sz w:val="24"/>
          <w:szCs w:val="24"/>
          <w:lang w:eastAsia="ru-RU"/>
        </w:rPr>
        <w:t>ационные технологии в экономике</w:t>
      </w:r>
      <w:r w:rsidRPr="007957BB">
        <w:rPr>
          <w:rFonts w:ascii="Times New Roman" w:eastAsia="Times New Roman" w:hAnsi="Times New Roman" w:cs="Times New Roman"/>
          <w:color w:val="000000"/>
          <w:sz w:val="24"/>
          <w:szCs w:val="24"/>
          <w:lang w:eastAsia="ru-RU"/>
        </w:rPr>
        <w:t xml:space="preserve">: </w:t>
      </w:r>
      <w:r w:rsidRPr="007957BB">
        <w:rPr>
          <w:rFonts w:ascii="Times New Roman" w:eastAsia="Calibri" w:hAnsi="Times New Roman" w:cs="Times New Roman"/>
          <w:color w:val="000000"/>
          <w:sz w:val="24"/>
          <w:szCs w:val="24"/>
        </w:rPr>
        <w:t xml:space="preserve">учебное пособие для среднего профессионального образования / О. Ю. </w:t>
      </w:r>
      <w:proofErr w:type="spellStart"/>
      <w:r w:rsidRPr="007957BB">
        <w:rPr>
          <w:rFonts w:ascii="Times New Roman" w:eastAsia="Calibri" w:hAnsi="Times New Roman" w:cs="Times New Roman"/>
          <w:color w:val="000000"/>
          <w:sz w:val="24"/>
          <w:szCs w:val="24"/>
        </w:rPr>
        <w:t>Нетёсова</w:t>
      </w:r>
      <w:proofErr w:type="spellEnd"/>
      <w:r w:rsidRPr="007957BB">
        <w:rPr>
          <w:rFonts w:ascii="Times New Roman" w:eastAsia="Calibri" w:hAnsi="Times New Roman" w:cs="Times New Roman"/>
          <w:color w:val="000000"/>
          <w:sz w:val="24"/>
          <w:szCs w:val="24"/>
        </w:rPr>
        <w:t xml:space="preserve">. — 3-е изд., </w:t>
      </w:r>
      <w:proofErr w:type="spellStart"/>
      <w:r w:rsidRPr="007957BB">
        <w:rPr>
          <w:rFonts w:ascii="Times New Roman" w:eastAsia="Calibri" w:hAnsi="Times New Roman" w:cs="Times New Roman"/>
          <w:color w:val="000000"/>
          <w:sz w:val="24"/>
          <w:szCs w:val="24"/>
        </w:rPr>
        <w:t>испр</w:t>
      </w:r>
      <w:proofErr w:type="spellEnd"/>
      <w:r w:rsidRPr="007957BB">
        <w:rPr>
          <w:rFonts w:ascii="Times New Roman" w:eastAsia="Calibri" w:hAnsi="Times New Roman" w:cs="Times New Roman"/>
          <w:color w:val="000000"/>
          <w:sz w:val="24"/>
          <w:szCs w:val="24"/>
        </w:rPr>
        <w:t xml:space="preserve">. и доп. — Москва : Издательство </w:t>
      </w:r>
      <w:proofErr w:type="spellStart"/>
      <w:r w:rsidRPr="007957BB">
        <w:rPr>
          <w:rFonts w:ascii="Times New Roman" w:eastAsia="Calibri" w:hAnsi="Times New Roman" w:cs="Times New Roman"/>
          <w:color w:val="000000"/>
          <w:sz w:val="24"/>
          <w:szCs w:val="24"/>
        </w:rPr>
        <w:t>Юрайт</w:t>
      </w:r>
      <w:proofErr w:type="spellEnd"/>
      <w:r w:rsidRPr="007957BB">
        <w:rPr>
          <w:rFonts w:ascii="Times New Roman" w:eastAsia="Calibri" w:hAnsi="Times New Roman" w:cs="Times New Roman"/>
          <w:color w:val="000000"/>
          <w:sz w:val="24"/>
          <w:szCs w:val="24"/>
        </w:rPr>
        <w:t>, 2019. — 178 с.</w:t>
      </w:r>
    </w:p>
    <w:p w14:paraId="37FA02F3" w14:textId="77777777" w:rsidR="0000585B" w:rsidRPr="007957BB" w:rsidRDefault="0000585B" w:rsidP="006158BE">
      <w:pPr>
        <w:numPr>
          <w:ilvl w:val="0"/>
          <w:numId w:val="29"/>
        </w:numPr>
        <w:tabs>
          <w:tab w:val="left" w:pos="993"/>
          <w:tab w:val="left" w:pos="1134"/>
        </w:tabs>
        <w:spacing w:line="276" w:lineRule="auto"/>
        <w:ind w:left="0" w:firstLine="851"/>
        <w:jc w:val="both"/>
        <w:rPr>
          <w:rFonts w:ascii="Times New Roman" w:eastAsia="Times New Roman" w:hAnsi="Times New Roman" w:cs="Times New Roman"/>
          <w:color w:val="000000"/>
          <w:sz w:val="24"/>
          <w:szCs w:val="24"/>
          <w:lang w:eastAsia="ru-RU"/>
        </w:rPr>
      </w:pPr>
      <w:r w:rsidRPr="007957BB">
        <w:rPr>
          <w:rFonts w:ascii="Times New Roman" w:eastAsia="Calibri" w:hAnsi="Times New Roman" w:cs="Times New Roman"/>
          <w:color w:val="000000"/>
          <w:sz w:val="24"/>
          <w:szCs w:val="24"/>
        </w:rPr>
        <w:t>Информационные технологии в эконом</w:t>
      </w:r>
      <w:r>
        <w:rPr>
          <w:rFonts w:ascii="Times New Roman" w:eastAsia="Calibri" w:hAnsi="Times New Roman" w:cs="Times New Roman"/>
          <w:color w:val="000000"/>
          <w:sz w:val="24"/>
          <w:szCs w:val="24"/>
        </w:rPr>
        <w:t>ике и управлении в 2 ч. Часть 2</w:t>
      </w:r>
      <w:r w:rsidRPr="007957BB">
        <w:rPr>
          <w:rFonts w:ascii="Times New Roman" w:eastAsia="Calibri" w:hAnsi="Times New Roman" w:cs="Times New Roman"/>
          <w:color w:val="000000"/>
          <w:sz w:val="24"/>
          <w:szCs w:val="24"/>
        </w:rPr>
        <w:t xml:space="preserve">: учебник для среднего профессионального образования / В. В. Трофимов [и др.] ; под редакцией В. В. Трофимова. — 3-е изд., </w:t>
      </w:r>
      <w:proofErr w:type="spellStart"/>
      <w:r w:rsidRPr="007957BB">
        <w:rPr>
          <w:rFonts w:ascii="Times New Roman" w:eastAsia="Calibri" w:hAnsi="Times New Roman" w:cs="Times New Roman"/>
          <w:color w:val="000000"/>
          <w:sz w:val="24"/>
          <w:szCs w:val="24"/>
        </w:rPr>
        <w:t>перераб</w:t>
      </w:r>
      <w:proofErr w:type="spellEnd"/>
      <w:r w:rsidRPr="007957BB">
        <w:rPr>
          <w:rFonts w:ascii="Times New Roman" w:eastAsia="Calibri" w:hAnsi="Times New Roman" w:cs="Times New Roman"/>
          <w:color w:val="000000"/>
          <w:sz w:val="24"/>
          <w:szCs w:val="24"/>
        </w:rPr>
        <w:t xml:space="preserve">. и доп. — Москва : Издательство </w:t>
      </w:r>
      <w:proofErr w:type="spellStart"/>
      <w:r w:rsidRPr="007957BB">
        <w:rPr>
          <w:rFonts w:ascii="Times New Roman" w:eastAsia="Calibri" w:hAnsi="Times New Roman" w:cs="Times New Roman"/>
          <w:color w:val="000000"/>
          <w:sz w:val="24"/>
          <w:szCs w:val="24"/>
        </w:rPr>
        <w:t>Юрайт</w:t>
      </w:r>
      <w:proofErr w:type="spellEnd"/>
      <w:r w:rsidRPr="007957BB">
        <w:rPr>
          <w:rFonts w:ascii="Times New Roman" w:eastAsia="Calibri" w:hAnsi="Times New Roman" w:cs="Times New Roman"/>
          <w:color w:val="000000"/>
          <w:sz w:val="24"/>
          <w:szCs w:val="24"/>
        </w:rPr>
        <w:t>, 2019. — 245</w:t>
      </w:r>
      <w:r w:rsidRPr="007957BB">
        <w:rPr>
          <w:rFonts w:ascii="Times New Roman" w:eastAsia="Times New Roman" w:hAnsi="Times New Roman" w:cs="Times New Roman"/>
          <w:color w:val="000000"/>
          <w:sz w:val="24"/>
          <w:szCs w:val="24"/>
          <w:lang w:eastAsia="ru-RU"/>
        </w:rPr>
        <w:t xml:space="preserve"> с</w:t>
      </w:r>
    </w:p>
    <w:p w14:paraId="0D500550" w14:textId="77777777" w:rsidR="0000585B" w:rsidRPr="007957BB" w:rsidRDefault="0000585B" w:rsidP="006158BE">
      <w:pPr>
        <w:numPr>
          <w:ilvl w:val="0"/>
          <w:numId w:val="29"/>
        </w:numPr>
        <w:tabs>
          <w:tab w:val="left" w:pos="993"/>
          <w:tab w:val="left" w:pos="1134"/>
        </w:tabs>
        <w:spacing w:line="276" w:lineRule="auto"/>
        <w:ind w:left="0" w:firstLine="851"/>
        <w:jc w:val="both"/>
        <w:rPr>
          <w:rFonts w:ascii="Times New Roman" w:eastAsia="Times New Roman" w:hAnsi="Times New Roman" w:cs="Times New Roman"/>
          <w:color w:val="000000"/>
          <w:sz w:val="24"/>
          <w:szCs w:val="24"/>
          <w:lang w:val="x-none" w:eastAsia="x-none"/>
        </w:rPr>
      </w:pPr>
      <w:r w:rsidRPr="007957BB">
        <w:rPr>
          <w:rFonts w:ascii="Times New Roman" w:eastAsia="Times New Roman" w:hAnsi="Times New Roman" w:cs="Times New Roman"/>
          <w:color w:val="000000"/>
          <w:sz w:val="24"/>
          <w:szCs w:val="24"/>
          <w:lang w:val="x-none" w:eastAsia="x-none"/>
        </w:rPr>
        <w:t xml:space="preserve">Программа «Цифровая экономика Российской Федерации» URL: </w:t>
      </w:r>
      <w:hyperlink r:id="rId55" w:history="1">
        <w:r w:rsidRPr="007957BB">
          <w:rPr>
            <w:rFonts w:ascii="Times New Roman" w:eastAsia="Times New Roman" w:hAnsi="Times New Roman" w:cs="Times New Roman"/>
            <w:color w:val="000000"/>
            <w:sz w:val="24"/>
            <w:szCs w:val="24"/>
            <w:lang w:val="x-none" w:eastAsia="x-none"/>
          </w:rPr>
          <w:t>http://d-russia.ru/wp-content/uploads/2017/05/programmaCE.pdf/</w:t>
        </w:r>
      </w:hyperlink>
    </w:p>
    <w:p w14:paraId="51E88A27" w14:textId="77777777" w:rsidR="0000585B" w:rsidRPr="007957BB" w:rsidRDefault="0000585B" w:rsidP="006158BE">
      <w:pPr>
        <w:tabs>
          <w:tab w:val="left" w:pos="993"/>
          <w:tab w:val="left" w:pos="1134"/>
        </w:tabs>
        <w:spacing w:line="276" w:lineRule="auto"/>
        <w:ind w:firstLine="851"/>
        <w:jc w:val="both"/>
        <w:rPr>
          <w:rFonts w:ascii="Times New Roman" w:eastAsia="Times New Roman" w:hAnsi="Times New Roman" w:cs="Times New Roman"/>
          <w:color w:val="000000"/>
          <w:sz w:val="24"/>
          <w:szCs w:val="24"/>
          <w:lang w:eastAsia="ru-RU"/>
        </w:rPr>
      </w:pPr>
    </w:p>
    <w:p w14:paraId="6108EDEE" w14:textId="77777777" w:rsidR="0000585B" w:rsidRPr="007957BB" w:rsidRDefault="0000585B" w:rsidP="006158BE">
      <w:pPr>
        <w:tabs>
          <w:tab w:val="left" w:pos="1134"/>
        </w:tabs>
        <w:suppressAutoHyphens/>
        <w:spacing w:line="276" w:lineRule="auto"/>
        <w:ind w:firstLine="851"/>
        <w:contextualSpacing/>
        <w:rPr>
          <w:rFonts w:ascii="Times New Roman" w:eastAsia="Calibri" w:hAnsi="Times New Roman" w:cs="Times New Roman"/>
          <w:b/>
          <w:bCs/>
          <w:iCs/>
          <w:sz w:val="24"/>
          <w:szCs w:val="24"/>
        </w:rPr>
      </w:pPr>
      <w:r w:rsidRPr="007957BB">
        <w:rPr>
          <w:rFonts w:ascii="Times New Roman" w:eastAsia="Calibri" w:hAnsi="Times New Roman" w:cs="Times New Roman"/>
          <w:b/>
          <w:bCs/>
          <w:iCs/>
          <w:sz w:val="24"/>
          <w:szCs w:val="24"/>
        </w:rPr>
        <w:t xml:space="preserve">3.2.2. Дополнительные источники </w:t>
      </w:r>
    </w:p>
    <w:p w14:paraId="2E9CB5A7" w14:textId="77777777" w:rsidR="0000585B" w:rsidRPr="007957BB" w:rsidRDefault="0000585B" w:rsidP="006158BE">
      <w:pPr>
        <w:numPr>
          <w:ilvl w:val="0"/>
          <w:numId w:val="30"/>
        </w:numPr>
        <w:tabs>
          <w:tab w:val="left" w:pos="993"/>
          <w:tab w:val="left" w:pos="1134"/>
        </w:tabs>
        <w:spacing w:line="276" w:lineRule="auto"/>
        <w:ind w:left="0" w:firstLine="851"/>
        <w:jc w:val="both"/>
        <w:rPr>
          <w:rFonts w:ascii="Times New Roman" w:eastAsia="Times New Roman" w:hAnsi="Times New Roman" w:cs="Times New Roman"/>
          <w:color w:val="000000"/>
          <w:sz w:val="24"/>
          <w:szCs w:val="24"/>
          <w:lang w:val="x-none" w:eastAsia="x-none"/>
        </w:rPr>
      </w:pPr>
      <w:r w:rsidRPr="007957BB">
        <w:rPr>
          <w:rFonts w:ascii="Times New Roman" w:eastAsia="Calibri" w:hAnsi="Times New Roman" w:cs="Times New Roman"/>
          <w:color w:val="000000"/>
          <w:sz w:val="24"/>
          <w:szCs w:val="24"/>
        </w:rPr>
        <w:t xml:space="preserve">Дидактическая концепция цифрового профессионального образования и обучения / П.Н. Биленко, В.И. Блинов, М.В. </w:t>
      </w:r>
      <w:proofErr w:type="spellStart"/>
      <w:r w:rsidRPr="007957BB">
        <w:rPr>
          <w:rFonts w:ascii="Times New Roman" w:eastAsia="Calibri" w:hAnsi="Times New Roman" w:cs="Times New Roman"/>
          <w:color w:val="000000"/>
          <w:sz w:val="24"/>
          <w:szCs w:val="24"/>
        </w:rPr>
        <w:t>Дулинов</w:t>
      </w:r>
      <w:proofErr w:type="spellEnd"/>
      <w:r w:rsidRPr="007957BB">
        <w:rPr>
          <w:rFonts w:ascii="Times New Roman" w:eastAsia="Calibri" w:hAnsi="Times New Roman" w:cs="Times New Roman"/>
          <w:color w:val="000000"/>
          <w:sz w:val="24"/>
          <w:szCs w:val="24"/>
        </w:rPr>
        <w:t xml:space="preserve">, Е.Ю. Есенина, А.М. Кондаков, И.С. Сергеев; под науч. ред. В. И. </w:t>
      </w:r>
      <w:proofErr w:type="spellStart"/>
      <w:r w:rsidRPr="007957BB">
        <w:rPr>
          <w:rFonts w:ascii="Times New Roman" w:eastAsia="Calibri" w:hAnsi="Times New Roman" w:cs="Times New Roman"/>
          <w:color w:val="000000"/>
          <w:sz w:val="24"/>
          <w:szCs w:val="24"/>
        </w:rPr>
        <w:t>Блинова</w:t>
      </w:r>
      <w:proofErr w:type="spellEnd"/>
      <w:r w:rsidRPr="007957BB">
        <w:rPr>
          <w:rFonts w:ascii="Times New Roman" w:eastAsia="Calibri" w:hAnsi="Times New Roman" w:cs="Times New Roman"/>
          <w:color w:val="000000"/>
          <w:sz w:val="24"/>
          <w:szCs w:val="24"/>
        </w:rPr>
        <w:t>. – 2020. – 98 с.</w:t>
      </w:r>
    </w:p>
    <w:p w14:paraId="4CF19A9D" w14:textId="77777777" w:rsidR="0000585B" w:rsidRPr="007957BB" w:rsidRDefault="0000585B" w:rsidP="006158BE">
      <w:pPr>
        <w:numPr>
          <w:ilvl w:val="0"/>
          <w:numId w:val="30"/>
        </w:numPr>
        <w:tabs>
          <w:tab w:val="left" w:pos="993"/>
          <w:tab w:val="left" w:pos="1134"/>
        </w:tabs>
        <w:spacing w:line="276" w:lineRule="auto"/>
        <w:ind w:left="0" w:firstLine="851"/>
        <w:jc w:val="both"/>
        <w:rPr>
          <w:rFonts w:ascii="Times New Roman" w:eastAsia="Times New Roman" w:hAnsi="Times New Roman" w:cs="Times New Roman"/>
          <w:color w:val="000000"/>
          <w:sz w:val="24"/>
          <w:szCs w:val="24"/>
          <w:lang w:val="x-none" w:eastAsia="x-none"/>
        </w:rPr>
      </w:pPr>
      <w:r w:rsidRPr="007957BB">
        <w:rPr>
          <w:rFonts w:ascii="Times New Roman" w:eastAsia="Times New Roman" w:hAnsi="Times New Roman" w:cs="Times New Roman"/>
          <w:color w:val="000000"/>
          <w:sz w:val="24"/>
          <w:szCs w:val="24"/>
          <w:lang w:val="x-none" w:eastAsia="x-none"/>
        </w:rPr>
        <w:t xml:space="preserve">Стрелец И. </w:t>
      </w:r>
      <w:proofErr w:type="spellStart"/>
      <w:r w:rsidRPr="007957BB">
        <w:rPr>
          <w:rFonts w:ascii="Times New Roman" w:eastAsia="Times New Roman" w:hAnsi="Times New Roman" w:cs="Times New Roman"/>
          <w:color w:val="000000"/>
          <w:sz w:val="24"/>
          <w:szCs w:val="24"/>
          <w:lang w:val="x-none" w:eastAsia="x-none"/>
        </w:rPr>
        <w:t>А.Новая</w:t>
      </w:r>
      <w:proofErr w:type="spellEnd"/>
      <w:r w:rsidRPr="007957BB">
        <w:rPr>
          <w:rFonts w:ascii="Times New Roman" w:eastAsia="Times New Roman" w:hAnsi="Times New Roman" w:cs="Times New Roman"/>
          <w:color w:val="000000"/>
          <w:sz w:val="24"/>
          <w:szCs w:val="24"/>
          <w:lang w:val="x-none" w:eastAsia="x-none"/>
        </w:rPr>
        <w:t xml:space="preserve"> экономика и информационные технологии: монография. М.: Экзамен, 2006.-256 с.</w:t>
      </w:r>
    </w:p>
    <w:p w14:paraId="6BC555CB" w14:textId="77777777" w:rsidR="0000585B" w:rsidRPr="007957BB" w:rsidRDefault="0000585B" w:rsidP="006158BE">
      <w:pPr>
        <w:numPr>
          <w:ilvl w:val="0"/>
          <w:numId w:val="30"/>
        </w:numPr>
        <w:tabs>
          <w:tab w:val="left" w:pos="993"/>
          <w:tab w:val="left" w:pos="1134"/>
        </w:tabs>
        <w:spacing w:line="276" w:lineRule="auto"/>
        <w:ind w:left="0" w:firstLine="851"/>
        <w:jc w:val="both"/>
        <w:rPr>
          <w:rFonts w:ascii="Times New Roman" w:eastAsia="Times New Roman" w:hAnsi="Times New Roman" w:cs="Times New Roman"/>
          <w:color w:val="000000"/>
          <w:sz w:val="24"/>
          <w:szCs w:val="24"/>
          <w:lang w:val="x-none" w:eastAsia="x-none"/>
        </w:rPr>
      </w:pPr>
      <w:r w:rsidRPr="007957BB">
        <w:rPr>
          <w:rFonts w:ascii="Times New Roman" w:eastAsia="Times New Roman" w:hAnsi="Times New Roman" w:cs="Times New Roman"/>
          <w:color w:val="000000"/>
          <w:sz w:val="24"/>
          <w:szCs w:val="24"/>
          <w:lang w:val="x-none" w:eastAsia="x-none"/>
        </w:rPr>
        <w:t>Шваб К . Четвертая промышленная революция: пер. с англ. - М.: Издательство "Э", 2017. - 208 с. (</w:t>
      </w:r>
      <w:proofErr w:type="spellStart"/>
      <w:r w:rsidRPr="007957BB">
        <w:rPr>
          <w:rFonts w:ascii="Times New Roman" w:eastAsia="Times New Roman" w:hAnsi="Times New Roman" w:cs="Times New Roman"/>
          <w:color w:val="000000"/>
          <w:sz w:val="24"/>
          <w:szCs w:val="24"/>
          <w:lang w:val="x-none" w:eastAsia="x-none"/>
        </w:rPr>
        <w:t>Top</w:t>
      </w:r>
      <w:proofErr w:type="spellEnd"/>
      <w:r w:rsidRPr="007957BB">
        <w:rPr>
          <w:rFonts w:ascii="Times New Roman" w:eastAsia="Times New Roman" w:hAnsi="Times New Roman" w:cs="Times New Roman"/>
          <w:color w:val="000000"/>
          <w:sz w:val="24"/>
          <w:szCs w:val="24"/>
          <w:lang w:val="x-none" w:eastAsia="x-none"/>
        </w:rPr>
        <w:t xml:space="preserve"> </w:t>
      </w:r>
      <w:proofErr w:type="spellStart"/>
      <w:r w:rsidRPr="007957BB">
        <w:rPr>
          <w:rFonts w:ascii="Times New Roman" w:eastAsia="Times New Roman" w:hAnsi="Times New Roman" w:cs="Times New Roman"/>
          <w:color w:val="000000"/>
          <w:sz w:val="24"/>
          <w:szCs w:val="24"/>
          <w:lang w:val="x-none" w:eastAsia="x-none"/>
        </w:rPr>
        <w:t>business</w:t>
      </w:r>
      <w:proofErr w:type="spellEnd"/>
      <w:r w:rsidRPr="007957BB">
        <w:rPr>
          <w:rFonts w:ascii="Times New Roman" w:eastAsia="Times New Roman" w:hAnsi="Times New Roman" w:cs="Times New Roman"/>
          <w:color w:val="000000"/>
          <w:sz w:val="24"/>
          <w:szCs w:val="24"/>
          <w:lang w:val="x-none" w:eastAsia="x-none"/>
        </w:rPr>
        <w:t xml:space="preserve"> </w:t>
      </w:r>
      <w:proofErr w:type="spellStart"/>
      <w:r w:rsidRPr="007957BB">
        <w:rPr>
          <w:rFonts w:ascii="Times New Roman" w:eastAsia="Times New Roman" w:hAnsi="Times New Roman" w:cs="Times New Roman"/>
          <w:color w:val="000000"/>
          <w:sz w:val="24"/>
          <w:szCs w:val="24"/>
          <w:lang w:val="x-none" w:eastAsia="x-none"/>
        </w:rPr>
        <w:t>award</w:t>
      </w:r>
      <w:proofErr w:type="spellEnd"/>
      <w:r w:rsidRPr="007957BB">
        <w:rPr>
          <w:rFonts w:ascii="Times New Roman" w:eastAsia="Times New Roman" w:hAnsi="Times New Roman" w:cs="Times New Roman"/>
          <w:color w:val="000000"/>
          <w:sz w:val="24"/>
          <w:szCs w:val="24"/>
          <w:lang w:val="x-none" w:eastAsia="x-none"/>
        </w:rPr>
        <w:t>).</w:t>
      </w:r>
    </w:p>
    <w:p w14:paraId="0C794802" w14:textId="77777777" w:rsidR="0000585B" w:rsidRPr="007957BB" w:rsidRDefault="0000585B" w:rsidP="006158BE">
      <w:pPr>
        <w:numPr>
          <w:ilvl w:val="0"/>
          <w:numId w:val="30"/>
        </w:numPr>
        <w:tabs>
          <w:tab w:val="left" w:pos="993"/>
          <w:tab w:val="left" w:pos="1134"/>
        </w:tabs>
        <w:spacing w:line="276" w:lineRule="auto"/>
        <w:ind w:left="0" w:firstLine="851"/>
        <w:jc w:val="both"/>
        <w:rPr>
          <w:rFonts w:ascii="Times New Roman" w:eastAsia="Times New Roman" w:hAnsi="Times New Roman" w:cs="Times New Roman"/>
          <w:color w:val="000000"/>
          <w:sz w:val="24"/>
          <w:szCs w:val="24"/>
          <w:lang w:val="x-none" w:eastAsia="x-none"/>
        </w:rPr>
      </w:pPr>
      <w:r w:rsidRPr="007957BB">
        <w:rPr>
          <w:rFonts w:ascii="Times New Roman" w:eastAsia="Times New Roman" w:hAnsi="Times New Roman" w:cs="Times New Roman"/>
          <w:color w:val="000000"/>
          <w:sz w:val="24"/>
          <w:szCs w:val="24"/>
          <w:lang w:val="x-none" w:eastAsia="x-none"/>
        </w:rPr>
        <w:t xml:space="preserve">Материалы Всемирного экономического форума в Давосе URL: </w:t>
      </w:r>
      <w:hyperlink r:id="rId56" w:history="1">
        <w:r w:rsidRPr="007957BB">
          <w:rPr>
            <w:rFonts w:ascii="Times New Roman" w:eastAsia="Times New Roman" w:hAnsi="Times New Roman" w:cs="Times New Roman"/>
            <w:color w:val="000000"/>
            <w:sz w:val="24"/>
            <w:szCs w:val="24"/>
            <w:lang w:val="x-none" w:eastAsia="x-none"/>
          </w:rPr>
          <w:t>https://www.weforum.org/</w:t>
        </w:r>
      </w:hyperlink>
    </w:p>
    <w:p w14:paraId="23CC2090" w14:textId="77777777" w:rsidR="0000585B" w:rsidRPr="007957BB" w:rsidRDefault="0000585B" w:rsidP="006158BE">
      <w:pPr>
        <w:numPr>
          <w:ilvl w:val="0"/>
          <w:numId w:val="30"/>
        </w:numPr>
        <w:tabs>
          <w:tab w:val="left" w:pos="993"/>
          <w:tab w:val="left" w:pos="1134"/>
        </w:tabs>
        <w:spacing w:line="276" w:lineRule="auto"/>
        <w:ind w:left="0" w:firstLine="851"/>
        <w:jc w:val="both"/>
        <w:rPr>
          <w:rFonts w:ascii="Times New Roman" w:eastAsia="Times New Roman" w:hAnsi="Times New Roman" w:cs="Times New Roman"/>
          <w:color w:val="000000"/>
          <w:sz w:val="24"/>
          <w:szCs w:val="24"/>
          <w:lang w:val="x-none" w:eastAsia="x-none"/>
        </w:rPr>
      </w:pPr>
      <w:r w:rsidRPr="007957BB">
        <w:rPr>
          <w:rFonts w:ascii="Times New Roman" w:eastAsia="Times New Roman" w:hAnsi="Times New Roman" w:cs="Times New Roman"/>
          <w:color w:val="000000"/>
          <w:sz w:val="24"/>
          <w:szCs w:val="24"/>
          <w:lang w:eastAsia="x-none"/>
        </w:rPr>
        <w:lastRenderedPageBreak/>
        <w:t>П</w:t>
      </w:r>
      <w:proofErr w:type="spellStart"/>
      <w:r w:rsidRPr="007957BB">
        <w:rPr>
          <w:rFonts w:ascii="Times New Roman" w:eastAsia="Times New Roman" w:hAnsi="Times New Roman" w:cs="Times New Roman"/>
          <w:color w:val="000000"/>
          <w:sz w:val="24"/>
          <w:szCs w:val="24"/>
          <w:lang w:val="x-none" w:eastAsia="x-none"/>
        </w:rPr>
        <w:t>рохоров</w:t>
      </w:r>
      <w:proofErr w:type="spellEnd"/>
      <w:r w:rsidRPr="007957BB">
        <w:rPr>
          <w:rFonts w:ascii="Times New Roman" w:eastAsia="Times New Roman" w:hAnsi="Times New Roman" w:cs="Times New Roman"/>
          <w:color w:val="000000"/>
          <w:sz w:val="24"/>
          <w:szCs w:val="24"/>
          <w:lang w:val="x-none" w:eastAsia="x-none"/>
        </w:rPr>
        <w:t xml:space="preserve"> А.</w:t>
      </w:r>
      <w:r w:rsidRPr="007957BB">
        <w:rPr>
          <w:rFonts w:ascii="Times New Roman" w:eastAsia="Times New Roman" w:hAnsi="Times New Roman" w:cs="Times New Roman"/>
          <w:color w:val="000000"/>
          <w:sz w:val="24"/>
          <w:szCs w:val="24"/>
          <w:lang w:eastAsia="x-none"/>
        </w:rPr>
        <w:t xml:space="preserve"> </w:t>
      </w:r>
      <w:r w:rsidRPr="007957BB">
        <w:rPr>
          <w:rFonts w:ascii="Times New Roman" w:eastAsia="Times New Roman" w:hAnsi="Times New Roman" w:cs="Times New Roman"/>
          <w:color w:val="000000"/>
          <w:sz w:val="24"/>
          <w:szCs w:val="24"/>
          <w:lang w:val="x-none" w:eastAsia="x-none"/>
        </w:rPr>
        <w:t xml:space="preserve">Цифровая трансформация в цифрах. URL: </w:t>
      </w:r>
      <w:hyperlink r:id="rId57" w:history="1">
        <w:r w:rsidRPr="007957BB">
          <w:rPr>
            <w:rFonts w:ascii="Times New Roman" w:eastAsia="Times New Roman" w:hAnsi="Times New Roman" w:cs="Times New Roman"/>
            <w:color w:val="000000"/>
            <w:sz w:val="24"/>
            <w:szCs w:val="24"/>
            <w:lang w:val="x-none" w:eastAsia="x-none"/>
          </w:rPr>
          <w:t>http://www.osp.ru/os/2016/02/13049319/</w:t>
        </w:r>
      </w:hyperlink>
    </w:p>
    <w:p w14:paraId="6909F1C0" w14:textId="2074C758" w:rsidR="0000585B" w:rsidRDefault="0000585B" w:rsidP="006158BE">
      <w:pPr>
        <w:numPr>
          <w:ilvl w:val="0"/>
          <w:numId w:val="30"/>
        </w:numPr>
        <w:tabs>
          <w:tab w:val="left" w:pos="993"/>
          <w:tab w:val="left" w:pos="1134"/>
        </w:tabs>
        <w:spacing w:line="276" w:lineRule="auto"/>
        <w:ind w:left="0" w:firstLine="851"/>
        <w:jc w:val="both"/>
        <w:rPr>
          <w:rFonts w:ascii="Times New Roman" w:eastAsia="Times New Roman" w:hAnsi="Times New Roman" w:cs="Times New Roman"/>
          <w:color w:val="000000"/>
          <w:sz w:val="24"/>
          <w:szCs w:val="24"/>
          <w:lang w:val="x-none" w:eastAsia="x-none"/>
        </w:rPr>
      </w:pPr>
      <w:r w:rsidRPr="007957BB">
        <w:rPr>
          <w:rFonts w:ascii="Times New Roman" w:eastAsia="Times New Roman" w:hAnsi="Times New Roman" w:cs="Times New Roman"/>
          <w:color w:val="000000"/>
          <w:sz w:val="24"/>
          <w:szCs w:val="24"/>
          <w:lang w:val="x-none" w:eastAsia="x-none"/>
        </w:rPr>
        <w:t xml:space="preserve">4.Measuring </w:t>
      </w:r>
      <w:proofErr w:type="spellStart"/>
      <w:r w:rsidRPr="007957BB">
        <w:rPr>
          <w:rFonts w:ascii="Times New Roman" w:eastAsia="Times New Roman" w:hAnsi="Times New Roman" w:cs="Times New Roman"/>
          <w:color w:val="000000"/>
          <w:sz w:val="24"/>
          <w:szCs w:val="24"/>
          <w:lang w:val="x-none" w:eastAsia="x-none"/>
        </w:rPr>
        <w:t>the</w:t>
      </w:r>
      <w:proofErr w:type="spellEnd"/>
      <w:r w:rsidRPr="007957BB">
        <w:rPr>
          <w:rFonts w:ascii="Times New Roman" w:eastAsia="Times New Roman" w:hAnsi="Times New Roman" w:cs="Times New Roman"/>
          <w:color w:val="000000"/>
          <w:sz w:val="24"/>
          <w:szCs w:val="24"/>
          <w:lang w:val="x-none" w:eastAsia="x-none"/>
        </w:rPr>
        <w:t xml:space="preserve"> </w:t>
      </w:r>
      <w:proofErr w:type="spellStart"/>
      <w:r w:rsidRPr="007957BB">
        <w:rPr>
          <w:rFonts w:ascii="Times New Roman" w:eastAsia="Times New Roman" w:hAnsi="Times New Roman" w:cs="Times New Roman"/>
          <w:color w:val="000000"/>
          <w:sz w:val="24"/>
          <w:szCs w:val="24"/>
          <w:lang w:val="x-none" w:eastAsia="x-none"/>
        </w:rPr>
        <w:t>Information</w:t>
      </w:r>
      <w:proofErr w:type="spellEnd"/>
      <w:r w:rsidRPr="007957BB">
        <w:rPr>
          <w:rFonts w:ascii="Times New Roman" w:eastAsia="Times New Roman" w:hAnsi="Times New Roman" w:cs="Times New Roman"/>
          <w:color w:val="000000"/>
          <w:sz w:val="24"/>
          <w:szCs w:val="24"/>
          <w:lang w:val="x-none" w:eastAsia="x-none"/>
        </w:rPr>
        <w:t xml:space="preserve"> </w:t>
      </w:r>
      <w:proofErr w:type="spellStart"/>
      <w:r w:rsidRPr="007957BB">
        <w:rPr>
          <w:rFonts w:ascii="Times New Roman" w:eastAsia="Times New Roman" w:hAnsi="Times New Roman" w:cs="Times New Roman"/>
          <w:color w:val="000000"/>
          <w:sz w:val="24"/>
          <w:szCs w:val="24"/>
          <w:lang w:val="x-none" w:eastAsia="x-none"/>
        </w:rPr>
        <w:t>Society</w:t>
      </w:r>
      <w:proofErr w:type="spellEnd"/>
      <w:r w:rsidRPr="007957BB">
        <w:rPr>
          <w:rFonts w:ascii="Times New Roman" w:eastAsia="Times New Roman" w:hAnsi="Times New Roman" w:cs="Times New Roman"/>
          <w:color w:val="000000"/>
          <w:sz w:val="24"/>
          <w:szCs w:val="24"/>
          <w:lang w:val="x-none" w:eastAsia="x-none"/>
        </w:rPr>
        <w:t xml:space="preserve"> </w:t>
      </w:r>
      <w:proofErr w:type="spellStart"/>
      <w:r w:rsidRPr="007957BB">
        <w:rPr>
          <w:rFonts w:ascii="Times New Roman" w:eastAsia="Times New Roman" w:hAnsi="Times New Roman" w:cs="Times New Roman"/>
          <w:color w:val="000000"/>
          <w:sz w:val="24"/>
          <w:szCs w:val="24"/>
          <w:lang w:val="x-none" w:eastAsia="x-none"/>
        </w:rPr>
        <w:t>Report</w:t>
      </w:r>
      <w:proofErr w:type="spellEnd"/>
      <w:r w:rsidRPr="007957BB">
        <w:rPr>
          <w:rFonts w:ascii="Times New Roman" w:eastAsia="Times New Roman" w:hAnsi="Times New Roman" w:cs="Times New Roman"/>
          <w:color w:val="000000"/>
          <w:sz w:val="24"/>
          <w:szCs w:val="24"/>
          <w:lang w:val="x-none" w:eastAsia="x-none"/>
        </w:rPr>
        <w:t xml:space="preserve"> 2016 URL: </w:t>
      </w:r>
      <w:hyperlink r:id="rId58" w:history="1">
        <w:r w:rsidRPr="007957BB">
          <w:rPr>
            <w:rFonts w:ascii="Times New Roman" w:eastAsia="Times New Roman" w:hAnsi="Times New Roman" w:cs="Times New Roman"/>
            <w:color w:val="000000"/>
            <w:sz w:val="24"/>
            <w:szCs w:val="24"/>
            <w:lang w:val="x-none" w:eastAsia="x-none"/>
          </w:rPr>
          <w:t>http://www.itu.int/</w:t>
        </w:r>
      </w:hyperlink>
    </w:p>
    <w:p w14:paraId="3B102D19" w14:textId="77777777" w:rsidR="006158BE" w:rsidRPr="007957BB" w:rsidRDefault="006158BE" w:rsidP="006158BE">
      <w:pPr>
        <w:tabs>
          <w:tab w:val="left" w:pos="993"/>
          <w:tab w:val="left" w:pos="1134"/>
        </w:tabs>
        <w:spacing w:line="276" w:lineRule="auto"/>
        <w:ind w:left="851"/>
        <w:jc w:val="both"/>
        <w:rPr>
          <w:rFonts w:ascii="Times New Roman" w:eastAsia="Times New Roman" w:hAnsi="Times New Roman" w:cs="Times New Roman"/>
          <w:color w:val="000000"/>
          <w:sz w:val="24"/>
          <w:szCs w:val="24"/>
          <w:lang w:val="x-none" w:eastAsia="x-none"/>
        </w:rPr>
      </w:pPr>
    </w:p>
    <w:p w14:paraId="3D8C50DB" w14:textId="77777777" w:rsidR="0000585B" w:rsidRDefault="0000585B" w:rsidP="0000585B">
      <w:pPr>
        <w:pStyle w:val="1f"/>
        <w:rPr>
          <w:rFonts w:ascii="Times New Roman" w:hAnsi="Times New Roman"/>
          <w:lang w:val="ru-RU"/>
        </w:rPr>
      </w:pPr>
      <w:r w:rsidRPr="00E11160">
        <w:rPr>
          <w:rFonts w:ascii="Times New Roman" w:hAnsi="Times New Roman"/>
        </w:rPr>
        <w:t xml:space="preserve">4. Контроль и оценка результатов </w:t>
      </w:r>
      <w:r>
        <w:rPr>
          <w:rFonts w:ascii="Times New Roman" w:hAnsi="Times New Roman"/>
        </w:rPr>
        <w:br/>
      </w:r>
      <w:bookmarkEnd w:id="80"/>
      <w:r w:rsidRPr="00E11160">
        <w:rPr>
          <w:rFonts w:ascii="Times New Roman" w:hAnsi="Times New Roman"/>
        </w:rPr>
        <w:t xml:space="preserve">освоения </w:t>
      </w:r>
      <w:r>
        <w:rPr>
          <w:rFonts w:ascii="Times New Roman" w:hAnsi="Times New Roman"/>
          <w:lang w:val="ru-RU"/>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1"/>
        <w:gridCol w:w="3324"/>
        <w:gridCol w:w="2043"/>
      </w:tblGrid>
      <w:tr w:rsidR="0000585B" w:rsidRPr="00854F21" w14:paraId="542CA591" w14:textId="77777777" w:rsidTr="006158BE">
        <w:trPr>
          <w:trHeight w:val="519"/>
        </w:trPr>
        <w:tc>
          <w:tcPr>
            <w:tcW w:w="2213" w:type="pct"/>
            <w:vAlign w:val="center"/>
          </w:tcPr>
          <w:p w14:paraId="4B06AFEF" w14:textId="77777777" w:rsidR="0000585B" w:rsidRPr="00854F21" w:rsidRDefault="0000585B" w:rsidP="006158BE">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726" w:type="pct"/>
            <w:vAlign w:val="center"/>
          </w:tcPr>
          <w:p w14:paraId="5A983D83" w14:textId="77777777" w:rsidR="0000585B" w:rsidRPr="00854F21" w:rsidRDefault="0000585B" w:rsidP="006158BE">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061" w:type="pct"/>
            <w:vAlign w:val="center"/>
          </w:tcPr>
          <w:p w14:paraId="1D7CB4B1" w14:textId="77777777" w:rsidR="0000585B" w:rsidRPr="00854F21" w:rsidRDefault="0000585B" w:rsidP="006158BE">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00585B" w:rsidRPr="00850067" w14:paraId="0B33142B" w14:textId="77777777" w:rsidTr="006158BE">
        <w:trPr>
          <w:trHeight w:val="698"/>
        </w:trPr>
        <w:tc>
          <w:tcPr>
            <w:tcW w:w="2213" w:type="pct"/>
          </w:tcPr>
          <w:p w14:paraId="4FD89F84" w14:textId="77777777" w:rsidR="0000585B" w:rsidRPr="00850067" w:rsidRDefault="0000585B" w:rsidP="006158BE">
            <w:pPr>
              <w:suppressAutoHyphens/>
              <w:contextualSpacing/>
              <w:rPr>
                <w:rFonts w:ascii="Times New Roman" w:hAnsi="Times New Roman" w:cs="Times New Roman"/>
                <w:bCs/>
                <w:sz w:val="24"/>
                <w:szCs w:val="24"/>
              </w:rPr>
            </w:pPr>
            <w:r w:rsidRPr="00850067">
              <w:rPr>
                <w:rFonts w:ascii="Times New Roman" w:hAnsi="Times New Roman" w:cs="Times New Roman"/>
                <w:bCs/>
                <w:sz w:val="24"/>
                <w:szCs w:val="24"/>
              </w:rPr>
              <w:t xml:space="preserve">Знает: </w:t>
            </w:r>
          </w:p>
          <w:p w14:paraId="446C5DC0" w14:textId="77777777" w:rsidR="0000585B" w:rsidRPr="00850067" w:rsidRDefault="0000585B" w:rsidP="006158BE">
            <w:pPr>
              <w:rPr>
                <w:rFonts w:ascii="Times New Roman" w:hAnsi="Times New Roman" w:cs="Times New Roman"/>
                <w:bCs/>
                <w:sz w:val="24"/>
                <w:szCs w:val="24"/>
              </w:rPr>
            </w:pPr>
            <w:r w:rsidRPr="00850067">
              <w:rPr>
                <w:rFonts w:ascii="Times New Roman" w:hAnsi="Times New Roman" w:cs="Times New Roman"/>
                <w:bCs/>
                <w:sz w:val="24"/>
                <w:szCs w:val="24"/>
              </w:rPr>
              <w:t xml:space="preserve">-актуальный профессиональный и социальный контекст, в котором приходится работать и жить </w:t>
            </w:r>
          </w:p>
          <w:p w14:paraId="0C555D94" w14:textId="77777777" w:rsidR="0000585B" w:rsidRPr="00850067" w:rsidRDefault="0000585B" w:rsidP="006158BE">
            <w:pPr>
              <w:rPr>
                <w:rFonts w:ascii="Times New Roman" w:hAnsi="Times New Roman" w:cs="Times New Roman"/>
                <w:bCs/>
                <w:sz w:val="24"/>
                <w:szCs w:val="24"/>
              </w:rPr>
            </w:pPr>
            <w:r w:rsidRPr="00850067">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14:paraId="41F3AD8A" w14:textId="77777777" w:rsidR="0000585B" w:rsidRPr="00850067" w:rsidRDefault="0000585B" w:rsidP="006158BE">
            <w:pPr>
              <w:rPr>
                <w:rFonts w:ascii="Times New Roman" w:hAnsi="Times New Roman" w:cs="Times New Roman"/>
                <w:bCs/>
                <w:sz w:val="24"/>
                <w:szCs w:val="24"/>
              </w:rPr>
            </w:pPr>
            <w:r w:rsidRPr="00850067">
              <w:rPr>
                <w:rFonts w:ascii="Times New Roman" w:hAnsi="Times New Roman" w:cs="Times New Roman"/>
                <w:bCs/>
                <w:sz w:val="24"/>
                <w:szCs w:val="24"/>
              </w:rPr>
              <w:t>-методы работы в профессиональной и смежных сферах</w:t>
            </w:r>
          </w:p>
          <w:p w14:paraId="3C555881" w14:textId="77777777" w:rsidR="0000585B" w:rsidRPr="00850067" w:rsidRDefault="0000585B" w:rsidP="006158BE">
            <w:pPr>
              <w:suppressAutoHyphens/>
              <w:contextualSpacing/>
              <w:rPr>
                <w:rFonts w:ascii="Times New Roman" w:hAnsi="Times New Roman" w:cs="Times New Roman"/>
                <w:bCs/>
                <w:sz w:val="24"/>
                <w:szCs w:val="24"/>
              </w:rPr>
            </w:pPr>
            <w:r w:rsidRPr="00850067">
              <w:rPr>
                <w:rFonts w:ascii="Times New Roman" w:hAnsi="Times New Roman" w:cs="Times New Roman"/>
                <w:bCs/>
                <w:sz w:val="24"/>
                <w:szCs w:val="24"/>
              </w:rPr>
              <w:t>-порядок оценки результатов решения задач профессиональной деятельности</w:t>
            </w:r>
          </w:p>
          <w:p w14:paraId="313130BE" w14:textId="77777777" w:rsidR="0000585B" w:rsidRPr="00850067" w:rsidRDefault="0000585B" w:rsidP="006158BE">
            <w:pPr>
              <w:suppressAutoHyphens/>
              <w:contextualSpacing/>
              <w:rPr>
                <w:rFonts w:ascii="Times New Roman" w:hAnsi="Times New Roman" w:cs="Times New Roman"/>
                <w:bCs/>
                <w:sz w:val="24"/>
                <w:szCs w:val="24"/>
              </w:rPr>
            </w:pPr>
            <w:r w:rsidRPr="00850067">
              <w:rPr>
                <w:rFonts w:ascii="Times New Roman" w:hAnsi="Times New Roman" w:cs="Times New Roman"/>
                <w:bCs/>
                <w:sz w:val="24"/>
                <w:szCs w:val="24"/>
              </w:rPr>
              <w:t xml:space="preserve"> - номенклатуру информационных источников, применяемых в профессиональной деятельности</w:t>
            </w:r>
          </w:p>
          <w:p w14:paraId="4727C7BC" w14:textId="77777777" w:rsidR="0000585B" w:rsidRPr="00850067" w:rsidRDefault="0000585B" w:rsidP="006158BE">
            <w:pPr>
              <w:rPr>
                <w:rFonts w:ascii="Times New Roman" w:hAnsi="Times New Roman" w:cs="Times New Roman"/>
                <w:bCs/>
                <w:sz w:val="24"/>
                <w:szCs w:val="24"/>
              </w:rPr>
            </w:pPr>
            <w:r w:rsidRPr="00850067">
              <w:rPr>
                <w:rFonts w:ascii="Times New Roman" w:hAnsi="Times New Roman" w:cs="Times New Roman"/>
                <w:bCs/>
                <w:sz w:val="24"/>
                <w:szCs w:val="24"/>
              </w:rPr>
              <w:t>-приемы структурирования информации</w:t>
            </w:r>
          </w:p>
          <w:p w14:paraId="5C26418D" w14:textId="77777777" w:rsidR="0000585B" w:rsidRPr="00850067" w:rsidRDefault="0000585B" w:rsidP="006158BE">
            <w:pPr>
              <w:rPr>
                <w:rFonts w:ascii="Times New Roman" w:hAnsi="Times New Roman" w:cs="Times New Roman"/>
                <w:bCs/>
                <w:sz w:val="24"/>
                <w:szCs w:val="24"/>
              </w:rPr>
            </w:pPr>
            <w:r w:rsidRPr="00850067">
              <w:rPr>
                <w:rFonts w:ascii="Times New Roman" w:hAnsi="Times New Roman" w:cs="Times New Roman"/>
                <w:bCs/>
                <w:sz w:val="24"/>
                <w:szCs w:val="24"/>
              </w:rPr>
              <w:t>-формат оформления результатов поиска информации</w:t>
            </w:r>
          </w:p>
          <w:p w14:paraId="42AD9849" w14:textId="77777777" w:rsidR="0000585B" w:rsidRPr="00850067" w:rsidRDefault="0000585B" w:rsidP="006158BE">
            <w:pPr>
              <w:rPr>
                <w:rFonts w:ascii="Times New Roman" w:hAnsi="Times New Roman" w:cs="Times New Roman"/>
                <w:bCs/>
                <w:sz w:val="24"/>
                <w:szCs w:val="24"/>
              </w:rPr>
            </w:pPr>
            <w:r w:rsidRPr="00850067">
              <w:rPr>
                <w:rFonts w:ascii="Times New Roman" w:hAnsi="Times New Roman" w:cs="Times New Roman"/>
                <w:bCs/>
                <w:sz w:val="24"/>
                <w:szCs w:val="24"/>
              </w:rPr>
              <w:t xml:space="preserve">современные средства и устройства информатизации, порядок их применения </w:t>
            </w:r>
          </w:p>
          <w:p w14:paraId="18B80F19" w14:textId="77777777" w:rsidR="0000585B" w:rsidRPr="00850067" w:rsidRDefault="0000585B" w:rsidP="006158BE">
            <w:pPr>
              <w:suppressAutoHyphens/>
              <w:contextualSpacing/>
              <w:rPr>
                <w:rFonts w:ascii="Times New Roman" w:hAnsi="Times New Roman" w:cs="Times New Roman"/>
                <w:bCs/>
                <w:sz w:val="24"/>
                <w:szCs w:val="24"/>
              </w:rPr>
            </w:pPr>
            <w:r w:rsidRPr="00850067">
              <w:rPr>
                <w:rFonts w:ascii="Times New Roman" w:hAnsi="Times New Roman" w:cs="Times New Roman"/>
                <w:bCs/>
                <w:sz w:val="24"/>
                <w:szCs w:val="24"/>
              </w:rPr>
              <w:t>-программное обеспечение в профессиональной деятельности, в том числе цифровые средства</w:t>
            </w:r>
          </w:p>
          <w:p w14:paraId="6827FF1B" w14:textId="77777777" w:rsidR="0000585B" w:rsidRPr="00850067" w:rsidRDefault="0000585B" w:rsidP="006158BE">
            <w:pPr>
              <w:rPr>
                <w:rFonts w:ascii="Times New Roman" w:hAnsi="Times New Roman" w:cs="Times New Roman"/>
                <w:bCs/>
                <w:sz w:val="24"/>
                <w:szCs w:val="24"/>
              </w:rPr>
            </w:pPr>
            <w:r w:rsidRPr="00850067">
              <w:rPr>
                <w:rFonts w:ascii="Times New Roman" w:hAnsi="Times New Roman" w:cs="Times New Roman"/>
                <w:bCs/>
                <w:sz w:val="24"/>
                <w:szCs w:val="24"/>
              </w:rPr>
              <w:t xml:space="preserve">-правила оформления документов </w:t>
            </w:r>
          </w:p>
          <w:p w14:paraId="6172A485" w14:textId="77777777" w:rsidR="0000585B" w:rsidRPr="00850067" w:rsidRDefault="0000585B" w:rsidP="006158BE">
            <w:pPr>
              <w:rPr>
                <w:rFonts w:ascii="Times New Roman" w:hAnsi="Times New Roman" w:cs="Times New Roman"/>
                <w:bCs/>
                <w:sz w:val="24"/>
                <w:szCs w:val="24"/>
              </w:rPr>
            </w:pPr>
            <w:r w:rsidRPr="00850067">
              <w:rPr>
                <w:rFonts w:ascii="Times New Roman" w:hAnsi="Times New Roman" w:cs="Times New Roman"/>
                <w:bCs/>
                <w:sz w:val="24"/>
                <w:szCs w:val="24"/>
              </w:rPr>
              <w:t>правила построения устных сообщений</w:t>
            </w:r>
          </w:p>
          <w:p w14:paraId="061E69DF" w14:textId="77777777" w:rsidR="0000585B" w:rsidRPr="00850067" w:rsidRDefault="0000585B" w:rsidP="006158BE">
            <w:pPr>
              <w:suppressAutoHyphens/>
              <w:contextualSpacing/>
              <w:rPr>
                <w:rFonts w:ascii="Times New Roman" w:hAnsi="Times New Roman" w:cs="Times New Roman"/>
                <w:bCs/>
                <w:sz w:val="24"/>
                <w:szCs w:val="24"/>
              </w:rPr>
            </w:pPr>
            <w:r w:rsidRPr="00850067">
              <w:rPr>
                <w:rFonts w:ascii="Times New Roman" w:hAnsi="Times New Roman" w:cs="Times New Roman"/>
                <w:bCs/>
                <w:sz w:val="24"/>
                <w:szCs w:val="24"/>
              </w:rPr>
              <w:t>-особенности социального и культурного контекста</w:t>
            </w:r>
          </w:p>
          <w:p w14:paraId="57D04489" w14:textId="77777777" w:rsidR="0000585B" w:rsidRPr="00850067" w:rsidRDefault="0000585B" w:rsidP="006158BE">
            <w:pPr>
              <w:suppressAutoHyphens/>
              <w:contextualSpacing/>
              <w:rPr>
                <w:rFonts w:ascii="Times New Roman" w:hAnsi="Times New Roman" w:cs="Times New Roman"/>
                <w:bCs/>
                <w:sz w:val="24"/>
                <w:szCs w:val="24"/>
              </w:rPr>
            </w:pPr>
            <w:r w:rsidRPr="00850067">
              <w:rPr>
                <w:rFonts w:ascii="Times New Roman" w:hAnsi="Times New Roman" w:cs="Times New Roman"/>
                <w:bCs/>
                <w:sz w:val="24"/>
                <w:szCs w:val="24"/>
              </w:rPr>
              <w:t>-правила построения простых и сложных предложений на профессиональные темы</w:t>
            </w:r>
          </w:p>
          <w:p w14:paraId="6BE22245" w14:textId="77777777" w:rsidR="0000585B" w:rsidRPr="00850067" w:rsidRDefault="0000585B" w:rsidP="006158BE">
            <w:pPr>
              <w:suppressAutoHyphens/>
              <w:contextualSpacing/>
              <w:rPr>
                <w:rFonts w:ascii="Times New Roman" w:hAnsi="Times New Roman" w:cs="Times New Roman"/>
                <w:bCs/>
                <w:sz w:val="24"/>
                <w:szCs w:val="24"/>
              </w:rPr>
            </w:pPr>
            <w:r w:rsidRPr="00850067">
              <w:rPr>
                <w:rFonts w:ascii="Times New Roman" w:hAnsi="Times New Roman" w:cs="Times New Roman"/>
                <w:bCs/>
                <w:sz w:val="24"/>
                <w:szCs w:val="24"/>
              </w:rPr>
              <w:t>-основные общеупотребительные глаголы (бытовая и профессиональная лексика)</w:t>
            </w:r>
          </w:p>
          <w:p w14:paraId="5D499D7C" w14:textId="77777777" w:rsidR="0000585B" w:rsidRPr="00850067" w:rsidRDefault="0000585B" w:rsidP="006158BE">
            <w:pPr>
              <w:suppressAutoHyphens/>
              <w:contextualSpacing/>
              <w:rPr>
                <w:rFonts w:ascii="Times New Roman" w:hAnsi="Times New Roman" w:cs="Times New Roman"/>
                <w:bCs/>
                <w:sz w:val="24"/>
                <w:szCs w:val="24"/>
              </w:rPr>
            </w:pPr>
            <w:r w:rsidRPr="00850067">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14:paraId="6C2B97F4" w14:textId="77777777" w:rsidR="0000585B" w:rsidRPr="00850067" w:rsidRDefault="0000585B" w:rsidP="006158BE">
            <w:pPr>
              <w:suppressAutoHyphens/>
              <w:contextualSpacing/>
              <w:rPr>
                <w:rFonts w:ascii="Times New Roman" w:hAnsi="Times New Roman" w:cs="Times New Roman"/>
                <w:bCs/>
                <w:sz w:val="24"/>
                <w:szCs w:val="24"/>
              </w:rPr>
            </w:pPr>
            <w:r w:rsidRPr="00850067">
              <w:rPr>
                <w:rFonts w:ascii="Times New Roman" w:hAnsi="Times New Roman" w:cs="Times New Roman"/>
                <w:bCs/>
                <w:sz w:val="24"/>
                <w:szCs w:val="24"/>
              </w:rPr>
              <w:t>-особенности произношения</w:t>
            </w:r>
          </w:p>
          <w:p w14:paraId="5F7159C9" w14:textId="77777777" w:rsidR="0000585B" w:rsidRPr="00850067" w:rsidRDefault="0000585B" w:rsidP="006158BE">
            <w:pPr>
              <w:suppressAutoHyphens/>
              <w:contextualSpacing/>
              <w:rPr>
                <w:rFonts w:ascii="Times New Roman" w:hAnsi="Times New Roman" w:cs="Times New Roman"/>
                <w:bCs/>
                <w:sz w:val="24"/>
                <w:szCs w:val="24"/>
              </w:rPr>
            </w:pPr>
            <w:r w:rsidRPr="00850067">
              <w:rPr>
                <w:rFonts w:ascii="Times New Roman" w:hAnsi="Times New Roman" w:cs="Times New Roman"/>
                <w:bCs/>
                <w:sz w:val="24"/>
                <w:szCs w:val="24"/>
              </w:rPr>
              <w:lastRenderedPageBreak/>
              <w:t>правила чтения текстов профессиональной направленности</w:t>
            </w:r>
          </w:p>
          <w:p w14:paraId="1A8E4E76" w14:textId="77777777" w:rsidR="0000585B" w:rsidRPr="00850067" w:rsidRDefault="0000585B" w:rsidP="006158BE">
            <w:pPr>
              <w:suppressAutoHyphens/>
              <w:contextualSpacing/>
              <w:rPr>
                <w:rFonts w:ascii="Times New Roman" w:hAnsi="Times New Roman" w:cs="Times New Roman"/>
                <w:bCs/>
                <w:sz w:val="24"/>
                <w:szCs w:val="24"/>
              </w:rPr>
            </w:pPr>
          </w:p>
          <w:p w14:paraId="6064C18F" w14:textId="77777777" w:rsidR="0000585B" w:rsidRPr="00850067" w:rsidRDefault="0000585B" w:rsidP="006158BE">
            <w:pPr>
              <w:suppressAutoHyphens/>
              <w:contextualSpacing/>
              <w:rPr>
                <w:rFonts w:ascii="Times New Roman" w:hAnsi="Times New Roman" w:cs="Times New Roman"/>
                <w:bCs/>
                <w:sz w:val="24"/>
                <w:szCs w:val="24"/>
              </w:rPr>
            </w:pPr>
            <w:r w:rsidRPr="00850067">
              <w:rPr>
                <w:rFonts w:ascii="Times New Roman" w:hAnsi="Times New Roman" w:cs="Times New Roman"/>
                <w:bCs/>
                <w:sz w:val="24"/>
                <w:szCs w:val="24"/>
              </w:rPr>
              <w:t xml:space="preserve">Умеет: </w:t>
            </w:r>
          </w:p>
          <w:p w14:paraId="146269BD" w14:textId="77777777" w:rsidR="0000585B" w:rsidRPr="00850067" w:rsidRDefault="0000585B" w:rsidP="006158BE">
            <w:pPr>
              <w:suppressAutoHyphens/>
              <w:contextualSpacing/>
              <w:rPr>
                <w:rFonts w:ascii="Times New Roman" w:hAnsi="Times New Roman" w:cs="Times New Roman"/>
                <w:sz w:val="24"/>
                <w:szCs w:val="24"/>
              </w:rPr>
            </w:pPr>
            <w:r w:rsidRPr="00850067">
              <w:rPr>
                <w:rFonts w:ascii="Times New Roman" w:hAnsi="Times New Roman" w:cs="Times New Roman"/>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1E7F2286" w14:textId="77777777" w:rsidR="0000585B" w:rsidRPr="00850067" w:rsidRDefault="0000585B" w:rsidP="006158BE">
            <w:pPr>
              <w:suppressAutoHyphens/>
              <w:contextualSpacing/>
              <w:rPr>
                <w:rFonts w:ascii="Times New Roman" w:hAnsi="Times New Roman" w:cs="Times New Roman"/>
                <w:sz w:val="24"/>
                <w:szCs w:val="24"/>
              </w:rPr>
            </w:pPr>
            <w:r w:rsidRPr="00850067">
              <w:rPr>
                <w:rFonts w:ascii="Times New Roman" w:hAnsi="Times New Roman" w:cs="Times New Roman"/>
                <w:sz w:val="24"/>
                <w:szCs w:val="24"/>
              </w:rPr>
              <w:t>-определять этапы решения задачи, составлять план действия, реализовывать составленный план, определять необходимые ресурсы</w:t>
            </w:r>
          </w:p>
          <w:p w14:paraId="0E5C1E43" w14:textId="77777777" w:rsidR="0000585B" w:rsidRPr="00850067" w:rsidRDefault="0000585B" w:rsidP="006158BE">
            <w:pPr>
              <w:suppressAutoHyphens/>
              <w:contextualSpacing/>
              <w:rPr>
                <w:rFonts w:ascii="Times New Roman" w:hAnsi="Times New Roman" w:cs="Times New Roman"/>
                <w:sz w:val="24"/>
                <w:szCs w:val="24"/>
              </w:rPr>
            </w:pPr>
            <w:r w:rsidRPr="00850067">
              <w:rPr>
                <w:rFonts w:ascii="Times New Roman" w:hAnsi="Times New Roman" w:cs="Times New Roman"/>
                <w:sz w:val="24"/>
                <w:szCs w:val="24"/>
              </w:rPr>
              <w:t>-выявлять и эффективно искать информацию, необходимую для решения задачи и/или проблемы</w:t>
            </w:r>
          </w:p>
          <w:p w14:paraId="7F01B0ED" w14:textId="77777777" w:rsidR="0000585B" w:rsidRPr="00850067" w:rsidRDefault="0000585B" w:rsidP="006158BE">
            <w:pPr>
              <w:suppressAutoHyphens/>
              <w:contextualSpacing/>
              <w:rPr>
                <w:rFonts w:ascii="Times New Roman" w:hAnsi="Times New Roman" w:cs="Times New Roman"/>
                <w:sz w:val="24"/>
                <w:szCs w:val="24"/>
              </w:rPr>
            </w:pPr>
            <w:r w:rsidRPr="00850067">
              <w:rPr>
                <w:rFonts w:ascii="Times New Roman" w:hAnsi="Times New Roman" w:cs="Times New Roman"/>
                <w:sz w:val="24"/>
                <w:szCs w:val="24"/>
              </w:rPr>
              <w:t>-владеть актуальными методами работы в профессиональной и смежных сферах</w:t>
            </w:r>
          </w:p>
          <w:p w14:paraId="7EED63F6" w14:textId="77777777" w:rsidR="0000585B" w:rsidRPr="00850067" w:rsidRDefault="0000585B" w:rsidP="006158BE">
            <w:pPr>
              <w:suppressAutoHyphens/>
              <w:contextualSpacing/>
              <w:rPr>
                <w:rFonts w:ascii="Times New Roman" w:hAnsi="Times New Roman" w:cs="Times New Roman"/>
                <w:sz w:val="24"/>
                <w:szCs w:val="24"/>
              </w:rPr>
            </w:pPr>
            <w:r w:rsidRPr="00850067">
              <w:rPr>
                <w:rFonts w:ascii="Times New Roman" w:hAnsi="Times New Roman" w:cs="Times New Roman"/>
                <w:sz w:val="24"/>
                <w:szCs w:val="24"/>
              </w:rPr>
              <w:t xml:space="preserve">-оценивать результат и последствия своих действий </w:t>
            </w:r>
          </w:p>
          <w:p w14:paraId="7420DBE9" w14:textId="77777777" w:rsidR="0000585B" w:rsidRPr="00850067" w:rsidRDefault="0000585B" w:rsidP="006158BE">
            <w:pPr>
              <w:suppressAutoHyphens/>
              <w:contextualSpacing/>
              <w:rPr>
                <w:rFonts w:ascii="Times New Roman" w:hAnsi="Times New Roman" w:cs="Times New Roman"/>
                <w:sz w:val="24"/>
                <w:szCs w:val="24"/>
              </w:rPr>
            </w:pPr>
            <w:r w:rsidRPr="00850067">
              <w:rPr>
                <w:rFonts w:ascii="Times New Roman" w:hAnsi="Times New Roman" w:cs="Times New Roman"/>
                <w:sz w:val="24"/>
                <w:szCs w:val="24"/>
              </w:rPr>
              <w:t>-определять задачи для поиска информации, планировать процесс поиска, выбирать необходимые источники информации</w:t>
            </w:r>
          </w:p>
          <w:p w14:paraId="2BA16A1D" w14:textId="77777777" w:rsidR="0000585B" w:rsidRPr="00850067" w:rsidRDefault="0000585B" w:rsidP="006158BE">
            <w:pPr>
              <w:suppressAutoHyphens/>
              <w:contextualSpacing/>
              <w:rPr>
                <w:rFonts w:ascii="Times New Roman" w:hAnsi="Times New Roman" w:cs="Times New Roman"/>
                <w:sz w:val="24"/>
                <w:szCs w:val="24"/>
              </w:rPr>
            </w:pPr>
            <w:r w:rsidRPr="00850067">
              <w:rPr>
                <w:rFonts w:ascii="Times New Roman" w:hAnsi="Times New Roman" w:cs="Times New Roman"/>
                <w:sz w:val="24"/>
                <w:szCs w:val="24"/>
              </w:rPr>
              <w:t>-выделять наиболее значимое в перечне информации, структурировать получаемую информацию, оформлять результаты поиска</w:t>
            </w:r>
          </w:p>
          <w:p w14:paraId="6A70A6BC" w14:textId="77777777" w:rsidR="0000585B" w:rsidRPr="00850067" w:rsidRDefault="0000585B" w:rsidP="006158BE">
            <w:pPr>
              <w:suppressAutoHyphens/>
              <w:contextualSpacing/>
              <w:rPr>
                <w:rFonts w:ascii="Times New Roman" w:hAnsi="Times New Roman" w:cs="Times New Roman"/>
                <w:sz w:val="24"/>
                <w:szCs w:val="24"/>
              </w:rPr>
            </w:pPr>
            <w:r w:rsidRPr="00850067">
              <w:rPr>
                <w:rFonts w:ascii="Times New Roman" w:hAnsi="Times New Roman" w:cs="Times New Roman"/>
                <w:sz w:val="24"/>
                <w:szCs w:val="24"/>
              </w:rPr>
              <w:t>-оценивать практическую значимость результатов поиска</w:t>
            </w:r>
          </w:p>
          <w:p w14:paraId="7EB97015" w14:textId="77777777" w:rsidR="0000585B" w:rsidRPr="00850067" w:rsidRDefault="0000585B" w:rsidP="006158BE">
            <w:pPr>
              <w:suppressAutoHyphens/>
              <w:contextualSpacing/>
              <w:rPr>
                <w:rFonts w:ascii="Times New Roman" w:hAnsi="Times New Roman" w:cs="Times New Roman"/>
                <w:sz w:val="24"/>
                <w:szCs w:val="24"/>
              </w:rPr>
            </w:pPr>
            <w:r w:rsidRPr="00850067">
              <w:rPr>
                <w:rFonts w:ascii="Times New Roman" w:hAnsi="Times New Roman" w:cs="Times New Roman"/>
                <w:sz w:val="24"/>
                <w:szCs w:val="24"/>
              </w:rPr>
              <w:t>-применять средства информационных технологий для решения профессиональных задач</w:t>
            </w:r>
          </w:p>
          <w:p w14:paraId="2B0DC426" w14:textId="77777777" w:rsidR="0000585B" w:rsidRPr="00850067" w:rsidRDefault="0000585B" w:rsidP="006158BE">
            <w:pPr>
              <w:suppressAutoHyphens/>
              <w:contextualSpacing/>
              <w:rPr>
                <w:rFonts w:ascii="Times New Roman" w:hAnsi="Times New Roman" w:cs="Times New Roman"/>
                <w:sz w:val="24"/>
                <w:szCs w:val="24"/>
              </w:rPr>
            </w:pPr>
            <w:r w:rsidRPr="00850067">
              <w:rPr>
                <w:rFonts w:ascii="Times New Roman" w:hAnsi="Times New Roman" w:cs="Times New Roman"/>
                <w:sz w:val="24"/>
                <w:szCs w:val="24"/>
              </w:rPr>
              <w:t>-использовать современное программное обеспечение в профессиональной деятельности</w:t>
            </w:r>
          </w:p>
          <w:p w14:paraId="4A2ABCA5" w14:textId="77777777" w:rsidR="0000585B" w:rsidRPr="00850067" w:rsidRDefault="0000585B" w:rsidP="006158BE">
            <w:pPr>
              <w:suppressAutoHyphens/>
              <w:contextualSpacing/>
              <w:rPr>
                <w:rFonts w:ascii="Times New Roman" w:hAnsi="Times New Roman" w:cs="Times New Roman"/>
                <w:sz w:val="24"/>
                <w:szCs w:val="24"/>
              </w:rPr>
            </w:pPr>
            <w:r w:rsidRPr="00850067">
              <w:rPr>
                <w:rFonts w:ascii="Times New Roman" w:hAnsi="Times New Roman" w:cs="Times New Roman"/>
                <w:sz w:val="24"/>
                <w:szCs w:val="24"/>
              </w:rPr>
              <w:t>-использовать различные цифровые средства для решения профессиональных задач</w:t>
            </w:r>
          </w:p>
          <w:p w14:paraId="6493F3C9" w14:textId="77777777" w:rsidR="0000585B" w:rsidRPr="00850067" w:rsidRDefault="0000585B" w:rsidP="006158BE">
            <w:pPr>
              <w:suppressAutoHyphens/>
              <w:contextualSpacing/>
              <w:rPr>
                <w:rFonts w:ascii="Times New Roman" w:hAnsi="Times New Roman" w:cs="Times New Roman"/>
                <w:sz w:val="24"/>
                <w:szCs w:val="24"/>
              </w:rPr>
            </w:pPr>
            <w:r w:rsidRPr="00850067">
              <w:rPr>
                <w:rFonts w:ascii="Times New Roman" w:hAnsi="Times New Roman" w:cs="Times New Roman"/>
                <w:sz w:val="24"/>
                <w:szCs w:val="24"/>
              </w:rPr>
              <w:t>-грамотно излагать свои мысли и оформлять документы по профессиональной тематике на государственном языке</w:t>
            </w:r>
          </w:p>
          <w:p w14:paraId="1AFC4ACD" w14:textId="77777777" w:rsidR="0000585B" w:rsidRPr="00850067" w:rsidRDefault="0000585B" w:rsidP="006158BE">
            <w:pPr>
              <w:suppressAutoHyphens/>
              <w:contextualSpacing/>
              <w:rPr>
                <w:rFonts w:ascii="Times New Roman" w:hAnsi="Times New Roman" w:cs="Times New Roman"/>
                <w:sz w:val="24"/>
                <w:szCs w:val="24"/>
              </w:rPr>
            </w:pPr>
            <w:r w:rsidRPr="00850067">
              <w:rPr>
                <w:rFonts w:ascii="Times New Roman" w:hAnsi="Times New Roman" w:cs="Times New Roman"/>
                <w:sz w:val="24"/>
                <w:szCs w:val="24"/>
              </w:rPr>
              <w:t>-проявлять толерантность в рабочем коллективе</w:t>
            </w:r>
          </w:p>
          <w:p w14:paraId="5BCE59B6" w14:textId="77777777" w:rsidR="0000585B" w:rsidRPr="00850067" w:rsidRDefault="0000585B" w:rsidP="006158BE">
            <w:pPr>
              <w:suppressAutoHyphens/>
              <w:contextualSpacing/>
              <w:rPr>
                <w:rFonts w:ascii="Times New Roman" w:hAnsi="Times New Roman" w:cs="Times New Roman"/>
                <w:sz w:val="24"/>
                <w:szCs w:val="24"/>
              </w:rPr>
            </w:pPr>
            <w:r w:rsidRPr="00850067">
              <w:rPr>
                <w:rFonts w:ascii="Times New Roman" w:hAnsi="Times New Roman" w:cs="Times New Roman"/>
                <w:sz w:val="24"/>
                <w:szCs w:val="24"/>
              </w:rPr>
              <w:t>-понимать общий смысл четко произнесенных высказываний на известные темы, понимать тексты на базовые профессиональные темы</w:t>
            </w:r>
          </w:p>
          <w:p w14:paraId="165480A6" w14:textId="77777777" w:rsidR="0000585B" w:rsidRPr="00850067" w:rsidRDefault="0000585B" w:rsidP="006158BE">
            <w:pPr>
              <w:suppressAutoHyphens/>
              <w:contextualSpacing/>
              <w:rPr>
                <w:rFonts w:ascii="Times New Roman" w:hAnsi="Times New Roman" w:cs="Times New Roman"/>
                <w:sz w:val="24"/>
                <w:szCs w:val="24"/>
              </w:rPr>
            </w:pPr>
            <w:r w:rsidRPr="00850067">
              <w:rPr>
                <w:rFonts w:ascii="Times New Roman" w:hAnsi="Times New Roman" w:cs="Times New Roman"/>
                <w:sz w:val="24"/>
                <w:szCs w:val="24"/>
              </w:rPr>
              <w:t>-участвовать в диалогах на знакомые общие и профессиональные темы</w:t>
            </w:r>
          </w:p>
          <w:p w14:paraId="42D81880" w14:textId="77777777" w:rsidR="0000585B" w:rsidRPr="00850067" w:rsidRDefault="0000585B" w:rsidP="006158BE">
            <w:pPr>
              <w:suppressAutoHyphens/>
              <w:contextualSpacing/>
              <w:rPr>
                <w:rFonts w:ascii="Times New Roman" w:hAnsi="Times New Roman" w:cs="Times New Roman"/>
                <w:sz w:val="24"/>
                <w:szCs w:val="24"/>
              </w:rPr>
            </w:pPr>
            <w:r w:rsidRPr="00850067">
              <w:rPr>
                <w:rFonts w:ascii="Times New Roman" w:hAnsi="Times New Roman" w:cs="Times New Roman"/>
                <w:sz w:val="24"/>
                <w:szCs w:val="24"/>
              </w:rPr>
              <w:lastRenderedPageBreak/>
              <w:t>-строить простые высказывания о себе и о своей профессиональной деятельности</w:t>
            </w:r>
          </w:p>
          <w:p w14:paraId="7730C92D" w14:textId="77777777" w:rsidR="0000585B" w:rsidRPr="00850067" w:rsidRDefault="0000585B" w:rsidP="006158BE">
            <w:pPr>
              <w:suppressAutoHyphens/>
              <w:contextualSpacing/>
              <w:rPr>
                <w:rFonts w:ascii="Times New Roman" w:hAnsi="Times New Roman" w:cs="Times New Roman"/>
                <w:sz w:val="24"/>
                <w:szCs w:val="24"/>
              </w:rPr>
            </w:pPr>
            <w:r w:rsidRPr="00850067">
              <w:rPr>
                <w:rFonts w:ascii="Times New Roman" w:hAnsi="Times New Roman" w:cs="Times New Roman"/>
                <w:sz w:val="24"/>
                <w:szCs w:val="24"/>
              </w:rPr>
              <w:t xml:space="preserve">кратко обосновывать и объяснять свои действия </w:t>
            </w:r>
          </w:p>
          <w:p w14:paraId="25A2CC05" w14:textId="77777777" w:rsidR="0000585B" w:rsidRPr="00850067" w:rsidRDefault="0000585B" w:rsidP="006158BE">
            <w:pPr>
              <w:suppressAutoHyphens/>
              <w:contextualSpacing/>
              <w:rPr>
                <w:rFonts w:ascii="Times New Roman" w:hAnsi="Times New Roman" w:cs="Times New Roman"/>
                <w:sz w:val="24"/>
                <w:szCs w:val="24"/>
              </w:rPr>
            </w:pPr>
            <w:r w:rsidRPr="00850067">
              <w:rPr>
                <w:rFonts w:ascii="Times New Roman" w:hAnsi="Times New Roman" w:cs="Times New Roman"/>
                <w:sz w:val="24"/>
                <w:szCs w:val="24"/>
              </w:rPr>
              <w:t>-писать простые связные сообщения на знакомые или интересующие профессиональные темы</w:t>
            </w:r>
          </w:p>
        </w:tc>
        <w:tc>
          <w:tcPr>
            <w:tcW w:w="1726" w:type="pct"/>
          </w:tcPr>
          <w:p w14:paraId="71799B47" w14:textId="77777777" w:rsidR="0000585B" w:rsidRPr="00850067" w:rsidRDefault="0000585B" w:rsidP="006158BE">
            <w:pPr>
              <w:shd w:val="clear" w:color="auto" w:fill="FFFFFF"/>
              <w:rPr>
                <w:rFonts w:ascii="Times New Roman" w:eastAsia="Times New Roman" w:hAnsi="Times New Roman" w:cs="Times New Roman"/>
                <w:color w:val="1A1A1A"/>
                <w:sz w:val="24"/>
                <w:szCs w:val="24"/>
                <w:lang w:eastAsia="ru-RU"/>
              </w:rPr>
            </w:pPr>
            <w:r w:rsidRPr="00850067">
              <w:rPr>
                <w:rFonts w:ascii="Times New Roman" w:eastAsia="Times New Roman" w:hAnsi="Times New Roman" w:cs="Times New Roman"/>
                <w:color w:val="1A1A1A"/>
                <w:sz w:val="24"/>
                <w:szCs w:val="24"/>
                <w:lang w:eastAsia="ru-RU"/>
              </w:rPr>
              <w:lastRenderedPageBreak/>
              <w:t>Аргументирует свой выбор в</w:t>
            </w:r>
          </w:p>
          <w:p w14:paraId="6146ED39" w14:textId="77777777" w:rsidR="0000585B" w:rsidRPr="00850067" w:rsidRDefault="0000585B" w:rsidP="006158BE">
            <w:pPr>
              <w:shd w:val="clear" w:color="auto" w:fill="FFFFFF"/>
              <w:rPr>
                <w:rFonts w:ascii="Times New Roman" w:eastAsia="Times New Roman" w:hAnsi="Times New Roman" w:cs="Times New Roman"/>
                <w:color w:val="1A1A1A"/>
                <w:sz w:val="24"/>
                <w:szCs w:val="24"/>
                <w:lang w:eastAsia="ru-RU"/>
              </w:rPr>
            </w:pPr>
            <w:r w:rsidRPr="00850067">
              <w:rPr>
                <w:rFonts w:ascii="Times New Roman" w:eastAsia="Times New Roman" w:hAnsi="Times New Roman" w:cs="Times New Roman"/>
                <w:color w:val="1A1A1A"/>
                <w:sz w:val="24"/>
                <w:szCs w:val="24"/>
                <w:lang w:eastAsia="ru-RU"/>
              </w:rPr>
              <w:t>профессиональном самоопределения</w:t>
            </w:r>
          </w:p>
          <w:p w14:paraId="79079C6A" w14:textId="77777777" w:rsidR="0000585B" w:rsidRPr="00850067" w:rsidRDefault="0000585B" w:rsidP="006158BE">
            <w:pPr>
              <w:shd w:val="clear" w:color="auto" w:fill="FFFFFF"/>
              <w:rPr>
                <w:rFonts w:ascii="Times New Roman" w:eastAsia="Times New Roman" w:hAnsi="Times New Roman" w:cs="Times New Roman"/>
                <w:color w:val="1A1A1A"/>
                <w:sz w:val="24"/>
                <w:szCs w:val="24"/>
                <w:lang w:eastAsia="ru-RU"/>
              </w:rPr>
            </w:pPr>
            <w:r w:rsidRPr="00850067">
              <w:rPr>
                <w:rFonts w:ascii="Times New Roman" w:eastAsia="Times New Roman" w:hAnsi="Times New Roman" w:cs="Times New Roman"/>
                <w:color w:val="1A1A1A"/>
                <w:sz w:val="24"/>
                <w:szCs w:val="24"/>
                <w:lang w:eastAsia="ru-RU"/>
              </w:rPr>
              <w:t>Определяет социальную значимость профессиональной деятельности</w:t>
            </w:r>
          </w:p>
          <w:p w14:paraId="34088040" w14:textId="77777777" w:rsidR="0000585B" w:rsidRPr="00850067" w:rsidRDefault="0000585B" w:rsidP="006158BE">
            <w:pPr>
              <w:shd w:val="clear" w:color="auto" w:fill="FFFFFF"/>
              <w:rPr>
                <w:rFonts w:ascii="Times New Roman" w:eastAsia="Times New Roman" w:hAnsi="Times New Roman" w:cs="Times New Roman"/>
                <w:color w:val="1A1A1A"/>
                <w:sz w:val="24"/>
                <w:szCs w:val="24"/>
                <w:lang w:eastAsia="ru-RU"/>
              </w:rPr>
            </w:pPr>
            <w:r w:rsidRPr="00850067">
              <w:rPr>
                <w:rFonts w:ascii="Times New Roman" w:eastAsia="Times New Roman" w:hAnsi="Times New Roman" w:cs="Times New Roman"/>
                <w:color w:val="1A1A1A"/>
                <w:sz w:val="24"/>
                <w:szCs w:val="24"/>
                <w:lang w:eastAsia="ru-RU"/>
              </w:rPr>
              <w:t>Выполняет самоанализ профессиональной</w:t>
            </w:r>
          </w:p>
          <w:p w14:paraId="452CE6E6" w14:textId="77777777" w:rsidR="0000585B" w:rsidRPr="00850067" w:rsidRDefault="0000585B" w:rsidP="006158BE">
            <w:pPr>
              <w:shd w:val="clear" w:color="auto" w:fill="FFFFFF"/>
              <w:rPr>
                <w:rFonts w:ascii="Times New Roman" w:eastAsia="Times New Roman" w:hAnsi="Times New Roman" w:cs="Times New Roman"/>
                <w:color w:val="1A1A1A"/>
                <w:sz w:val="24"/>
                <w:szCs w:val="24"/>
                <w:lang w:eastAsia="ru-RU"/>
              </w:rPr>
            </w:pPr>
            <w:r w:rsidRPr="00850067">
              <w:rPr>
                <w:rFonts w:ascii="Times New Roman" w:eastAsia="Times New Roman" w:hAnsi="Times New Roman" w:cs="Times New Roman"/>
                <w:color w:val="1A1A1A"/>
                <w:sz w:val="24"/>
                <w:szCs w:val="24"/>
                <w:lang w:eastAsia="ru-RU"/>
              </w:rPr>
              <w:t>пригодности</w:t>
            </w:r>
          </w:p>
          <w:p w14:paraId="66A2E29D" w14:textId="77777777" w:rsidR="0000585B" w:rsidRPr="00850067" w:rsidRDefault="0000585B" w:rsidP="006158BE">
            <w:pPr>
              <w:shd w:val="clear" w:color="auto" w:fill="FFFFFF"/>
              <w:rPr>
                <w:rFonts w:ascii="Times New Roman" w:eastAsia="Times New Roman" w:hAnsi="Times New Roman" w:cs="Times New Roman"/>
                <w:color w:val="1A1A1A"/>
                <w:sz w:val="24"/>
                <w:szCs w:val="24"/>
                <w:lang w:eastAsia="ru-RU"/>
              </w:rPr>
            </w:pPr>
            <w:r w:rsidRPr="00850067">
              <w:rPr>
                <w:rFonts w:ascii="Times New Roman" w:eastAsia="Times New Roman" w:hAnsi="Times New Roman" w:cs="Times New Roman"/>
                <w:color w:val="1A1A1A"/>
                <w:sz w:val="24"/>
                <w:szCs w:val="24"/>
                <w:lang w:eastAsia="ru-RU"/>
              </w:rPr>
              <w:t>Определяет основные виды деятельности на</w:t>
            </w:r>
          </w:p>
          <w:p w14:paraId="11DC91CE" w14:textId="77777777" w:rsidR="0000585B" w:rsidRPr="00850067" w:rsidRDefault="0000585B" w:rsidP="006158BE">
            <w:pPr>
              <w:shd w:val="clear" w:color="auto" w:fill="FFFFFF"/>
              <w:rPr>
                <w:rFonts w:ascii="Times New Roman" w:eastAsia="Times New Roman" w:hAnsi="Times New Roman" w:cs="Times New Roman"/>
                <w:color w:val="1A1A1A"/>
                <w:sz w:val="24"/>
                <w:szCs w:val="24"/>
                <w:lang w:eastAsia="ru-RU"/>
              </w:rPr>
            </w:pPr>
            <w:r w:rsidRPr="00850067">
              <w:rPr>
                <w:rFonts w:ascii="Times New Roman" w:eastAsia="Times New Roman" w:hAnsi="Times New Roman" w:cs="Times New Roman"/>
                <w:color w:val="1A1A1A"/>
                <w:sz w:val="24"/>
                <w:szCs w:val="24"/>
                <w:lang w:eastAsia="ru-RU"/>
              </w:rPr>
              <w:t xml:space="preserve">рабочем месте </w:t>
            </w:r>
          </w:p>
          <w:p w14:paraId="55D24D79" w14:textId="77777777" w:rsidR="0000585B" w:rsidRPr="00850067" w:rsidRDefault="0000585B" w:rsidP="006158BE">
            <w:pPr>
              <w:shd w:val="clear" w:color="auto" w:fill="FFFFFF"/>
              <w:rPr>
                <w:rFonts w:ascii="Times New Roman" w:eastAsia="Times New Roman" w:hAnsi="Times New Roman" w:cs="Times New Roman"/>
                <w:color w:val="1A1A1A"/>
                <w:sz w:val="24"/>
                <w:szCs w:val="24"/>
                <w:lang w:eastAsia="ru-RU"/>
              </w:rPr>
            </w:pPr>
            <w:r w:rsidRPr="00850067">
              <w:rPr>
                <w:rFonts w:ascii="Times New Roman" w:eastAsia="Times New Roman" w:hAnsi="Times New Roman" w:cs="Times New Roman"/>
                <w:color w:val="1A1A1A"/>
                <w:sz w:val="24"/>
                <w:szCs w:val="24"/>
                <w:lang w:eastAsia="ru-RU"/>
              </w:rPr>
              <w:t>Определяет перспективы развития в профессиональной деятельности</w:t>
            </w:r>
          </w:p>
          <w:p w14:paraId="7FF2F94A" w14:textId="77777777" w:rsidR="0000585B" w:rsidRPr="00850067" w:rsidRDefault="0000585B" w:rsidP="006158BE">
            <w:pPr>
              <w:shd w:val="clear" w:color="auto" w:fill="FFFFFF"/>
              <w:rPr>
                <w:rFonts w:ascii="Times New Roman" w:eastAsia="Times New Roman" w:hAnsi="Times New Roman" w:cs="Times New Roman"/>
                <w:color w:val="1A1A1A"/>
                <w:sz w:val="24"/>
                <w:szCs w:val="24"/>
                <w:lang w:eastAsia="ru-RU"/>
              </w:rPr>
            </w:pPr>
            <w:r w:rsidRPr="00850067">
              <w:rPr>
                <w:rFonts w:ascii="Times New Roman" w:eastAsia="Times New Roman" w:hAnsi="Times New Roman" w:cs="Times New Roman"/>
                <w:color w:val="1A1A1A"/>
                <w:sz w:val="24"/>
                <w:szCs w:val="24"/>
                <w:lang w:eastAsia="ru-RU"/>
              </w:rPr>
              <w:t>Определяет положительные и отрицательные стороны профессии</w:t>
            </w:r>
          </w:p>
          <w:p w14:paraId="27528006" w14:textId="77777777" w:rsidR="0000585B" w:rsidRPr="00850067" w:rsidRDefault="0000585B" w:rsidP="006158BE">
            <w:pPr>
              <w:shd w:val="clear" w:color="auto" w:fill="FFFFFF"/>
              <w:rPr>
                <w:rFonts w:ascii="Times New Roman" w:eastAsia="Times New Roman" w:hAnsi="Times New Roman" w:cs="Times New Roman"/>
                <w:color w:val="1A1A1A"/>
                <w:sz w:val="24"/>
                <w:szCs w:val="24"/>
                <w:lang w:eastAsia="ru-RU"/>
              </w:rPr>
            </w:pPr>
            <w:r w:rsidRPr="00850067">
              <w:rPr>
                <w:rFonts w:ascii="Times New Roman" w:eastAsia="Times New Roman" w:hAnsi="Times New Roman" w:cs="Times New Roman"/>
                <w:color w:val="1A1A1A"/>
                <w:sz w:val="24"/>
                <w:szCs w:val="24"/>
                <w:lang w:eastAsia="ru-RU"/>
              </w:rPr>
              <w:t>Определяет ближайшие и конечные жизненные цели в проф. деятельности</w:t>
            </w:r>
          </w:p>
          <w:p w14:paraId="23062EA3" w14:textId="77777777" w:rsidR="0000585B" w:rsidRPr="00850067" w:rsidRDefault="0000585B" w:rsidP="006158BE">
            <w:pPr>
              <w:shd w:val="clear" w:color="auto" w:fill="FFFFFF"/>
              <w:rPr>
                <w:rFonts w:ascii="Times New Roman" w:eastAsia="Times New Roman" w:hAnsi="Times New Roman" w:cs="Times New Roman"/>
                <w:color w:val="1A1A1A"/>
                <w:sz w:val="24"/>
                <w:szCs w:val="24"/>
                <w:lang w:eastAsia="ru-RU"/>
              </w:rPr>
            </w:pPr>
            <w:r w:rsidRPr="00850067">
              <w:rPr>
                <w:rFonts w:ascii="Times New Roman" w:eastAsia="Times New Roman" w:hAnsi="Times New Roman" w:cs="Times New Roman"/>
                <w:color w:val="1A1A1A"/>
                <w:sz w:val="24"/>
                <w:szCs w:val="24"/>
                <w:lang w:eastAsia="ru-RU"/>
              </w:rPr>
              <w:t>Определяет пути реализации жизненных планов</w:t>
            </w:r>
          </w:p>
          <w:p w14:paraId="3F37EF7E" w14:textId="77777777" w:rsidR="0000585B" w:rsidRPr="00850067" w:rsidRDefault="0000585B" w:rsidP="006158BE">
            <w:pPr>
              <w:shd w:val="clear" w:color="auto" w:fill="FFFFFF"/>
              <w:rPr>
                <w:rFonts w:ascii="Times New Roman" w:eastAsia="Times New Roman" w:hAnsi="Times New Roman" w:cs="Times New Roman"/>
                <w:color w:val="1A1A1A"/>
                <w:sz w:val="24"/>
                <w:szCs w:val="24"/>
                <w:lang w:eastAsia="ru-RU"/>
              </w:rPr>
            </w:pPr>
            <w:r w:rsidRPr="00850067">
              <w:rPr>
                <w:rFonts w:ascii="Times New Roman" w:eastAsia="Times New Roman" w:hAnsi="Times New Roman" w:cs="Times New Roman"/>
                <w:color w:val="1A1A1A"/>
                <w:sz w:val="24"/>
                <w:szCs w:val="24"/>
                <w:lang w:eastAsia="ru-RU"/>
              </w:rPr>
              <w:t>Участвует в мероприятиях способствующих</w:t>
            </w:r>
          </w:p>
          <w:p w14:paraId="5FEB8B2A" w14:textId="77777777" w:rsidR="0000585B" w:rsidRPr="00850067" w:rsidRDefault="0000585B" w:rsidP="006158BE">
            <w:pPr>
              <w:shd w:val="clear" w:color="auto" w:fill="FFFFFF"/>
              <w:rPr>
                <w:rFonts w:ascii="Times New Roman" w:eastAsia="Times New Roman" w:hAnsi="Times New Roman" w:cs="Times New Roman"/>
                <w:color w:val="1A1A1A"/>
                <w:sz w:val="24"/>
                <w:szCs w:val="24"/>
                <w:lang w:eastAsia="ru-RU"/>
              </w:rPr>
            </w:pPr>
            <w:r w:rsidRPr="00850067">
              <w:rPr>
                <w:rFonts w:ascii="Times New Roman" w:eastAsia="Times New Roman" w:hAnsi="Times New Roman" w:cs="Times New Roman"/>
                <w:color w:val="1A1A1A"/>
                <w:sz w:val="24"/>
                <w:szCs w:val="24"/>
                <w:lang w:eastAsia="ru-RU"/>
              </w:rPr>
              <w:t>профессиональному развитию</w:t>
            </w:r>
          </w:p>
          <w:p w14:paraId="6A46B4A7" w14:textId="77777777" w:rsidR="0000585B" w:rsidRPr="00850067" w:rsidRDefault="0000585B" w:rsidP="006158BE">
            <w:pPr>
              <w:shd w:val="clear" w:color="auto" w:fill="FFFFFF"/>
              <w:rPr>
                <w:rFonts w:ascii="Times New Roman" w:eastAsia="Times New Roman" w:hAnsi="Times New Roman" w:cs="Times New Roman"/>
                <w:color w:val="1A1A1A"/>
                <w:sz w:val="24"/>
                <w:szCs w:val="24"/>
                <w:lang w:eastAsia="ru-RU"/>
              </w:rPr>
            </w:pPr>
            <w:r w:rsidRPr="00850067">
              <w:rPr>
                <w:rFonts w:ascii="Times New Roman" w:eastAsia="Times New Roman" w:hAnsi="Times New Roman" w:cs="Times New Roman"/>
                <w:color w:val="1A1A1A"/>
                <w:sz w:val="24"/>
                <w:szCs w:val="24"/>
                <w:lang w:eastAsia="ru-RU"/>
              </w:rPr>
              <w:t>Определяет перспективы трудоустройства</w:t>
            </w:r>
          </w:p>
          <w:p w14:paraId="358D682C" w14:textId="77777777" w:rsidR="0000585B" w:rsidRPr="00850067" w:rsidRDefault="0000585B" w:rsidP="006158BE">
            <w:pPr>
              <w:suppressAutoHyphens/>
              <w:contextualSpacing/>
              <w:rPr>
                <w:rFonts w:ascii="Times New Roman" w:hAnsi="Times New Roman" w:cs="Times New Roman"/>
                <w:i/>
                <w:sz w:val="24"/>
                <w:szCs w:val="24"/>
              </w:rPr>
            </w:pPr>
          </w:p>
          <w:p w14:paraId="0CE24358" w14:textId="77777777" w:rsidR="0000585B" w:rsidRPr="00850067" w:rsidRDefault="0000585B" w:rsidP="006158BE">
            <w:pPr>
              <w:shd w:val="clear" w:color="auto" w:fill="FFFFFF"/>
              <w:rPr>
                <w:rFonts w:ascii="Times New Roman" w:eastAsia="Times New Roman" w:hAnsi="Times New Roman" w:cs="Times New Roman"/>
                <w:color w:val="1A1A1A"/>
                <w:sz w:val="24"/>
                <w:szCs w:val="24"/>
                <w:lang w:eastAsia="ru-RU"/>
              </w:rPr>
            </w:pPr>
            <w:r w:rsidRPr="00850067">
              <w:rPr>
                <w:rFonts w:ascii="Times New Roman" w:eastAsia="Times New Roman" w:hAnsi="Times New Roman" w:cs="Times New Roman"/>
                <w:color w:val="1A1A1A"/>
                <w:sz w:val="24"/>
                <w:szCs w:val="24"/>
                <w:lang w:eastAsia="ru-RU"/>
              </w:rPr>
              <w:t>Ставит цели выполнения деятельности в</w:t>
            </w:r>
          </w:p>
          <w:p w14:paraId="5F3E34E6" w14:textId="77777777" w:rsidR="0000585B" w:rsidRPr="00850067" w:rsidRDefault="0000585B" w:rsidP="006158BE">
            <w:pPr>
              <w:shd w:val="clear" w:color="auto" w:fill="FFFFFF"/>
              <w:rPr>
                <w:rFonts w:ascii="Times New Roman" w:eastAsia="Times New Roman" w:hAnsi="Times New Roman" w:cs="Times New Roman"/>
                <w:color w:val="1A1A1A"/>
                <w:sz w:val="24"/>
                <w:szCs w:val="24"/>
                <w:lang w:eastAsia="ru-RU"/>
              </w:rPr>
            </w:pPr>
            <w:r w:rsidRPr="00850067">
              <w:rPr>
                <w:rFonts w:ascii="Times New Roman" w:eastAsia="Times New Roman" w:hAnsi="Times New Roman" w:cs="Times New Roman"/>
                <w:color w:val="1A1A1A"/>
                <w:sz w:val="24"/>
                <w:szCs w:val="24"/>
                <w:lang w:eastAsia="ru-RU"/>
              </w:rPr>
              <w:t>соответствии с заданием</w:t>
            </w:r>
          </w:p>
          <w:p w14:paraId="708042A7" w14:textId="77777777" w:rsidR="0000585B" w:rsidRPr="00850067" w:rsidRDefault="0000585B" w:rsidP="006158BE">
            <w:pPr>
              <w:shd w:val="clear" w:color="auto" w:fill="FFFFFF"/>
              <w:rPr>
                <w:rFonts w:ascii="Times New Roman" w:eastAsia="Times New Roman" w:hAnsi="Times New Roman" w:cs="Times New Roman"/>
                <w:color w:val="1A1A1A"/>
                <w:sz w:val="24"/>
                <w:szCs w:val="24"/>
                <w:lang w:eastAsia="ru-RU"/>
              </w:rPr>
            </w:pPr>
            <w:r w:rsidRPr="00850067">
              <w:rPr>
                <w:rFonts w:ascii="Times New Roman" w:eastAsia="Times New Roman" w:hAnsi="Times New Roman" w:cs="Times New Roman"/>
                <w:color w:val="1A1A1A"/>
                <w:sz w:val="24"/>
                <w:szCs w:val="24"/>
                <w:lang w:eastAsia="ru-RU"/>
              </w:rPr>
              <w:t>Находит способы реализации</w:t>
            </w:r>
          </w:p>
          <w:p w14:paraId="0389FE7A" w14:textId="77777777" w:rsidR="0000585B" w:rsidRPr="00850067" w:rsidRDefault="0000585B" w:rsidP="006158BE">
            <w:pPr>
              <w:shd w:val="clear" w:color="auto" w:fill="FFFFFF"/>
              <w:rPr>
                <w:rFonts w:ascii="Times New Roman" w:eastAsia="Times New Roman" w:hAnsi="Times New Roman" w:cs="Times New Roman"/>
                <w:color w:val="1A1A1A"/>
                <w:sz w:val="24"/>
                <w:szCs w:val="24"/>
                <w:lang w:eastAsia="ru-RU"/>
              </w:rPr>
            </w:pPr>
            <w:r w:rsidRPr="00850067">
              <w:rPr>
                <w:rFonts w:ascii="Times New Roman" w:eastAsia="Times New Roman" w:hAnsi="Times New Roman" w:cs="Times New Roman"/>
                <w:color w:val="1A1A1A"/>
                <w:sz w:val="24"/>
                <w:szCs w:val="24"/>
                <w:lang w:eastAsia="ru-RU"/>
              </w:rPr>
              <w:t>самостоятельной деятельности</w:t>
            </w:r>
          </w:p>
          <w:p w14:paraId="5FF440E5" w14:textId="77777777" w:rsidR="0000585B" w:rsidRPr="00850067" w:rsidRDefault="0000585B" w:rsidP="006158BE">
            <w:pPr>
              <w:shd w:val="clear" w:color="auto" w:fill="FFFFFF"/>
              <w:rPr>
                <w:rFonts w:ascii="Times New Roman" w:eastAsia="Times New Roman" w:hAnsi="Times New Roman" w:cs="Times New Roman"/>
                <w:color w:val="1A1A1A"/>
                <w:sz w:val="24"/>
                <w:szCs w:val="24"/>
                <w:lang w:eastAsia="ru-RU"/>
              </w:rPr>
            </w:pPr>
            <w:r w:rsidRPr="00850067">
              <w:rPr>
                <w:rFonts w:ascii="Times New Roman" w:eastAsia="Times New Roman" w:hAnsi="Times New Roman" w:cs="Times New Roman"/>
                <w:color w:val="1A1A1A"/>
                <w:sz w:val="24"/>
                <w:szCs w:val="24"/>
                <w:lang w:eastAsia="ru-RU"/>
              </w:rPr>
              <w:t>Выстраивает план (программу) деятельности</w:t>
            </w:r>
          </w:p>
          <w:p w14:paraId="386A8255" w14:textId="77777777" w:rsidR="0000585B" w:rsidRPr="00850067" w:rsidRDefault="0000585B" w:rsidP="006158BE">
            <w:pPr>
              <w:shd w:val="clear" w:color="auto" w:fill="FFFFFF"/>
              <w:rPr>
                <w:rFonts w:ascii="Times New Roman" w:eastAsia="Times New Roman" w:hAnsi="Times New Roman" w:cs="Times New Roman"/>
                <w:color w:val="1A1A1A"/>
                <w:sz w:val="24"/>
                <w:szCs w:val="24"/>
                <w:lang w:eastAsia="ru-RU"/>
              </w:rPr>
            </w:pPr>
            <w:r w:rsidRPr="00850067">
              <w:rPr>
                <w:rFonts w:ascii="Times New Roman" w:eastAsia="Times New Roman" w:hAnsi="Times New Roman" w:cs="Times New Roman"/>
                <w:color w:val="1A1A1A"/>
                <w:sz w:val="24"/>
                <w:szCs w:val="24"/>
                <w:lang w:eastAsia="ru-RU"/>
              </w:rPr>
              <w:t>Подбирает информацию и необходимые для</w:t>
            </w:r>
          </w:p>
          <w:p w14:paraId="6916DB5B" w14:textId="77777777" w:rsidR="0000585B" w:rsidRPr="00850067" w:rsidRDefault="0000585B" w:rsidP="006158BE">
            <w:pPr>
              <w:shd w:val="clear" w:color="auto" w:fill="FFFFFF"/>
              <w:rPr>
                <w:rFonts w:ascii="Times New Roman" w:eastAsia="Times New Roman" w:hAnsi="Times New Roman" w:cs="Times New Roman"/>
                <w:color w:val="1A1A1A"/>
                <w:sz w:val="24"/>
                <w:szCs w:val="24"/>
                <w:lang w:eastAsia="ru-RU"/>
              </w:rPr>
            </w:pPr>
            <w:r w:rsidRPr="00850067">
              <w:rPr>
                <w:rFonts w:ascii="Times New Roman" w:eastAsia="Times New Roman" w:hAnsi="Times New Roman" w:cs="Times New Roman"/>
                <w:color w:val="1A1A1A"/>
                <w:sz w:val="24"/>
                <w:szCs w:val="24"/>
                <w:lang w:eastAsia="ru-RU"/>
              </w:rPr>
              <w:t>организации деятельности</w:t>
            </w:r>
          </w:p>
          <w:p w14:paraId="2CEA2227" w14:textId="77777777" w:rsidR="0000585B" w:rsidRPr="00850067" w:rsidRDefault="0000585B" w:rsidP="006158BE">
            <w:pPr>
              <w:shd w:val="clear" w:color="auto" w:fill="FFFFFF"/>
              <w:rPr>
                <w:rFonts w:ascii="Times New Roman" w:eastAsia="Times New Roman" w:hAnsi="Times New Roman" w:cs="Times New Roman"/>
                <w:color w:val="1A1A1A"/>
                <w:sz w:val="24"/>
                <w:szCs w:val="24"/>
                <w:lang w:eastAsia="ru-RU"/>
              </w:rPr>
            </w:pPr>
            <w:r w:rsidRPr="00850067">
              <w:rPr>
                <w:rFonts w:ascii="Times New Roman" w:eastAsia="Times New Roman" w:hAnsi="Times New Roman" w:cs="Times New Roman"/>
                <w:color w:val="1A1A1A"/>
                <w:sz w:val="24"/>
                <w:szCs w:val="24"/>
                <w:lang w:eastAsia="ru-RU"/>
              </w:rPr>
              <w:lastRenderedPageBreak/>
              <w:t>Организует рабочее место</w:t>
            </w:r>
          </w:p>
          <w:p w14:paraId="2D2D01D1" w14:textId="77777777" w:rsidR="0000585B" w:rsidRPr="00850067" w:rsidRDefault="0000585B" w:rsidP="006158BE">
            <w:pPr>
              <w:shd w:val="clear" w:color="auto" w:fill="FFFFFF"/>
              <w:rPr>
                <w:rFonts w:ascii="Times New Roman" w:eastAsia="Times New Roman" w:hAnsi="Times New Roman" w:cs="Times New Roman"/>
                <w:color w:val="1A1A1A"/>
                <w:sz w:val="24"/>
                <w:szCs w:val="24"/>
                <w:lang w:eastAsia="ru-RU"/>
              </w:rPr>
            </w:pPr>
            <w:r w:rsidRPr="00850067">
              <w:rPr>
                <w:rFonts w:ascii="Times New Roman" w:eastAsia="Times New Roman" w:hAnsi="Times New Roman" w:cs="Times New Roman"/>
                <w:color w:val="1A1A1A"/>
                <w:sz w:val="24"/>
                <w:szCs w:val="24"/>
                <w:lang w:eastAsia="ru-RU"/>
              </w:rPr>
              <w:t>Выбирает способы выполнения профессиональных задач</w:t>
            </w:r>
          </w:p>
          <w:p w14:paraId="32AB8BFD" w14:textId="77777777" w:rsidR="0000585B" w:rsidRPr="00850067" w:rsidRDefault="0000585B" w:rsidP="006158BE">
            <w:pPr>
              <w:shd w:val="clear" w:color="auto" w:fill="FFFFFF"/>
              <w:rPr>
                <w:rFonts w:ascii="Times New Roman" w:eastAsia="Times New Roman" w:hAnsi="Times New Roman" w:cs="Times New Roman"/>
                <w:color w:val="1A1A1A"/>
                <w:sz w:val="24"/>
                <w:szCs w:val="24"/>
                <w:lang w:eastAsia="ru-RU"/>
              </w:rPr>
            </w:pPr>
            <w:r w:rsidRPr="00850067">
              <w:rPr>
                <w:rFonts w:ascii="Times New Roman" w:eastAsia="Times New Roman" w:hAnsi="Times New Roman" w:cs="Times New Roman"/>
                <w:color w:val="1A1A1A"/>
                <w:sz w:val="24"/>
                <w:szCs w:val="24"/>
                <w:lang w:eastAsia="ru-RU"/>
              </w:rPr>
              <w:t>Умеет оценить эффективность выполнения</w:t>
            </w:r>
          </w:p>
          <w:p w14:paraId="7A263350" w14:textId="77777777" w:rsidR="0000585B" w:rsidRPr="00850067" w:rsidRDefault="0000585B" w:rsidP="006158BE">
            <w:pPr>
              <w:shd w:val="clear" w:color="auto" w:fill="FFFFFF"/>
              <w:rPr>
                <w:rFonts w:ascii="Times New Roman" w:eastAsia="Times New Roman" w:hAnsi="Times New Roman" w:cs="Times New Roman"/>
                <w:color w:val="1A1A1A"/>
                <w:sz w:val="24"/>
                <w:szCs w:val="24"/>
                <w:lang w:eastAsia="ru-RU"/>
              </w:rPr>
            </w:pPr>
            <w:r w:rsidRPr="00850067">
              <w:rPr>
                <w:rFonts w:ascii="Times New Roman" w:eastAsia="Times New Roman" w:hAnsi="Times New Roman" w:cs="Times New Roman"/>
                <w:color w:val="1A1A1A"/>
                <w:sz w:val="24"/>
                <w:szCs w:val="24"/>
                <w:lang w:eastAsia="ru-RU"/>
              </w:rPr>
              <w:t>собственной деятельности</w:t>
            </w:r>
          </w:p>
          <w:p w14:paraId="268B6C11" w14:textId="77777777" w:rsidR="0000585B" w:rsidRPr="00850067" w:rsidRDefault="0000585B" w:rsidP="006158BE">
            <w:pPr>
              <w:suppressAutoHyphens/>
              <w:contextualSpacing/>
              <w:rPr>
                <w:rFonts w:ascii="Times New Roman" w:hAnsi="Times New Roman" w:cs="Times New Roman"/>
                <w:i/>
                <w:sz w:val="24"/>
                <w:szCs w:val="24"/>
              </w:rPr>
            </w:pPr>
          </w:p>
          <w:p w14:paraId="4DBD8026" w14:textId="77777777" w:rsidR="0000585B" w:rsidRPr="00850067" w:rsidRDefault="0000585B" w:rsidP="006158BE">
            <w:pPr>
              <w:suppressAutoHyphens/>
              <w:contextualSpacing/>
              <w:rPr>
                <w:rFonts w:ascii="Times New Roman" w:hAnsi="Times New Roman" w:cs="Times New Roman"/>
                <w:i/>
                <w:sz w:val="24"/>
                <w:szCs w:val="24"/>
              </w:rPr>
            </w:pPr>
          </w:p>
          <w:p w14:paraId="79E9FF94" w14:textId="77777777" w:rsidR="0000585B" w:rsidRPr="00850067" w:rsidRDefault="0000585B" w:rsidP="006158BE">
            <w:pPr>
              <w:suppressAutoHyphens/>
              <w:contextualSpacing/>
              <w:rPr>
                <w:rFonts w:ascii="Times New Roman" w:hAnsi="Times New Roman" w:cs="Times New Roman"/>
                <w:sz w:val="24"/>
                <w:szCs w:val="24"/>
              </w:rPr>
            </w:pPr>
            <w:r w:rsidRPr="00850067">
              <w:rPr>
                <w:rFonts w:ascii="Times New Roman" w:hAnsi="Times New Roman" w:cs="Times New Roman"/>
                <w:sz w:val="24"/>
                <w:szCs w:val="24"/>
              </w:rPr>
              <w:t>Осуществляет поиск информации в сети</w:t>
            </w:r>
          </w:p>
          <w:p w14:paraId="20FEBF70" w14:textId="77777777" w:rsidR="0000585B" w:rsidRPr="00850067" w:rsidRDefault="0000585B" w:rsidP="006158BE">
            <w:pPr>
              <w:suppressAutoHyphens/>
              <w:contextualSpacing/>
              <w:rPr>
                <w:rFonts w:ascii="Times New Roman" w:hAnsi="Times New Roman" w:cs="Times New Roman"/>
                <w:sz w:val="24"/>
                <w:szCs w:val="24"/>
              </w:rPr>
            </w:pPr>
            <w:r w:rsidRPr="00850067">
              <w:rPr>
                <w:rFonts w:ascii="Times New Roman" w:hAnsi="Times New Roman" w:cs="Times New Roman"/>
                <w:sz w:val="24"/>
                <w:szCs w:val="24"/>
              </w:rPr>
              <w:t>Интернет и различных электронных носителях</w:t>
            </w:r>
          </w:p>
          <w:p w14:paraId="6802EA1A" w14:textId="77777777" w:rsidR="0000585B" w:rsidRPr="00850067" w:rsidRDefault="0000585B" w:rsidP="006158BE">
            <w:pPr>
              <w:suppressAutoHyphens/>
              <w:contextualSpacing/>
              <w:rPr>
                <w:rFonts w:ascii="Times New Roman" w:hAnsi="Times New Roman" w:cs="Times New Roman"/>
                <w:sz w:val="24"/>
                <w:szCs w:val="24"/>
              </w:rPr>
            </w:pPr>
            <w:r w:rsidRPr="00850067">
              <w:rPr>
                <w:rFonts w:ascii="Times New Roman" w:hAnsi="Times New Roman" w:cs="Times New Roman"/>
                <w:sz w:val="24"/>
                <w:szCs w:val="24"/>
              </w:rPr>
              <w:t>Извлекает информацию с электронных носителей</w:t>
            </w:r>
          </w:p>
          <w:p w14:paraId="52DBCD0C" w14:textId="77777777" w:rsidR="0000585B" w:rsidRPr="00850067" w:rsidRDefault="0000585B" w:rsidP="006158BE">
            <w:pPr>
              <w:suppressAutoHyphens/>
              <w:contextualSpacing/>
              <w:rPr>
                <w:rFonts w:ascii="Times New Roman" w:hAnsi="Times New Roman" w:cs="Times New Roman"/>
                <w:sz w:val="24"/>
                <w:szCs w:val="24"/>
              </w:rPr>
            </w:pPr>
            <w:r w:rsidRPr="00850067">
              <w:rPr>
                <w:rFonts w:ascii="Times New Roman" w:hAnsi="Times New Roman" w:cs="Times New Roman"/>
                <w:sz w:val="24"/>
                <w:szCs w:val="24"/>
              </w:rPr>
              <w:t>Использует средства ИТ для обработки и</w:t>
            </w:r>
          </w:p>
          <w:p w14:paraId="55562AE3" w14:textId="77777777" w:rsidR="0000585B" w:rsidRPr="00850067" w:rsidRDefault="0000585B" w:rsidP="006158BE">
            <w:pPr>
              <w:suppressAutoHyphens/>
              <w:contextualSpacing/>
              <w:rPr>
                <w:rFonts w:ascii="Times New Roman" w:hAnsi="Times New Roman" w:cs="Times New Roman"/>
                <w:sz w:val="24"/>
                <w:szCs w:val="24"/>
              </w:rPr>
            </w:pPr>
            <w:r w:rsidRPr="00850067">
              <w:rPr>
                <w:rFonts w:ascii="Times New Roman" w:hAnsi="Times New Roman" w:cs="Times New Roman"/>
                <w:sz w:val="24"/>
                <w:szCs w:val="24"/>
              </w:rPr>
              <w:t>хранения информации</w:t>
            </w:r>
          </w:p>
          <w:p w14:paraId="65B82506" w14:textId="77777777" w:rsidR="0000585B" w:rsidRPr="00850067" w:rsidRDefault="0000585B" w:rsidP="006158BE">
            <w:pPr>
              <w:suppressAutoHyphens/>
              <w:contextualSpacing/>
              <w:rPr>
                <w:rFonts w:ascii="Times New Roman" w:hAnsi="Times New Roman" w:cs="Times New Roman"/>
                <w:sz w:val="24"/>
                <w:szCs w:val="24"/>
              </w:rPr>
            </w:pPr>
            <w:r w:rsidRPr="00850067">
              <w:rPr>
                <w:rFonts w:ascii="Times New Roman" w:hAnsi="Times New Roman" w:cs="Times New Roman"/>
                <w:sz w:val="24"/>
                <w:szCs w:val="24"/>
              </w:rPr>
              <w:t>Представляет информацию в различных формах с использованием разнообразного</w:t>
            </w:r>
          </w:p>
          <w:p w14:paraId="647139DC" w14:textId="77777777" w:rsidR="0000585B" w:rsidRPr="00850067" w:rsidRDefault="0000585B" w:rsidP="006158BE">
            <w:pPr>
              <w:suppressAutoHyphens/>
              <w:contextualSpacing/>
              <w:rPr>
                <w:rFonts w:ascii="Times New Roman" w:hAnsi="Times New Roman" w:cs="Times New Roman"/>
                <w:sz w:val="24"/>
                <w:szCs w:val="24"/>
              </w:rPr>
            </w:pPr>
            <w:r w:rsidRPr="00850067">
              <w:rPr>
                <w:rFonts w:ascii="Times New Roman" w:hAnsi="Times New Roman" w:cs="Times New Roman"/>
                <w:sz w:val="24"/>
                <w:szCs w:val="24"/>
              </w:rPr>
              <w:t>программного обеспечения</w:t>
            </w:r>
          </w:p>
          <w:p w14:paraId="66C58F3A" w14:textId="77777777" w:rsidR="0000585B" w:rsidRPr="00850067" w:rsidRDefault="0000585B" w:rsidP="006158BE">
            <w:pPr>
              <w:suppressAutoHyphens/>
              <w:contextualSpacing/>
              <w:rPr>
                <w:rFonts w:ascii="Times New Roman" w:hAnsi="Times New Roman" w:cs="Times New Roman"/>
                <w:sz w:val="24"/>
                <w:szCs w:val="24"/>
              </w:rPr>
            </w:pPr>
            <w:r w:rsidRPr="00850067">
              <w:rPr>
                <w:rFonts w:ascii="Times New Roman" w:hAnsi="Times New Roman" w:cs="Times New Roman"/>
                <w:sz w:val="24"/>
                <w:szCs w:val="24"/>
              </w:rPr>
              <w:t>Создаёт презентации в различных формах</w:t>
            </w:r>
          </w:p>
          <w:p w14:paraId="441489E6" w14:textId="77777777" w:rsidR="0000585B" w:rsidRPr="00850067" w:rsidRDefault="0000585B" w:rsidP="006158BE">
            <w:pPr>
              <w:suppressAutoHyphens/>
              <w:contextualSpacing/>
              <w:rPr>
                <w:rFonts w:ascii="Times New Roman" w:hAnsi="Times New Roman" w:cs="Times New Roman"/>
                <w:sz w:val="24"/>
                <w:szCs w:val="24"/>
              </w:rPr>
            </w:pPr>
          </w:p>
          <w:p w14:paraId="62FB109F" w14:textId="77777777" w:rsidR="0000585B" w:rsidRPr="00850067" w:rsidRDefault="0000585B" w:rsidP="006158BE">
            <w:pPr>
              <w:suppressAutoHyphens/>
              <w:contextualSpacing/>
              <w:rPr>
                <w:rFonts w:ascii="Times New Roman" w:hAnsi="Times New Roman" w:cs="Times New Roman"/>
                <w:sz w:val="24"/>
                <w:szCs w:val="24"/>
              </w:rPr>
            </w:pPr>
            <w:r w:rsidRPr="00850067">
              <w:rPr>
                <w:rFonts w:ascii="Times New Roman" w:hAnsi="Times New Roman" w:cs="Times New Roman"/>
                <w:sz w:val="24"/>
                <w:szCs w:val="24"/>
              </w:rPr>
              <w:t>Знание технологий профессиональной</w:t>
            </w:r>
          </w:p>
          <w:p w14:paraId="54B99C52" w14:textId="77777777" w:rsidR="0000585B" w:rsidRPr="00850067" w:rsidRDefault="0000585B" w:rsidP="006158BE">
            <w:pPr>
              <w:suppressAutoHyphens/>
              <w:contextualSpacing/>
              <w:rPr>
                <w:rFonts w:ascii="Times New Roman" w:hAnsi="Times New Roman" w:cs="Times New Roman"/>
                <w:sz w:val="24"/>
                <w:szCs w:val="24"/>
              </w:rPr>
            </w:pPr>
            <w:r w:rsidRPr="00850067">
              <w:rPr>
                <w:rFonts w:ascii="Times New Roman" w:hAnsi="Times New Roman" w:cs="Times New Roman"/>
                <w:sz w:val="24"/>
                <w:szCs w:val="24"/>
              </w:rPr>
              <w:t>деятельности</w:t>
            </w:r>
          </w:p>
          <w:p w14:paraId="6FAED997" w14:textId="77777777" w:rsidR="0000585B" w:rsidRPr="00850067" w:rsidRDefault="0000585B" w:rsidP="006158BE">
            <w:pPr>
              <w:suppressAutoHyphens/>
              <w:contextualSpacing/>
              <w:rPr>
                <w:rFonts w:ascii="Times New Roman" w:hAnsi="Times New Roman" w:cs="Times New Roman"/>
                <w:sz w:val="24"/>
                <w:szCs w:val="24"/>
              </w:rPr>
            </w:pPr>
            <w:r w:rsidRPr="00850067">
              <w:rPr>
                <w:rFonts w:ascii="Times New Roman" w:hAnsi="Times New Roman" w:cs="Times New Roman"/>
                <w:sz w:val="24"/>
                <w:szCs w:val="24"/>
              </w:rPr>
              <w:t>Умение ориентироваться в частой смене технологий</w:t>
            </w:r>
          </w:p>
          <w:p w14:paraId="21DE73F6" w14:textId="77777777" w:rsidR="0000585B" w:rsidRPr="00850067" w:rsidRDefault="0000585B" w:rsidP="006158BE">
            <w:pPr>
              <w:suppressAutoHyphens/>
              <w:contextualSpacing/>
              <w:rPr>
                <w:rFonts w:ascii="Times New Roman" w:hAnsi="Times New Roman" w:cs="Times New Roman"/>
                <w:sz w:val="24"/>
                <w:szCs w:val="24"/>
              </w:rPr>
            </w:pPr>
            <w:r w:rsidRPr="00850067">
              <w:rPr>
                <w:rFonts w:ascii="Times New Roman" w:hAnsi="Times New Roman" w:cs="Times New Roman"/>
                <w:sz w:val="24"/>
                <w:szCs w:val="24"/>
              </w:rPr>
              <w:t>Профессиональная этика</w:t>
            </w:r>
          </w:p>
        </w:tc>
        <w:tc>
          <w:tcPr>
            <w:tcW w:w="1061" w:type="pct"/>
          </w:tcPr>
          <w:p w14:paraId="6E1372D1" w14:textId="77777777" w:rsidR="0000585B" w:rsidRPr="00850067" w:rsidRDefault="0000585B" w:rsidP="006158BE">
            <w:pPr>
              <w:suppressAutoHyphens/>
              <w:contextualSpacing/>
              <w:rPr>
                <w:rFonts w:ascii="Times New Roman" w:hAnsi="Times New Roman" w:cs="Times New Roman"/>
                <w:sz w:val="24"/>
                <w:szCs w:val="24"/>
              </w:rPr>
            </w:pPr>
            <w:r w:rsidRPr="00850067">
              <w:rPr>
                <w:rFonts w:ascii="Times New Roman" w:hAnsi="Times New Roman" w:cs="Times New Roman"/>
                <w:sz w:val="24"/>
                <w:szCs w:val="24"/>
              </w:rPr>
              <w:lastRenderedPageBreak/>
              <w:t>Наблюдение и интерпретация результатов деятельности обучающихся в процессе освоения программы:</w:t>
            </w:r>
          </w:p>
          <w:p w14:paraId="7B289C94" w14:textId="77777777" w:rsidR="0000585B" w:rsidRPr="00850067" w:rsidRDefault="0000585B" w:rsidP="006158BE">
            <w:pPr>
              <w:suppressAutoHyphens/>
              <w:contextualSpacing/>
              <w:rPr>
                <w:rFonts w:ascii="Times New Roman" w:hAnsi="Times New Roman" w:cs="Times New Roman"/>
                <w:sz w:val="24"/>
                <w:szCs w:val="24"/>
              </w:rPr>
            </w:pPr>
            <w:r w:rsidRPr="00850067">
              <w:rPr>
                <w:rFonts w:ascii="Times New Roman" w:hAnsi="Times New Roman" w:cs="Times New Roman"/>
                <w:sz w:val="24"/>
                <w:szCs w:val="24"/>
              </w:rPr>
              <w:t>устный опрос</w:t>
            </w:r>
          </w:p>
          <w:p w14:paraId="600BE641" w14:textId="77777777" w:rsidR="0000585B" w:rsidRPr="00850067" w:rsidRDefault="0000585B" w:rsidP="006158BE">
            <w:pPr>
              <w:suppressAutoHyphens/>
              <w:contextualSpacing/>
              <w:rPr>
                <w:rFonts w:ascii="Times New Roman" w:hAnsi="Times New Roman" w:cs="Times New Roman"/>
                <w:sz w:val="24"/>
                <w:szCs w:val="24"/>
              </w:rPr>
            </w:pPr>
            <w:r w:rsidRPr="00850067">
              <w:rPr>
                <w:rFonts w:ascii="Times New Roman" w:hAnsi="Times New Roman" w:cs="Times New Roman"/>
                <w:sz w:val="24"/>
                <w:szCs w:val="24"/>
              </w:rPr>
              <w:t>- тестирование</w:t>
            </w:r>
          </w:p>
          <w:p w14:paraId="438D3BA2" w14:textId="77777777" w:rsidR="0000585B" w:rsidRPr="00850067" w:rsidRDefault="0000585B" w:rsidP="006158BE">
            <w:pPr>
              <w:suppressAutoHyphens/>
              <w:contextualSpacing/>
              <w:rPr>
                <w:rFonts w:ascii="Times New Roman" w:hAnsi="Times New Roman" w:cs="Times New Roman"/>
                <w:sz w:val="24"/>
                <w:szCs w:val="24"/>
              </w:rPr>
            </w:pPr>
            <w:r w:rsidRPr="00850067">
              <w:rPr>
                <w:rFonts w:ascii="Times New Roman" w:hAnsi="Times New Roman" w:cs="Times New Roman"/>
                <w:sz w:val="24"/>
                <w:szCs w:val="24"/>
              </w:rPr>
              <w:t>- проверочная работа</w:t>
            </w:r>
          </w:p>
          <w:p w14:paraId="1C357E89" w14:textId="77777777" w:rsidR="0000585B" w:rsidRPr="00850067" w:rsidRDefault="0000585B" w:rsidP="006158BE">
            <w:pPr>
              <w:suppressAutoHyphens/>
              <w:contextualSpacing/>
              <w:rPr>
                <w:rFonts w:ascii="Times New Roman" w:hAnsi="Times New Roman" w:cs="Times New Roman"/>
                <w:sz w:val="24"/>
                <w:szCs w:val="24"/>
              </w:rPr>
            </w:pPr>
            <w:r w:rsidRPr="00850067">
              <w:rPr>
                <w:rFonts w:ascii="Times New Roman" w:hAnsi="Times New Roman" w:cs="Times New Roman"/>
                <w:sz w:val="24"/>
                <w:szCs w:val="24"/>
              </w:rPr>
              <w:t>- решение задач</w:t>
            </w:r>
          </w:p>
          <w:p w14:paraId="4B440896" w14:textId="77777777" w:rsidR="0000585B" w:rsidRPr="00850067" w:rsidRDefault="0000585B" w:rsidP="006158BE">
            <w:pPr>
              <w:suppressAutoHyphens/>
              <w:contextualSpacing/>
              <w:rPr>
                <w:rFonts w:ascii="Times New Roman" w:hAnsi="Times New Roman" w:cs="Times New Roman"/>
                <w:sz w:val="24"/>
                <w:szCs w:val="24"/>
              </w:rPr>
            </w:pPr>
            <w:r w:rsidRPr="00850067">
              <w:rPr>
                <w:rFonts w:ascii="Times New Roman" w:hAnsi="Times New Roman" w:cs="Times New Roman"/>
                <w:sz w:val="24"/>
                <w:szCs w:val="24"/>
              </w:rPr>
              <w:t>- экспертная оценка</w:t>
            </w:r>
          </w:p>
          <w:p w14:paraId="0C0A52E3" w14:textId="77777777" w:rsidR="0000585B" w:rsidRPr="00850067" w:rsidRDefault="0000585B" w:rsidP="006158BE">
            <w:pPr>
              <w:suppressAutoHyphens/>
              <w:contextualSpacing/>
              <w:rPr>
                <w:rFonts w:ascii="Times New Roman" w:hAnsi="Times New Roman" w:cs="Times New Roman"/>
                <w:sz w:val="24"/>
                <w:szCs w:val="24"/>
              </w:rPr>
            </w:pPr>
            <w:r w:rsidRPr="00850067">
              <w:rPr>
                <w:rFonts w:ascii="Times New Roman" w:hAnsi="Times New Roman" w:cs="Times New Roman"/>
                <w:sz w:val="24"/>
                <w:szCs w:val="24"/>
              </w:rPr>
              <w:t>выполнения</w:t>
            </w:r>
          </w:p>
          <w:p w14:paraId="031A93A1" w14:textId="77777777" w:rsidR="0000585B" w:rsidRPr="00850067" w:rsidRDefault="0000585B" w:rsidP="006158BE">
            <w:pPr>
              <w:suppressAutoHyphens/>
              <w:contextualSpacing/>
              <w:rPr>
                <w:rFonts w:ascii="Times New Roman" w:hAnsi="Times New Roman" w:cs="Times New Roman"/>
                <w:sz w:val="24"/>
                <w:szCs w:val="24"/>
              </w:rPr>
            </w:pPr>
            <w:r w:rsidRPr="00850067">
              <w:rPr>
                <w:rFonts w:ascii="Times New Roman" w:hAnsi="Times New Roman" w:cs="Times New Roman"/>
                <w:sz w:val="24"/>
                <w:szCs w:val="24"/>
              </w:rPr>
              <w:t>практических занятий</w:t>
            </w:r>
          </w:p>
          <w:p w14:paraId="2D9E2DB4" w14:textId="77777777" w:rsidR="0000585B" w:rsidRPr="00850067" w:rsidRDefault="0000585B" w:rsidP="006158BE">
            <w:pPr>
              <w:suppressAutoHyphens/>
              <w:contextualSpacing/>
              <w:rPr>
                <w:rFonts w:ascii="Times New Roman" w:hAnsi="Times New Roman" w:cs="Times New Roman"/>
                <w:sz w:val="24"/>
                <w:szCs w:val="24"/>
              </w:rPr>
            </w:pPr>
            <w:r w:rsidRPr="00850067">
              <w:rPr>
                <w:rFonts w:ascii="Times New Roman" w:hAnsi="Times New Roman" w:cs="Times New Roman"/>
                <w:sz w:val="24"/>
                <w:szCs w:val="24"/>
              </w:rPr>
              <w:t xml:space="preserve">- </w:t>
            </w:r>
            <w:r>
              <w:rPr>
                <w:rFonts w:ascii="Times New Roman" w:hAnsi="Times New Roman" w:cs="Times New Roman"/>
                <w:sz w:val="24"/>
                <w:szCs w:val="24"/>
              </w:rPr>
              <w:t>экзамен</w:t>
            </w:r>
          </w:p>
          <w:p w14:paraId="284C1E4C" w14:textId="77777777" w:rsidR="0000585B" w:rsidRPr="00850067" w:rsidRDefault="0000585B" w:rsidP="006158BE">
            <w:pPr>
              <w:suppressAutoHyphens/>
              <w:contextualSpacing/>
              <w:rPr>
                <w:rFonts w:ascii="Times New Roman" w:hAnsi="Times New Roman" w:cs="Times New Roman"/>
                <w:i/>
                <w:sz w:val="24"/>
                <w:szCs w:val="24"/>
              </w:rPr>
            </w:pPr>
          </w:p>
        </w:tc>
      </w:tr>
    </w:tbl>
    <w:p w14:paraId="4420F71A" w14:textId="77777777" w:rsidR="0000585B" w:rsidRDefault="0000585B" w:rsidP="00BF1A82">
      <w:pPr>
        <w:jc w:val="right"/>
        <w:rPr>
          <w:rFonts w:ascii="Times New Roman" w:hAnsi="Times New Roman" w:cs="Times New Roman"/>
          <w:b/>
          <w:bCs/>
          <w:sz w:val="24"/>
          <w:szCs w:val="24"/>
        </w:rPr>
      </w:pPr>
    </w:p>
    <w:p w14:paraId="0A428E81" w14:textId="77777777" w:rsidR="0000585B" w:rsidRDefault="0000585B">
      <w:pPr>
        <w:rPr>
          <w:rFonts w:ascii="Times New Roman" w:hAnsi="Times New Roman" w:cs="Times New Roman"/>
          <w:b/>
          <w:bCs/>
          <w:sz w:val="24"/>
          <w:szCs w:val="24"/>
        </w:rPr>
      </w:pPr>
      <w:r>
        <w:rPr>
          <w:rFonts w:ascii="Times New Roman" w:hAnsi="Times New Roman" w:cs="Times New Roman"/>
          <w:b/>
          <w:bCs/>
          <w:sz w:val="24"/>
          <w:szCs w:val="24"/>
        </w:rPr>
        <w:br w:type="page"/>
      </w:r>
    </w:p>
    <w:p w14:paraId="67B53683" w14:textId="77777777" w:rsidR="002C4AD9" w:rsidRPr="002C4AD9" w:rsidRDefault="002C4AD9" w:rsidP="002C4AD9">
      <w:pPr>
        <w:jc w:val="right"/>
        <w:rPr>
          <w:rFonts w:ascii="Times New Roman" w:hAnsi="Times New Roman" w:cs="Times New Roman"/>
          <w:b/>
          <w:bCs/>
          <w:sz w:val="24"/>
          <w:szCs w:val="24"/>
        </w:rPr>
      </w:pPr>
      <w:r w:rsidRPr="002C4AD9">
        <w:rPr>
          <w:rFonts w:ascii="Times New Roman" w:hAnsi="Times New Roman" w:cs="Times New Roman"/>
          <w:b/>
          <w:bCs/>
          <w:sz w:val="24"/>
          <w:szCs w:val="24"/>
        </w:rPr>
        <w:lastRenderedPageBreak/>
        <w:t>Приложение 2.12</w:t>
      </w:r>
    </w:p>
    <w:p w14:paraId="2DF9323B" w14:textId="77777777" w:rsidR="002C4AD9" w:rsidRPr="002C4AD9" w:rsidRDefault="002C4AD9" w:rsidP="002C4AD9">
      <w:pPr>
        <w:jc w:val="right"/>
        <w:rPr>
          <w:rFonts w:ascii="Times New Roman" w:hAnsi="Times New Roman" w:cs="Times New Roman"/>
          <w:b/>
          <w:bCs/>
          <w:sz w:val="24"/>
          <w:szCs w:val="24"/>
        </w:rPr>
      </w:pPr>
      <w:r w:rsidRPr="002C4AD9">
        <w:rPr>
          <w:rFonts w:ascii="Times New Roman" w:hAnsi="Times New Roman" w:cs="Times New Roman"/>
          <w:b/>
          <w:bCs/>
          <w:sz w:val="24"/>
          <w:szCs w:val="24"/>
        </w:rPr>
        <w:t>к ОПОП-П по профессии</w:t>
      </w:r>
    </w:p>
    <w:p w14:paraId="4C08D7D3" w14:textId="77777777" w:rsidR="002C4AD9" w:rsidRPr="002C4AD9" w:rsidRDefault="002C4AD9" w:rsidP="002C4AD9">
      <w:pPr>
        <w:jc w:val="right"/>
        <w:rPr>
          <w:rFonts w:ascii="Times New Roman" w:hAnsi="Times New Roman" w:cs="Times New Roman"/>
          <w:sz w:val="24"/>
          <w:szCs w:val="24"/>
        </w:rPr>
      </w:pPr>
      <w:r w:rsidRPr="002C4AD9">
        <w:rPr>
          <w:rFonts w:ascii="Times New Roman" w:hAnsi="Times New Roman" w:cs="Times New Roman"/>
          <w:sz w:val="24"/>
          <w:szCs w:val="24"/>
        </w:rPr>
        <w:t>15.01.05 Сварщик ручной и частично</w:t>
      </w:r>
      <w:ins w:id="82" w:author="Uvarovohk" w:date="2023-11-29T16:28:00Z">
        <w:r w:rsidRPr="002C4AD9">
          <w:rPr>
            <w:rFonts w:ascii="Times New Roman" w:hAnsi="Times New Roman" w:cs="Times New Roman"/>
            <w:sz w:val="24"/>
            <w:szCs w:val="24"/>
          </w:rPr>
          <w:t xml:space="preserve"> </w:t>
        </w:r>
      </w:ins>
    </w:p>
    <w:p w14:paraId="0A4CA40E" w14:textId="77777777" w:rsidR="002C4AD9" w:rsidRPr="002C4AD9" w:rsidRDefault="002C4AD9" w:rsidP="002C4AD9">
      <w:pPr>
        <w:jc w:val="right"/>
        <w:rPr>
          <w:rFonts w:ascii="Times New Roman" w:hAnsi="Times New Roman" w:cs="Times New Roman"/>
          <w:sz w:val="24"/>
          <w:szCs w:val="24"/>
        </w:rPr>
      </w:pPr>
      <w:r w:rsidRPr="002C4AD9">
        <w:rPr>
          <w:rFonts w:ascii="Times New Roman" w:hAnsi="Times New Roman" w:cs="Times New Roman"/>
          <w:sz w:val="24"/>
          <w:szCs w:val="24"/>
        </w:rPr>
        <w:t>механизированной сварки (наплавки)</w:t>
      </w:r>
    </w:p>
    <w:p w14:paraId="393E5DDD" w14:textId="77777777" w:rsidR="002C4AD9" w:rsidRPr="002C4AD9" w:rsidRDefault="002C4AD9" w:rsidP="002C4AD9">
      <w:pPr>
        <w:jc w:val="right"/>
        <w:rPr>
          <w:rFonts w:ascii="Times New Roman" w:hAnsi="Times New Roman" w:cs="Times New Roman"/>
          <w:b/>
          <w:bCs/>
          <w:sz w:val="24"/>
          <w:szCs w:val="24"/>
        </w:rPr>
      </w:pPr>
    </w:p>
    <w:p w14:paraId="28A3CAA4" w14:textId="77777777" w:rsidR="002C4AD9" w:rsidRPr="006F5AFB" w:rsidRDefault="002C4AD9" w:rsidP="002C4AD9">
      <w:pPr>
        <w:jc w:val="right"/>
        <w:rPr>
          <w:rFonts w:ascii="Times New Roman" w:hAnsi="Times New Roman" w:cs="Times New Roman"/>
          <w:b/>
          <w:bCs/>
          <w:sz w:val="24"/>
          <w:szCs w:val="24"/>
        </w:rPr>
      </w:pPr>
    </w:p>
    <w:p w14:paraId="2EA1C9E0" w14:textId="77777777" w:rsidR="002C4AD9" w:rsidRPr="006F5AFB" w:rsidRDefault="002C4AD9" w:rsidP="002C4AD9">
      <w:pPr>
        <w:jc w:val="right"/>
        <w:rPr>
          <w:rFonts w:ascii="Times New Roman" w:hAnsi="Times New Roman" w:cs="Times New Roman"/>
          <w:b/>
          <w:bCs/>
          <w:sz w:val="24"/>
          <w:szCs w:val="24"/>
        </w:rPr>
      </w:pPr>
    </w:p>
    <w:p w14:paraId="0FCA571E" w14:textId="77777777" w:rsidR="002C4AD9" w:rsidRPr="006F5AFB" w:rsidRDefault="002C4AD9" w:rsidP="002C4AD9">
      <w:pPr>
        <w:jc w:val="right"/>
        <w:rPr>
          <w:rFonts w:ascii="Times New Roman" w:hAnsi="Times New Roman" w:cs="Times New Roman"/>
          <w:b/>
          <w:bCs/>
          <w:sz w:val="24"/>
          <w:szCs w:val="24"/>
        </w:rPr>
      </w:pPr>
    </w:p>
    <w:p w14:paraId="607CCAFA" w14:textId="77777777" w:rsidR="002C4AD9" w:rsidRPr="006F5AFB" w:rsidRDefault="002C4AD9" w:rsidP="002C4AD9">
      <w:pPr>
        <w:jc w:val="right"/>
        <w:rPr>
          <w:rFonts w:ascii="Times New Roman" w:hAnsi="Times New Roman" w:cs="Times New Roman"/>
          <w:b/>
          <w:bCs/>
          <w:sz w:val="24"/>
          <w:szCs w:val="24"/>
        </w:rPr>
      </w:pPr>
    </w:p>
    <w:p w14:paraId="2E83B1B0" w14:textId="77777777" w:rsidR="002C4AD9" w:rsidRPr="006F5AFB" w:rsidRDefault="002C4AD9" w:rsidP="002C4AD9">
      <w:pPr>
        <w:jc w:val="right"/>
        <w:rPr>
          <w:rFonts w:ascii="Times New Roman" w:hAnsi="Times New Roman" w:cs="Times New Roman"/>
          <w:b/>
          <w:bCs/>
          <w:sz w:val="24"/>
          <w:szCs w:val="24"/>
        </w:rPr>
      </w:pPr>
    </w:p>
    <w:p w14:paraId="0D4470C0" w14:textId="77777777" w:rsidR="002C4AD9" w:rsidRPr="006F5AFB" w:rsidRDefault="002C4AD9" w:rsidP="002C4AD9">
      <w:pPr>
        <w:jc w:val="right"/>
        <w:rPr>
          <w:rFonts w:ascii="Times New Roman" w:hAnsi="Times New Roman" w:cs="Times New Roman"/>
          <w:b/>
          <w:bCs/>
          <w:sz w:val="24"/>
          <w:szCs w:val="24"/>
        </w:rPr>
      </w:pPr>
    </w:p>
    <w:p w14:paraId="15A637FD" w14:textId="77777777" w:rsidR="002C4AD9" w:rsidRPr="006F5AFB" w:rsidRDefault="002C4AD9" w:rsidP="002C4AD9">
      <w:pPr>
        <w:jc w:val="right"/>
        <w:rPr>
          <w:rFonts w:ascii="Times New Roman" w:hAnsi="Times New Roman" w:cs="Times New Roman"/>
          <w:b/>
          <w:bCs/>
          <w:sz w:val="24"/>
          <w:szCs w:val="24"/>
        </w:rPr>
      </w:pPr>
    </w:p>
    <w:p w14:paraId="24BEAE44" w14:textId="77777777" w:rsidR="002C4AD9" w:rsidRPr="006F5AFB" w:rsidRDefault="002C4AD9" w:rsidP="002C4AD9">
      <w:pPr>
        <w:jc w:val="right"/>
        <w:rPr>
          <w:rFonts w:ascii="Times New Roman" w:hAnsi="Times New Roman" w:cs="Times New Roman"/>
          <w:b/>
          <w:bCs/>
          <w:sz w:val="24"/>
          <w:szCs w:val="24"/>
        </w:rPr>
      </w:pPr>
    </w:p>
    <w:p w14:paraId="423039E0" w14:textId="77777777" w:rsidR="002C4AD9" w:rsidRPr="006F5AFB" w:rsidRDefault="002C4AD9" w:rsidP="002C4AD9">
      <w:pPr>
        <w:jc w:val="right"/>
        <w:rPr>
          <w:rFonts w:ascii="Times New Roman" w:hAnsi="Times New Roman" w:cs="Times New Roman"/>
          <w:b/>
          <w:bCs/>
          <w:sz w:val="24"/>
          <w:szCs w:val="24"/>
        </w:rPr>
      </w:pPr>
    </w:p>
    <w:p w14:paraId="4F2911AD" w14:textId="77777777" w:rsidR="002C4AD9" w:rsidRPr="002C4AD9" w:rsidRDefault="002C4AD9" w:rsidP="002C4AD9">
      <w:pPr>
        <w:jc w:val="center"/>
        <w:rPr>
          <w:rFonts w:ascii="Times New Roman" w:hAnsi="Times New Roman" w:cs="Times New Roman"/>
          <w:b/>
          <w:bCs/>
          <w:sz w:val="24"/>
          <w:szCs w:val="24"/>
        </w:rPr>
      </w:pPr>
      <w:r w:rsidRPr="002C4AD9">
        <w:rPr>
          <w:rFonts w:ascii="Times New Roman" w:hAnsi="Times New Roman" w:cs="Times New Roman"/>
          <w:b/>
          <w:bCs/>
          <w:sz w:val="24"/>
          <w:szCs w:val="24"/>
        </w:rPr>
        <w:t>Рабочая программа дисциплины</w:t>
      </w:r>
    </w:p>
    <w:p w14:paraId="759808BD" w14:textId="77777777" w:rsidR="002C4AD9" w:rsidRPr="002C4AD9" w:rsidRDefault="002C4AD9" w:rsidP="002C4AD9">
      <w:pPr>
        <w:jc w:val="center"/>
        <w:rPr>
          <w:rFonts w:ascii="Times New Roman" w:hAnsi="Times New Roman" w:cs="Times New Roman"/>
          <w:b/>
          <w:bCs/>
          <w:sz w:val="24"/>
          <w:szCs w:val="24"/>
        </w:rPr>
      </w:pPr>
    </w:p>
    <w:p w14:paraId="64943444" w14:textId="77777777" w:rsidR="002C4AD9" w:rsidRPr="002C4AD9" w:rsidRDefault="002C4AD9" w:rsidP="002C4AD9">
      <w:pPr>
        <w:jc w:val="center"/>
        <w:rPr>
          <w:rFonts w:ascii="Times New Roman" w:hAnsi="Times New Roman" w:cs="Times New Roman"/>
          <w:b/>
          <w:bCs/>
          <w:sz w:val="24"/>
          <w:szCs w:val="24"/>
        </w:rPr>
      </w:pPr>
      <w:r w:rsidRPr="002C4AD9">
        <w:rPr>
          <w:rFonts w:ascii="Times New Roman" w:hAnsi="Times New Roman" w:cs="Times New Roman"/>
          <w:b/>
          <w:bCs/>
          <w:sz w:val="24"/>
          <w:szCs w:val="24"/>
        </w:rPr>
        <w:t>ОП.06 ОСНОВЫ КОРПОРАТИВНОЙ КУЛЬТУРЫ И ЭФФЕКТИВНОЕ</w:t>
      </w:r>
    </w:p>
    <w:p w14:paraId="24A60D6A" w14:textId="77777777" w:rsidR="002C4AD9" w:rsidRPr="002C4AD9" w:rsidRDefault="002C4AD9" w:rsidP="002C4AD9">
      <w:pPr>
        <w:jc w:val="center"/>
        <w:rPr>
          <w:rFonts w:ascii="Times New Roman" w:hAnsi="Times New Roman" w:cs="Times New Roman"/>
          <w:b/>
          <w:bCs/>
          <w:sz w:val="24"/>
          <w:szCs w:val="24"/>
        </w:rPr>
      </w:pPr>
      <w:r w:rsidRPr="002C4AD9">
        <w:rPr>
          <w:rFonts w:ascii="Times New Roman" w:hAnsi="Times New Roman" w:cs="Times New Roman"/>
          <w:b/>
          <w:bCs/>
          <w:sz w:val="24"/>
          <w:szCs w:val="24"/>
        </w:rPr>
        <w:t>ПОВЕДЕНИЕ НА РЫНКЕ ТРУДА</w:t>
      </w:r>
    </w:p>
    <w:p w14:paraId="115D66E4" w14:textId="77777777" w:rsidR="002C4AD9" w:rsidRPr="002C4AD9" w:rsidRDefault="002C4AD9" w:rsidP="002C4AD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740E1F7" w14:textId="77777777" w:rsidR="002C4AD9" w:rsidRPr="002C4AD9" w:rsidRDefault="002C4AD9" w:rsidP="002C4AD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F298FDB" w14:textId="77777777" w:rsidR="002C4AD9" w:rsidRPr="002C4AD9" w:rsidRDefault="002C4AD9" w:rsidP="002C4AD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8809735" w14:textId="77777777" w:rsidR="002C4AD9" w:rsidRPr="002C4AD9" w:rsidRDefault="002C4AD9" w:rsidP="002C4AD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8358D25" w14:textId="77777777" w:rsidR="002C4AD9" w:rsidRPr="002C4AD9" w:rsidRDefault="002C4AD9" w:rsidP="002C4AD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59748374" w14:textId="77777777" w:rsidR="002C4AD9" w:rsidRPr="002C4AD9" w:rsidRDefault="002C4AD9" w:rsidP="002C4AD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5E3F020" w14:textId="77777777" w:rsidR="002C4AD9" w:rsidRPr="002C4AD9" w:rsidRDefault="002C4AD9" w:rsidP="002C4AD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747FE68B" w14:textId="77777777" w:rsidR="002C4AD9" w:rsidRPr="002C4AD9" w:rsidRDefault="002C4AD9" w:rsidP="002C4AD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9BC6A6A" w14:textId="77777777" w:rsidR="002C4AD9" w:rsidRPr="002C4AD9" w:rsidRDefault="002C4AD9" w:rsidP="002C4AD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7C4B5186" w14:textId="77777777" w:rsidR="002C4AD9" w:rsidRPr="002C4AD9" w:rsidRDefault="002C4AD9" w:rsidP="002C4AD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70838CE5" w14:textId="77777777" w:rsidR="002C4AD9" w:rsidRPr="002C4AD9" w:rsidRDefault="002C4AD9" w:rsidP="002C4AD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1C119EB" w14:textId="77777777" w:rsidR="002C4AD9" w:rsidRPr="002C4AD9" w:rsidRDefault="002C4AD9" w:rsidP="002C4AD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80BEF10" w14:textId="77777777" w:rsidR="002C4AD9" w:rsidRPr="002C4AD9" w:rsidRDefault="002C4AD9" w:rsidP="002C4AD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CDF167A" w14:textId="77777777" w:rsidR="002C4AD9" w:rsidRPr="002C4AD9" w:rsidRDefault="002C4AD9" w:rsidP="002C4AD9">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56E12C0" w14:textId="77777777" w:rsidR="002C4AD9" w:rsidRPr="002C4AD9" w:rsidRDefault="002C4AD9" w:rsidP="002C4AD9">
      <w:pPr>
        <w:widowControl w:val="0"/>
        <w:jc w:val="center"/>
        <w:rPr>
          <w:rFonts w:ascii="Times New Roman" w:eastAsia="Times New Roman" w:hAnsi="Times New Roman" w:cs="Times New Roman"/>
          <w:b/>
          <w:bCs/>
          <w:sz w:val="24"/>
          <w:szCs w:val="24"/>
          <w:lang w:eastAsia="nl-NL"/>
        </w:rPr>
      </w:pPr>
      <w:r w:rsidRPr="002C4AD9">
        <w:rPr>
          <w:rFonts w:ascii="Times New Roman" w:eastAsia="Times New Roman" w:hAnsi="Times New Roman" w:cs="Times New Roman"/>
          <w:b/>
          <w:bCs/>
          <w:sz w:val="24"/>
          <w:szCs w:val="24"/>
          <w:lang w:eastAsia="nl-NL"/>
        </w:rPr>
        <w:t>2024г.</w:t>
      </w:r>
    </w:p>
    <w:p w14:paraId="6AD20DB7" w14:textId="77777777" w:rsidR="002C4AD9" w:rsidRPr="002C4AD9" w:rsidRDefault="002C4AD9" w:rsidP="002C4AD9">
      <w:pPr>
        <w:rPr>
          <w:rFonts w:ascii="Times New Roman Полужирный" w:eastAsia="Segoe UI" w:hAnsi="Times New Roman Полужирный" w:cs="Times New Roman"/>
          <w:b/>
          <w:bCs/>
          <w:caps/>
          <w:kern w:val="32"/>
          <w:sz w:val="24"/>
          <w:szCs w:val="24"/>
          <w:lang w:val="x-none" w:eastAsia="x-none"/>
        </w:rPr>
      </w:pPr>
      <w:r w:rsidRPr="002C4AD9">
        <w:br w:type="page"/>
      </w:r>
    </w:p>
    <w:p w14:paraId="176507A4" w14:textId="77777777" w:rsidR="002C4AD9" w:rsidRPr="002C4AD9" w:rsidRDefault="002C4AD9" w:rsidP="002C4AD9">
      <w:pPr>
        <w:keepNext/>
        <w:spacing w:after="120"/>
        <w:jc w:val="center"/>
        <w:outlineLvl w:val="0"/>
        <w:rPr>
          <w:rFonts w:ascii="Times New Roman" w:eastAsia="Segoe UI" w:hAnsi="Times New Roman" w:cs="Times New Roman"/>
          <w:b/>
          <w:bCs/>
          <w:caps/>
          <w:kern w:val="32"/>
          <w:sz w:val="24"/>
          <w:szCs w:val="24"/>
          <w:lang w:eastAsia="x-none"/>
        </w:rPr>
      </w:pPr>
      <w:r w:rsidRPr="002C4AD9">
        <w:rPr>
          <w:rFonts w:ascii="Times New Roman" w:eastAsia="Segoe UI" w:hAnsi="Times New Roman" w:cs="Times New Roman"/>
          <w:b/>
          <w:bCs/>
          <w:caps/>
          <w:kern w:val="32"/>
          <w:sz w:val="24"/>
          <w:szCs w:val="24"/>
          <w:lang w:eastAsia="x-none"/>
        </w:rPr>
        <w:lastRenderedPageBreak/>
        <w:t>СОДЕРЖАНИЕ ПРОГРАММЫ</w:t>
      </w:r>
    </w:p>
    <w:p w14:paraId="19E2D042" w14:textId="77777777" w:rsidR="002C4AD9" w:rsidRPr="002C4AD9" w:rsidRDefault="002C4AD9" w:rsidP="002C4AD9">
      <w:pPr>
        <w:tabs>
          <w:tab w:val="right" w:leader="dot" w:pos="9639"/>
        </w:tabs>
        <w:spacing w:before="120" w:line="276" w:lineRule="auto"/>
        <w:rPr>
          <w:rFonts w:eastAsiaTheme="minorEastAsia"/>
          <w:noProof/>
          <w:sz w:val="24"/>
          <w:szCs w:val="24"/>
          <w:lang w:eastAsia="ru-RU"/>
        </w:rPr>
      </w:pPr>
      <w:r w:rsidRPr="002C4AD9">
        <w:rPr>
          <w:rFonts w:ascii="Times New Roman" w:hAnsi="Times New Roman" w:cs="Times New Roman"/>
          <w:noProof/>
          <w:sz w:val="24"/>
          <w:szCs w:val="24"/>
        </w:rPr>
        <w:fldChar w:fldCharType="begin"/>
      </w:r>
      <w:r w:rsidRPr="002C4AD9">
        <w:rPr>
          <w:rFonts w:ascii="Times New Roman" w:hAnsi="Times New Roman" w:cs="Times New Roman"/>
          <w:noProof/>
          <w:sz w:val="24"/>
          <w:szCs w:val="24"/>
        </w:rPr>
        <w:instrText xml:space="preserve"> TOC \h \z \t "Раздел 1;1;Раздел 1.1;2" </w:instrText>
      </w:r>
      <w:r w:rsidRPr="002C4AD9">
        <w:rPr>
          <w:rFonts w:ascii="Times New Roman" w:hAnsi="Times New Roman" w:cs="Times New Roman"/>
          <w:noProof/>
          <w:sz w:val="24"/>
          <w:szCs w:val="24"/>
        </w:rPr>
        <w:fldChar w:fldCharType="separate"/>
      </w:r>
      <w:hyperlink w:anchor="_Toc156825287" w:history="1">
        <w:r w:rsidRPr="006158BE">
          <w:rPr>
            <w:rFonts w:ascii="Times New Roman" w:hAnsi="Times New Roman" w:cs="Times New Roman"/>
            <w:b/>
            <w:bCs/>
            <w:noProof/>
            <w:sz w:val="24"/>
            <w:szCs w:val="24"/>
          </w:rPr>
          <w:t>СОДЕРЖАНИЕ ПРОГРАММЫ</w:t>
        </w:r>
        <w:r w:rsidRPr="002C4AD9">
          <w:rPr>
            <w:rFonts w:ascii="Times New Roman" w:hAnsi="Times New Roman" w:cs="Times New Roman"/>
            <w:b/>
            <w:bCs/>
            <w:noProof/>
            <w:webHidden/>
            <w:sz w:val="24"/>
            <w:szCs w:val="24"/>
          </w:rPr>
          <w:tab/>
          <w:t>2</w:t>
        </w:r>
      </w:hyperlink>
    </w:p>
    <w:p w14:paraId="2D5C37DD" w14:textId="77777777" w:rsidR="002C4AD9" w:rsidRPr="002C4AD9" w:rsidRDefault="002C4AD9" w:rsidP="002C4AD9">
      <w:pPr>
        <w:tabs>
          <w:tab w:val="right" w:leader="dot" w:pos="9639"/>
        </w:tabs>
        <w:spacing w:before="120" w:line="276" w:lineRule="auto"/>
        <w:rPr>
          <w:rFonts w:eastAsiaTheme="minorEastAsia"/>
          <w:noProof/>
          <w:sz w:val="24"/>
          <w:szCs w:val="24"/>
          <w:lang w:eastAsia="ru-RU"/>
        </w:rPr>
      </w:pPr>
      <w:hyperlink w:anchor="_Toc156825288" w:history="1">
        <w:r w:rsidRPr="006158BE">
          <w:rPr>
            <w:rFonts w:ascii="Times New Roman" w:hAnsi="Times New Roman" w:cs="Times New Roman"/>
            <w:b/>
            <w:bCs/>
            <w:noProof/>
            <w:sz w:val="24"/>
            <w:szCs w:val="24"/>
          </w:rPr>
          <w:t>1. Общая характеристика</w:t>
        </w:r>
        <w:r w:rsidRPr="002C4AD9">
          <w:rPr>
            <w:rFonts w:ascii="Times New Roman" w:hAnsi="Times New Roman" w:cs="Times New Roman"/>
            <w:b/>
            <w:bCs/>
            <w:noProof/>
            <w:webHidden/>
            <w:sz w:val="24"/>
            <w:szCs w:val="24"/>
          </w:rPr>
          <w:tab/>
          <w:t>3</w:t>
        </w:r>
      </w:hyperlink>
    </w:p>
    <w:p w14:paraId="45D7E27D" w14:textId="77777777" w:rsidR="002C4AD9" w:rsidRPr="002C4AD9" w:rsidRDefault="002C4AD9" w:rsidP="002C4AD9">
      <w:pPr>
        <w:tabs>
          <w:tab w:val="right" w:leader="dot" w:pos="9639"/>
        </w:tabs>
        <w:spacing w:before="120"/>
        <w:ind w:left="240"/>
        <w:rPr>
          <w:rFonts w:eastAsiaTheme="minorEastAsia"/>
          <w:noProof/>
          <w:sz w:val="24"/>
          <w:szCs w:val="24"/>
          <w:lang w:eastAsia="ru-RU"/>
        </w:rPr>
      </w:pPr>
      <w:hyperlink w:anchor="_Toc156825289" w:history="1">
        <w:r w:rsidRPr="006158BE">
          <w:rPr>
            <w:rFonts w:ascii="Times New Roman" w:eastAsia="Times New Roman" w:hAnsi="Times New Roman" w:cs="Times New Roman"/>
            <w:noProof/>
            <w:sz w:val="24"/>
            <w:szCs w:val="24"/>
            <w:lang w:eastAsia="ru-RU"/>
          </w:rPr>
          <w:t>1.1. Цель и место дисциплины в структуре образовательной программы</w:t>
        </w:r>
        <w:r w:rsidRPr="002C4AD9">
          <w:rPr>
            <w:rFonts w:ascii="Times New Roman" w:eastAsia="Times New Roman" w:hAnsi="Times New Roman" w:cs="Times New Roman"/>
            <w:noProof/>
            <w:webHidden/>
            <w:sz w:val="24"/>
            <w:szCs w:val="24"/>
            <w:lang w:eastAsia="ru-RU"/>
          </w:rPr>
          <w:tab/>
          <w:t>3</w:t>
        </w:r>
      </w:hyperlink>
    </w:p>
    <w:p w14:paraId="0618C103" w14:textId="77777777" w:rsidR="002C4AD9" w:rsidRPr="002C4AD9" w:rsidRDefault="002C4AD9" w:rsidP="002C4AD9">
      <w:pPr>
        <w:tabs>
          <w:tab w:val="right" w:leader="dot" w:pos="9639"/>
        </w:tabs>
        <w:spacing w:before="120"/>
        <w:ind w:left="240"/>
        <w:rPr>
          <w:rFonts w:eastAsiaTheme="minorEastAsia"/>
          <w:noProof/>
          <w:sz w:val="24"/>
          <w:szCs w:val="24"/>
          <w:lang w:eastAsia="ru-RU"/>
        </w:rPr>
      </w:pPr>
      <w:hyperlink w:anchor="_Toc156825290" w:history="1">
        <w:r w:rsidRPr="006158BE">
          <w:rPr>
            <w:rFonts w:ascii="Times New Roman" w:eastAsia="Times New Roman" w:hAnsi="Times New Roman" w:cs="Times New Roman"/>
            <w:noProof/>
            <w:sz w:val="24"/>
            <w:szCs w:val="24"/>
            <w:lang w:eastAsia="ru-RU"/>
          </w:rPr>
          <w:t>1.2. Планируемые результаты освоения дисциплины</w:t>
        </w:r>
        <w:r w:rsidRPr="002C4AD9">
          <w:rPr>
            <w:rFonts w:ascii="Times New Roman" w:eastAsia="Times New Roman" w:hAnsi="Times New Roman" w:cs="Times New Roman"/>
            <w:noProof/>
            <w:webHidden/>
            <w:sz w:val="24"/>
            <w:szCs w:val="24"/>
            <w:lang w:eastAsia="ru-RU"/>
          </w:rPr>
          <w:tab/>
          <w:t>3</w:t>
        </w:r>
      </w:hyperlink>
    </w:p>
    <w:p w14:paraId="7EB13D45" w14:textId="77777777" w:rsidR="002C4AD9" w:rsidRPr="002C4AD9" w:rsidRDefault="002C4AD9" w:rsidP="002C4AD9">
      <w:pPr>
        <w:tabs>
          <w:tab w:val="right" w:leader="dot" w:pos="9639"/>
        </w:tabs>
        <w:spacing w:before="120" w:line="276" w:lineRule="auto"/>
        <w:rPr>
          <w:rFonts w:eastAsiaTheme="minorEastAsia"/>
          <w:noProof/>
          <w:sz w:val="24"/>
          <w:szCs w:val="24"/>
          <w:lang w:eastAsia="ru-RU"/>
        </w:rPr>
      </w:pPr>
      <w:hyperlink w:anchor="_Toc156825291" w:history="1">
        <w:r w:rsidRPr="006158BE">
          <w:rPr>
            <w:rFonts w:ascii="Times New Roman" w:hAnsi="Times New Roman" w:cs="Times New Roman"/>
            <w:b/>
            <w:bCs/>
            <w:noProof/>
            <w:sz w:val="24"/>
            <w:szCs w:val="24"/>
          </w:rPr>
          <w:t>2. Структура и содержание ДИСЦИПЛИНЫ</w:t>
        </w:r>
        <w:r w:rsidRPr="002C4AD9">
          <w:rPr>
            <w:rFonts w:ascii="Times New Roman" w:hAnsi="Times New Roman" w:cs="Times New Roman"/>
            <w:b/>
            <w:bCs/>
            <w:noProof/>
            <w:webHidden/>
            <w:sz w:val="24"/>
            <w:szCs w:val="24"/>
          </w:rPr>
          <w:tab/>
          <w:t>7</w:t>
        </w:r>
      </w:hyperlink>
    </w:p>
    <w:p w14:paraId="70886E35" w14:textId="77777777" w:rsidR="002C4AD9" w:rsidRPr="002C4AD9" w:rsidRDefault="002C4AD9" w:rsidP="002C4AD9">
      <w:pPr>
        <w:tabs>
          <w:tab w:val="right" w:leader="dot" w:pos="9639"/>
        </w:tabs>
        <w:spacing w:before="120"/>
        <w:ind w:left="240"/>
        <w:rPr>
          <w:rFonts w:eastAsiaTheme="minorEastAsia"/>
          <w:noProof/>
          <w:sz w:val="24"/>
          <w:szCs w:val="24"/>
          <w:lang w:eastAsia="ru-RU"/>
        </w:rPr>
      </w:pPr>
      <w:hyperlink w:anchor="_Toc156825292" w:history="1">
        <w:r w:rsidRPr="006158BE">
          <w:rPr>
            <w:rFonts w:ascii="Times New Roman" w:eastAsia="Times New Roman" w:hAnsi="Times New Roman" w:cs="Times New Roman"/>
            <w:noProof/>
            <w:sz w:val="24"/>
            <w:szCs w:val="24"/>
            <w:lang w:eastAsia="ru-RU"/>
          </w:rPr>
          <w:t>2.1. Трудоемкость освоения дисциплины</w:t>
        </w:r>
        <w:r w:rsidRPr="002C4AD9">
          <w:rPr>
            <w:rFonts w:ascii="Times New Roman" w:eastAsia="Times New Roman" w:hAnsi="Times New Roman" w:cs="Times New Roman"/>
            <w:noProof/>
            <w:webHidden/>
            <w:sz w:val="24"/>
            <w:szCs w:val="24"/>
            <w:lang w:eastAsia="ru-RU"/>
          </w:rPr>
          <w:tab/>
          <w:t>7</w:t>
        </w:r>
      </w:hyperlink>
    </w:p>
    <w:p w14:paraId="3CF8E80E" w14:textId="77777777" w:rsidR="002C4AD9" w:rsidRPr="002C4AD9" w:rsidRDefault="002C4AD9" w:rsidP="002C4AD9">
      <w:pPr>
        <w:tabs>
          <w:tab w:val="right" w:leader="dot" w:pos="9639"/>
        </w:tabs>
        <w:spacing w:before="120"/>
        <w:ind w:left="240"/>
        <w:rPr>
          <w:rFonts w:eastAsiaTheme="minorEastAsia"/>
          <w:noProof/>
          <w:sz w:val="24"/>
          <w:szCs w:val="24"/>
          <w:lang w:eastAsia="ru-RU"/>
        </w:rPr>
      </w:pPr>
      <w:hyperlink w:anchor="_Toc156825293" w:history="1">
        <w:r w:rsidRPr="006158BE">
          <w:rPr>
            <w:rFonts w:ascii="Times New Roman" w:eastAsia="Times New Roman" w:hAnsi="Times New Roman" w:cs="Times New Roman"/>
            <w:noProof/>
            <w:sz w:val="24"/>
            <w:szCs w:val="24"/>
            <w:lang w:eastAsia="ru-RU"/>
          </w:rPr>
          <w:t>2.2. Содержание дисциплины</w:t>
        </w:r>
        <w:r w:rsidRPr="002C4AD9">
          <w:rPr>
            <w:rFonts w:ascii="Times New Roman" w:eastAsia="Times New Roman" w:hAnsi="Times New Roman" w:cs="Times New Roman"/>
            <w:noProof/>
            <w:webHidden/>
            <w:sz w:val="24"/>
            <w:szCs w:val="24"/>
            <w:lang w:eastAsia="ru-RU"/>
          </w:rPr>
          <w:tab/>
          <w:t>8</w:t>
        </w:r>
      </w:hyperlink>
    </w:p>
    <w:p w14:paraId="33EB4438" w14:textId="77777777" w:rsidR="002C4AD9" w:rsidRPr="002C4AD9" w:rsidRDefault="002C4AD9" w:rsidP="002C4AD9">
      <w:pPr>
        <w:tabs>
          <w:tab w:val="right" w:leader="dot" w:pos="9639"/>
        </w:tabs>
        <w:spacing w:before="120" w:line="276" w:lineRule="auto"/>
        <w:rPr>
          <w:rFonts w:eastAsiaTheme="minorEastAsia"/>
          <w:noProof/>
          <w:sz w:val="24"/>
          <w:szCs w:val="24"/>
          <w:lang w:eastAsia="ru-RU"/>
        </w:rPr>
      </w:pPr>
      <w:hyperlink w:anchor="_Toc156825296" w:history="1">
        <w:r w:rsidRPr="006158BE">
          <w:rPr>
            <w:rFonts w:ascii="Times New Roman" w:hAnsi="Times New Roman" w:cs="Times New Roman"/>
            <w:b/>
            <w:bCs/>
            <w:noProof/>
            <w:sz w:val="24"/>
            <w:szCs w:val="24"/>
          </w:rPr>
          <w:t>3. Условия реализации ДИСЦИПЛИНЫ</w:t>
        </w:r>
        <w:r w:rsidRPr="002C4AD9">
          <w:rPr>
            <w:rFonts w:ascii="Times New Roman" w:hAnsi="Times New Roman" w:cs="Times New Roman"/>
            <w:b/>
            <w:bCs/>
            <w:noProof/>
            <w:webHidden/>
            <w:sz w:val="24"/>
            <w:szCs w:val="24"/>
          </w:rPr>
          <w:tab/>
          <w:t>10</w:t>
        </w:r>
      </w:hyperlink>
    </w:p>
    <w:p w14:paraId="63A4D7BB" w14:textId="77777777" w:rsidR="002C4AD9" w:rsidRPr="002C4AD9" w:rsidRDefault="002C4AD9" w:rsidP="002C4AD9">
      <w:pPr>
        <w:tabs>
          <w:tab w:val="right" w:leader="dot" w:pos="9639"/>
        </w:tabs>
        <w:spacing w:before="120"/>
        <w:ind w:left="240"/>
        <w:rPr>
          <w:rFonts w:eastAsiaTheme="minorEastAsia"/>
          <w:noProof/>
          <w:sz w:val="24"/>
          <w:szCs w:val="24"/>
          <w:lang w:eastAsia="ru-RU"/>
        </w:rPr>
      </w:pPr>
      <w:hyperlink w:anchor="_Toc156825297" w:history="1">
        <w:r w:rsidRPr="006158BE">
          <w:rPr>
            <w:rFonts w:ascii="Times New Roman" w:eastAsia="Times New Roman" w:hAnsi="Times New Roman" w:cs="Times New Roman"/>
            <w:noProof/>
            <w:sz w:val="24"/>
            <w:szCs w:val="24"/>
            <w:lang w:eastAsia="ru-RU"/>
          </w:rPr>
          <w:t>3.1. Материально-техническое обеспечение</w:t>
        </w:r>
        <w:r w:rsidRPr="002C4AD9">
          <w:rPr>
            <w:rFonts w:ascii="Times New Roman" w:eastAsia="Times New Roman" w:hAnsi="Times New Roman" w:cs="Times New Roman"/>
            <w:noProof/>
            <w:webHidden/>
            <w:sz w:val="24"/>
            <w:szCs w:val="24"/>
            <w:lang w:eastAsia="ru-RU"/>
          </w:rPr>
          <w:tab/>
          <w:t>10</w:t>
        </w:r>
      </w:hyperlink>
    </w:p>
    <w:p w14:paraId="45F51466" w14:textId="77777777" w:rsidR="002C4AD9" w:rsidRPr="002C4AD9" w:rsidRDefault="002C4AD9" w:rsidP="002C4AD9">
      <w:pPr>
        <w:tabs>
          <w:tab w:val="right" w:leader="dot" w:pos="9639"/>
        </w:tabs>
        <w:spacing w:before="120"/>
        <w:ind w:left="240"/>
        <w:rPr>
          <w:rFonts w:eastAsiaTheme="minorEastAsia"/>
          <w:noProof/>
          <w:sz w:val="24"/>
          <w:szCs w:val="24"/>
          <w:lang w:eastAsia="ru-RU"/>
        </w:rPr>
      </w:pPr>
      <w:hyperlink w:anchor="_Toc156825298" w:history="1">
        <w:r w:rsidRPr="006158BE">
          <w:rPr>
            <w:rFonts w:ascii="Times New Roman" w:eastAsia="Times New Roman" w:hAnsi="Times New Roman" w:cs="Times New Roman"/>
            <w:noProof/>
            <w:sz w:val="24"/>
            <w:szCs w:val="24"/>
            <w:lang w:eastAsia="ru-RU"/>
          </w:rPr>
          <w:t>3.2. Учебно-методическое обеспечение</w:t>
        </w:r>
        <w:r w:rsidRPr="002C4AD9">
          <w:rPr>
            <w:rFonts w:ascii="Times New Roman" w:eastAsia="Times New Roman" w:hAnsi="Times New Roman" w:cs="Times New Roman"/>
            <w:noProof/>
            <w:webHidden/>
            <w:sz w:val="24"/>
            <w:szCs w:val="24"/>
            <w:lang w:eastAsia="ru-RU"/>
          </w:rPr>
          <w:tab/>
          <w:t>10</w:t>
        </w:r>
      </w:hyperlink>
    </w:p>
    <w:p w14:paraId="661C635F" w14:textId="77777777" w:rsidR="002C4AD9" w:rsidRPr="002C4AD9" w:rsidRDefault="002C4AD9" w:rsidP="002C4AD9">
      <w:pPr>
        <w:tabs>
          <w:tab w:val="right" w:leader="dot" w:pos="9639"/>
        </w:tabs>
        <w:spacing w:before="120" w:line="276" w:lineRule="auto"/>
        <w:rPr>
          <w:rFonts w:eastAsiaTheme="minorEastAsia"/>
          <w:noProof/>
          <w:sz w:val="24"/>
          <w:szCs w:val="24"/>
          <w:lang w:eastAsia="ru-RU"/>
        </w:rPr>
      </w:pPr>
      <w:hyperlink w:anchor="_Toc156825299" w:history="1">
        <w:r w:rsidRPr="006158BE">
          <w:rPr>
            <w:rFonts w:ascii="Times New Roman" w:hAnsi="Times New Roman" w:cs="Times New Roman"/>
            <w:b/>
            <w:bCs/>
            <w:noProof/>
            <w:sz w:val="24"/>
            <w:szCs w:val="24"/>
          </w:rPr>
          <w:t>4. Контроль и оценка результатов  освоения ДИСЦИПЛИНЫ</w:t>
        </w:r>
        <w:r w:rsidRPr="002C4AD9">
          <w:rPr>
            <w:rFonts w:ascii="Times New Roman" w:hAnsi="Times New Roman" w:cs="Times New Roman"/>
            <w:b/>
            <w:bCs/>
            <w:noProof/>
            <w:webHidden/>
            <w:sz w:val="24"/>
            <w:szCs w:val="24"/>
          </w:rPr>
          <w:tab/>
          <w:t>12</w:t>
        </w:r>
      </w:hyperlink>
    </w:p>
    <w:p w14:paraId="6A1D16F0" w14:textId="77777777" w:rsidR="002C4AD9" w:rsidRPr="002C4AD9" w:rsidRDefault="002C4AD9" w:rsidP="002C4AD9">
      <w:pPr>
        <w:keepNext/>
        <w:spacing w:after="120"/>
        <w:outlineLvl w:val="0"/>
        <w:rPr>
          <w:rFonts w:ascii="Times New Roman" w:eastAsia="Segoe UI" w:hAnsi="Times New Roman" w:cs="Times New Roman"/>
          <w:caps/>
          <w:kern w:val="32"/>
          <w:sz w:val="24"/>
          <w:szCs w:val="24"/>
          <w:lang w:eastAsia="x-none"/>
        </w:rPr>
      </w:pPr>
      <w:r w:rsidRPr="002C4AD9">
        <w:rPr>
          <w:rFonts w:ascii="Times New Roman" w:eastAsia="Segoe UI" w:hAnsi="Times New Roman" w:cs="Times New Roman"/>
          <w:caps/>
          <w:kern w:val="32"/>
          <w:sz w:val="24"/>
          <w:szCs w:val="24"/>
          <w:lang w:eastAsia="x-none"/>
        </w:rPr>
        <w:fldChar w:fldCharType="end"/>
      </w:r>
    </w:p>
    <w:p w14:paraId="7905F6CF" w14:textId="77777777" w:rsidR="002C4AD9" w:rsidRPr="002C4AD9" w:rsidRDefault="002C4AD9" w:rsidP="002C4AD9">
      <w:pPr>
        <w:keepNext/>
        <w:spacing w:after="120"/>
        <w:outlineLvl w:val="0"/>
        <w:rPr>
          <w:rFonts w:ascii="Times New Roman" w:eastAsia="Segoe UI" w:hAnsi="Times New Roman" w:cs="Times New Roman"/>
          <w:b/>
          <w:bCs/>
          <w:caps/>
          <w:kern w:val="32"/>
          <w:sz w:val="24"/>
          <w:szCs w:val="24"/>
          <w:lang w:eastAsia="x-none"/>
        </w:rPr>
        <w:sectPr w:rsidR="002C4AD9" w:rsidRPr="002C4AD9" w:rsidSect="00502F97">
          <w:headerReference w:type="even" r:id="rId59"/>
          <w:headerReference w:type="default" r:id="rId60"/>
          <w:pgSz w:w="11906" w:h="16838"/>
          <w:pgMar w:top="1134" w:right="567" w:bottom="1134" w:left="1701" w:header="709" w:footer="709" w:gutter="0"/>
          <w:cols w:space="708"/>
          <w:docGrid w:linePitch="360"/>
        </w:sectPr>
      </w:pPr>
    </w:p>
    <w:p w14:paraId="74DA6C8A" w14:textId="77777777" w:rsidR="002C4AD9" w:rsidRPr="002C4AD9" w:rsidRDefault="002C4AD9" w:rsidP="002C4AD9">
      <w:pPr>
        <w:keepNext/>
        <w:numPr>
          <w:ilvl w:val="0"/>
          <w:numId w:val="48"/>
        </w:numPr>
        <w:jc w:val="center"/>
        <w:outlineLvl w:val="0"/>
        <w:rPr>
          <w:rFonts w:ascii="Times New Roman" w:eastAsia="Segoe UI" w:hAnsi="Times New Roman" w:cs="Times New Roman"/>
          <w:b/>
          <w:bCs/>
          <w:iCs/>
          <w:caps/>
          <w:kern w:val="32"/>
          <w:sz w:val="24"/>
          <w:szCs w:val="24"/>
          <w:lang w:val="x-none" w:eastAsia="x-none"/>
        </w:rPr>
      </w:pPr>
      <w:r w:rsidRPr="002C4AD9">
        <w:rPr>
          <w:rFonts w:ascii="Times New Roman" w:eastAsia="Segoe UI" w:hAnsi="Times New Roman" w:cs="Times New Roman"/>
          <w:b/>
          <w:bCs/>
          <w:i/>
          <w:iCs/>
          <w:caps/>
          <w:kern w:val="32"/>
          <w:sz w:val="24"/>
          <w:szCs w:val="24"/>
          <w:lang w:val="x-none" w:eastAsia="x-none"/>
        </w:rPr>
        <w:lastRenderedPageBreak/>
        <w:t>Общая характеристика РАБОЧЕЙ ПРОГРАММЫ УЧЕБНОЙ ДИСЦИПЛИНЫ</w:t>
      </w:r>
    </w:p>
    <w:p w14:paraId="7A82E862" w14:textId="493DF237" w:rsidR="002C4AD9" w:rsidRDefault="002C4AD9" w:rsidP="002C4AD9">
      <w:pPr>
        <w:jc w:val="center"/>
        <w:rPr>
          <w:rFonts w:ascii="Times New Roman" w:eastAsia="Segoe UI" w:hAnsi="Times New Roman" w:cs="Times New Roman"/>
          <w:sz w:val="24"/>
          <w:szCs w:val="24"/>
        </w:rPr>
      </w:pPr>
      <w:r w:rsidRPr="002C4AD9">
        <w:rPr>
          <w:rFonts w:ascii="Times New Roman" w:eastAsia="Segoe UI" w:hAnsi="Times New Roman" w:cs="Times New Roman"/>
          <w:b/>
          <w:sz w:val="24"/>
          <w:szCs w:val="24"/>
        </w:rPr>
        <w:t>ОП.06</w:t>
      </w:r>
      <w:r w:rsidRPr="002C4AD9">
        <w:rPr>
          <w:rFonts w:ascii="Times New Roman" w:eastAsia="Segoe UI" w:hAnsi="Times New Roman" w:cs="Times New Roman"/>
          <w:sz w:val="24"/>
          <w:szCs w:val="24"/>
        </w:rPr>
        <w:t xml:space="preserve"> «</w:t>
      </w:r>
      <w:r w:rsidRPr="002C4AD9">
        <w:rPr>
          <w:rFonts w:ascii="Times New Roman" w:eastAsia="Segoe UI" w:hAnsi="Times New Roman" w:cs="Times New Roman"/>
          <w:b/>
          <w:sz w:val="24"/>
          <w:szCs w:val="24"/>
        </w:rPr>
        <w:t xml:space="preserve">ОСНОВЫ </w:t>
      </w:r>
      <w:r w:rsidRPr="002C4AD9">
        <w:rPr>
          <w:rFonts w:ascii="Times New Roman" w:hAnsi="Times New Roman" w:cs="Times New Roman"/>
          <w:b/>
          <w:bCs/>
          <w:sz w:val="24"/>
          <w:szCs w:val="24"/>
        </w:rPr>
        <w:t>КОРПОРАТИВНОЙ КУЛЬТУРЫ И ЭФФЕКТИВНОЕ ПОВЕДЕНИЕ НА РЫНКЕ ТРУДА</w:t>
      </w:r>
      <w:r w:rsidRPr="002C4AD9">
        <w:rPr>
          <w:rFonts w:ascii="Times New Roman" w:eastAsia="Segoe UI" w:hAnsi="Times New Roman" w:cs="Times New Roman"/>
          <w:sz w:val="24"/>
          <w:szCs w:val="24"/>
        </w:rPr>
        <w:t>»</w:t>
      </w:r>
    </w:p>
    <w:p w14:paraId="6882033E" w14:textId="77777777" w:rsidR="006158BE" w:rsidRPr="002C4AD9" w:rsidRDefault="006158BE" w:rsidP="002C4AD9">
      <w:pPr>
        <w:jc w:val="center"/>
        <w:rPr>
          <w:rFonts w:ascii="Times New Roman" w:eastAsia="Segoe UI" w:hAnsi="Times New Roman" w:cs="Times New Roman"/>
          <w:sz w:val="24"/>
          <w:szCs w:val="24"/>
        </w:rPr>
      </w:pPr>
    </w:p>
    <w:p w14:paraId="0B19FA5B" w14:textId="77777777" w:rsidR="002C4AD9" w:rsidRPr="002C4AD9" w:rsidRDefault="002C4AD9" w:rsidP="006158BE">
      <w:pPr>
        <w:spacing w:line="276" w:lineRule="auto"/>
        <w:ind w:firstLine="709"/>
        <w:outlineLvl w:val="1"/>
        <w:rPr>
          <w:rFonts w:ascii="Times New Roman" w:eastAsia="Segoe UI" w:hAnsi="Times New Roman" w:cs="Times New Roman"/>
          <w:b/>
          <w:bCs/>
          <w:color w:val="5A5A5A" w:themeColor="text1" w:themeTint="A5"/>
          <w:spacing w:val="15"/>
          <w:sz w:val="24"/>
          <w:szCs w:val="24"/>
          <w:lang w:eastAsia="ru-RU"/>
        </w:rPr>
      </w:pPr>
      <w:r w:rsidRPr="002C4AD9">
        <w:rPr>
          <w:rFonts w:ascii="Times New Roman" w:eastAsia="Segoe UI" w:hAnsi="Times New Roman" w:cs="Times New Roman"/>
          <w:b/>
          <w:bCs/>
          <w:color w:val="5A5A5A" w:themeColor="text1" w:themeTint="A5"/>
          <w:spacing w:val="15"/>
          <w:sz w:val="24"/>
          <w:szCs w:val="24"/>
          <w:lang w:eastAsia="ru-RU"/>
        </w:rPr>
        <w:t>1.1. Цель и место дисциплины в структуре образовательной программы</w:t>
      </w:r>
    </w:p>
    <w:p w14:paraId="7EA6272F" w14:textId="77777777" w:rsidR="002C4AD9" w:rsidRPr="002C4AD9" w:rsidRDefault="002C4AD9" w:rsidP="006158BE">
      <w:pPr>
        <w:shd w:val="clear" w:color="auto" w:fill="FFFFFF"/>
        <w:spacing w:line="276" w:lineRule="auto"/>
        <w:ind w:firstLine="708"/>
        <w:jc w:val="both"/>
        <w:rPr>
          <w:ins w:id="83" w:author="Uvarovohk" w:date="2023-11-29T16:27:00Z"/>
          <w:rFonts w:ascii="Times New Roman" w:eastAsia="Times New Roman" w:hAnsi="Times New Roman" w:cs="Times New Roman"/>
          <w:sz w:val="24"/>
          <w:szCs w:val="24"/>
          <w:lang w:eastAsia="ru-RU"/>
        </w:rPr>
      </w:pPr>
      <w:ins w:id="84" w:author="Uvarovohk" w:date="2023-11-29T16:27:00Z">
        <w:r w:rsidRPr="002C4AD9">
          <w:rPr>
            <w:rFonts w:ascii="Times New Roman" w:eastAsia="Times New Roman" w:hAnsi="Times New Roman" w:cs="Times New Roman"/>
            <w:sz w:val="24"/>
            <w:szCs w:val="24"/>
            <w:lang w:eastAsia="ru-RU"/>
          </w:rPr>
          <w:t>Ц</w:t>
        </w:r>
      </w:ins>
      <w:r w:rsidRPr="002C4AD9">
        <w:rPr>
          <w:rFonts w:ascii="Times New Roman" w:eastAsia="Times New Roman" w:hAnsi="Times New Roman" w:cs="Times New Roman"/>
          <w:sz w:val="24"/>
          <w:szCs w:val="24"/>
          <w:lang w:eastAsia="ru-RU"/>
        </w:rPr>
        <w:t xml:space="preserve">ель дисциплины </w:t>
      </w:r>
      <w:r w:rsidRPr="002C4AD9">
        <w:rPr>
          <w:rFonts w:ascii="Times New Roman" w:hAnsi="Times New Roman" w:cs="Times New Roman"/>
          <w:color w:val="000000" w:themeColor="text1"/>
          <w:sz w:val="24"/>
          <w:szCs w:val="24"/>
        </w:rPr>
        <w:t>ОП.06 «Основы к</w:t>
      </w:r>
      <w:r w:rsidRPr="002C4AD9">
        <w:rPr>
          <w:rFonts w:ascii="Times New Roman" w:hAnsi="Times New Roman" w:cs="Times New Roman"/>
          <w:bCs/>
          <w:sz w:val="24"/>
          <w:szCs w:val="24"/>
        </w:rPr>
        <w:t>орпоративной культуры и эффективное поведение на рынке труда:</w:t>
      </w:r>
    </w:p>
    <w:p w14:paraId="473A23C5" w14:textId="77777777" w:rsidR="002C4AD9" w:rsidRPr="002C4AD9" w:rsidRDefault="002C4AD9" w:rsidP="006158BE">
      <w:pPr>
        <w:shd w:val="clear" w:color="auto" w:fill="FFFFFF"/>
        <w:spacing w:line="276" w:lineRule="auto"/>
        <w:jc w:val="both"/>
        <w:rPr>
          <w:rFonts w:ascii="Times New Roman" w:eastAsia="Times New Roman" w:hAnsi="Times New Roman" w:cs="Times New Roman"/>
          <w:sz w:val="24"/>
          <w:szCs w:val="24"/>
          <w:bdr w:val="none" w:sz="0" w:space="0" w:color="auto" w:frame="1"/>
          <w:lang w:eastAsia="ru-RU"/>
        </w:rPr>
      </w:pPr>
      <w:r w:rsidRPr="002C4AD9">
        <w:rPr>
          <w:rFonts w:ascii="Times New Roman" w:eastAsia="Times New Roman" w:hAnsi="Times New Roman" w:cs="Times New Roman"/>
          <w:sz w:val="24"/>
          <w:szCs w:val="24"/>
          <w:bdr w:val="none" w:sz="0" w:space="0" w:color="auto" w:frame="1"/>
          <w:lang w:eastAsia="ru-RU"/>
        </w:rPr>
        <w:t>- формирование у будущих специалистов представлений о современной корпоративной культуре, о тех принципах, идеалах и ценностях, на которые она должна опираться, а также показать её растущую роль в современной организации и обществе;</w:t>
      </w:r>
    </w:p>
    <w:p w14:paraId="1C7B1369" w14:textId="77777777" w:rsidR="002C4AD9" w:rsidRPr="002C4AD9" w:rsidRDefault="002C4AD9" w:rsidP="006158BE">
      <w:pPr>
        <w:shd w:val="clear" w:color="auto" w:fill="FFFFFF"/>
        <w:spacing w:line="276" w:lineRule="auto"/>
        <w:jc w:val="both"/>
        <w:rPr>
          <w:rFonts w:ascii="Times New Roman" w:eastAsia="Times New Roman" w:hAnsi="Times New Roman" w:cs="Times New Roman"/>
          <w:sz w:val="24"/>
          <w:szCs w:val="24"/>
          <w:bdr w:val="none" w:sz="0" w:space="0" w:color="auto" w:frame="1"/>
          <w:lang w:eastAsia="ru-RU"/>
        </w:rPr>
      </w:pPr>
      <w:r w:rsidRPr="002C4AD9">
        <w:rPr>
          <w:rFonts w:ascii="Times New Roman" w:eastAsia="Times New Roman" w:hAnsi="Times New Roman" w:cs="Times New Roman"/>
          <w:sz w:val="24"/>
          <w:szCs w:val="24"/>
          <w:bdr w:val="none" w:sz="0" w:space="0" w:color="auto" w:frame="1"/>
          <w:lang w:eastAsia="ru-RU"/>
        </w:rPr>
        <w:t>- воспитание и формирование у студентов нравственной культуры и навыков следования кодексу корпоративной этики, ответственности и нормам корпоративной и профессиональной деятельности;</w:t>
      </w:r>
    </w:p>
    <w:p w14:paraId="38A46AA0" w14:textId="77777777" w:rsidR="002C4AD9" w:rsidRPr="002C4AD9" w:rsidRDefault="002C4AD9" w:rsidP="006158BE">
      <w:pPr>
        <w:shd w:val="clear" w:color="auto" w:fill="FFFFFF"/>
        <w:spacing w:line="276" w:lineRule="auto"/>
        <w:jc w:val="both"/>
        <w:rPr>
          <w:rFonts w:ascii="Times New Roman" w:eastAsia="Times New Roman" w:hAnsi="Times New Roman" w:cs="Times New Roman"/>
          <w:sz w:val="24"/>
          <w:szCs w:val="24"/>
          <w:bdr w:val="none" w:sz="0" w:space="0" w:color="auto" w:frame="1"/>
          <w:lang w:eastAsia="ru-RU"/>
        </w:rPr>
      </w:pPr>
      <w:r w:rsidRPr="002C4AD9">
        <w:rPr>
          <w:rFonts w:ascii="Times New Roman" w:eastAsia="Times New Roman" w:hAnsi="Times New Roman" w:cs="Times New Roman"/>
          <w:sz w:val="24"/>
          <w:szCs w:val="24"/>
          <w:bdr w:val="none" w:sz="0" w:space="0" w:color="auto" w:frame="1"/>
          <w:lang w:eastAsia="ru-RU"/>
        </w:rPr>
        <w:t>- применение полученных знаний и умений в практической деятельности в различных сферах общественной жизни;</w:t>
      </w:r>
    </w:p>
    <w:p w14:paraId="169B60E8" w14:textId="40FEFC09" w:rsidR="002C4AD9" w:rsidRPr="002C4AD9" w:rsidRDefault="002C4AD9" w:rsidP="006158BE">
      <w:pPr>
        <w:shd w:val="clear" w:color="auto" w:fill="FFFFFF"/>
        <w:spacing w:line="276" w:lineRule="auto"/>
        <w:jc w:val="both"/>
        <w:rPr>
          <w:rFonts w:ascii="Times New Roman" w:eastAsia="Times New Roman" w:hAnsi="Times New Roman" w:cs="Times New Roman"/>
          <w:sz w:val="24"/>
          <w:szCs w:val="24"/>
          <w:bdr w:val="none" w:sz="0" w:space="0" w:color="auto" w:frame="1"/>
          <w:lang w:eastAsia="ru-RU"/>
        </w:rPr>
      </w:pPr>
      <w:r w:rsidRPr="002C4AD9">
        <w:rPr>
          <w:rFonts w:ascii="Times New Roman" w:eastAsia="Times New Roman" w:hAnsi="Times New Roman" w:cs="Times New Roman"/>
          <w:sz w:val="24"/>
          <w:szCs w:val="24"/>
          <w:bdr w:val="none" w:sz="0" w:space="0" w:color="auto" w:frame="1"/>
          <w:lang w:eastAsia="ru-RU"/>
        </w:rPr>
        <w:t>- овладение обучающимися общими универсальными технологиями деятельности, позволяющими осуществля</w:t>
      </w:r>
      <w:r w:rsidR="006158BE">
        <w:rPr>
          <w:rFonts w:ascii="Times New Roman" w:eastAsia="Times New Roman" w:hAnsi="Times New Roman" w:cs="Times New Roman"/>
          <w:sz w:val="24"/>
          <w:szCs w:val="24"/>
          <w:bdr w:val="none" w:sz="0" w:space="0" w:color="auto" w:frame="1"/>
          <w:lang w:eastAsia="ru-RU"/>
        </w:rPr>
        <w:t xml:space="preserve">ть эффективное трудоустройство </w:t>
      </w:r>
      <w:r w:rsidRPr="002C4AD9">
        <w:rPr>
          <w:rFonts w:ascii="Times New Roman" w:eastAsia="Times New Roman" w:hAnsi="Times New Roman" w:cs="Times New Roman"/>
          <w:sz w:val="24"/>
          <w:szCs w:val="24"/>
          <w:bdr w:val="none" w:sz="0" w:space="0" w:color="auto" w:frame="1"/>
          <w:lang w:eastAsia="ru-RU"/>
        </w:rPr>
        <w:t>и планировать профессиональную карьеру, формирование готовности к активным действиям на рынке труда в процессе профессионального становления.</w:t>
      </w:r>
    </w:p>
    <w:p w14:paraId="61E16385" w14:textId="77777777" w:rsidR="002C4AD9" w:rsidRPr="002C4AD9" w:rsidRDefault="002C4AD9" w:rsidP="006158BE">
      <w:pPr>
        <w:shd w:val="clear" w:color="auto" w:fill="FFFFFF"/>
        <w:spacing w:line="276" w:lineRule="auto"/>
        <w:ind w:firstLine="709"/>
        <w:jc w:val="both"/>
        <w:rPr>
          <w:rFonts w:ascii="Times New Roman" w:hAnsi="Times New Roman" w:cs="Times New Roman"/>
          <w:sz w:val="24"/>
          <w:szCs w:val="24"/>
        </w:rPr>
      </w:pPr>
      <w:r w:rsidRPr="002C4AD9">
        <w:rPr>
          <w:rFonts w:ascii="Times New Roman" w:hAnsi="Times New Roman" w:cs="Times New Roman"/>
          <w:sz w:val="24"/>
          <w:szCs w:val="24"/>
        </w:rPr>
        <w:t>Дисциплина ОП.06 «Основы корпоративной культуры и эффективное поведение на рынке труда» включена в вариативную часть общепрофессионального цикла образовательной программы подготовки квалифицированных рабочих, служащих, реализуемой по профессии: 15.01.05 Сварщик ручной и частично механизированной сварки (наплавки).</w:t>
      </w:r>
    </w:p>
    <w:p w14:paraId="1EB3CAD9" w14:textId="77777777" w:rsidR="002C4AD9" w:rsidRPr="002C4AD9" w:rsidRDefault="002C4AD9" w:rsidP="006158BE">
      <w:pPr>
        <w:spacing w:line="276" w:lineRule="auto"/>
        <w:ind w:firstLine="851"/>
        <w:jc w:val="both"/>
        <w:rPr>
          <w:rFonts w:ascii="Times New Roman" w:hAnsi="Times New Roman" w:cs="Times New Roman"/>
          <w:sz w:val="24"/>
          <w:szCs w:val="24"/>
        </w:rPr>
      </w:pPr>
      <w:r w:rsidRPr="002C4AD9">
        <w:rPr>
          <w:rFonts w:ascii="Times New Roman" w:hAnsi="Times New Roman" w:cs="Times New Roman"/>
          <w:sz w:val="24"/>
          <w:szCs w:val="24"/>
        </w:rPr>
        <w:t>Дисциплина ОП.06 «Основы корпоративной культуры и эффективное поведение на рынке труда» в</w:t>
      </w:r>
      <w:r w:rsidRPr="002C4AD9">
        <w:rPr>
          <w:rFonts w:ascii="Times New Roman" w:hAnsi="Times New Roman"/>
          <w:sz w:val="24"/>
          <w:szCs w:val="24"/>
        </w:rPr>
        <w:t>водится по требованию работодателя ООО «ЖЭК Уварово»</w:t>
      </w:r>
      <w:r w:rsidRPr="002C4AD9">
        <w:rPr>
          <w:sz w:val="24"/>
          <w:szCs w:val="24"/>
        </w:rPr>
        <w:t xml:space="preserve"> </w:t>
      </w:r>
      <w:r w:rsidRPr="002C4AD9">
        <w:rPr>
          <w:rFonts w:ascii="Times New Roman" w:hAnsi="Times New Roman"/>
          <w:sz w:val="24"/>
          <w:szCs w:val="24"/>
        </w:rPr>
        <w:t>для формирования корпоративных компетенций с целью сокращения срока адаптации выпускников колледжа на рабочем месте при трудоустройстве на данное предприятие, а также</w:t>
      </w:r>
      <w:r w:rsidRPr="002C4AD9">
        <w:rPr>
          <w:sz w:val="24"/>
          <w:szCs w:val="24"/>
        </w:rPr>
        <w:t xml:space="preserve"> </w:t>
      </w:r>
      <w:r w:rsidRPr="002C4AD9">
        <w:rPr>
          <w:rFonts w:ascii="Times New Roman" w:hAnsi="Times New Roman"/>
          <w:sz w:val="24"/>
          <w:szCs w:val="24"/>
        </w:rPr>
        <w:t>овладение обучающимися общими универсальными технологиями деятельности, позволяющими осуществлять эффективное трудоустройство и планировать профессиональную карьеру, формирование готовности к активным действиям на рынке труда в процессе профессионального становления.</w:t>
      </w:r>
    </w:p>
    <w:p w14:paraId="72799F07" w14:textId="77777777" w:rsidR="002C4AD9" w:rsidRPr="002C4AD9" w:rsidRDefault="002C4AD9" w:rsidP="006158BE">
      <w:pPr>
        <w:spacing w:line="276" w:lineRule="auto"/>
        <w:ind w:firstLine="709"/>
        <w:outlineLvl w:val="1"/>
        <w:rPr>
          <w:rFonts w:ascii="Times New Roman" w:eastAsia="Segoe UI" w:hAnsi="Times New Roman" w:cs="Times New Roman"/>
          <w:b/>
          <w:bCs/>
          <w:color w:val="5A5A5A" w:themeColor="text1" w:themeTint="A5"/>
          <w:spacing w:val="15"/>
          <w:sz w:val="24"/>
          <w:szCs w:val="24"/>
          <w:lang w:eastAsia="ru-RU"/>
        </w:rPr>
      </w:pPr>
    </w:p>
    <w:p w14:paraId="3ED6B239" w14:textId="77777777" w:rsidR="002C4AD9" w:rsidRPr="002C4AD9" w:rsidRDefault="002C4AD9" w:rsidP="006158BE">
      <w:pPr>
        <w:spacing w:line="276" w:lineRule="auto"/>
        <w:ind w:firstLine="709"/>
        <w:outlineLvl w:val="1"/>
        <w:rPr>
          <w:rFonts w:ascii="Times New Roman" w:eastAsia="Segoe UI" w:hAnsi="Times New Roman" w:cs="Times New Roman"/>
          <w:b/>
          <w:bCs/>
          <w:color w:val="5A5A5A" w:themeColor="text1" w:themeTint="A5"/>
          <w:spacing w:val="15"/>
          <w:sz w:val="24"/>
          <w:szCs w:val="24"/>
          <w:lang w:eastAsia="ru-RU"/>
        </w:rPr>
      </w:pPr>
      <w:r w:rsidRPr="002C4AD9">
        <w:rPr>
          <w:rFonts w:ascii="Times New Roman" w:eastAsia="Segoe UI" w:hAnsi="Times New Roman" w:cs="Times New Roman"/>
          <w:b/>
          <w:bCs/>
          <w:color w:val="5A5A5A" w:themeColor="text1" w:themeTint="A5"/>
          <w:spacing w:val="15"/>
          <w:sz w:val="24"/>
          <w:szCs w:val="24"/>
          <w:lang w:eastAsia="ru-RU"/>
        </w:rPr>
        <w:t>1.2. Планируемые результаты освоения дисциплины</w:t>
      </w:r>
    </w:p>
    <w:p w14:paraId="4D801716" w14:textId="77777777" w:rsidR="002C4AD9" w:rsidRPr="002C4AD9" w:rsidRDefault="002C4AD9" w:rsidP="006158BE">
      <w:pPr>
        <w:spacing w:line="276" w:lineRule="auto"/>
        <w:ind w:firstLine="709"/>
        <w:jc w:val="both"/>
        <w:rPr>
          <w:rFonts w:ascii="Times New Roman" w:eastAsia="Times New Roman" w:hAnsi="Times New Roman" w:cs="Times New Roman"/>
          <w:sz w:val="24"/>
          <w:szCs w:val="24"/>
          <w:lang w:eastAsia="ru-RU"/>
        </w:rPr>
      </w:pPr>
      <w:r w:rsidRPr="002C4AD9">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w:t>
      </w:r>
    </w:p>
    <w:p w14:paraId="460293CA" w14:textId="77777777" w:rsidR="002C4AD9" w:rsidRPr="002C4AD9" w:rsidRDefault="002C4AD9" w:rsidP="006158BE">
      <w:pPr>
        <w:spacing w:line="276" w:lineRule="auto"/>
        <w:ind w:firstLine="709"/>
        <w:rPr>
          <w:rFonts w:ascii="Times New Roman" w:hAnsi="Times New Roman" w:cs="Times New Roman"/>
          <w:bCs/>
          <w:sz w:val="24"/>
          <w:szCs w:val="24"/>
        </w:rPr>
      </w:pPr>
      <w:r w:rsidRPr="002C4AD9">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2794"/>
        <w:gridCol w:w="2794"/>
        <w:gridCol w:w="2794"/>
      </w:tblGrid>
      <w:tr w:rsidR="002C4AD9" w:rsidRPr="002C4AD9" w14:paraId="13AC994F" w14:textId="77777777" w:rsidTr="006158BE">
        <w:tc>
          <w:tcPr>
            <w:tcW w:w="1246" w:type="dxa"/>
            <w:tcBorders>
              <w:top w:val="single" w:sz="4" w:space="0" w:color="auto"/>
              <w:left w:val="single" w:sz="4" w:space="0" w:color="auto"/>
              <w:right w:val="single" w:sz="4" w:space="0" w:color="auto"/>
            </w:tcBorders>
          </w:tcPr>
          <w:p w14:paraId="6BEC7C54" w14:textId="77777777" w:rsidR="002C4AD9" w:rsidRPr="002C4AD9" w:rsidRDefault="002C4AD9" w:rsidP="002C4AD9">
            <w:pPr>
              <w:jc w:val="center"/>
              <w:rPr>
                <w:rFonts w:ascii="Times New Roman" w:hAnsi="Times New Roman" w:cs="Times New Roman"/>
                <w:b/>
                <w:sz w:val="24"/>
                <w:szCs w:val="24"/>
              </w:rPr>
            </w:pPr>
            <w:r w:rsidRPr="002C4AD9">
              <w:rPr>
                <w:rFonts w:ascii="Times New Roman" w:hAnsi="Times New Roman" w:cs="Times New Roman"/>
                <w:b/>
                <w:i/>
                <w:sz w:val="24"/>
                <w:szCs w:val="24"/>
              </w:rPr>
              <w:t>Код ОК</w:t>
            </w:r>
          </w:p>
        </w:tc>
        <w:tc>
          <w:tcPr>
            <w:tcW w:w="2794" w:type="dxa"/>
            <w:tcBorders>
              <w:top w:val="single" w:sz="4" w:space="0" w:color="auto"/>
              <w:left w:val="single" w:sz="4" w:space="0" w:color="auto"/>
              <w:right w:val="single" w:sz="4" w:space="0" w:color="auto"/>
            </w:tcBorders>
          </w:tcPr>
          <w:p w14:paraId="6A6A9B73" w14:textId="77777777" w:rsidR="002C4AD9" w:rsidRPr="002C4AD9" w:rsidRDefault="002C4AD9" w:rsidP="002C4AD9">
            <w:pPr>
              <w:jc w:val="center"/>
              <w:rPr>
                <w:rFonts w:ascii="Times New Roman" w:hAnsi="Times New Roman" w:cs="Times New Roman"/>
                <w:b/>
                <w:sz w:val="24"/>
                <w:szCs w:val="24"/>
              </w:rPr>
            </w:pPr>
            <w:r w:rsidRPr="002C4AD9">
              <w:rPr>
                <w:rFonts w:ascii="Times New Roman" w:hAnsi="Times New Roman" w:cs="Times New Roman"/>
                <w:b/>
                <w:sz w:val="24"/>
                <w:szCs w:val="24"/>
              </w:rPr>
              <w:t>Уметь</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16DA6B37" w14:textId="77777777" w:rsidR="002C4AD9" w:rsidRPr="002C4AD9" w:rsidRDefault="002C4AD9" w:rsidP="002C4AD9">
            <w:pPr>
              <w:jc w:val="center"/>
              <w:rPr>
                <w:rFonts w:ascii="Times New Roman" w:hAnsi="Times New Roman" w:cs="Times New Roman"/>
                <w:b/>
                <w:i/>
                <w:sz w:val="24"/>
                <w:szCs w:val="24"/>
              </w:rPr>
            </w:pPr>
            <w:r w:rsidRPr="002C4AD9">
              <w:rPr>
                <w:rFonts w:ascii="Times New Roman" w:hAnsi="Times New Roman" w:cs="Times New Roman"/>
                <w:b/>
                <w:sz w:val="24"/>
                <w:szCs w:val="24"/>
              </w:rPr>
              <w:t>Знать</w:t>
            </w:r>
          </w:p>
        </w:tc>
        <w:tc>
          <w:tcPr>
            <w:tcW w:w="2794" w:type="dxa"/>
            <w:tcBorders>
              <w:top w:val="single" w:sz="4" w:space="0" w:color="auto"/>
              <w:left w:val="single" w:sz="4" w:space="0" w:color="auto"/>
              <w:bottom w:val="single" w:sz="4" w:space="0" w:color="auto"/>
              <w:right w:val="single" w:sz="4" w:space="0" w:color="auto"/>
            </w:tcBorders>
          </w:tcPr>
          <w:p w14:paraId="544FC7B0" w14:textId="77777777" w:rsidR="002C4AD9" w:rsidRPr="002C4AD9" w:rsidRDefault="002C4AD9" w:rsidP="002C4AD9">
            <w:pPr>
              <w:jc w:val="center"/>
              <w:rPr>
                <w:rFonts w:ascii="Times New Roman" w:hAnsi="Times New Roman" w:cs="Times New Roman"/>
                <w:b/>
                <w:i/>
                <w:sz w:val="24"/>
                <w:szCs w:val="24"/>
              </w:rPr>
            </w:pPr>
            <w:r w:rsidRPr="002C4AD9">
              <w:rPr>
                <w:rFonts w:ascii="Times New Roman" w:hAnsi="Times New Roman" w:cs="Times New Roman"/>
                <w:b/>
                <w:sz w:val="24"/>
                <w:szCs w:val="24"/>
              </w:rPr>
              <w:t xml:space="preserve">Владеть навыками </w:t>
            </w:r>
          </w:p>
        </w:tc>
      </w:tr>
      <w:tr w:rsidR="002C4AD9" w:rsidRPr="002C4AD9" w14:paraId="5AD3A81E" w14:textId="77777777" w:rsidTr="006158BE">
        <w:tc>
          <w:tcPr>
            <w:tcW w:w="1246" w:type="dxa"/>
            <w:tcBorders>
              <w:top w:val="single" w:sz="4" w:space="0" w:color="auto"/>
              <w:left w:val="single" w:sz="4" w:space="0" w:color="auto"/>
              <w:right w:val="single" w:sz="4" w:space="0" w:color="auto"/>
            </w:tcBorders>
          </w:tcPr>
          <w:p w14:paraId="5F823487" w14:textId="77777777" w:rsidR="002C4AD9" w:rsidRPr="002C4AD9" w:rsidRDefault="002C4AD9" w:rsidP="002C4AD9">
            <w:pPr>
              <w:rPr>
                <w:rFonts w:ascii="Times New Roman" w:hAnsi="Times New Roman" w:cs="Times New Roman"/>
                <w:bCs/>
                <w:sz w:val="24"/>
                <w:szCs w:val="24"/>
              </w:rPr>
            </w:pPr>
            <w:r w:rsidRPr="002C4AD9">
              <w:rPr>
                <w:rFonts w:ascii="Times New Roman" w:hAnsi="Times New Roman" w:cs="Times New Roman"/>
                <w:bCs/>
                <w:sz w:val="24"/>
                <w:szCs w:val="24"/>
              </w:rPr>
              <w:t>ОК.01</w:t>
            </w:r>
          </w:p>
        </w:tc>
        <w:tc>
          <w:tcPr>
            <w:tcW w:w="2794" w:type="dxa"/>
            <w:tcBorders>
              <w:top w:val="single" w:sz="4" w:space="0" w:color="auto"/>
              <w:left w:val="single" w:sz="4" w:space="0" w:color="auto"/>
              <w:right w:val="single" w:sz="4" w:space="0" w:color="auto"/>
            </w:tcBorders>
            <w:hideMark/>
          </w:tcPr>
          <w:p w14:paraId="21260E2A" w14:textId="77777777" w:rsidR="002C4AD9" w:rsidRPr="002C4AD9" w:rsidRDefault="002C4AD9" w:rsidP="002C4AD9">
            <w:pPr>
              <w:rPr>
                <w:rFonts w:ascii="Times New Roman" w:hAnsi="Times New Roman"/>
              </w:rPr>
            </w:pPr>
            <w:r w:rsidRPr="002C4AD9">
              <w:rPr>
                <w:rFonts w:ascii="Times New Roman" w:hAnsi="Times New Roman"/>
              </w:rPr>
              <w:t>- распознавать задачу и/или проблему в профессиональном и/или социальном контексте, анализировать и выделять её составные части</w:t>
            </w:r>
          </w:p>
          <w:p w14:paraId="4BFA230B" w14:textId="77777777" w:rsidR="002C4AD9" w:rsidRPr="002C4AD9" w:rsidRDefault="002C4AD9" w:rsidP="002C4AD9">
            <w:pPr>
              <w:rPr>
                <w:rFonts w:ascii="Times New Roman" w:hAnsi="Times New Roman"/>
              </w:rPr>
            </w:pPr>
            <w:r w:rsidRPr="002C4AD9">
              <w:rPr>
                <w:rFonts w:ascii="Times New Roman" w:hAnsi="Times New Roman"/>
              </w:rPr>
              <w:t xml:space="preserve">- определять этапы решения задачи, составлять план действия, реализовывать составленный план, </w:t>
            </w:r>
            <w:r w:rsidRPr="002C4AD9">
              <w:rPr>
                <w:rFonts w:ascii="Times New Roman" w:hAnsi="Times New Roman"/>
              </w:rPr>
              <w:lastRenderedPageBreak/>
              <w:t>определять необходимые ресурсы</w:t>
            </w:r>
          </w:p>
          <w:p w14:paraId="561F4944" w14:textId="77777777" w:rsidR="002C4AD9" w:rsidRPr="002C4AD9" w:rsidRDefault="002C4AD9" w:rsidP="002C4AD9">
            <w:pPr>
              <w:rPr>
                <w:rFonts w:ascii="Times New Roman" w:hAnsi="Times New Roman"/>
              </w:rPr>
            </w:pPr>
            <w:r w:rsidRPr="002C4AD9">
              <w:rPr>
                <w:rFonts w:ascii="Times New Roman" w:hAnsi="Times New Roman"/>
              </w:rPr>
              <w:t>- выявлять и эффективно искать информацию, необходимую для решения задачи и/или проблемы</w:t>
            </w:r>
          </w:p>
          <w:p w14:paraId="094AA19B" w14:textId="77777777" w:rsidR="002C4AD9" w:rsidRPr="002C4AD9" w:rsidRDefault="002C4AD9" w:rsidP="002C4AD9">
            <w:pPr>
              <w:rPr>
                <w:rFonts w:ascii="Times New Roman" w:hAnsi="Times New Roman"/>
              </w:rPr>
            </w:pPr>
            <w:r w:rsidRPr="002C4AD9">
              <w:rPr>
                <w:rFonts w:ascii="Times New Roman" w:hAnsi="Times New Roman"/>
              </w:rPr>
              <w:t>- владеть актуальными методами работы в профессиональной и смежных сферах</w:t>
            </w:r>
          </w:p>
          <w:p w14:paraId="0F265A01" w14:textId="77777777" w:rsidR="002C4AD9" w:rsidRPr="002C4AD9" w:rsidRDefault="002C4AD9" w:rsidP="002C4AD9">
            <w:pPr>
              <w:rPr>
                <w:rFonts w:ascii="Times New Roman" w:hAnsi="Times New Roman" w:cs="Times New Roman"/>
                <w:bCs/>
                <w:sz w:val="24"/>
                <w:szCs w:val="24"/>
              </w:rPr>
            </w:pPr>
            <w:r w:rsidRPr="002C4AD9">
              <w:rPr>
                <w:rFonts w:ascii="Times New Roman" w:hAnsi="Times New Roman" w:cs="Times New Roman"/>
                <w:bCs/>
                <w:sz w:val="24"/>
                <w:szCs w:val="24"/>
              </w:rPr>
              <w:t>-</w:t>
            </w:r>
            <w:r w:rsidRPr="002C4AD9">
              <w:rPr>
                <w:rFonts w:ascii="Times New Roman" w:hAnsi="Times New Roman"/>
              </w:rPr>
              <w:t xml:space="preserve"> оценивать результат и последствия своих действий (самостоятельно или с помощью наставника)</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4D578FA9" w14:textId="77777777" w:rsidR="002C4AD9" w:rsidRPr="002C4AD9" w:rsidRDefault="002C4AD9" w:rsidP="002C4AD9">
            <w:pPr>
              <w:rPr>
                <w:rFonts w:ascii="Times New Roman" w:hAnsi="Times New Roman"/>
              </w:rPr>
            </w:pPr>
            <w:r w:rsidRPr="002C4AD9">
              <w:rPr>
                <w:rFonts w:ascii="Times New Roman" w:hAnsi="Times New Roman"/>
              </w:rPr>
              <w:lastRenderedPageBreak/>
              <w:t>- актуальный профессиональный и социальный контекст, в котором приходится работать и жить</w:t>
            </w:r>
          </w:p>
          <w:p w14:paraId="332F222F" w14:textId="77777777" w:rsidR="002C4AD9" w:rsidRPr="002C4AD9" w:rsidRDefault="002C4AD9" w:rsidP="002C4AD9">
            <w:pPr>
              <w:rPr>
                <w:rFonts w:ascii="Times New Roman" w:hAnsi="Times New Roman"/>
              </w:rPr>
            </w:pPr>
            <w:r w:rsidRPr="002C4AD9">
              <w:rPr>
                <w:rFonts w:ascii="Times New Roman" w:hAnsi="Times New Roman" w:cs="Times New Roman"/>
                <w:bCs/>
                <w:sz w:val="24"/>
                <w:szCs w:val="24"/>
              </w:rPr>
              <w:t xml:space="preserve">- </w:t>
            </w:r>
            <w:r w:rsidRPr="002C4AD9">
              <w:rPr>
                <w:rFonts w:ascii="Times New Roman" w:hAnsi="Times New Roman"/>
              </w:rPr>
              <w:t>структура плана для решения задач, алгоритмы выполнения работ в профессиональной и смежных областях</w:t>
            </w:r>
          </w:p>
          <w:p w14:paraId="323F2C1B" w14:textId="77777777" w:rsidR="002C4AD9" w:rsidRPr="002C4AD9" w:rsidRDefault="002C4AD9" w:rsidP="002C4AD9">
            <w:pPr>
              <w:rPr>
                <w:rFonts w:ascii="Times New Roman" w:hAnsi="Times New Roman"/>
              </w:rPr>
            </w:pPr>
            <w:r w:rsidRPr="002C4AD9">
              <w:rPr>
                <w:rFonts w:ascii="Times New Roman" w:hAnsi="Times New Roman" w:cs="Times New Roman"/>
                <w:bCs/>
                <w:sz w:val="24"/>
                <w:szCs w:val="24"/>
              </w:rPr>
              <w:lastRenderedPageBreak/>
              <w:t xml:space="preserve">- </w:t>
            </w:r>
            <w:r w:rsidRPr="002C4AD9">
              <w:rPr>
                <w:rFonts w:ascii="Times New Roman" w:hAnsi="Times New Roman"/>
              </w:rPr>
              <w:t>основные источники информации и ресурсы для решения задач и/или проблем в профессиональном и/или социальном контексте</w:t>
            </w:r>
          </w:p>
          <w:p w14:paraId="3C8BE924" w14:textId="77777777" w:rsidR="002C4AD9" w:rsidRPr="002C4AD9" w:rsidRDefault="002C4AD9" w:rsidP="002C4AD9">
            <w:pPr>
              <w:rPr>
                <w:rFonts w:ascii="Times New Roman" w:hAnsi="Times New Roman"/>
              </w:rPr>
            </w:pPr>
            <w:r w:rsidRPr="002C4AD9">
              <w:rPr>
                <w:rFonts w:ascii="Times New Roman" w:hAnsi="Times New Roman"/>
              </w:rPr>
              <w:t>- методы работы в профессиональной и смежных сферах</w:t>
            </w:r>
          </w:p>
          <w:p w14:paraId="5E7BE20B" w14:textId="77777777" w:rsidR="002C4AD9" w:rsidRPr="002C4AD9" w:rsidRDefault="002C4AD9" w:rsidP="002C4AD9">
            <w:pPr>
              <w:rPr>
                <w:rFonts w:ascii="Times New Roman" w:hAnsi="Times New Roman" w:cs="Times New Roman"/>
                <w:bCs/>
                <w:sz w:val="24"/>
                <w:szCs w:val="24"/>
              </w:rPr>
            </w:pPr>
            <w:r w:rsidRPr="002C4AD9">
              <w:rPr>
                <w:rFonts w:ascii="Times New Roman" w:hAnsi="Times New Roman"/>
              </w:rPr>
              <w:t>- порядок оценки результатов решения задач профессиональной деятельности</w:t>
            </w:r>
          </w:p>
        </w:tc>
        <w:tc>
          <w:tcPr>
            <w:tcW w:w="2794" w:type="dxa"/>
            <w:tcBorders>
              <w:top w:val="single" w:sz="4" w:space="0" w:color="auto"/>
              <w:left w:val="single" w:sz="4" w:space="0" w:color="auto"/>
              <w:bottom w:val="single" w:sz="4" w:space="0" w:color="auto"/>
              <w:right w:val="single" w:sz="4" w:space="0" w:color="auto"/>
            </w:tcBorders>
          </w:tcPr>
          <w:p w14:paraId="519BA346" w14:textId="77777777" w:rsidR="002C4AD9" w:rsidRPr="002C4AD9" w:rsidRDefault="002C4AD9" w:rsidP="002C4AD9">
            <w:pPr>
              <w:jc w:val="center"/>
              <w:rPr>
                <w:rFonts w:ascii="Times New Roman" w:hAnsi="Times New Roman" w:cs="Times New Roman"/>
                <w:bCs/>
                <w:i/>
                <w:sz w:val="24"/>
                <w:szCs w:val="24"/>
              </w:rPr>
            </w:pPr>
            <w:r w:rsidRPr="002C4AD9">
              <w:rPr>
                <w:rFonts w:ascii="Times New Roman" w:hAnsi="Times New Roman" w:cs="Times New Roman"/>
                <w:bCs/>
                <w:i/>
                <w:sz w:val="24"/>
                <w:szCs w:val="24"/>
              </w:rPr>
              <w:lastRenderedPageBreak/>
              <w:t>-</w:t>
            </w:r>
          </w:p>
        </w:tc>
      </w:tr>
      <w:tr w:rsidR="002C4AD9" w:rsidRPr="002C4AD9" w14:paraId="101E9035" w14:textId="77777777" w:rsidTr="006158BE">
        <w:tc>
          <w:tcPr>
            <w:tcW w:w="1246" w:type="dxa"/>
            <w:tcBorders>
              <w:left w:val="single" w:sz="4" w:space="0" w:color="auto"/>
              <w:bottom w:val="single" w:sz="4" w:space="0" w:color="auto"/>
              <w:right w:val="single" w:sz="4" w:space="0" w:color="auto"/>
            </w:tcBorders>
          </w:tcPr>
          <w:p w14:paraId="04E57220" w14:textId="77777777" w:rsidR="002C4AD9" w:rsidRPr="002C4AD9" w:rsidRDefault="002C4AD9" w:rsidP="002C4AD9">
            <w:pPr>
              <w:rPr>
                <w:rFonts w:ascii="Times New Roman" w:hAnsi="Times New Roman" w:cs="Times New Roman"/>
                <w:bCs/>
                <w:sz w:val="24"/>
                <w:szCs w:val="24"/>
              </w:rPr>
            </w:pPr>
            <w:r w:rsidRPr="002C4AD9">
              <w:rPr>
                <w:rFonts w:ascii="Times New Roman" w:hAnsi="Times New Roman" w:cs="Times New Roman"/>
                <w:bCs/>
                <w:sz w:val="24"/>
                <w:szCs w:val="24"/>
              </w:rPr>
              <w:lastRenderedPageBreak/>
              <w:t>ОК.02</w:t>
            </w:r>
          </w:p>
        </w:tc>
        <w:tc>
          <w:tcPr>
            <w:tcW w:w="2794" w:type="dxa"/>
            <w:tcBorders>
              <w:left w:val="single" w:sz="4" w:space="0" w:color="auto"/>
              <w:bottom w:val="single" w:sz="4" w:space="0" w:color="auto"/>
              <w:right w:val="single" w:sz="4" w:space="0" w:color="auto"/>
            </w:tcBorders>
          </w:tcPr>
          <w:p w14:paraId="7157E653" w14:textId="77777777" w:rsidR="002C4AD9" w:rsidRPr="002C4AD9" w:rsidRDefault="002C4AD9" w:rsidP="002C4AD9">
            <w:pPr>
              <w:rPr>
                <w:rFonts w:ascii="Times New Roman" w:hAnsi="Times New Roman"/>
              </w:rPr>
            </w:pPr>
            <w:r w:rsidRPr="002C4AD9">
              <w:rPr>
                <w:rFonts w:ascii="Times New Roman" w:hAnsi="Times New Roman"/>
              </w:rPr>
              <w:t>- определять задачи для поиска информации, планировать процесс поиска, выбирать необходимые источники информации</w:t>
            </w:r>
          </w:p>
          <w:p w14:paraId="542C00E7" w14:textId="77777777" w:rsidR="002C4AD9" w:rsidRPr="002C4AD9" w:rsidRDefault="002C4AD9" w:rsidP="002C4AD9">
            <w:pPr>
              <w:rPr>
                <w:rFonts w:ascii="Times New Roman" w:hAnsi="Times New Roman"/>
              </w:rPr>
            </w:pPr>
            <w:r w:rsidRPr="002C4AD9">
              <w:rPr>
                <w:rFonts w:ascii="Times New Roman" w:hAnsi="Times New Roman"/>
              </w:rPr>
              <w:t>- выделять наиболее значимое в перечне информации, структурировать получаемую информацию, оформлять результаты поиска</w:t>
            </w:r>
          </w:p>
          <w:p w14:paraId="372B7669" w14:textId="77777777" w:rsidR="002C4AD9" w:rsidRPr="002C4AD9" w:rsidRDefault="002C4AD9" w:rsidP="002C4AD9">
            <w:pPr>
              <w:rPr>
                <w:rFonts w:ascii="Times New Roman" w:hAnsi="Times New Roman"/>
              </w:rPr>
            </w:pPr>
            <w:r w:rsidRPr="002C4AD9">
              <w:rPr>
                <w:rFonts w:ascii="Times New Roman" w:hAnsi="Times New Roman"/>
              </w:rPr>
              <w:t>- оценивать практическую значимость результатов поиска</w:t>
            </w:r>
          </w:p>
          <w:p w14:paraId="196A617B" w14:textId="77777777" w:rsidR="002C4AD9" w:rsidRPr="002C4AD9" w:rsidRDefault="002C4AD9" w:rsidP="002C4AD9">
            <w:pPr>
              <w:rPr>
                <w:rFonts w:ascii="Times New Roman" w:hAnsi="Times New Roman"/>
              </w:rPr>
            </w:pPr>
            <w:r w:rsidRPr="002C4AD9">
              <w:rPr>
                <w:rFonts w:ascii="Times New Roman" w:hAnsi="Times New Roman"/>
              </w:rPr>
              <w:t>- применять средства информационных технологий для решения профессиональных задач</w:t>
            </w:r>
          </w:p>
          <w:p w14:paraId="212A5C2A" w14:textId="77777777" w:rsidR="002C4AD9" w:rsidRPr="002C4AD9" w:rsidRDefault="002C4AD9" w:rsidP="002C4AD9">
            <w:pPr>
              <w:rPr>
                <w:rFonts w:ascii="Times New Roman" w:hAnsi="Times New Roman"/>
              </w:rPr>
            </w:pPr>
            <w:r w:rsidRPr="002C4AD9">
              <w:rPr>
                <w:rFonts w:ascii="Times New Roman" w:hAnsi="Times New Roman"/>
              </w:rPr>
              <w:t>- использовать современное программное обеспечение в профессиональной деятельности</w:t>
            </w:r>
          </w:p>
          <w:p w14:paraId="711E7EBD" w14:textId="77777777" w:rsidR="002C4AD9" w:rsidRPr="002C4AD9" w:rsidRDefault="002C4AD9" w:rsidP="002C4AD9">
            <w:pPr>
              <w:rPr>
                <w:rFonts w:ascii="Times New Roman" w:hAnsi="Times New Roman"/>
              </w:rPr>
            </w:pPr>
            <w:r w:rsidRPr="002C4AD9">
              <w:rPr>
                <w:rFonts w:ascii="Times New Roman" w:hAnsi="Times New Roman"/>
              </w:rPr>
              <w:t>- использовать различные цифровые средства для решения профессиональных задач</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39F0FD70" w14:textId="77777777" w:rsidR="002C4AD9" w:rsidRPr="002C4AD9" w:rsidRDefault="002C4AD9" w:rsidP="002C4AD9">
            <w:pPr>
              <w:rPr>
                <w:rFonts w:ascii="Times New Roman" w:hAnsi="Times New Roman"/>
              </w:rPr>
            </w:pPr>
            <w:r w:rsidRPr="002C4AD9">
              <w:rPr>
                <w:rFonts w:ascii="Times New Roman" w:hAnsi="Times New Roman"/>
              </w:rPr>
              <w:t>- номенклатура информационных источников, применяемых в профессиональной деятельности</w:t>
            </w:r>
          </w:p>
          <w:p w14:paraId="6D37975D" w14:textId="77777777" w:rsidR="002C4AD9" w:rsidRPr="002C4AD9" w:rsidRDefault="002C4AD9" w:rsidP="002C4AD9">
            <w:pPr>
              <w:rPr>
                <w:rFonts w:ascii="Times New Roman" w:hAnsi="Times New Roman"/>
              </w:rPr>
            </w:pPr>
            <w:r w:rsidRPr="002C4AD9">
              <w:rPr>
                <w:rFonts w:ascii="Times New Roman" w:hAnsi="Times New Roman"/>
              </w:rPr>
              <w:t>- приемы структурирования информации</w:t>
            </w:r>
          </w:p>
          <w:p w14:paraId="08B6B749" w14:textId="77777777" w:rsidR="002C4AD9" w:rsidRPr="002C4AD9" w:rsidRDefault="002C4AD9" w:rsidP="002C4AD9">
            <w:pPr>
              <w:rPr>
                <w:rFonts w:ascii="Times New Roman" w:hAnsi="Times New Roman"/>
              </w:rPr>
            </w:pPr>
            <w:r w:rsidRPr="002C4AD9">
              <w:rPr>
                <w:rFonts w:ascii="Times New Roman" w:hAnsi="Times New Roman" w:cs="Times New Roman"/>
                <w:bCs/>
                <w:sz w:val="24"/>
                <w:szCs w:val="24"/>
              </w:rPr>
              <w:t xml:space="preserve">- </w:t>
            </w:r>
            <w:r w:rsidRPr="002C4AD9">
              <w:rPr>
                <w:rFonts w:ascii="Times New Roman" w:hAnsi="Times New Roman"/>
              </w:rPr>
              <w:t>формат оформления результатов поиска информации</w:t>
            </w:r>
          </w:p>
          <w:p w14:paraId="64A21F98" w14:textId="77777777" w:rsidR="002C4AD9" w:rsidRPr="002C4AD9" w:rsidRDefault="002C4AD9" w:rsidP="002C4AD9">
            <w:pPr>
              <w:rPr>
                <w:rFonts w:ascii="Times New Roman" w:hAnsi="Times New Roman"/>
              </w:rPr>
            </w:pPr>
            <w:r w:rsidRPr="002C4AD9">
              <w:rPr>
                <w:rFonts w:ascii="Times New Roman" w:hAnsi="Times New Roman"/>
              </w:rPr>
              <w:t>- современные средства и устройства информатизации, порядок их применения</w:t>
            </w:r>
          </w:p>
          <w:p w14:paraId="3AA2ED46" w14:textId="77777777" w:rsidR="002C4AD9" w:rsidRPr="002C4AD9" w:rsidRDefault="002C4AD9" w:rsidP="002C4AD9">
            <w:pPr>
              <w:rPr>
                <w:rFonts w:ascii="Times New Roman" w:hAnsi="Times New Roman" w:cs="Times New Roman"/>
                <w:bCs/>
                <w:sz w:val="24"/>
                <w:szCs w:val="24"/>
              </w:rPr>
            </w:pPr>
            <w:r w:rsidRPr="002C4AD9">
              <w:rPr>
                <w:rFonts w:ascii="Times New Roman" w:hAnsi="Times New Roman"/>
              </w:rPr>
              <w:t>- программное обеспечение в профессиональной деятельности, в том числе цифровые средства</w:t>
            </w:r>
          </w:p>
        </w:tc>
        <w:tc>
          <w:tcPr>
            <w:tcW w:w="2794" w:type="dxa"/>
            <w:tcBorders>
              <w:top w:val="single" w:sz="4" w:space="0" w:color="auto"/>
              <w:left w:val="single" w:sz="4" w:space="0" w:color="auto"/>
              <w:bottom w:val="single" w:sz="4" w:space="0" w:color="auto"/>
              <w:right w:val="single" w:sz="4" w:space="0" w:color="auto"/>
            </w:tcBorders>
          </w:tcPr>
          <w:p w14:paraId="17757537" w14:textId="77777777" w:rsidR="002C4AD9" w:rsidRPr="002C4AD9" w:rsidRDefault="002C4AD9" w:rsidP="002C4AD9">
            <w:pPr>
              <w:jc w:val="center"/>
              <w:rPr>
                <w:rFonts w:ascii="Times New Roman" w:hAnsi="Times New Roman" w:cs="Times New Roman"/>
                <w:bCs/>
                <w:i/>
                <w:sz w:val="24"/>
                <w:szCs w:val="24"/>
              </w:rPr>
            </w:pPr>
            <w:r w:rsidRPr="002C4AD9">
              <w:rPr>
                <w:rFonts w:ascii="Times New Roman" w:hAnsi="Times New Roman" w:cs="Times New Roman"/>
                <w:bCs/>
                <w:i/>
                <w:sz w:val="24"/>
                <w:szCs w:val="24"/>
              </w:rPr>
              <w:t>-</w:t>
            </w:r>
          </w:p>
        </w:tc>
      </w:tr>
      <w:tr w:rsidR="002C4AD9" w:rsidRPr="002C4AD9" w14:paraId="37AC8B1A" w14:textId="77777777" w:rsidTr="006158BE">
        <w:tc>
          <w:tcPr>
            <w:tcW w:w="1246" w:type="dxa"/>
            <w:tcBorders>
              <w:top w:val="single" w:sz="4" w:space="0" w:color="auto"/>
              <w:left w:val="single" w:sz="4" w:space="0" w:color="auto"/>
              <w:right w:val="single" w:sz="4" w:space="0" w:color="auto"/>
            </w:tcBorders>
          </w:tcPr>
          <w:p w14:paraId="7F8EF0D4" w14:textId="77777777" w:rsidR="002C4AD9" w:rsidRPr="002C4AD9" w:rsidRDefault="002C4AD9" w:rsidP="002C4AD9">
            <w:pPr>
              <w:rPr>
                <w:rFonts w:ascii="Times New Roman" w:hAnsi="Times New Roman" w:cs="Times New Roman"/>
                <w:bCs/>
                <w:sz w:val="24"/>
                <w:szCs w:val="24"/>
              </w:rPr>
            </w:pPr>
            <w:r w:rsidRPr="002C4AD9">
              <w:rPr>
                <w:rFonts w:ascii="Times New Roman" w:hAnsi="Times New Roman" w:cs="Times New Roman"/>
                <w:bCs/>
                <w:sz w:val="24"/>
                <w:szCs w:val="24"/>
              </w:rPr>
              <w:t>ОК.03</w:t>
            </w:r>
          </w:p>
        </w:tc>
        <w:tc>
          <w:tcPr>
            <w:tcW w:w="2794" w:type="dxa"/>
            <w:tcBorders>
              <w:top w:val="single" w:sz="4" w:space="0" w:color="auto"/>
              <w:left w:val="single" w:sz="4" w:space="0" w:color="auto"/>
              <w:right w:val="single" w:sz="4" w:space="0" w:color="auto"/>
            </w:tcBorders>
          </w:tcPr>
          <w:p w14:paraId="29BA0255" w14:textId="77777777" w:rsidR="002C4AD9" w:rsidRPr="002C4AD9" w:rsidRDefault="002C4AD9" w:rsidP="002C4AD9">
            <w:pPr>
              <w:rPr>
                <w:rFonts w:ascii="Times New Roman" w:hAnsi="Times New Roman"/>
              </w:rPr>
            </w:pPr>
            <w:r w:rsidRPr="002C4AD9">
              <w:rPr>
                <w:rFonts w:ascii="Times New Roman" w:hAnsi="Times New Roman"/>
              </w:rPr>
              <w:t>- определять актуальность нормативно-правовой документации в профессиональной деятельности</w:t>
            </w:r>
          </w:p>
          <w:p w14:paraId="5FF84088" w14:textId="77777777" w:rsidR="002C4AD9" w:rsidRPr="002C4AD9" w:rsidRDefault="002C4AD9" w:rsidP="002C4AD9">
            <w:pPr>
              <w:rPr>
                <w:rFonts w:ascii="Times New Roman" w:hAnsi="Times New Roman"/>
              </w:rPr>
            </w:pPr>
            <w:r w:rsidRPr="002C4AD9">
              <w:rPr>
                <w:rFonts w:ascii="Times New Roman" w:hAnsi="Times New Roman" w:cs="Times New Roman"/>
                <w:bCs/>
                <w:sz w:val="24"/>
                <w:szCs w:val="24"/>
              </w:rPr>
              <w:t xml:space="preserve">- </w:t>
            </w:r>
            <w:r w:rsidRPr="002C4AD9">
              <w:rPr>
                <w:rFonts w:ascii="Times New Roman" w:hAnsi="Times New Roman"/>
              </w:rPr>
              <w:t>применять современную научную профессиональную терминологию</w:t>
            </w:r>
          </w:p>
          <w:p w14:paraId="51D09073" w14:textId="77777777" w:rsidR="002C4AD9" w:rsidRPr="002C4AD9" w:rsidRDefault="002C4AD9" w:rsidP="002C4AD9">
            <w:pPr>
              <w:rPr>
                <w:rFonts w:ascii="Times New Roman" w:hAnsi="Times New Roman"/>
              </w:rPr>
            </w:pPr>
            <w:r w:rsidRPr="002C4AD9">
              <w:rPr>
                <w:rFonts w:ascii="Times New Roman" w:hAnsi="Times New Roman"/>
              </w:rPr>
              <w:t xml:space="preserve">- определять и выстраивать траектории профессионального </w:t>
            </w:r>
            <w:r w:rsidRPr="002C4AD9">
              <w:rPr>
                <w:rFonts w:ascii="Times New Roman" w:hAnsi="Times New Roman"/>
              </w:rPr>
              <w:lastRenderedPageBreak/>
              <w:t>развития и самообразования</w:t>
            </w:r>
          </w:p>
          <w:p w14:paraId="49426CF6" w14:textId="77777777" w:rsidR="002C4AD9" w:rsidRPr="002C4AD9" w:rsidRDefault="002C4AD9" w:rsidP="002C4AD9">
            <w:pPr>
              <w:rPr>
                <w:rFonts w:ascii="Times New Roman" w:hAnsi="Times New Roman"/>
              </w:rPr>
            </w:pPr>
            <w:r w:rsidRPr="002C4AD9">
              <w:rPr>
                <w:rFonts w:ascii="Times New Roman" w:hAnsi="Times New Roman"/>
              </w:rPr>
              <w:t>- выявлять достоинства и недостатки коммерческой идеи</w:t>
            </w:r>
          </w:p>
          <w:p w14:paraId="145AE366" w14:textId="77777777" w:rsidR="002C4AD9" w:rsidRPr="002C4AD9" w:rsidRDefault="002C4AD9" w:rsidP="002C4AD9">
            <w:pPr>
              <w:rPr>
                <w:rFonts w:ascii="Times New Roman" w:hAnsi="Times New Roman"/>
              </w:rPr>
            </w:pPr>
            <w:r w:rsidRPr="002C4AD9">
              <w:rPr>
                <w:rFonts w:ascii="Times New Roman" w:hAnsi="Times New Roman"/>
              </w:rPr>
              <w:t>- определять инвестиционную привлекательность коммерческих идей в рамках профессиональной деятельности, выявлять источники финансирования</w:t>
            </w:r>
          </w:p>
          <w:p w14:paraId="7DD28536" w14:textId="77777777" w:rsidR="002C4AD9" w:rsidRPr="002C4AD9" w:rsidRDefault="002C4AD9" w:rsidP="002C4AD9">
            <w:pPr>
              <w:rPr>
                <w:rFonts w:ascii="Times New Roman" w:hAnsi="Times New Roman"/>
              </w:rPr>
            </w:pPr>
            <w:r w:rsidRPr="002C4AD9">
              <w:rPr>
                <w:rFonts w:ascii="Times New Roman" w:hAnsi="Times New Roman"/>
              </w:rPr>
              <w:t>- презентовать идеи открытия собственного дела в профессиональной деятельности</w:t>
            </w:r>
          </w:p>
          <w:p w14:paraId="104D5B8F" w14:textId="77777777" w:rsidR="002C4AD9" w:rsidRPr="002C4AD9" w:rsidRDefault="002C4AD9" w:rsidP="002C4AD9">
            <w:pPr>
              <w:rPr>
                <w:rFonts w:ascii="Times New Roman" w:hAnsi="Times New Roman"/>
              </w:rPr>
            </w:pPr>
            <w:r w:rsidRPr="002C4AD9">
              <w:rPr>
                <w:rFonts w:ascii="Times New Roman" w:hAnsi="Times New Roman"/>
              </w:rPr>
              <w:t>- определять источники достоверной правовой информации</w:t>
            </w:r>
          </w:p>
          <w:p w14:paraId="02BE4901" w14:textId="77777777" w:rsidR="002C4AD9" w:rsidRPr="002C4AD9" w:rsidRDefault="002C4AD9" w:rsidP="002C4AD9">
            <w:pPr>
              <w:rPr>
                <w:rFonts w:ascii="Times New Roman" w:hAnsi="Times New Roman"/>
              </w:rPr>
            </w:pPr>
            <w:r w:rsidRPr="002C4AD9">
              <w:rPr>
                <w:rFonts w:ascii="Times New Roman" w:hAnsi="Times New Roman"/>
              </w:rPr>
              <w:t>- составлять различные правовые документы</w:t>
            </w:r>
          </w:p>
          <w:p w14:paraId="59036CD9" w14:textId="77777777" w:rsidR="002C4AD9" w:rsidRPr="002C4AD9" w:rsidRDefault="002C4AD9" w:rsidP="002C4AD9">
            <w:pPr>
              <w:rPr>
                <w:rFonts w:ascii="Times New Roman" w:hAnsi="Times New Roman"/>
              </w:rPr>
            </w:pPr>
            <w:r w:rsidRPr="002C4AD9">
              <w:rPr>
                <w:rFonts w:ascii="Times New Roman" w:hAnsi="Times New Roman" w:cs="Times New Roman"/>
                <w:bCs/>
                <w:sz w:val="24"/>
                <w:szCs w:val="24"/>
              </w:rPr>
              <w:t xml:space="preserve">- </w:t>
            </w:r>
            <w:r w:rsidRPr="002C4AD9">
              <w:rPr>
                <w:rFonts w:ascii="Times New Roman" w:hAnsi="Times New Roman"/>
              </w:rPr>
              <w:t>находить интересные проектные идеи, грамотно их формулировать и документировать</w:t>
            </w:r>
          </w:p>
          <w:p w14:paraId="7373B798" w14:textId="77777777" w:rsidR="002C4AD9" w:rsidRPr="002C4AD9" w:rsidRDefault="002C4AD9" w:rsidP="002C4AD9">
            <w:pPr>
              <w:rPr>
                <w:rFonts w:ascii="Times New Roman" w:hAnsi="Times New Roman"/>
              </w:rPr>
            </w:pPr>
            <w:r w:rsidRPr="002C4AD9">
              <w:rPr>
                <w:rFonts w:ascii="Times New Roman" w:hAnsi="Times New Roman"/>
              </w:rPr>
              <w:t>- оценивать жизнеспособность проектной идеи, составлять план проекта</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39572F3D" w14:textId="77777777" w:rsidR="002C4AD9" w:rsidRPr="002C4AD9" w:rsidRDefault="002C4AD9" w:rsidP="002C4AD9">
            <w:pPr>
              <w:rPr>
                <w:rFonts w:ascii="Times New Roman" w:hAnsi="Times New Roman"/>
              </w:rPr>
            </w:pPr>
            <w:r w:rsidRPr="002C4AD9">
              <w:rPr>
                <w:rFonts w:ascii="Times New Roman" w:hAnsi="Times New Roman"/>
              </w:rPr>
              <w:lastRenderedPageBreak/>
              <w:t>- содержание актуальной нормативно-правовой документации</w:t>
            </w:r>
          </w:p>
          <w:p w14:paraId="60BC1C16" w14:textId="77777777" w:rsidR="002C4AD9" w:rsidRPr="002C4AD9" w:rsidRDefault="002C4AD9" w:rsidP="002C4AD9">
            <w:pPr>
              <w:rPr>
                <w:rFonts w:ascii="Times New Roman" w:hAnsi="Times New Roman"/>
              </w:rPr>
            </w:pPr>
            <w:r w:rsidRPr="002C4AD9">
              <w:rPr>
                <w:rFonts w:ascii="Times New Roman" w:hAnsi="Times New Roman"/>
              </w:rPr>
              <w:t>- современная научная и профессиональная терминология</w:t>
            </w:r>
          </w:p>
          <w:p w14:paraId="2B8E6B88" w14:textId="77777777" w:rsidR="002C4AD9" w:rsidRPr="002C4AD9" w:rsidRDefault="002C4AD9" w:rsidP="002C4AD9">
            <w:pPr>
              <w:rPr>
                <w:rFonts w:ascii="Times New Roman" w:hAnsi="Times New Roman"/>
              </w:rPr>
            </w:pPr>
            <w:r w:rsidRPr="002C4AD9">
              <w:rPr>
                <w:rFonts w:ascii="Times New Roman" w:hAnsi="Times New Roman"/>
              </w:rPr>
              <w:t>- возможные траектории профессионального развития и самообразования</w:t>
            </w:r>
          </w:p>
          <w:p w14:paraId="11C01DB2" w14:textId="77777777" w:rsidR="002C4AD9" w:rsidRPr="002C4AD9" w:rsidRDefault="002C4AD9" w:rsidP="002C4AD9">
            <w:pPr>
              <w:rPr>
                <w:rFonts w:ascii="Times New Roman" w:hAnsi="Times New Roman"/>
              </w:rPr>
            </w:pPr>
            <w:r w:rsidRPr="002C4AD9">
              <w:rPr>
                <w:rFonts w:ascii="Times New Roman" w:hAnsi="Times New Roman"/>
              </w:rPr>
              <w:t xml:space="preserve">- основы предпринимательской </w:t>
            </w:r>
            <w:r w:rsidRPr="002C4AD9">
              <w:rPr>
                <w:rFonts w:ascii="Times New Roman" w:hAnsi="Times New Roman"/>
              </w:rPr>
              <w:lastRenderedPageBreak/>
              <w:t>деятельности, правовой и финансовой грамотности</w:t>
            </w:r>
          </w:p>
          <w:p w14:paraId="123FEE9D" w14:textId="77777777" w:rsidR="002C4AD9" w:rsidRPr="002C4AD9" w:rsidRDefault="002C4AD9" w:rsidP="002C4AD9">
            <w:pPr>
              <w:rPr>
                <w:rFonts w:ascii="Times New Roman" w:hAnsi="Times New Roman"/>
              </w:rPr>
            </w:pPr>
            <w:r w:rsidRPr="002C4AD9">
              <w:rPr>
                <w:rFonts w:ascii="Times New Roman" w:hAnsi="Times New Roman"/>
              </w:rPr>
              <w:t>- правила разработки презентации</w:t>
            </w:r>
          </w:p>
          <w:p w14:paraId="39B1B24F" w14:textId="77777777" w:rsidR="002C4AD9" w:rsidRPr="002C4AD9" w:rsidRDefault="002C4AD9" w:rsidP="002C4AD9">
            <w:r w:rsidRPr="002C4AD9">
              <w:t xml:space="preserve">- </w:t>
            </w:r>
            <w:r w:rsidRPr="002C4AD9">
              <w:rPr>
                <w:rFonts w:ascii="Times New Roman" w:hAnsi="Times New Roman"/>
              </w:rPr>
              <w:t>основные этапы разработки и реализации проекта</w:t>
            </w:r>
          </w:p>
          <w:p w14:paraId="71126028" w14:textId="77777777" w:rsidR="002C4AD9" w:rsidRPr="002C4AD9" w:rsidRDefault="002C4AD9" w:rsidP="002C4AD9">
            <w:pPr>
              <w:rPr>
                <w:rFonts w:ascii="Times New Roman" w:hAnsi="Times New Roman" w:cs="Times New Roman"/>
                <w:bCs/>
                <w:sz w:val="24"/>
                <w:szCs w:val="24"/>
              </w:rPr>
            </w:pPr>
          </w:p>
        </w:tc>
        <w:tc>
          <w:tcPr>
            <w:tcW w:w="2794" w:type="dxa"/>
            <w:tcBorders>
              <w:top w:val="single" w:sz="4" w:space="0" w:color="auto"/>
              <w:left w:val="single" w:sz="4" w:space="0" w:color="auto"/>
              <w:bottom w:val="single" w:sz="4" w:space="0" w:color="auto"/>
              <w:right w:val="single" w:sz="4" w:space="0" w:color="auto"/>
            </w:tcBorders>
          </w:tcPr>
          <w:p w14:paraId="68FFC81A" w14:textId="77777777" w:rsidR="002C4AD9" w:rsidRPr="002C4AD9" w:rsidRDefault="002C4AD9" w:rsidP="002C4AD9">
            <w:pPr>
              <w:jc w:val="center"/>
              <w:rPr>
                <w:rFonts w:ascii="Times New Roman" w:hAnsi="Times New Roman" w:cs="Times New Roman"/>
                <w:bCs/>
                <w:sz w:val="24"/>
                <w:szCs w:val="24"/>
              </w:rPr>
            </w:pPr>
            <w:r w:rsidRPr="002C4AD9">
              <w:rPr>
                <w:rFonts w:ascii="Times New Roman" w:hAnsi="Times New Roman" w:cs="Times New Roman"/>
                <w:bCs/>
                <w:sz w:val="24"/>
                <w:szCs w:val="24"/>
              </w:rPr>
              <w:lastRenderedPageBreak/>
              <w:t>-</w:t>
            </w:r>
          </w:p>
        </w:tc>
      </w:tr>
      <w:tr w:rsidR="002C4AD9" w:rsidRPr="002C4AD9" w14:paraId="2259E602" w14:textId="77777777" w:rsidTr="006158BE">
        <w:trPr>
          <w:trHeight w:val="327"/>
        </w:trPr>
        <w:tc>
          <w:tcPr>
            <w:tcW w:w="1246" w:type="dxa"/>
            <w:tcBorders>
              <w:left w:val="single" w:sz="4" w:space="0" w:color="auto"/>
              <w:right w:val="single" w:sz="4" w:space="0" w:color="auto"/>
            </w:tcBorders>
          </w:tcPr>
          <w:p w14:paraId="71612F5F" w14:textId="77777777" w:rsidR="002C4AD9" w:rsidRPr="002C4AD9" w:rsidRDefault="002C4AD9" w:rsidP="002C4AD9">
            <w:pPr>
              <w:rPr>
                <w:rFonts w:ascii="Times New Roman" w:hAnsi="Times New Roman" w:cs="Times New Roman"/>
                <w:bCs/>
                <w:sz w:val="24"/>
                <w:szCs w:val="24"/>
              </w:rPr>
            </w:pPr>
            <w:r w:rsidRPr="002C4AD9">
              <w:rPr>
                <w:rFonts w:ascii="Times New Roman" w:hAnsi="Times New Roman" w:cs="Times New Roman"/>
                <w:bCs/>
                <w:sz w:val="24"/>
                <w:szCs w:val="24"/>
              </w:rPr>
              <w:lastRenderedPageBreak/>
              <w:t>ОК.04</w:t>
            </w:r>
          </w:p>
        </w:tc>
        <w:tc>
          <w:tcPr>
            <w:tcW w:w="2794" w:type="dxa"/>
            <w:tcBorders>
              <w:left w:val="single" w:sz="4" w:space="0" w:color="auto"/>
              <w:right w:val="single" w:sz="4" w:space="0" w:color="auto"/>
            </w:tcBorders>
          </w:tcPr>
          <w:p w14:paraId="386341EE" w14:textId="77777777" w:rsidR="002C4AD9" w:rsidRPr="002C4AD9" w:rsidRDefault="002C4AD9" w:rsidP="002C4AD9">
            <w:pPr>
              <w:rPr>
                <w:rFonts w:ascii="Times New Roman" w:hAnsi="Times New Roman"/>
                <w:spacing w:val="-4"/>
              </w:rPr>
            </w:pPr>
            <w:r w:rsidRPr="002C4AD9">
              <w:rPr>
                <w:rFonts w:ascii="Times New Roman" w:hAnsi="Times New Roman"/>
                <w:spacing w:val="-4"/>
              </w:rPr>
              <w:t>- организовывать работу коллектива и команды</w:t>
            </w:r>
          </w:p>
          <w:p w14:paraId="52E50906" w14:textId="77777777" w:rsidR="002C4AD9" w:rsidRPr="002C4AD9" w:rsidRDefault="002C4AD9" w:rsidP="002C4AD9">
            <w:pPr>
              <w:rPr>
                <w:rFonts w:ascii="Times New Roman" w:hAnsi="Times New Roman" w:cs="Times New Roman"/>
                <w:bCs/>
                <w:sz w:val="24"/>
                <w:szCs w:val="24"/>
              </w:rPr>
            </w:pPr>
            <w:r w:rsidRPr="002C4AD9">
              <w:rPr>
                <w:rFonts w:ascii="Times New Roman" w:hAnsi="Times New Roman"/>
                <w:spacing w:val="-4"/>
              </w:rPr>
              <w:t>- взаимодействовать с коллегами, руководством, клиентами в ходе профессиональной деятельности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3798028C" w14:textId="77777777" w:rsidR="002C4AD9" w:rsidRPr="002C4AD9" w:rsidRDefault="002C4AD9" w:rsidP="002C4AD9">
            <w:pPr>
              <w:rPr>
                <w:rFonts w:ascii="Times New Roman" w:hAnsi="Times New Roman"/>
              </w:rPr>
            </w:pPr>
            <w:r w:rsidRPr="002C4AD9">
              <w:rPr>
                <w:rFonts w:ascii="Times New Roman" w:hAnsi="Times New Roman"/>
              </w:rPr>
              <w:t>- психологические основы деятельности коллектива</w:t>
            </w:r>
          </w:p>
          <w:p w14:paraId="5DA686C1" w14:textId="77777777" w:rsidR="002C4AD9" w:rsidRPr="002C4AD9" w:rsidRDefault="002C4AD9" w:rsidP="002C4AD9">
            <w:pPr>
              <w:rPr>
                <w:rFonts w:ascii="Times New Roman" w:hAnsi="Times New Roman" w:cs="Times New Roman"/>
                <w:bCs/>
                <w:i/>
                <w:sz w:val="24"/>
                <w:szCs w:val="24"/>
              </w:rPr>
            </w:pPr>
            <w:r w:rsidRPr="002C4AD9">
              <w:rPr>
                <w:rFonts w:ascii="Times New Roman" w:hAnsi="Times New Roman"/>
              </w:rPr>
              <w:t>- психологические особенности личности</w:t>
            </w:r>
          </w:p>
        </w:tc>
        <w:tc>
          <w:tcPr>
            <w:tcW w:w="2794" w:type="dxa"/>
            <w:tcBorders>
              <w:top w:val="single" w:sz="4" w:space="0" w:color="auto"/>
              <w:left w:val="single" w:sz="4" w:space="0" w:color="auto"/>
              <w:bottom w:val="single" w:sz="4" w:space="0" w:color="auto"/>
              <w:right w:val="single" w:sz="4" w:space="0" w:color="auto"/>
            </w:tcBorders>
          </w:tcPr>
          <w:p w14:paraId="588C8868" w14:textId="77777777" w:rsidR="002C4AD9" w:rsidRPr="002C4AD9" w:rsidRDefault="002C4AD9" w:rsidP="002C4AD9">
            <w:pPr>
              <w:jc w:val="center"/>
              <w:rPr>
                <w:rFonts w:ascii="Times New Roman" w:hAnsi="Times New Roman" w:cs="Times New Roman"/>
                <w:bCs/>
                <w:i/>
                <w:sz w:val="24"/>
                <w:szCs w:val="24"/>
              </w:rPr>
            </w:pPr>
            <w:r w:rsidRPr="002C4AD9">
              <w:rPr>
                <w:rFonts w:ascii="Times New Roman" w:hAnsi="Times New Roman" w:cs="Times New Roman"/>
                <w:bCs/>
                <w:i/>
                <w:sz w:val="24"/>
                <w:szCs w:val="24"/>
              </w:rPr>
              <w:t>-</w:t>
            </w:r>
          </w:p>
        </w:tc>
      </w:tr>
      <w:tr w:rsidR="002C4AD9" w:rsidRPr="002C4AD9" w14:paraId="0A198D67" w14:textId="77777777" w:rsidTr="006158BE">
        <w:trPr>
          <w:trHeight w:val="327"/>
        </w:trPr>
        <w:tc>
          <w:tcPr>
            <w:tcW w:w="1246" w:type="dxa"/>
            <w:tcBorders>
              <w:left w:val="single" w:sz="4" w:space="0" w:color="auto"/>
              <w:right w:val="single" w:sz="4" w:space="0" w:color="auto"/>
            </w:tcBorders>
          </w:tcPr>
          <w:p w14:paraId="6DD9A79A" w14:textId="77777777" w:rsidR="002C4AD9" w:rsidRPr="002C4AD9" w:rsidRDefault="002C4AD9" w:rsidP="002C4AD9">
            <w:pPr>
              <w:rPr>
                <w:rFonts w:ascii="Times New Roman" w:hAnsi="Times New Roman" w:cs="Times New Roman"/>
                <w:bCs/>
                <w:sz w:val="24"/>
                <w:szCs w:val="24"/>
              </w:rPr>
            </w:pPr>
            <w:r w:rsidRPr="002C4AD9">
              <w:rPr>
                <w:rFonts w:ascii="Times New Roman" w:hAnsi="Times New Roman" w:cs="Times New Roman"/>
                <w:bCs/>
                <w:sz w:val="24"/>
                <w:szCs w:val="24"/>
              </w:rPr>
              <w:t>ОК.05</w:t>
            </w:r>
          </w:p>
        </w:tc>
        <w:tc>
          <w:tcPr>
            <w:tcW w:w="2794" w:type="dxa"/>
            <w:tcBorders>
              <w:left w:val="single" w:sz="4" w:space="0" w:color="auto"/>
              <w:right w:val="single" w:sz="4" w:space="0" w:color="auto"/>
            </w:tcBorders>
          </w:tcPr>
          <w:p w14:paraId="51FFA6B8" w14:textId="77777777" w:rsidR="002C4AD9" w:rsidRPr="002C4AD9" w:rsidRDefault="002C4AD9" w:rsidP="002C4AD9">
            <w:pPr>
              <w:rPr>
                <w:rFonts w:ascii="Times New Roman" w:hAnsi="Times New Roman"/>
              </w:rPr>
            </w:pPr>
            <w:r w:rsidRPr="002C4AD9">
              <w:rPr>
                <w:rFonts w:ascii="Times New Roman" w:hAnsi="Times New Roman"/>
              </w:rPr>
              <w:t>- грамотно излагать свои мысли и оформлять документы по профессиональной тематике на государственном языке</w:t>
            </w:r>
          </w:p>
          <w:p w14:paraId="57ABD0B6" w14:textId="77777777" w:rsidR="002C4AD9" w:rsidRPr="002C4AD9" w:rsidRDefault="002C4AD9" w:rsidP="002C4AD9">
            <w:pPr>
              <w:rPr>
                <w:rFonts w:ascii="Times New Roman" w:hAnsi="Times New Roman" w:cs="Times New Roman"/>
                <w:bCs/>
                <w:i/>
                <w:sz w:val="24"/>
                <w:szCs w:val="24"/>
              </w:rPr>
            </w:pPr>
            <w:r w:rsidRPr="002C4AD9">
              <w:rPr>
                <w:rFonts w:ascii="Times New Roman" w:hAnsi="Times New Roman"/>
              </w:rPr>
              <w:t>- проявлять толерантность в рабочем коллективе</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7572B739" w14:textId="77777777" w:rsidR="002C4AD9" w:rsidRPr="002C4AD9" w:rsidRDefault="002C4AD9" w:rsidP="002C4AD9">
            <w:pPr>
              <w:rPr>
                <w:rFonts w:ascii="Times New Roman" w:hAnsi="Times New Roman"/>
              </w:rPr>
            </w:pPr>
            <w:r w:rsidRPr="002C4AD9">
              <w:rPr>
                <w:rFonts w:ascii="Times New Roman" w:hAnsi="Times New Roman"/>
              </w:rPr>
              <w:t>- правила оформления документов</w:t>
            </w:r>
          </w:p>
          <w:p w14:paraId="4CEBEF21" w14:textId="77777777" w:rsidR="002C4AD9" w:rsidRPr="002C4AD9" w:rsidRDefault="002C4AD9" w:rsidP="002C4AD9">
            <w:pPr>
              <w:rPr>
                <w:rFonts w:ascii="Times New Roman" w:hAnsi="Times New Roman"/>
              </w:rPr>
            </w:pPr>
            <w:r w:rsidRPr="002C4AD9">
              <w:rPr>
                <w:rFonts w:ascii="Times New Roman" w:hAnsi="Times New Roman"/>
              </w:rPr>
              <w:t>- правила построения устных сообщений</w:t>
            </w:r>
          </w:p>
          <w:p w14:paraId="1241B4B6" w14:textId="77777777" w:rsidR="002C4AD9" w:rsidRPr="002C4AD9" w:rsidRDefault="002C4AD9" w:rsidP="002C4AD9">
            <w:pPr>
              <w:rPr>
                <w:rFonts w:ascii="Times New Roman" w:hAnsi="Times New Roman" w:cs="Times New Roman"/>
                <w:bCs/>
                <w:i/>
                <w:sz w:val="24"/>
                <w:szCs w:val="24"/>
              </w:rPr>
            </w:pPr>
            <w:r w:rsidRPr="002C4AD9">
              <w:rPr>
                <w:rFonts w:ascii="Times New Roman" w:hAnsi="Times New Roman"/>
              </w:rPr>
              <w:t>- особенности социального и культурного контекста</w:t>
            </w:r>
          </w:p>
        </w:tc>
        <w:tc>
          <w:tcPr>
            <w:tcW w:w="2794" w:type="dxa"/>
            <w:tcBorders>
              <w:top w:val="single" w:sz="4" w:space="0" w:color="auto"/>
              <w:left w:val="single" w:sz="4" w:space="0" w:color="auto"/>
              <w:bottom w:val="single" w:sz="4" w:space="0" w:color="auto"/>
              <w:right w:val="single" w:sz="4" w:space="0" w:color="auto"/>
            </w:tcBorders>
          </w:tcPr>
          <w:p w14:paraId="7DBE56EC" w14:textId="77777777" w:rsidR="002C4AD9" w:rsidRPr="002C4AD9" w:rsidRDefault="002C4AD9" w:rsidP="002C4AD9">
            <w:pPr>
              <w:jc w:val="center"/>
              <w:rPr>
                <w:rFonts w:ascii="Times New Roman" w:hAnsi="Times New Roman" w:cs="Times New Roman"/>
                <w:bCs/>
                <w:sz w:val="24"/>
                <w:szCs w:val="24"/>
              </w:rPr>
            </w:pPr>
            <w:r w:rsidRPr="002C4AD9">
              <w:rPr>
                <w:rFonts w:ascii="Times New Roman" w:hAnsi="Times New Roman" w:cs="Times New Roman"/>
                <w:bCs/>
                <w:sz w:val="24"/>
                <w:szCs w:val="24"/>
              </w:rPr>
              <w:t>-</w:t>
            </w:r>
          </w:p>
        </w:tc>
      </w:tr>
      <w:tr w:rsidR="002C4AD9" w:rsidRPr="002C4AD9" w14:paraId="1630465E" w14:textId="77777777" w:rsidTr="006158BE">
        <w:trPr>
          <w:trHeight w:val="327"/>
        </w:trPr>
        <w:tc>
          <w:tcPr>
            <w:tcW w:w="1246" w:type="dxa"/>
            <w:tcBorders>
              <w:left w:val="single" w:sz="4" w:space="0" w:color="auto"/>
              <w:right w:val="single" w:sz="4" w:space="0" w:color="auto"/>
            </w:tcBorders>
          </w:tcPr>
          <w:p w14:paraId="11527107" w14:textId="77777777" w:rsidR="002C4AD9" w:rsidRPr="002C4AD9" w:rsidRDefault="002C4AD9" w:rsidP="002C4AD9">
            <w:pPr>
              <w:rPr>
                <w:rFonts w:ascii="Times New Roman" w:hAnsi="Times New Roman" w:cs="Times New Roman"/>
                <w:bCs/>
                <w:sz w:val="24"/>
                <w:szCs w:val="24"/>
              </w:rPr>
            </w:pPr>
            <w:r w:rsidRPr="002C4AD9">
              <w:rPr>
                <w:rFonts w:ascii="Times New Roman" w:hAnsi="Times New Roman" w:cs="Times New Roman"/>
                <w:bCs/>
                <w:sz w:val="24"/>
                <w:szCs w:val="24"/>
              </w:rPr>
              <w:t>ОК.06</w:t>
            </w:r>
          </w:p>
        </w:tc>
        <w:tc>
          <w:tcPr>
            <w:tcW w:w="2794" w:type="dxa"/>
            <w:tcBorders>
              <w:left w:val="single" w:sz="4" w:space="0" w:color="auto"/>
              <w:right w:val="single" w:sz="4" w:space="0" w:color="auto"/>
            </w:tcBorders>
          </w:tcPr>
          <w:p w14:paraId="22C6CD65" w14:textId="77777777" w:rsidR="002C4AD9" w:rsidRPr="002C4AD9" w:rsidRDefault="002C4AD9" w:rsidP="002C4AD9">
            <w:pPr>
              <w:rPr>
                <w:rFonts w:ascii="Times New Roman" w:hAnsi="Times New Roman"/>
              </w:rPr>
            </w:pPr>
            <w:r w:rsidRPr="002C4AD9">
              <w:t xml:space="preserve">- </w:t>
            </w:r>
            <w:r w:rsidRPr="002C4AD9">
              <w:rPr>
                <w:rFonts w:ascii="Times New Roman" w:hAnsi="Times New Roman"/>
              </w:rPr>
              <w:t>проявлять гражданско-патриотическую позицию</w:t>
            </w:r>
          </w:p>
          <w:p w14:paraId="3FC269D8" w14:textId="77777777" w:rsidR="002C4AD9" w:rsidRPr="002C4AD9" w:rsidRDefault="002C4AD9" w:rsidP="002C4AD9">
            <w:pPr>
              <w:rPr>
                <w:rFonts w:ascii="Times New Roman" w:hAnsi="Times New Roman"/>
              </w:rPr>
            </w:pPr>
            <w:r w:rsidRPr="002C4AD9">
              <w:t xml:space="preserve">- </w:t>
            </w:r>
            <w:r w:rsidRPr="002C4AD9">
              <w:rPr>
                <w:rFonts w:ascii="Times New Roman" w:hAnsi="Times New Roman"/>
              </w:rPr>
              <w:t>демонстрировать осознанное поведение</w:t>
            </w:r>
          </w:p>
          <w:p w14:paraId="20634841" w14:textId="77777777" w:rsidR="002C4AD9" w:rsidRPr="002C4AD9" w:rsidRDefault="002C4AD9" w:rsidP="002C4AD9">
            <w:pPr>
              <w:rPr>
                <w:rFonts w:ascii="Times New Roman" w:hAnsi="Times New Roman"/>
              </w:rPr>
            </w:pPr>
            <w:r w:rsidRPr="002C4AD9">
              <w:rPr>
                <w:rFonts w:ascii="Times New Roman" w:hAnsi="Times New Roman"/>
              </w:rPr>
              <w:t>- описывать значимость своей специальности</w:t>
            </w:r>
          </w:p>
          <w:p w14:paraId="1BD7B5B7" w14:textId="77777777" w:rsidR="002C4AD9" w:rsidRPr="002C4AD9" w:rsidRDefault="002C4AD9" w:rsidP="002C4AD9">
            <w:r w:rsidRPr="002C4AD9">
              <w:rPr>
                <w:rFonts w:ascii="Times New Roman" w:hAnsi="Times New Roman"/>
              </w:rPr>
              <w:t>- применять стандарты антикоррупционного поведения</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3D62E7A0" w14:textId="77777777" w:rsidR="002C4AD9" w:rsidRPr="002C4AD9" w:rsidRDefault="002C4AD9" w:rsidP="002C4AD9">
            <w:pPr>
              <w:rPr>
                <w:rFonts w:ascii="Times New Roman" w:hAnsi="Times New Roman"/>
              </w:rPr>
            </w:pPr>
            <w:r w:rsidRPr="002C4AD9">
              <w:t xml:space="preserve">- </w:t>
            </w:r>
            <w:r w:rsidRPr="002C4AD9">
              <w:rPr>
                <w:rFonts w:ascii="Times New Roman" w:hAnsi="Times New Roman"/>
              </w:rPr>
              <w:t>сущность гражданско-патриотической позиции</w:t>
            </w:r>
          </w:p>
          <w:p w14:paraId="165CBD2B" w14:textId="77777777" w:rsidR="002C4AD9" w:rsidRPr="002C4AD9" w:rsidRDefault="002C4AD9" w:rsidP="002C4AD9">
            <w:pPr>
              <w:rPr>
                <w:rFonts w:ascii="Times New Roman" w:hAnsi="Times New Roman"/>
              </w:rPr>
            </w:pPr>
            <w:r w:rsidRPr="002C4AD9">
              <w:rPr>
                <w:rFonts w:ascii="Times New Roman" w:hAnsi="Times New Roman"/>
              </w:rPr>
              <w:t>- традиционных общечеловеческих ценностей, в том числе с учетом гармонизации межнациональных и межрелигиозных отношений</w:t>
            </w:r>
          </w:p>
          <w:p w14:paraId="7ED1DE81" w14:textId="77777777" w:rsidR="002C4AD9" w:rsidRPr="002C4AD9" w:rsidRDefault="002C4AD9" w:rsidP="002C4AD9">
            <w:pPr>
              <w:rPr>
                <w:rFonts w:ascii="Times New Roman" w:hAnsi="Times New Roman"/>
              </w:rPr>
            </w:pPr>
            <w:r w:rsidRPr="002C4AD9">
              <w:rPr>
                <w:rFonts w:ascii="Times New Roman" w:hAnsi="Times New Roman"/>
              </w:rPr>
              <w:t xml:space="preserve">- значимость профессиональной </w:t>
            </w:r>
            <w:r w:rsidRPr="002C4AD9">
              <w:rPr>
                <w:rFonts w:ascii="Times New Roman" w:hAnsi="Times New Roman"/>
              </w:rPr>
              <w:lastRenderedPageBreak/>
              <w:t>деятельности по специальности</w:t>
            </w:r>
          </w:p>
          <w:p w14:paraId="5451EA6E" w14:textId="77777777" w:rsidR="002C4AD9" w:rsidRPr="002C4AD9" w:rsidRDefault="002C4AD9" w:rsidP="002C4AD9">
            <w:r w:rsidRPr="002C4AD9">
              <w:rPr>
                <w:rFonts w:ascii="Times New Roman" w:hAnsi="Times New Roman"/>
              </w:rPr>
              <w:t>- стандарты антикоррупционного поведения и последствия его нарушения</w:t>
            </w:r>
          </w:p>
        </w:tc>
        <w:tc>
          <w:tcPr>
            <w:tcW w:w="2794" w:type="dxa"/>
            <w:tcBorders>
              <w:top w:val="single" w:sz="4" w:space="0" w:color="auto"/>
              <w:left w:val="single" w:sz="4" w:space="0" w:color="auto"/>
              <w:bottom w:val="single" w:sz="4" w:space="0" w:color="auto"/>
              <w:right w:val="single" w:sz="4" w:space="0" w:color="auto"/>
            </w:tcBorders>
          </w:tcPr>
          <w:p w14:paraId="659B69A2" w14:textId="77777777" w:rsidR="002C4AD9" w:rsidRPr="002C4AD9" w:rsidRDefault="002C4AD9" w:rsidP="002C4AD9">
            <w:pPr>
              <w:jc w:val="center"/>
              <w:rPr>
                <w:rFonts w:ascii="Times New Roman" w:hAnsi="Times New Roman" w:cs="Times New Roman"/>
                <w:bCs/>
                <w:sz w:val="24"/>
                <w:szCs w:val="24"/>
              </w:rPr>
            </w:pPr>
            <w:r w:rsidRPr="002C4AD9">
              <w:rPr>
                <w:rFonts w:ascii="Times New Roman" w:hAnsi="Times New Roman" w:cs="Times New Roman"/>
                <w:bCs/>
                <w:sz w:val="24"/>
                <w:szCs w:val="24"/>
              </w:rPr>
              <w:lastRenderedPageBreak/>
              <w:t>-</w:t>
            </w:r>
          </w:p>
        </w:tc>
      </w:tr>
      <w:tr w:rsidR="002C4AD9" w:rsidRPr="002C4AD9" w14:paraId="1DB9A914" w14:textId="77777777" w:rsidTr="006158BE">
        <w:trPr>
          <w:trHeight w:val="327"/>
        </w:trPr>
        <w:tc>
          <w:tcPr>
            <w:tcW w:w="1246" w:type="dxa"/>
            <w:tcBorders>
              <w:left w:val="single" w:sz="4" w:space="0" w:color="auto"/>
              <w:right w:val="single" w:sz="4" w:space="0" w:color="auto"/>
            </w:tcBorders>
          </w:tcPr>
          <w:p w14:paraId="550847CF" w14:textId="77777777" w:rsidR="002C4AD9" w:rsidRPr="002C4AD9" w:rsidRDefault="002C4AD9" w:rsidP="002C4AD9">
            <w:pPr>
              <w:rPr>
                <w:rFonts w:ascii="Times New Roman" w:hAnsi="Times New Roman" w:cs="Times New Roman"/>
                <w:bCs/>
                <w:sz w:val="24"/>
                <w:szCs w:val="24"/>
              </w:rPr>
            </w:pPr>
            <w:r w:rsidRPr="002C4AD9">
              <w:rPr>
                <w:rFonts w:ascii="Times New Roman" w:hAnsi="Times New Roman" w:cs="Times New Roman"/>
                <w:bCs/>
                <w:sz w:val="24"/>
                <w:szCs w:val="24"/>
              </w:rPr>
              <w:lastRenderedPageBreak/>
              <w:t>ОК.07</w:t>
            </w:r>
          </w:p>
        </w:tc>
        <w:tc>
          <w:tcPr>
            <w:tcW w:w="2794" w:type="dxa"/>
            <w:tcBorders>
              <w:left w:val="single" w:sz="4" w:space="0" w:color="auto"/>
              <w:right w:val="single" w:sz="4" w:space="0" w:color="auto"/>
            </w:tcBorders>
          </w:tcPr>
          <w:p w14:paraId="39B7AADD" w14:textId="77777777" w:rsidR="002C4AD9" w:rsidRPr="002C4AD9" w:rsidRDefault="002C4AD9" w:rsidP="002C4AD9">
            <w:pPr>
              <w:rPr>
                <w:rFonts w:ascii="Times New Roman" w:hAnsi="Times New Roman"/>
              </w:rPr>
            </w:pPr>
            <w:r w:rsidRPr="002C4AD9">
              <w:t xml:space="preserve">- </w:t>
            </w:r>
            <w:r w:rsidRPr="002C4AD9">
              <w:rPr>
                <w:rFonts w:ascii="Times New Roman" w:hAnsi="Times New Roman"/>
              </w:rPr>
              <w:t>соблюдать нормы экологической безопасности</w:t>
            </w:r>
          </w:p>
          <w:p w14:paraId="5622B1E2" w14:textId="77777777" w:rsidR="002C4AD9" w:rsidRPr="002C4AD9" w:rsidRDefault="002C4AD9" w:rsidP="002C4AD9">
            <w:pPr>
              <w:rPr>
                <w:rFonts w:ascii="Times New Roman" w:hAnsi="Times New Roman"/>
              </w:rPr>
            </w:pPr>
            <w:r w:rsidRPr="002C4AD9">
              <w:t xml:space="preserve">- </w:t>
            </w:r>
            <w:r w:rsidRPr="002C4AD9">
              <w:rPr>
                <w:rFonts w:ascii="Times New Roman" w:hAnsi="Times New Roman"/>
              </w:rPr>
              <w:t>определять направления ресурсосбережения в рамках профессиональной деятельности по специальности</w:t>
            </w:r>
          </w:p>
          <w:p w14:paraId="0C0EFD87" w14:textId="77777777" w:rsidR="002C4AD9" w:rsidRPr="002C4AD9" w:rsidRDefault="002C4AD9" w:rsidP="002C4AD9">
            <w:pPr>
              <w:rPr>
                <w:rFonts w:ascii="Times New Roman" w:hAnsi="Times New Roman"/>
              </w:rPr>
            </w:pPr>
            <w:r w:rsidRPr="002C4AD9">
              <w:rPr>
                <w:rFonts w:ascii="Times New Roman" w:hAnsi="Times New Roman"/>
              </w:rPr>
              <w:t>- организовывать профессиональную деятельность с соблюдением принципов бережливого производства</w:t>
            </w:r>
          </w:p>
          <w:p w14:paraId="3620D007" w14:textId="77777777" w:rsidR="002C4AD9" w:rsidRPr="002C4AD9" w:rsidRDefault="002C4AD9" w:rsidP="002C4AD9">
            <w:pPr>
              <w:rPr>
                <w:rFonts w:ascii="Times New Roman" w:hAnsi="Times New Roman"/>
              </w:rPr>
            </w:pPr>
            <w:r w:rsidRPr="002C4AD9">
              <w:rPr>
                <w:rFonts w:ascii="Times New Roman" w:hAnsi="Times New Roman"/>
              </w:rPr>
              <w:t>- организовывать профессиональную деятельность с учетом знаний об изменении климатических условий региона</w:t>
            </w:r>
          </w:p>
          <w:p w14:paraId="23D967EC" w14:textId="77777777" w:rsidR="002C4AD9" w:rsidRPr="002C4AD9" w:rsidRDefault="002C4AD9" w:rsidP="002C4AD9">
            <w:r w:rsidRPr="002C4AD9">
              <w:rPr>
                <w:rFonts w:ascii="Times New Roman" w:hAnsi="Times New Roman"/>
              </w:rPr>
              <w:t>- эффективно действовать в чрезвычайных ситуациях</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6674983B" w14:textId="77777777" w:rsidR="002C4AD9" w:rsidRPr="002C4AD9" w:rsidRDefault="002C4AD9" w:rsidP="002C4AD9">
            <w:pPr>
              <w:rPr>
                <w:rFonts w:ascii="Times New Roman" w:hAnsi="Times New Roman"/>
              </w:rPr>
            </w:pPr>
            <w:r w:rsidRPr="002C4AD9">
              <w:rPr>
                <w:rFonts w:ascii="Times New Roman" w:hAnsi="Times New Roman"/>
              </w:rPr>
              <w:t>- правила экологической безопасности при ведении профессиональной деятельности</w:t>
            </w:r>
          </w:p>
          <w:p w14:paraId="220104EC" w14:textId="77777777" w:rsidR="002C4AD9" w:rsidRPr="002C4AD9" w:rsidRDefault="002C4AD9" w:rsidP="002C4AD9">
            <w:pPr>
              <w:rPr>
                <w:rFonts w:ascii="Times New Roman" w:hAnsi="Times New Roman"/>
              </w:rPr>
            </w:pPr>
            <w:r w:rsidRPr="002C4AD9">
              <w:rPr>
                <w:rFonts w:ascii="Times New Roman" w:hAnsi="Times New Roman"/>
              </w:rPr>
              <w:t>- основные ресурсы, задействованные в профессиональной деятельности</w:t>
            </w:r>
          </w:p>
          <w:p w14:paraId="1C26A462" w14:textId="77777777" w:rsidR="002C4AD9" w:rsidRPr="002C4AD9" w:rsidRDefault="002C4AD9" w:rsidP="002C4AD9">
            <w:pPr>
              <w:rPr>
                <w:rFonts w:ascii="Times New Roman" w:hAnsi="Times New Roman"/>
              </w:rPr>
            </w:pPr>
            <w:r w:rsidRPr="002C4AD9">
              <w:rPr>
                <w:rFonts w:ascii="Times New Roman" w:hAnsi="Times New Roman"/>
              </w:rPr>
              <w:t>- пути обеспечения ресурсосбережения</w:t>
            </w:r>
          </w:p>
          <w:p w14:paraId="117D047E" w14:textId="77777777" w:rsidR="002C4AD9" w:rsidRPr="002C4AD9" w:rsidRDefault="002C4AD9" w:rsidP="002C4AD9">
            <w:pPr>
              <w:rPr>
                <w:rFonts w:ascii="Times New Roman" w:hAnsi="Times New Roman"/>
              </w:rPr>
            </w:pPr>
            <w:r w:rsidRPr="002C4AD9">
              <w:t xml:space="preserve">- </w:t>
            </w:r>
            <w:r w:rsidRPr="002C4AD9">
              <w:rPr>
                <w:rFonts w:ascii="Times New Roman" w:hAnsi="Times New Roman"/>
              </w:rPr>
              <w:t>принципы бережливого производства</w:t>
            </w:r>
          </w:p>
          <w:p w14:paraId="042214CB" w14:textId="77777777" w:rsidR="002C4AD9" w:rsidRPr="002C4AD9" w:rsidRDefault="002C4AD9" w:rsidP="002C4AD9">
            <w:pPr>
              <w:rPr>
                <w:rFonts w:ascii="Times New Roman" w:hAnsi="Times New Roman"/>
              </w:rPr>
            </w:pPr>
            <w:r w:rsidRPr="002C4AD9">
              <w:t xml:space="preserve">- </w:t>
            </w:r>
            <w:r w:rsidRPr="002C4AD9">
              <w:rPr>
                <w:rFonts w:ascii="Times New Roman" w:hAnsi="Times New Roman"/>
              </w:rPr>
              <w:t>основные направления изменения климатических условий региона</w:t>
            </w:r>
          </w:p>
          <w:p w14:paraId="2A845A02" w14:textId="77777777" w:rsidR="002C4AD9" w:rsidRPr="002C4AD9" w:rsidRDefault="002C4AD9" w:rsidP="002C4AD9">
            <w:r w:rsidRPr="002C4AD9">
              <w:t xml:space="preserve">- </w:t>
            </w:r>
            <w:r w:rsidRPr="002C4AD9">
              <w:rPr>
                <w:rFonts w:ascii="Times New Roman" w:hAnsi="Times New Roman"/>
              </w:rPr>
              <w:t>правила поведения в чрезвычайных ситуациях</w:t>
            </w:r>
          </w:p>
        </w:tc>
        <w:tc>
          <w:tcPr>
            <w:tcW w:w="2794" w:type="dxa"/>
            <w:tcBorders>
              <w:top w:val="single" w:sz="4" w:space="0" w:color="auto"/>
              <w:left w:val="single" w:sz="4" w:space="0" w:color="auto"/>
              <w:bottom w:val="single" w:sz="4" w:space="0" w:color="auto"/>
              <w:right w:val="single" w:sz="4" w:space="0" w:color="auto"/>
            </w:tcBorders>
          </w:tcPr>
          <w:p w14:paraId="327DC349" w14:textId="77777777" w:rsidR="002C4AD9" w:rsidRPr="002C4AD9" w:rsidRDefault="002C4AD9" w:rsidP="002C4AD9">
            <w:pPr>
              <w:jc w:val="center"/>
              <w:rPr>
                <w:rFonts w:ascii="Times New Roman" w:hAnsi="Times New Roman" w:cs="Times New Roman"/>
                <w:bCs/>
                <w:sz w:val="24"/>
                <w:szCs w:val="24"/>
              </w:rPr>
            </w:pPr>
            <w:r w:rsidRPr="002C4AD9">
              <w:rPr>
                <w:rFonts w:ascii="Times New Roman" w:hAnsi="Times New Roman" w:cs="Times New Roman"/>
                <w:bCs/>
                <w:sz w:val="24"/>
                <w:szCs w:val="24"/>
              </w:rPr>
              <w:t>-</w:t>
            </w:r>
          </w:p>
        </w:tc>
      </w:tr>
      <w:tr w:rsidR="002C4AD9" w:rsidRPr="002C4AD9" w14:paraId="7F28DE72" w14:textId="77777777" w:rsidTr="006158BE">
        <w:trPr>
          <w:trHeight w:val="327"/>
        </w:trPr>
        <w:tc>
          <w:tcPr>
            <w:tcW w:w="1246" w:type="dxa"/>
            <w:tcBorders>
              <w:left w:val="single" w:sz="4" w:space="0" w:color="auto"/>
              <w:bottom w:val="single" w:sz="4" w:space="0" w:color="auto"/>
              <w:right w:val="single" w:sz="4" w:space="0" w:color="auto"/>
            </w:tcBorders>
          </w:tcPr>
          <w:p w14:paraId="76982AC5" w14:textId="77777777" w:rsidR="002C4AD9" w:rsidRPr="002C4AD9" w:rsidRDefault="002C4AD9" w:rsidP="002C4AD9">
            <w:pPr>
              <w:rPr>
                <w:rFonts w:ascii="Times New Roman" w:hAnsi="Times New Roman" w:cs="Times New Roman"/>
                <w:bCs/>
                <w:sz w:val="24"/>
                <w:szCs w:val="24"/>
              </w:rPr>
            </w:pPr>
            <w:r w:rsidRPr="002C4AD9">
              <w:rPr>
                <w:rFonts w:ascii="Times New Roman" w:hAnsi="Times New Roman" w:cs="Times New Roman"/>
                <w:bCs/>
                <w:sz w:val="24"/>
                <w:szCs w:val="24"/>
              </w:rPr>
              <w:t>ОК.09</w:t>
            </w:r>
          </w:p>
        </w:tc>
        <w:tc>
          <w:tcPr>
            <w:tcW w:w="2794" w:type="dxa"/>
            <w:tcBorders>
              <w:left w:val="single" w:sz="4" w:space="0" w:color="auto"/>
              <w:bottom w:val="single" w:sz="4" w:space="0" w:color="auto"/>
              <w:right w:val="single" w:sz="4" w:space="0" w:color="auto"/>
            </w:tcBorders>
          </w:tcPr>
          <w:p w14:paraId="46ADC4D9" w14:textId="77777777" w:rsidR="002C4AD9" w:rsidRPr="002C4AD9" w:rsidRDefault="002C4AD9" w:rsidP="002C4AD9">
            <w:pPr>
              <w:rPr>
                <w:rFonts w:ascii="Times New Roman" w:hAnsi="Times New Roman"/>
              </w:rPr>
            </w:pPr>
            <w:r w:rsidRPr="002C4AD9">
              <w:t xml:space="preserve">- </w:t>
            </w:r>
            <w:r w:rsidRPr="002C4AD9">
              <w:rPr>
                <w:rFonts w:ascii="Times New Roman" w:hAnsi="Times New Roman"/>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13658749" w14:textId="77777777" w:rsidR="002C4AD9" w:rsidRPr="002C4AD9" w:rsidRDefault="002C4AD9" w:rsidP="002C4AD9">
            <w:pPr>
              <w:rPr>
                <w:rFonts w:ascii="Times New Roman" w:hAnsi="Times New Roman"/>
              </w:rPr>
            </w:pPr>
            <w:r w:rsidRPr="002C4AD9">
              <w:t xml:space="preserve">- </w:t>
            </w:r>
            <w:r w:rsidRPr="002C4AD9">
              <w:rPr>
                <w:rFonts w:ascii="Times New Roman" w:hAnsi="Times New Roman"/>
              </w:rPr>
              <w:t>участвовать в диалогах на знакомые общие и профессиональные темы</w:t>
            </w:r>
          </w:p>
          <w:p w14:paraId="3903B5D1" w14:textId="77777777" w:rsidR="002C4AD9" w:rsidRPr="002C4AD9" w:rsidRDefault="002C4AD9" w:rsidP="002C4AD9">
            <w:pPr>
              <w:rPr>
                <w:rFonts w:ascii="Times New Roman" w:hAnsi="Times New Roman"/>
              </w:rPr>
            </w:pPr>
            <w:r w:rsidRPr="002C4AD9">
              <w:rPr>
                <w:rFonts w:ascii="Times New Roman" w:hAnsi="Times New Roman"/>
              </w:rPr>
              <w:t>- строить простые высказывания о себе и о своей профессиональной деятельности</w:t>
            </w:r>
          </w:p>
          <w:p w14:paraId="5E62D28A" w14:textId="77777777" w:rsidR="002C4AD9" w:rsidRPr="002C4AD9" w:rsidRDefault="002C4AD9" w:rsidP="002C4AD9">
            <w:pPr>
              <w:rPr>
                <w:rFonts w:ascii="Times New Roman" w:hAnsi="Times New Roman"/>
              </w:rPr>
            </w:pPr>
            <w:r w:rsidRPr="002C4AD9">
              <w:rPr>
                <w:rFonts w:ascii="Times New Roman" w:hAnsi="Times New Roman"/>
              </w:rPr>
              <w:t>- кратко обосновывать и объяснять свои действия (текущие и планируемые)</w:t>
            </w:r>
          </w:p>
          <w:p w14:paraId="1033DA24" w14:textId="77777777" w:rsidR="002C4AD9" w:rsidRPr="002C4AD9" w:rsidRDefault="002C4AD9" w:rsidP="002C4AD9">
            <w:r w:rsidRPr="002C4AD9">
              <w:rPr>
                <w:rFonts w:ascii="Times New Roman" w:hAnsi="Times New Roman"/>
              </w:rPr>
              <w:t>- писать простые связные сообщения на знакомые или интересующие профессиональные темы</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30446109" w14:textId="77777777" w:rsidR="002C4AD9" w:rsidRPr="002C4AD9" w:rsidRDefault="002C4AD9" w:rsidP="002C4AD9">
            <w:pPr>
              <w:rPr>
                <w:rFonts w:ascii="Times New Roman" w:hAnsi="Times New Roman"/>
              </w:rPr>
            </w:pPr>
            <w:r w:rsidRPr="002C4AD9">
              <w:rPr>
                <w:rFonts w:ascii="Times New Roman" w:hAnsi="Times New Roman"/>
              </w:rPr>
              <w:t>- правила построения простых и сложных предложений на профессиональные темы</w:t>
            </w:r>
          </w:p>
          <w:p w14:paraId="4A4B5476" w14:textId="77777777" w:rsidR="002C4AD9" w:rsidRPr="002C4AD9" w:rsidRDefault="002C4AD9" w:rsidP="002C4AD9">
            <w:pPr>
              <w:rPr>
                <w:rFonts w:ascii="Times New Roman" w:hAnsi="Times New Roman"/>
              </w:rPr>
            </w:pPr>
            <w:r w:rsidRPr="002C4AD9">
              <w:t xml:space="preserve">- </w:t>
            </w:r>
            <w:r w:rsidRPr="002C4AD9">
              <w:rPr>
                <w:rFonts w:ascii="Times New Roman" w:hAnsi="Times New Roman"/>
              </w:rPr>
              <w:t>основные общеупотребительные глаголы (бытовая и профессиональная лексика)</w:t>
            </w:r>
          </w:p>
          <w:p w14:paraId="46F40391" w14:textId="77777777" w:rsidR="002C4AD9" w:rsidRPr="002C4AD9" w:rsidRDefault="002C4AD9" w:rsidP="002C4AD9">
            <w:pPr>
              <w:rPr>
                <w:rFonts w:ascii="Times New Roman" w:hAnsi="Times New Roman"/>
              </w:rPr>
            </w:pPr>
            <w:r w:rsidRPr="002C4AD9">
              <w:rPr>
                <w:rFonts w:ascii="Times New Roman" w:hAnsi="Times New Roman"/>
              </w:rPr>
              <w:t>- лексический минимум, относящийся к описанию предметов, средств и процессов профессиональной деятельности</w:t>
            </w:r>
          </w:p>
          <w:p w14:paraId="1A399D35" w14:textId="77777777" w:rsidR="002C4AD9" w:rsidRPr="002C4AD9" w:rsidRDefault="002C4AD9" w:rsidP="002C4AD9">
            <w:pPr>
              <w:rPr>
                <w:rFonts w:ascii="Times New Roman" w:hAnsi="Times New Roman"/>
              </w:rPr>
            </w:pPr>
            <w:r w:rsidRPr="002C4AD9">
              <w:t xml:space="preserve">- </w:t>
            </w:r>
            <w:r w:rsidRPr="002C4AD9">
              <w:rPr>
                <w:rFonts w:ascii="Times New Roman" w:hAnsi="Times New Roman"/>
              </w:rPr>
              <w:t>особенности произношения</w:t>
            </w:r>
          </w:p>
          <w:p w14:paraId="2F50B154" w14:textId="77777777" w:rsidR="002C4AD9" w:rsidRPr="002C4AD9" w:rsidRDefault="002C4AD9" w:rsidP="002C4AD9">
            <w:r w:rsidRPr="002C4AD9">
              <w:t xml:space="preserve">- </w:t>
            </w:r>
            <w:r w:rsidRPr="002C4AD9">
              <w:rPr>
                <w:rFonts w:ascii="Times New Roman" w:hAnsi="Times New Roman"/>
              </w:rPr>
              <w:t>правила чтения текстов профессиональной направленности</w:t>
            </w:r>
          </w:p>
        </w:tc>
        <w:tc>
          <w:tcPr>
            <w:tcW w:w="2794" w:type="dxa"/>
            <w:tcBorders>
              <w:top w:val="single" w:sz="4" w:space="0" w:color="auto"/>
              <w:left w:val="single" w:sz="4" w:space="0" w:color="auto"/>
              <w:bottom w:val="single" w:sz="4" w:space="0" w:color="auto"/>
              <w:right w:val="single" w:sz="4" w:space="0" w:color="auto"/>
            </w:tcBorders>
          </w:tcPr>
          <w:p w14:paraId="45AFAA66" w14:textId="77777777" w:rsidR="002C4AD9" w:rsidRPr="002C4AD9" w:rsidRDefault="002C4AD9" w:rsidP="002C4AD9">
            <w:pPr>
              <w:jc w:val="center"/>
              <w:rPr>
                <w:rFonts w:ascii="Times New Roman" w:hAnsi="Times New Roman" w:cs="Times New Roman"/>
                <w:bCs/>
                <w:sz w:val="24"/>
                <w:szCs w:val="24"/>
              </w:rPr>
            </w:pPr>
            <w:r w:rsidRPr="002C4AD9">
              <w:rPr>
                <w:rFonts w:ascii="Times New Roman" w:hAnsi="Times New Roman" w:cs="Times New Roman"/>
                <w:bCs/>
                <w:sz w:val="24"/>
                <w:szCs w:val="24"/>
              </w:rPr>
              <w:t>-</w:t>
            </w:r>
          </w:p>
        </w:tc>
      </w:tr>
    </w:tbl>
    <w:p w14:paraId="5DEAC1FC" w14:textId="77777777" w:rsidR="002C4AD9" w:rsidRPr="002C4AD9" w:rsidRDefault="002C4AD9" w:rsidP="002C4AD9">
      <w:pPr>
        <w:spacing w:after="120"/>
        <w:ind w:firstLine="709"/>
        <w:rPr>
          <w:rFonts w:ascii="Times New Roman" w:hAnsi="Times New Roman" w:cs="Times New Roman"/>
          <w:bCs/>
          <w:sz w:val="24"/>
          <w:szCs w:val="24"/>
        </w:rPr>
      </w:pPr>
    </w:p>
    <w:p w14:paraId="1220C315" w14:textId="77777777" w:rsidR="002C4AD9" w:rsidRPr="002C4AD9" w:rsidRDefault="002C4AD9" w:rsidP="002C4AD9">
      <w:pPr>
        <w:ind w:firstLine="709"/>
        <w:rPr>
          <w:rFonts w:ascii="Times New Roman" w:eastAsia="Times New Roman" w:hAnsi="Times New Roman" w:cs="Times New Roman"/>
          <w:sz w:val="12"/>
          <w:szCs w:val="12"/>
          <w:lang w:eastAsia="ru-RU"/>
        </w:rPr>
      </w:pPr>
    </w:p>
    <w:p w14:paraId="0DE8AAA3" w14:textId="77777777" w:rsidR="002C4AD9" w:rsidRPr="002C4AD9" w:rsidRDefault="002C4AD9" w:rsidP="002C4AD9">
      <w:pPr>
        <w:keepNext/>
        <w:spacing w:after="120"/>
        <w:jc w:val="center"/>
        <w:outlineLvl w:val="0"/>
        <w:rPr>
          <w:rFonts w:ascii="Times New Roman" w:eastAsia="Segoe UI" w:hAnsi="Times New Roman" w:cs="Times New Roman"/>
          <w:b/>
          <w:bCs/>
          <w:caps/>
          <w:kern w:val="32"/>
          <w:sz w:val="24"/>
          <w:szCs w:val="24"/>
          <w:lang w:val="x-none" w:eastAsia="x-none"/>
        </w:rPr>
      </w:pPr>
      <w:r w:rsidRPr="002C4AD9">
        <w:rPr>
          <w:rFonts w:ascii="Times New Roman" w:eastAsia="Segoe UI" w:hAnsi="Times New Roman" w:cs="Times New Roman"/>
          <w:b/>
          <w:bCs/>
          <w:caps/>
          <w:kern w:val="32"/>
          <w:sz w:val="24"/>
          <w:szCs w:val="24"/>
          <w:lang w:val="x-none" w:eastAsia="x-none"/>
        </w:rPr>
        <w:br w:type="page"/>
      </w:r>
    </w:p>
    <w:p w14:paraId="31E6F6EC" w14:textId="77777777" w:rsidR="002C4AD9" w:rsidRPr="002C4AD9" w:rsidRDefault="002C4AD9" w:rsidP="002C4AD9">
      <w:pPr>
        <w:keepNext/>
        <w:spacing w:after="120"/>
        <w:jc w:val="center"/>
        <w:outlineLvl w:val="0"/>
        <w:rPr>
          <w:rFonts w:ascii="Times New Roman" w:eastAsia="Segoe UI" w:hAnsi="Times New Roman" w:cs="Times New Roman"/>
          <w:b/>
          <w:bCs/>
          <w:caps/>
          <w:kern w:val="32"/>
          <w:sz w:val="24"/>
          <w:szCs w:val="24"/>
          <w:lang w:eastAsia="x-none"/>
        </w:rPr>
      </w:pPr>
      <w:r w:rsidRPr="002C4AD9">
        <w:rPr>
          <w:rFonts w:ascii="Times New Roman" w:eastAsia="Segoe UI" w:hAnsi="Times New Roman" w:cs="Times New Roman"/>
          <w:b/>
          <w:bCs/>
          <w:caps/>
          <w:kern w:val="32"/>
          <w:sz w:val="24"/>
          <w:szCs w:val="24"/>
          <w:lang w:val="x-none" w:eastAsia="x-none"/>
        </w:rPr>
        <w:lastRenderedPageBreak/>
        <w:t xml:space="preserve">2. Структура и содержание </w:t>
      </w:r>
      <w:r w:rsidRPr="002C4AD9">
        <w:rPr>
          <w:rFonts w:ascii="Times New Roman" w:eastAsia="Segoe UI" w:hAnsi="Times New Roman" w:cs="Times New Roman"/>
          <w:b/>
          <w:bCs/>
          <w:caps/>
          <w:kern w:val="32"/>
          <w:sz w:val="24"/>
          <w:szCs w:val="24"/>
          <w:lang w:eastAsia="x-none"/>
        </w:rPr>
        <w:t>ДИСЦИПЛИНЫ</w:t>
      </w:r>
    </w:p>
    <w:p w14:paraId="049B8F0F" w14:textId="77777777" w:rsidR="002C4AD9" w:rsidRPr="002C4AD9" w:rsidRDefault="002C4AD9" w:rsidP="002C4AD9">
      <w:pPr>
        <w:spacing w:after="120" w:line="276" w:lineRule="auto"/>
        <w:ind w:firstLine="709"/>
        <w:outlineLvl w:val="1"/>
        <w:rPr>
          <w:rFonts w:ascii="Times New Roman" w:eastAsia="Segoe UI" w:hAnsi="Times New Roman" w:cs="Times New Roman"/>
          <w:b/>
          <w:bCs/>
          <w:color w:val="5A5A5A" w:themeColor="text1" w:themeTint="A5"/>
          <w:spacing w:val="15"/>
          <w:sz w:val="24"/>
          <w:szCs w:val="24"/>
          <w:lang w:eastAsia="ru-RU"/>
        </w:rPr>
      </w:pPr>
      <w:r w:rsidRPr="002C4AD9">
        <w:rPr>
          <w:rFonts w:ascii="Times New Roman" w:eastAsia="Segoe UI" w:hAnsi="Times New Roman" w:cs="Times New Roman"/>
          <w:b/>
          <w:bCs/>
          <w:color w:val="5A5A5A" w:themeColor="text1" w:themeTint="A5"/>
          <w:spacing w:val="15"/>
          <w:sz w:val="24"/>
          <w:szCs w:val="24"/>
          <w:lang w:eastAsia="ru-RU"/>
        </w:rPr>
        <w:t xml:space="preserve">2.1. Трудоемкость освоения дисциплины </w:t>
      </w:r>
    </w:p>
    <w:tbl>
      <w:tblPr>
        <w:tblW w:w="4917"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057"/>
        <w:gridCol w:w="1132"/>
        <w:gridCol w:w="2273"/>
      </w:tblGrid>
      <w:tr w:rsidR="002C4AD9" w:rsidRPr="002C4AD9" w14:paraId="7FBE5F9A" w14:textId="77777777" w:rsidTr="006158BE">
        <w:trPr>
          <w:trHeight w:val="23"/>
        </w:trPr>
        <w:tc>
          <w:tcPr>
            <w:tcW w:w="3201" w:type="pct"/>
            <w:vAlign w:val="center"/>
          </w:tcPr>
          <w:p w14:paraId="5ECBE553" w14:textId="77777777" w:rsidR="002C4AD9" w:rsidRPr="002C4AD9" w:rsidRDefault="002C4AD9" w:rsidP="002C4AD9">
            <w:pPr>
              <w:jc w:val="center"/>
              <w:rPr>
                <w:rFonts w:ascii="Times New Roman" w:hAnsi="Times New Roman" w:cs="Times New Roman"/>
                <w:b/>
                <w:sz w:val="24"/>
              </w:rPr>
            </w:pPr>
            <w:r w:rsidRPr="002C4AD9">
              <w:rPr>
                <w:rFonts w:ascii="Times New Roman" w:hAnsi="Times New Roman" w:cs="Times New Roman"/>
                <w:b/>
                <w:sz w:val="24"/>
              </w:rPr>
              <w:t>Наименование составных частей дисциплины</w:t>
            </w:r>
          </w:p>
        </w:tc>
        <w:tc>
          <w:tcPr>
            <w:tcW w:w="598" w:type="pct"/>
            <w:vAlign w:val="center"/>
          </w:tcPr>
          <w:p w14:paraId="4F2987CE" w14:textId="77777777" w:rsidR="002C4AD9" w:rsidRPr="002C4AD9" w:rsidRDefault="002C4AD9" w:rsidP="002C4AD9">
            <w:pPr>
              <w:jc w:val="center"/>
              <w:rPr>
                <w:rFonts w:ascii="Times New Roman" w:hAnsi="Times New Roman" w:cs="Times New Roman"/>
                <w:b/>
                <w:iCs/>
                <w:sz w:val="24"/>
              </w:rPr>
            </w:pPr>
            <w:r w:rsidRPr="002C4AD9">
              <w:rPr>
                <w:rFonts w:ascii="Times New Roman" w:hAnsi="Times New Roman" w:cs="Times New Roman"/>
                <w:b/>
                <w:iCs/>
                <w:sz w:val="24"/>
              </w:rPr>
              <w:t>Объем в часах</w:t>
            </w:r>
          </w:p>
        </w:tc>
        <w:tc>
          <w:tcPr>
            <w:tcW w:w="1201" w:type="pct"/>
          </w:tcPr>
          <w:p w14:paraId="074BBDD6" w14:textId="77777777" w:rsidR="002C4AD9" w:rsidRPr="002C4AD9" w:rsidRDefault="002C4AD9" w:rsidP="002C4AD9">
            <w:pPr>
              <w:jc w:val="center"/>
              <w:rPr>
                <w:rFonts w:ascii="Times New Roman" w:hAnsi="Times New Roman" w:cs="Times New Roman"/>
                <w:b/>
                <w:iCs/>
                <w:sz w:val="24"/>
              </w:rPr>
            </w:pPr>
            <w:r w:rsidRPr="002C4AD9">
              <w:rPr>
                <w:rFonts w:ascii="Times New Roman" w:hAnsi="Times New Roman" w:cs="Times New Roman"/>
                <w:b/>
                <w:sz w:val="24"/>
              </w:rPr>
              <w:t xml:space="preserve">В </w:t>
            </w:r>
            <w:proofErr w:type="spellStart"/>
            <w:r w:rsidRPr="002C4AD9">
              <w:rPr>
                <w:rFonts w:ascii="Times New Roman" w:hAnsi="Times New Roman" w:cs="Times New Roman"/>
                <w:b/>
                <w:sz w:val="24"/>
              </w:rPr>
              <w:t>т.ч</w:t>
            </w:r>
            <w:proofErr w:type="spellEnd"/>
            <w:r w:rsidRPr="002C4AD9">
              <w:rPr>
                <w:rFonts w:ascii="Times New Roman" w:hAnsi="Times New Roman" w:cs="Times New Roman"/>
                <w:b/>
                <w:sz w:val="24"/>
              </w:rPr>
              <w:t xml:space="preserve">. в форме </w:t>
            </w:r>
            <w:proofErr w:type="spellStart"/>
            <w:r w:rsidRPr="002C4AD9">
              <w:rPr>
                <w:rFonts w:ascii="Times New Roman" w:hAnsi="Times New Roman" w:cs="Times New Roman"/>
                <w:b/>
                <w:sz w:val="24"/>
              </w:rPr>
              <w:t>практ</w:t>
            </w:r>
            <w:proofErr w:type="spellEnd"/>
            <w:r w:rsidRPr="002C4AD9">
              <w:rPr>
                <w:rFonts w:ascii="Times New Roman" w:hAnsi="Times New Roman" w:cs="Times New Roman"/>
                <w:b/>
                <w:sz w:val="24"/>
              </w:rPr>
              <w:t>. подготовки</w:t>
            </w:r>
          </w:p>
        </w:tc>
      </w:tr>
      <w:tr w:rsidR="002C4AD9" w:rsidRPr="002C4AD9" w14:paraId="0DE72F5B" w14:textId="77777777" w:rsidTr="006158BE">
        <w:trPr>
          <w:trHeight w:val="23"/>
        </w:trPr>
        <w:tc>
          <w:tcPr>
            <w:tcW w:w="3201" w:type="pct"/>
            <w:vAlign w:val="center"/>
          </w:tcPr>
          <w:p w14:paraId="4566A53C" w14:textId="77777777" w:rsidR="002C4AD9" w:rsidRPr="002C4AD9" w:rsidRDefault="002C4AD9" w:rsidP="002C4AD9">
            <w:pPr>
              <w:jc w:val="both"/>
              <w:rPr>
                <w:rFonts w:ascii="Times New Roman" w:hAnsi="Times New Roman" w:cs="Times New Roman"/>
                <w:bCs/>
                <w:sz w:val="24"/>
                <w:szCs w:val="24"/>
              </w:rPr>
            </w:pPr>
            <w:r w:rsidRPr="002C4AD9">
              <w:rPr>
                <w:rFonts w:ascii="Times New Roman" w:hAnsi="Times New Roman" w:cs="Times New Roman"/>
                <w:bCs/>
                <w:sz w:val="24"/>
                <w:szCs w:val="24"/>
              </w:rPr>
              <w:t>Учебные занятия</w:t>
            </w:r>
            <w:r w:rsidRPr="002C4AD9">
              <w:rPr>
                <w:rFonts w:ascii="Times New Roman" w:hAnsi="Times New Roman" w:cs="Times New Roman"/>
                <w:sz w:val="24"/>
                <w:szCs w:val="24"/>
              </w:rPr>
              <w:t>, из них:</w:t>
            </w:r>
          </w:p>
        </w:tc>
        <w:tc>
          <w:tcPr>
            <w:tcW w:w="598" w:type="pct"/>
            <w:vAlign w:val="center"/>
          </w:tcPr>
          <w:p w14:paraId="0DDDC63E" w14:textId="77777777" w:rsidR="002C4AD9" w:rsidRPr="002C4AD9" w:rsidRDefault="002C4AD9" w:rsidP="002C4AD9">
            <w:pPr>
              <w:jc w:val="center"/>
              <w:rPr>
                <w:rFonts w:ascii="Times New Roman" w:hAnsi="Times New Roman" w:cs="Times New Roman"/>
                <w:bCs/>
                <w:sz w:val="24"/>
                <w:szCs w:val="24"/>
              </w:rPr>
            </w:pPr>
            <w:r w:rsidRPr="002C4AD9">
              <w:rPr>
                <w:rFonts w:ascii="Times New Roman" w:hAnsi="Times New Roman" w:cs="Times New Roman"/>
                <w:bCs/>
                <w:sz w:val="24"/>
                <w:szCs w:val="24"/>
              </w:rPr>
              <w:t>35</w:t>
            </w:r>
          </w:p>
        </w:tc>
        <w:tc>
          <w:tcPr>
            <w:tcW w:w="1201" w:type="pct"/>
            <w:vAlign w:val="center"/>
          </w:tcPr>
          <w:p w14:paraId="100AEB07" w14:textId="77777777" w:rsidR="002C4AD9" w:rsidRPr="002C4AD9" w:rsidRDefault="002C4AD9" w:rsidP="002C4AD9">
            <w:pPr>
              <w:jc w:val="center"/>
              <w:rPr>
                <w:rFonts w:ascii="Times New Roman" w:hAnsi="Times New Roman" w:cs="Times New Roman"/>
                <w:bCs/>
                <w:sz w:val="24"/>
                <w:szCs w:val="24"/>
              </w:rPr>
            </w:pPr>
            <w:r w:rsidRPr="002C4AD9">
              <w:rPr>
                <w:rFonts w:ascii="Times New Roman" w:hAnsi="Times New Roman" w:cs="Times New Roman"/>
                <w:bCs/>
                <w:sz w:val="24"/>
                <w:szCs w:val="24"/>
              </w:rPr>
              <w:t>16</w:t>
            </w:r>
          </w:p>
        </w:tc>
      </w:tr>
      <w:tr w:rsidR="002C4AD9" w:rsidRPr="002C4AD9" w14:paraId="7799EB17" w14:textId="77777777" w:rsidTr="006158BE">
        <w:trPr>
          <w:trHeight w:val="23"/>
        </w:trPr>
        <w:tc>
          <w:tcPr>
            <w:tcW w:w="3201" w:type="pct"/>
            <w:vAlign w:val="center"/>
          </w:tcPr>
          <w:p w14:paraId="7910784B" w14:textId="77777777" w:rsidR="002C4AD9" w:rsidRPr="002C4AD9" w:rsidRDefault="002C4AD9" w:rsidP="002C4AD9">
            <w:pPr>
              <w:jc w:val="both"/>
              <w:rPr>
                <w:rFonts w:ascii="Times New Roman" w:hAnsi="Times New Roman" w:cs="Times New Roman"/>
                <w:bCs/>
                <w:sz w:val="24"/>
                <w:szCs w:val="24"/>
              </w:rPr>
            </w:pPr>
            <w:r w:rsidRPr="002C4AD9">
              <w:rPr>
                <w:rFonts w:ascii="Times New Roman" w:hAnsi="Times New Roman" w:cs="Times New Roman"/>
                <w:bCs/>
                <w:sz w:val="24"/>
                <w:szCs w:val="24"/>
              </w:rPr>
              <w:t>теоретические</w:t>
            </w:r>
          </w:p>
        </w:tc>
        <w:tc>
          <w:tcPr>
            <w:tcW w:w="598" w:type="pct"/>
            <w:vAlign w:val="center"/>
          </w:tcPr>
          <w:p w14:paraId="07E3C4F8" w14:textId="77777777" w:rsidR="002C4AD9" w:rsidRPr="002C4AD9" w:rsidRDefault="002C4AD9" w:rsidP="002C4AD9">
            <w:pPr>
              <w:jc w:val="center"/>
              <w:rPr>
                <w:rFonts w:ascii="Times New Roman" w:hAnsi="Times New Roman" w:cs="Times New Roman"/>
                <w:bCs/>
                <w:sz w:val="24"/>
                <w:szCs w:val="24"/>
              </w:rPr>
            </w:pPr>
            <w:r w:rsidRPr="002C4AD9">
              <w:rPr>
                <w:rFonts w:ascii="Times New Roman" w:hAnsi="Times New Roman" w:cs="Times New Roman"/>
                <w:bCs/>
                <w:sz w:val="24"/>
                <w:szCs w:val="24"/>
              </w:rPr>
              <w:t>19</w:t>
            </w:r>
          </w:p>
        </w:tc>
        <w:tc>
          <w:tcPr>
            <w:tcW w:w="1201" w:type="pct"/>
            <w:vAlign w:val="center"/>
          </w:tcPr>
          <w:p w14:paraId="48080AFA" w14:textId="77777777" w:rsidR="002C4AD9" w:rsidRPr="002C4AD9" w:rsidRDefault="002C4AD9" w:rsidP="002C4AD9">
            <w:pPr>
              <w:jc w:val="center"/>
              <w:rPr>
                <w:rFonts w:ascii="Times New Roman" w:hAnsi="Times New Roman" w:cs="Times New Roman"/>
                <w:bCs/>
                <w:sz w:val="24"/>
                <w:szCs w:val="24"/>
              </w:rPr>
            </w:pPr>
            <w:r w:rsidRPr="002C4AD9">
              <w:rPr>
                <w:rFonts w:ascii="Times New Roman" w:hAnsi="Times New Roman" w:cs="Times New Roman"/>
                <w:bCs/>
                <w:sz w:val="24"/>
                <w:szCs w:val="24"/>
              </w:rPr>
              <w:t>-</w:t>
            </w:r>
          </w:p>
        </w:tc>
      </w:tr>
      <w:tr w:rsidR="002C4AD9" w:rsidRPr="002C4AD9" w14:paraId="0816DB4C" w14:textId="77777777" w:rsidTr="006158BE">
        <w:trPr>
          <w:trHeight w:val="23"/>
        </w:trPr>
        <w:tc>
          <w:tcPr>
            <w:tcW w:w="3201" w:type="pct"/>
            <w:vAlign w:val="center"/>
          </w:tcPr>
          <w:p w14:paraId="66DCBC20" w14:textId="77777777" w:rsidR="002C4AD9" w:rsidRPr="002C4AD9" w:rsidRDefault="002C4AD9" w:rsidP="002C4AD9">
            <w:pPr>
              <w:jc w:val="both"/>
              <w:rPr>
                <w:rFonts w:ascii="Times New Roman" w:hAnsi="Times New Roman" w:cs="Times New Roman"/>
                <w:bCs/>
                <w:sz w:val="24"/>
                <w:szCs w:val="24"/>
              </w:rPr>
            </w:pPr>
            <w:r w:rsidRPr="002C4AD9">
              <w:rPr>
                <w:rFonts w:ascii="Times New Roman" w:hAnsi="Times New Roman" w:cs="Times New Roman"/>
                <w:bCs/>
                <w:sz w:val="24"/>
                <w:szCs w:val="24"/>
              </w:rPr>
              <w:t>практические</w:t>
            </w:r>
          </w:p>
        </w:tc>
        <w:tc>
          <w:tcPr>
            <w:tcW w:w="598" w:type="pct"/>
            <w:vAlign w:val="center"/>
          </w:tcPr>
          <w:p w14:paraId="3D2A11AF" w14:textId="77777777" w:rsidR="002C4AD9" w:rsidRPr="002C4AD9" w:rsidRDefault="002C4AD9" w:rsidP="002C4AD9">
            <w:pPr>
              <w:jc w:val="center"/>
              <w:rPr>
                <w:rFonts w:ascii="Times New Roman" w:hAnsi="Times New Roman" w:cs="Times New Roman"/>
                <w:bCs/>
                <w:sz w:val="24"/>
                <w:szCs w:val="24"/>
              </w:rPr>
            </w:pPr>
            <w:r w:rsidRPr="002C4AD9">
              <w:rPr>
                <w:rFonts w:ascii="Times New Roman" w:hAnsi="Times New Roman" w:cs="Times New Roman"/>
                <w:bCs/>
                <w:sz w:val="24"/>
                <w:szCs w:val="24"/>
              </w:rPr>
              <w:t>16</w:t>
            </w:r>
          </w:p>
        </w:tc>
        <w:tc>
          <w:tcPr>
            <w:tcW w:w="1201" w:type="pct"/>
            <w:vAlign w:val="center"/>
          </w:tcPr>
          <w:p w14:paraId="11F53C4C" w14:textId="77777777" w:rsidR="002C4AD9" w:rsidRPr="002C4AD9" w:rsidRDefault="002C4AD9" w:rsidP="002C4AD9">
            <w:pPr>
              <w:jc w:val="center"/>
              <w:rPr>
                <w:rFonts w:ascii="Times New Roman" w:hAnsi="Times New Roman" w:cs="Times New Roman"/>
                <w:bCs/>
                <w:sz w:val="24"/>
                <w:szCs w:val="24"/>
              </w:rPr>
            </w:pPr>
            <w:r w:rsidRPr="002C4AD9">
              <w:rPr>
                <w:rFonts w:ascii="Times New Roman" w:hAnsi="Times New Roman" w:cs="Times New Roman"/>
                <w:bCs/>
                <w:sz w:val="24"/>
                <w:szCs w:val="24"/>
              </w:rPr>
              <w:t>16</w:t>
            </w:r>
          </w:p>
        </w:tc>
      </w:tr>
      <w:tr w:rsidR="002C4AD9" w:rsidRPr="002C4AD9" w14:paraId="3CCCEF28" w14:textId="77777777" w:rsidTr="006158BE">
        <w:trPr>
          <w:trHeight w:val="23"/>
        </w:trPr>
        <w:tc>
          <w:tcPr>
            <w:tcW w:w="3201" w:type="pct"/>
            <w:vAlign w:val="center"/>
          </w:tcPr>
          <w:p w14:paraId="6FE7A21C" w14:textId="77777777" w:rsidR="002C4AD9" w:rsidRPr="002C4AD9" w:rsidRDefault="002C4AD9" w:rsidP="002C4AD9">
            <w:pPr>
              <w:jc w:val="both"/>
              <w:rPr>
                <w:rFonts w:ascii="Times New Roman" w:hAnsi="Times New Roman" w:cs="Times New Roman"/>
                <w:bCs/>
                <w:sz w:val="24"/>
                <w:szCs w:val="24"/>
              </w:rPr>
            </w:pPr>
            <w:r w:rsidRPr="002C4AD9">
              <w:rPr>
                <w:rFonts w:ascii="Times New Roman" w:hAnsi="Times New Roman" w:cs="Times New Roman"/>
                <w:bCs/>
                <w:sz w:val="24"/>
                <w:szCs w:val="24"/>
              </w:rPr>
              <w:t>Самостоятельная работа</w:t>
            </w:r>
          </w:p>
        </w:tc>
        <w:tc>
          <w:tcPr>
            <w:tcW w:w="598" w:type="pct"/>
            <w:vAlign w:val="center"/>
          </w:tcPr>
          <w:p w14:paraId="24431285" w14:textId="77777777" w:rsidR="002C4AD9" w:rsidRPr="002C4AD9" w:rsidRDefault="002C4AD9" w:rsidP="002C4AD9">
            <w:pPr>
              <w:jc w:val="center"/>
              <w:rPr>
                <w:rFonts w:ascii="Times New Roman" w:hAnsi="Times New Roman" w:cs="Times New Roman"/>
                <w:bCs/>
                <w:sz w:val="24"/>
                <w:szCs w:val="24"/>
              </w:rPr>
            </w:pPr>
            <w:r w:rsidRPr="002C4AD9">
              <w:rPr>
                <w:rFonts w:ascii="Times New Roman" w:hAnsi="Times New Roman" w:cs="Times New Roman"/>
                <w:bCs/>
                <w:sz w:val="24"/>
                <w:szCs w:val="24"/>
              </w:rPr>
              <w:t>2</w:t>
            </w:r>
          </w:p>
        </w:tc>
        <w:tc>
          <w:tcPr>
            <w:tcW w:w="1201" w:type="pct"/>
            <w:vAlign w:val="center"/>
          </w:tcPr>
          <w:p w14:paraId="3C2A4605" w14:textId="77777777" w:rsidR="002C4AD9" w:rsidRPr="002C4AD9" w:rsidRDefault="002C4AD9" w:rsidP="002C4AD9">
            <w:pPr>
              <w:jc w:val="center"/>
              <w:rPr>
                <w:rFonts w:ascii="Times New Roman" w:hAnsi="Times New Roman" w:cs="Times New Roman"/>
                <w:bCs/>
                <w:sz w:val="24"/>
                <w:szCs w:val="24"/>
              </w:rPr>
            </w:pPr>
            <w:r w:rsidRPr="002C4AD9">
              <w:rPr>
                <w:rFonts w:ascii="Times New Roman" w:hAnsi="Times New Roman" w:cs="Times New Roman"/>
                <w:bCs/>
                <w:sz w:val="24"/>
                <w:szCs w:val="24"/>
              </w:rPr>
              <w:t>-</w:t>
            </w:r>
          </w:p>
        </w:tc>
      </w:tr>
      <w:tr w:rsidR="002C4AD9" w:rsidRPr="002C4AD9" w14:paraId="53590D31" w14:textId="77777777" w:rsidTr="006158BE">
        <w:trPr>
          <w:trHeight w:val="23"/>
        </w:trPr>
        <w:tc>
          <w:tcPr>
            <w:tcW w:w="3201" w:type="pct"/>
            <w:vAlign w:val="center"/>
          </w:tcPr>
          <w:p w14:paraId="1CFF93FF" w14:textId="77777777" w:rsidR="002C4AD9" w:rsidRPr="002C4AD9" w:rsidRDefault="002C4AD9" w:rsidP="002C4AD9">
            <w:pPr>
              <w:jc w:val="both"/>
              <w:rPr>
                <w:rFonts w:ascii="Times New Roman" w:hAnsi="Times New Roman" w:cs="Times New Roman"/>
                <w:bCs/>
                <w:sz w:val="24"/>
                <w:szCs w:val="24"/>
              </w:rPr>
            </w:pPr>
            <w:r w:rsidRPr="002C4AD9">
              <w:rPr>
                <w:rFonts w:ascii="Times New Roman" w:hAnsi="Times New Roman" w:cs="Times New Roman"/>
                <w:bCs/>
                <w:sz w:val="24"/>
                <w:szCs w:val="24"/>
              </w:rPr>
              <w:t xml:space="preserve">Итоговая аттестация в </w:t>
            </w:r>
            <w:r w:rsidRPr="002C4AD9">
              <w:rPr>
                <w:rFonts w:ascii="Times New Roman" w:hAnsi="Times New Roman" w:cs="Times New Roman"/>
                <w:bCs/>
                <w:iCs/>
                <w:sz w:val="24"/>
                <w:szCs w:val="24"/>
              </w:rPr>
              <w:t xml:space="preserve">форме </w:t>
            </w:r>
            <w:proofErr w:type="spellStart"/>
            <w:r w:rsidRPr="002C4AD9">
              <w:rPr>
                <w:rFonts w:ascii="Times New Roman" w:hAnsi="Times New Roman" w:cs="Times New Roman"/>
                <w:bCs/>
                <w:sz w:val="24"/>
                <w:szCs w:val="24"/>
              </w:rPr>
              <w:t>диф.зачет</w:t>
            </w:r>
            <w:r w:rsidRPr="002C4AD9">
              <w:rPr>
                <w:rFonts w:ascii="Times New Roman" w:hAnsi="Times New Roman" w:cs="Times New Roman"/>
                <w:bCs/>
                <w:iCs/>
                <w:sz w:val="24"/>
                <w:szCs w:val="24"/>
              </w:rPr>
              <w:t>а</w:t>
            </w:r>
            <w:proofErr w:type="spellEnd"/>
          </w:p>
        </w:tc>
        <w:tc>
          <w:tcPr>
            <w:tcW w:w="598" w:type="pct"/>
            <w:vAlign w:val="center"/>
          </w:tcPr>
          <w:p w14:paraId="13DD5589" w14:textId="77777777" w:rsidR="002C4AD9" w:rsidRPr="002C4AD9" w:rsidRDefault="002C4AD9" w:rsidP="002C4AD9">
            <w:pPr>
              <w:jc w:val="center"/>
              <w:rPr>
                <w:rFonts w:ascii="Times New Roman" w:hAnsi="Times New Roman" w:cs="Times New Roman"/>
                <w:bCs/>
                <w:sz w:val="24"/>
                <w:szCs w:val="24"/>
              </w:rPr>
            </w:pPr>
            <w:r w:rsidRPr="002C4AD9">
              <w:rPr>
                <w:rFonts w:ascii="Times New Roman" w:hAnsi="Times New Roman" w:cs="Times New Roman"/>
                <w:bCs/>
                <w:sz w:val="24"/>
                <w:szCs w:val="24"/>
              </w:rPr>
              <w:t>2</w:t>
            </w:r>
          </w:p>
        </w:tc>
        <w:tc>
          <w:tcPr>
            <w:tcW w:w="1201" w:type="pct"/>
            <w:vAlign w:val="center"/>
          </w:tcPr>
          <w:p w14:paraId="2D272F94" w14:textId="77777777" w:rsidR="002C4AD9" w:rsidRPr="002C4AD9" w:rsidRDefault="002C4AD9" w:rsidP="002C4AD9">
            <w:pPr>
              <w:jc w:val="center"/>
              <w:rPr>
                <w:rFonts w:ascii="Times New Roman" w:hAnsi="Times New Roman" w:cs="Times New Roman"/>
                <w:bCs/>
                <w:sz w:val="24"/>
                <w:szCs w:val="24"/>
              </w:rPr>
            </w:pPr>
            <w:r w:rsidRPr="002C4AD9">
              <w:rPr>
                <w:rFonts w:ascii="Times New Roman" w:hAnsi="Times New Roman" w:cs="Times New Roman"/>
                <w:bCs/>
                <w:sz w:val="24"/>
                <w:szCs w:val="24"/>
              </w:rPr>
              <w:t>-</w:t>
            </w:r>
          </w:p>
        </w:tc>
      </w:tr>
      <w:tr w:rsidR="002C4AD9" w:rsidRPr="002C4AD9" w14:paraId="0C30CD32" w14:textId="77777777" w:rsidTr="006158BE">
        <w:trPr>
          <w:trHeight w:val="23"/>
        </w:trPr>
        <w:tc>
          <w:tcPr>
            <w:tcW w:w="3201" w:type="pct"/>
            <w:vAlign w:val="center"/>
          </w:tcPr>
          <w:p w14:paraId="1A5BF522" w14:textId="77777777" w:rsidR="002C4AD9" w:rsidRPr="002C4AD9" w:rsidRDefault="002C4AD9" w:rsidP="002C4AD9">
            <w:pPr>
              <w:jc w:val="both"/>
              <w:rPr>
                <w:rFonts w:ascii="Times New Roman" w:hAnsi="Times New Roman" w:cs="Times New Roman"/>
                <w:bCs/>
                <w:sz w:val="24"/>
                <w:szCs w:val="24"/>
              </w:rPr>
            </w:pPr>
            <w:r w:rsidRPr="002C4AD9">
              <w:rPr>
                <w:rFonts w:ascii="Times New Roman" w:hAnsi="Times New Roman" w:cs="Times New Roman"/>
                <w:bCs/>
                <w:sz w:val="24"/>
                <w:szCs w:val="24"/>
              </w:rPr>
              <w:t>Всего</w:t>
            </w:r>
          </w:p>
        </w:tc>
        <w:tc>
          <w:tcPr>
            <w:tcW w:w="598" w:type="pct"/>
            <w:vAlign w:val="center"/>
          </w:tcPr>
          <w:p w14:paraId="54D7D525" w14:textId="77777777" w:rsidR="002C4AD9" w:rsidRPr="002C4AD9" w:rsidRDefault="002C4AD9" w:rsidP="002C4AD9">
            <w:pPr>
              <w:jc w:val="center"/>
              <w:rPr>
                <w:rFonts w:ascii="Times New Roman" w:hAnsi="Times New Roman" w:cs="Times New Roman"/>
                <w:b/>
                <w:sz w:val="24"/>
                <w:szCs w:val="24"/>
              </w:rPr>
            </w:pPr>
            <w:r w:rsidRPr="002C4AD9">
              <w:rPr>
                <w:rFonts w:ascii="Times New Roman" w:hAnsi="Times New Roman" w:cs="Times New Roman"/>
                <w:b/>
                <w:sz w:val="24"/>
                <w:szCs w:val="24"/>
              </w:rPr>
              <w:t>39</w:t>
            </w:r>
          </w:p>
        </w:tc>
        <w:tc>
          <w:tcPr>
            <w:tcW w:w="1201" w:type="pct"/>
            <w:vAlign w:val="center"/>
          </w:tcPr>
          <w:p w14:paraId="7718C454" w14:textId="77777777" w:rsidR="002C4AD9" w:rsidRPr="002C4AD9" w:rsidRDefault="002C4AD9" w:rsidP="002C4AD9">
            <w:pPr>
              <w:jc w:val="center"/>
              <w:rPr>
                <w:rFonts w:ascii="Times New Roman" w:hAnsi="Times New Roman" w:cs="Times New Roman"/>
                <w:b/>
                <w:sz w:val="24"/>
                <w:szCs w:val="24"/>
              </w:rPr>
            </w:pPr>
            <w:r w:rsidRPr="002C4AD9">
              <w:rPr>
                <w:rFonts w:ascii="Times New Roman" w:hAnsi="Times New Roman" w:cs="Times New Roman"/>
                <w:b/>
                <w:sz w:val="24"/>
                <w:szCs w:val="24"/>
              </w:rPr>
              <w:t>16</w:t>
            </w:r>
          </w:p>
        </w:tc>
      </w:tr>
    </w:tbl>
    <w:p w14:paraId="473CA23F" w14:textId="77777777" w:rsidR="002C4AD9" w:rsidRPr="002C4AD9" w:rsidRDefault="002C4AD9" w:rsidP="002C4AD9">
      <w:pPr>
        <w:rPr>
          <w:rFonts w:ascii="Times New Roman" w:eastAsia="Segoe UI" w:hAnsi="Times New Roman" w:cs="Times New Roman"/>
          <w:b/>
          <w:bCs/>
          <w:sz w:val="24"/>
          <w:szCs w:val="24"/>
          <w:lang w:eastAsia="ru-RU"/>
        </w:rPr>
      </w:pPr>
    </w:p>
    <w:p w14:paraId="7C2935BB" w14:textId="77777777" w:rsidR="002C4AD9" w:rsidRPr="002C4AD9" w:rsidRDefault="002C4AD9" w:rsidP="002C4AD9">
      <w:pPr>
        <w:spacing w:after="120" w:line="276" w:lineRule="auto"/>
        <w:ind w:firstLine="709"/>
        <w:outlineLvl w:val="1"/>
        <w:rPr>
          <w:rFonts w:ascii="Times New Roman" w:eastAsia="Segoe UI" w:hAnsi="Times New Roman" w:cs="Times New Roman"/>
          <w:b/>
          <w:bCs/>
          <w:color w:val="5A5A5A" w:themeColor="text1" w:themeTint="A5"/>
          <w:spacing w:val="15"/>
          <w:sz w:val="24"/>
          <w:szCs w:val="24"/>
          <w:lang w:eastAsia="ru-RU"/>
        </w:rPr>
        <w:sectPr w:rsidR="002C4AD9" w:rsidRPr="002C4AD9" w:rsidSect="001604E7">
          <w:headerReference w:type="even" r:id="rId61"/>
          <w:pgSz w:w="11906" w:h="16838"/>
          <w:pgMar w:top="1134" w:right="567" w:bottom="1134" w:left="1701" w:header="709" w:footer="709" w:gutter="0"/>
          <w:cols w:space="708"/>
          <w:docGrid w:linePitch="360"/>
        </w:sectPr>
      </w:pPr>
    </w:p>
    <w:p w14:paraId="53FF47E2" w14:textId="77777777" w:rsidR="002C4AD9" w:rsidRPr="002C4AD9" w:rsidRDefault="002C4AD9" w:rsidP="002C4AD9">
      <w:pPr>
        <w:spacing w:after="120" w:line="276" w:lineRule="auto"/>
        <w:ind w:firstLine="709"/>
        <w:outlineLvl w:val="1"/>
        <w:rPr>
          <w:rFonts w:ascii="Times New Roman" w:eastAsia="Segoe UI" w:hAnsi="Times New Roman" w:cs="Times New Roman"/>
          <w:b/>
          <w:bCs/>
          <w:smallCaps/>
          <w:color w:val="5A5A5A" w:themeColor="text1" w:themeTint="A5"/>
          <w:spacing w:val="15"/>
          <w:sz w:val="24"/>
          <w:szCs w:val="24"/>
          <w:lang w:eastAsia="ru-RU"/>
        </w:rPr>
      </w:pPr>
      <w:r w:rsidRPr="002C4AD9">
        <w:rPr>
          <w:rFonts w:ascii="Times New Roman" w:eastAsia="Segoe UI" w:hAnsi="Times New Roman" w:cs="Times New Roman"/>
          <w:b/>
          <w:bCs/>
          <w:color w:val="5A5A5A" w:themeColor="text1" w:themeTint="A5"/>
          <w:spacing w:val="15"/>
          <w:sz w:val="24"/>
          <w:szCs w:val="24"/>
          <w:lang w:eastAsia="ru-RU"/>
        </w:rPr>
        <w:lastRenderedPageBreak/>
        <w:t xml:space="preserve">2.2. Содержание дисциплины ОП.06 </w:t>
      </w:r>
      <w:r w:rsidRPr="002C4AD9">
        <w:rPr>
          <w:rFonts w:ascii="Times New Roman" w:eastAsia="Segoe UI" w:hAnsi="Times New Roman" w:cs="Times New Roman"/>
          <w:b/>
          <w:bCs/>
          <w:smallCaps/>
          <w:color w:val="5A5A5A" w:themeColor="text1" w:themeTint="A5"/>
          <w:spacing w:val="15"/>
          <w:sz w:val="24"/>
          <w:szCs w:val="24"/>
          <w:lang w:eastAsia="ru-RU"/>
        </w:rPr>
        <w:t>«</w:t>
      </w:r>
      <w:r w:rsidRPr="002C4AD9">
        <w:rPr>
          <w:rFonts w:ascii="Times New Roman" w:eastAsia="Segoe UI" w:hAnsi="Times New Roman" w:cs="Times New Roman"/>
          <w:b/>
          <w:color w:val="5A5A5A" w:themeColor="text1" w:themeTint="A5"/>
          <w:spacing w:val="15"/>
          <w:sz w:val="24"/>
          <w:szCs w:val="24"/>
          <w:lang w:eastAsia="ru-RU"/>
        </w:rPr>
        <w:t>Корпоративная культура и эффективное поведение на рынке труда</w:t>
      </w:r>
      <w:r w:rsidRPr="002C4AD9">
        <w:rPr>
          <w:rFonts w:ascii="Times New Roman" w:eastAsia="Segoe UI" w:hAnsi="Times New Roman" w:cs="Times New Roman"/>
          <w:b/>
          <w:bCs/>
          <w:smallCaps/>
          <w:color w:val="5A5A5A" w:themeColor="text1" w:themeTint="A5"/>
          <w:spacing w:val="15"/>
          <w:sz w:val="24"/>
          <w:szCs w:val="24"/>
          <w:lang w:eastAsia="ru-RU"/>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7654"/>
        <w:gridCol w:w="2056"/>
        <w:gridCol w:w="2225"/>
      </w:tblGrid>
      <w:tr w:rsidR="002C4AD9" w:rsidRPr="002C4AD9" w14:paraId="3057F8D7" w14:textId="77777777" w:rsidTr="006158BE">
        <w:trPr>
          <w:trHeight w:val="903"/>
        </w:trPr>
        <w:tc>
          <w:tcPr>
            <w:tcW w:w="2802" w:type="dxa"/>
            <w:tcBorders>
              <w:top w:val="single" w:sz="4" w:space="0" w:color="auto"/>
              <w:left w:val="single" w:sz="4" w:space="0" w:color="auto"/>
              <w:bottom w:val="single" w:sz="4" w:space="0" w:color="auto"/>
              <w:right w:val="single" w:sz="4" w:space="0" w:color="auto"/>
            </w:tcBorders>
            <w:vAlign w:val="center"/>
            <w:hideMark/>
          </w:tcPr>
          <w:p w14:paraId="03759A2C" w14:textId="77777777" w:rsidR="002C4AD9" w:rsidRPr="002C4AD9" w:rsidRDefault="002C4AD9" w:rsidP="002C4AD9">
            <w:pPr>
              <w:spacing w:line="276" w:lineRule="auto"/>
              <w:jc w:val="center"/>
              <w:rPr>
                <w:rFonts w:ascii="Times New Roman" w:eastAsia="Times New Roman" w:hAnsi="Times New Roman" w:cs="Times New Roman"/>
                <w:b/>
                <w:lang w:eastAsia="ru-RU"/>
              </w:rPr>
            </w:pPr>
            <w:r w:rsidRPr="002C4AD9">
              <w:rPr>
                <w:rFonts w:ascii="Times New Roman" w:eastAsia="Times New Roman" w:hAnsi="Times New Roman" w:cs="Times New Roman"/>
                <w:b/>
                <w:bCs/>
                <w:lang w:eastAsia="ru-RU"/>
              </w:rPr>
              <w:t>Наименование разделов и тем</w:t>
            </w:r>
          </w:p>
        </w:tc>
        <w:tc>
          <w:tcPr>
            <w:tcW w:w="7654" w:type="dxa"/>
            <w:tcBorders>
              <w:top w:val="single" w:sz="4" w:space="0" w:color="auto"/>
              <w:left w:val="single" w:sz="4" w:space="0" w:color="auto"/>
              <w:bottom w:val="single" w:sz="4" w:space="0" w:color="auto"/>
              <w:right w:val="single" w:sz="4" w:space="0" w:color="auto"/>
            </w:tcBorders>
            <w:vAlign w:val="center"/>
            <w:hideMark/>
          </w:tcPr>
          <w:p w14:paraId="51A84121" w14:textId="77777777" w:rsidR="002C4AD9" w:rsidRPr="002C4AD9" w:rsidRDefault="002C4AD9" w:rsidP="002C4AD9">
            <w:pPr>
              <w:suppressAutoHyphens/>
              <w:jc w:val="center"/>
              <w:rPr>
                <w:rFonts w:ascii="Times New Roman" w:eastAsia="Times New Roman" w:hAnsi="Times New Roman" w:cs="Times New Roman"/>
                <w:b/>
                <w:lang w:eastAsia="ru-RU"/>
              </w:rPr>
            </w:pPr>
            <w:r w:rsidRPr="002C4AD9">
              <w:rPr>
                <w:rFonts w:ascii="Times New Roman" w:eastAsia="Times New Roman" w:hAnsi="Times New Roman" w:cs="Times New Roman"/>
                <w:b/>
                <w:bCs/>
                <w:lang w:eastAsia="ru-RU"/>
              </w:rPr>
              <w:t>Содержание учебного материала, практических и лабораторных занятий</w:t>
            </w:r>
          </w:p>
        </w:tc>
        <w:tc>
          <w:tcPr>
            <w:tcW w:w="2056" w:type="dxa"/>
            <w:tcBorders>
              <w:top w:val="single" w:sz="4" w:space="0" w:color="auto"/>
              <w:left w:val="single" w:sz="4" w:space="0" w:color="auto"/>
              <w:bottom w:val="single" w:sz="4" w:space="0" w:color="auto"/>
              <w:right w:val="single" w:sz="4" w:space="0" w:color="auto"/>
            </w:tcBorders>
            <w:hideMark/>
          </w:tcPr>
          <w:p w14:paraId="3ED78334" w14:textId="77777777" w:rsidR="002C4AD9" w:rsidRPr="002C4AD9" w:rsidRDefault="002C4AD9" w:rsidP="002C4AD9">
            <w:pPr>
              <w:suppressAutoHyphens/>
              <w:jc w:val="center"/>
              <w:rPr>
                <w:rFonts w:ascii="Times New Roman" w:eastAsia="Times New Roman" w:hAnsi="Times New Roman" w:cs="Times New Roman"/>
                <w:b/>
                <w:bCs/>
                <w:lang w:eastAsia="ru-RU"/>
              </w:rPr>
            </w:pPr>
            <w:r w:rsidRPr="002C4AD9">
              <w:rPr>
                <w:rFonts w:ascii="Times New Roman" w:hAnsi="Times New Roman"/>
                <w:b/>
                <w:bCs/>
              </w:rPr>
              <w:t xml:space="preserve">Объем, </w:t>
            </w:r>
            <w:proofErr w:type="spellStart"/>
            <w:r w:rsidRPr="002C4AD9">
              <w:rPr>
                <w:rFonts w:ascii="Times New Roman" w:hAnsi="Times New Roman"/>
                <w:b/>
                <w:bCs/>
              </w:rPr>
              <w:t>ак</w:t>
            </w:r>
            <w:proofErr w:type="spellEnd"/>
            <w:r w:rsidRPr="002C4AD9">
              <w:rPr>
                <w:rFonts w:ascii="Times New Roman" w:hAnsi="Times New Roman"/>
                <w:b/>
                <w:bCs/>
              </w:rPr>
              <w:t xml:space="preserve">. ч. / </w:t>
            </w:r>
            <w:r w:rsidRPr="002C4AD9">
              <w:rPr>
                <w:rFonts w:ascii="Times New Roman" w:hAnsi="Times New Roman"/>
                <w:b/>
                <w:bCs/>
              </w:rPr>
              <w:br/>
              <w:t xml:space="preserve">в том числе </w:t>
            </w:r>
            <w:r w:rsidRPr="002C4AD9">
              <w:rPr>
                <w:rFonts w:ascii="Times New Roman" w:hAnsi="Times New Roman"/>
                <w:b/>
                <w:bCs/>
              </w:rPr>
              <w:br/>
              <w:t xml:space="preserve">в форме практической подготовки, </w:t>
            </w:r>
            <w:r w:rsidRPr="002C4AD9">
              <w:rPr>
                <w:rFonts w:ascii="Times New Roman" w:hAnsi="Times New Roman"/>
                <w:b/>
                <w:bCs/>
              </w:rPr>
              <w:br/>
            </w:r>
            <w:proofErr w:type="spellStart"/>
            <w:r w:rsidRPr="002C4AD9">
              <w:rPr>
                <w:rFonts w:ascii="Times New Roman" w:hAnsi="Times New Roman"/>
                <w:b/>
                <w:bCs/>
              </w:rPr>
              <w:t>ак</w:t>
            </w:r>
            <w:proofErr w:type="spellEnd"/>
            <w:r w:rsidRPr="002C4AD9">
              <w:rPr>
                <w:rFonts w:ascii="Times New Roman" w:hAnsi="Times New Roman"/>
                <w:b/>
                <w:bCs/>
              </w:rPr>
              <w:t>. ч.</w:t>
            </w:r>
          </w:p>
        </w:tc>
        <w:tc>
          <w:tcPr>
            <w:tcW w:w="2225" w:type="dxa"/>
            <w:tcBorders>
              <w:top w:val="single" w:sz="4" w:space="0" w:color="auto"/>
              <w:left w:val="single" w:sz="4" w:space="0" w:color="auto"/>
              <w:bottom w:val="single" w:sz="4" w:space="0" w:color="auto"/>
              <w:right w:val="single" w:sz="4" w:space="0" w:color="auto"/>
            </w:tcBorders>
            <w:hideMark/>
          </w:tcPr>
          <w:p w14:paraId="6CD1312A" w14:textId="77777777" w:rsidR="002C4AD9" w:rsidRPr="002C4AD9" w:rsidRDefault="002C4AD9" w:rsidP="002C4AD9">
            <w:pPr>
              <w:suppressAutoHyphens/>
              <w:jc w:val="center"/>
              <w:rPr>
                <w:rFonts w:ascii="Times New Roman" w:eastAsia="Times New Roman" w:hAnsi="Times New Roman" w:cs="Times New Roman"/>
                <w:b/>
                <w:bCs/>
                <w:lang w:eastAsia="ru-RU"/>
              </w:rPr>
            </w:pPr>
            <w:r w:rsidRPr="002C4AD9">
              <w:rPr>
                <w:rFonts w:ascii="Times New Roman" w:hAnsi="Times New Roman"/>
                <w:b/>
                <w:bCs/>
              </w:rPr>
              <w:t>Коды компетенций, формированию которых способствует элемент программы</w:t>
            </w:r>
          </w:p>
        </w:tc>
      </w:tr>
      <w:tr w:rsidR="002C4AD9" w:rsidRPr="002C4AD9" w14:paraId="1523CF1A" w14:textId="77777777" w:rsidTr="006158BE">
        <w:tc>
          <w:tcPr>
            <w:tcW w:w="2802" w:type="dxa"/>
            <w:vMerge w:val="restart"/>
            <w:tcBorders>
              <w:top w:val="single" w:sz="4" w:space="0" w:color="auto"/>
              <w:left w:val="single" w:sz="4" w:space="0" w:color="auto"/>
              <w:bottom w:val="single" w:sz="4" w:space="0" w:color="auto"/>
              <w:right w:val="single" w:sz="4" w:space="0" w:color="auto"/>
            </w:tcBorders>
            <w:hideMark/>
          </w:tcPr>
          <w:p w14:paraId="39F22F31" w14:textId="77777777" w:rsidR="002C4AD9" w:rsidRPr="002C4AD9" w:rsidRDefault="002C4AD9" w:rsidP="002C4AD9">
            <w:pPr>
              <w:rPr>
                <w:rFonts w:ascii="Times New Roman" w:eastAsia="Times New Roman" w:hAnsi="Times New Roman" w:cs="Times New Roman"/>
                <w:b/>
                <w:bCs/>
                <w:lang w:eastAsia="ru-RU"/>
              </w:rPr>
            </w:pPr>
            <w:r w:rsidRPr="002C4AD9">
              <w:rPr>
                <w:rFonts w:ascii="Times New Roman" w:eastAsia="Times New Roman" w:hAnsi="Times New Roman" w:cs="Times New Roman"/>
                <w:b/>
                <w:bCs/>
                <w:lang w:eastAsia="ru-RU"/>
              </w:rPr>
              <w:t xml:space="preserve">Тема 1. </w:t>
            </w:r>
            <w:r w:rsidRPr="002C4AD9">
              <w:rPr>
                <w:rFonts w:ascii="Times New Roman" w:eastAsia="Calibri" w:hAnsi="Times New Roman"/>
                <w:b/>
              </w:rPr>
              <w:t>Корпоративная культура.</w:t>
            </w:r>
          </w:p>
        </w:tc>
        <w:tc>
          <w:tcPr>
            <w:tcW w:w="7654" w:type="dxa"/>
            <w:tcBorders>
              <w:top w:val="single" w:sz="4" w:space="0" w:color="auto"/>
              <w:left w:val="single" w:sz="4" w:space="0" w:color="auto"/>
              <w:bottom w:val="single" w:sz="4" w:space="0" w:color="auto"/>
              <w:right w:val="single" w:sz="4" w:space="0" w:color="auto"/>
            </w:tcBorders>
            <w:hideMark/>
          </w:tcPr>
          <w:p w14:paraId="1B093189" w14:textId="77777777" w:rsidR="002C4AD9" w:rsidRPr="002C4AD9" w:rsidRDefault="002C4AD9" w:rsidP="002C4AD9">
            <w:pPr>
              <w:rPr>
                <w:rFonts w:ascii="Times New Roman" w:eastAsia="Times New Roman" w:hAnsi="Times New Roman" w:cs="Times New Roman"/>
                <w:b/>
                <w:lang w:eastAsia="ru-RU"/>
              </w:rPr>
            </w:pPr>
            <w:r w:rsidRPr="002C4AD9">
              <w:rPr>
                <w:rFonts w:ascii="Times New Roman" w:eastAsia="Times New Roman" w:hAnsi="Times New Roman" w:cs="Times New Roman"/>
                <w:b/>
                <w:bCs/>
                <w:lang w:eastAsia="ru-RU"/>
              </w:rPr>
              <w:t xml:space="preserve">Содержание </w:t>
            </w:r>
          </w:p>
        </w:tc>
        <w:tc>
          <w:tcPr>
            <w:tcW w:w="2056" w:type="dxa"/>
            <w:tcBorders>
              <w:top w:val="single" w:sz="4" w:space="0" w:color="auto"/>
              <w:left w:val="single" w:sz="4" w:space="0" w:color="auto"/>
              <w:bottom w:val="single" w:sz="4" w:space="0" w:color="auto"/>
              <w:right w:val="single" w:sz="4" w:space="0" w:color="auto"/>
            </w:tcBorders>
          </w:tcPr>
          <w:p w14:paraId="4ABE1A3A" w14:textId="77777777" w:rsidR="002C4AD9" w:rsidRPr="002C4AD9" w:rsidRDefault="002C4AD9" w:rsidP="002C4AD9">
            <w:pPr>
              <w:rPr>
                <w:rFonts w:ascii="Times New Roman" w:eastAsia="Times New Roman" w:hAnsi="Times New Roman" w:cs="Times New Roman"/>
                <w:b/>
                <w:bCs/>
                <w:lang w:eastAsia="ru-RU"/>
              </w:rPr>
            </w:pPr>
            <w:r w:rsidRPr="002C4AD9">
              <w:rPr>
                <w:rFonts w:ascii="Times New Roman" w:eastAsia="Times New Roman" w:hAnsi="Times New Roman" w:cs="Times New Roman"/>
                <w:b/>
                <w:bCs/>
                <w:lang w:eastAsia="ru-RU"/>
              </w:rPr>
              <w:t>1</w:t>
            </w:r>
          </w:p>
        </w:tc>
        <w:tc>
          <w:tcPr>
            <w:tcW w:w="2225" w:type="dxa"/>
            <w:vMerge w:val="restart"/>
            <w:tcBorders>
              <w:top w:val="single" w:sz="4" w:space="0" w:color="auto"/>
              <w:left w:val="single" w:sz="4" w:space="0" w:color="auto"/>
              <w:bottom w:val="single" w:sz="4" w:space="0" w:color="auto"/>
              <w:right w:val="single" w:sz="4" w:space="0" w:color="auto"/>
            </w:tcBorders>
            <w:hideMark/>
          </w:tcPr>
          <w:p w14:paraId="7A010B84" w14:textId="77777777" w:rsidR="002C4AD9" w:rsidRPr="002C4AD9" w:rsidRDefault="002C4AD9" w:rsidP="002C4AD9">
            <w:pPr>
              <w:rPr>
                <w:rFonts w:ascii="Times New Roman" w:eastAsia="Times New Roman" w:hAnsi="Times New Roman" w:cs="Times New Roman"/>
                <w:bCs/>
                <w:lang w:eastAsia="ru-RU"/>
              </w:rPr>
            </w:pPr>
            <w:r w:rsidRPr="002C4AD9">
              <w:rPr>
                <w:rFonts w:ascii="Times New Roman" w:eastAsia="Times New Roman" w:hAnsi="Times New Roman" w:cs="Times New Roman"/>
                <w:bCs/>
                <w:lang w:eastAsia="ru-RU"/>
              </w:rPr>
              <w:t>ОК.01-06; 09</w:t>
            </w:r>
          </w:p>
        </w:tc>
      </w:tr>
      <w:tr w:rsidR="002C4AD9" w:rsidRPr="002C4AD9" w14:paraId="3BE5407D" w14:textId="77777777" w:rsidTr="006158BE">
        <w:trPr>
          <w:trHeight w:val="396"/>
        </w:trPr>
        <w:tc>
          <w:tcPr>
            <w:tcW w:w="2802" w:type="dxa"/>
            <w:vMerge/>
            <w:tcBorders>
              <w:top w:val="single" w:sz="4" w:space="0" w:color="auto"/>
              <w:left w:val="single" w:sz="4" w:space="0" w:color="auto"/>
              <w:bottom w:val="single" w:sz="4" w:space="0" w:color="auto"/>
              <w:right w:val="single" w:sz="4" w:space="0" w:color="auto"/>
            </w:tcBorders>
            <w:vAlign w:val="center"/>
            <w:hideMark/>
          </w:tcPr>
          <w:p w14:paraId="19CCCD92" w14:textId="77777777" w:rsidR="002C4AD9" w:rsidRPr="002C4AD9" w:rsidRDefault="002C4AD9" w:rsidP="002C4AD9">
            <w:pPr>
              <w:rPr>
                <w:rFonts w:ascii="Times New Roman" w:eastAsia="Times New Roman" w:hAnsi="Times New Roman" w:cs="Times New Roman"/>
                <w:b/>
                <w:bCs/>
                <w:lang w:eastAsia="ru-RU"/>
              </w:rPr>
            </w:pPr>
          </w:p>
        </w:tc>
        <w:tc>
          <w:tcPr>
            <w:tcW w:w="7654" w:type="dxa"/>
            <w:tcBorders>
              <w:top w:val="single" w:sz="4" w:space="0" w:color="auto"/>
              <w:left w:val="single" w:sz="4" w:space="0" w:color="auto"/>
              <w:bottom w:val="single" w:sz="4" w:space="0" w:color="auto"/>
              <w:right w:val="single" w:sz="4" w:space="0" w:color="auto"/>
            </w:tcBorders>
            <w:hideMark/>
          </w:tcPr>
          <w:p w14:paraId="60F72B8F" w14:textId="77777777" w:rsidR="002C4AD9" w:rsidRPr="002C4AD9" w:rsidRDefault="002C4AD9" w:rsidP="002C4AD9">
            <w:pPr>
              <w:suppressAutoHyphens/>
              <w:jc w:val="both"/>
              <w:rPr>
                <w:rFonts w:ascii="Times New Roman" w:eastAsia="Times New Roman" w:hAnsi="Times New Roman" w:cs="Times New Roman"/>
                <w:lang w:eastAsia="ru-RU"/>
              </w:rPr>
            </w:pPr>
            <w:r w:rsidRPr="002C4AD9">
              <w:rPr>
                <w:rFonts w:ascii="Times New Roman" w:eastAsia="Calibri" w:hAnsi="Times New Roman"/>
              </w:rPr>
              <w:t>Понятие корпоративной культуры. Предмет, задачи дисциплины. Типы корпоративных  культур.</w:t>
            </w:r>
          </w:p>
        </w:tc>
        <w:tc>
          <w:tcPr>
            <w:tcW w:w="2056" w:type="dxa"/>
            <w:tcBorders>
              <w:top w:val="single" w:sz="4" w:space="0" w:color="auto"/>
              <w:left w:val="single" w:sz="4" w:space="0" w:color="auto"/>
              <w:bottom w:val="single" w:sz="4" w:space="0" w:color="auto"/>
              <w:right w:val="single" w:sz="4" w:space="0" w:color="auto"/>
            </w:tcBorders>
            <w:hideMark/>
          </w:tcPr>
          <w:p w14:paraId="054EFEC5" w14:textId="77777777" w:rsidR="002C4AD9" w:rsidRPr="002C4AD9" w:rsidRDefault="002C4AD9" w:rsidP="002C4AD9">
            <w:pPr>
              <w:suppressAutoHyphens/>
              <w:jc w:val="both"/>
              <w:rPr>
                <w:rFonts w:ascii="Times New Roman" w:eastAsia="Times New Roman" w:hAnsi="Times New Roman" w:cs="Times New Roman"/>
                <w:lang w:eastAsia="ru-RU"/>
              </w:rPr>
            </w:pPr>
            <w:r w:rsidRPr="002C4AD9">
              <w:rPr>
                <w:rFonts w:ascii="Times New Roman" w:eastAsia="Times New Roman" w:hAnsi="Times New Roman" w:cs="Times New Roman"/>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907BAC" w14:textId="77777777" w:rsidR="002C4AD9" w:rsidRPr="002C4AD9" w:rsidRDefault="002C4AD9" w:rsidP="002C4AD9">
            <w:pPr>
              <w:rPr>
                <w:rFonts w:ascii="Times New Roman" w:eastAsia="Times New Roman" w:hAnsi="Times New Roman" w:cs="Times New Roman"/>
                <w:bCs/>
                <w:lang w:eastAsia="ru-RU"/>
              </w:rPr>
            </w:pPr>
          </w:p>
        </w:tc>
      </w:tr>
      <w:tr w:rsidR="002C4AD9" w:rsidRPr="002C4AD9" w14:paraId="3539995F" w14:textId="77777777" w:rsidTr="006158BE">
        <w:trPr>
          <w:trHeight w:val="361"/>
        </w:trPr>
        <w:tc>
          <w:tcPr>
            <w:tcW w:w="2802" w:type="dxa"/>
            <w:vMerge w:val="restart"/>
            <w:tcBorders>
              <w:top w:val="single" w:sz="4" w:space="0" w:color="auto"/>
              <w:left w:val="single" w:sz="4" w:space="0" w:color="auto"/>
              <w:bottom w:val="single" w:sz="4" w:space="0" w:color="auto"/>
              <w:right w:val="single" w:sz="4" w:space="0" w:color="auto"/>
            </w:tcBorders>
            <w:hideMark/>
          </w:tcPr>
          <w:p w14:paraId="64E7CE6E" w14:textId="77777777" w:rsidR="002C4AD9" w:rsidRPr="002C4AD9" w:rsidRDefault="002C4AD9" w:rsidP="002C4AD9">
            <w:pPr>
              <w:rPr>
                <w:rFonts w:ascii="Times New Roman" w:eastAsia="Times New Roman" w:hAnsi="Times New Roman" w:cs="Times New Roman"/>
                <w:b/>
                <w:bCs/>
                <w:lang w:eastAsia="ru-RU"/>
              </w:rPr>
            </w:pPr>
            <w:r w:rsidRPr="002C4AD9">
              <w:rPr>
                <w:rFonts w:ascii="Times New Roman" w:eastAsia="Times New Roman" w:hAnsi="Times New Roman" w:cs="Times New Roman"/>
                <w:b/>
                <w:bCs/>
                <w:lang w:eastAsia="ru-RU"/>
              </w:rPr>
              <w:t xml:space="preserve">Тема 2. </w:t>
            </w:r>
            <w:r w:rsidRPr="002C4AD9">
              <w:rPr>
                <w:rFonts w:ascii="Times New Roman" w:eastAsia="Calibri" w:hAnsi="Times New Roman"/>
                <w:b/>
              </w:rPr>
              <w:t>Культура общения</w:t>
            </w:r>
          </w:p>
        </w:tc>
        <w:tc>
          <w:tcPr>
            <w:tcW w:w="7654" w:type="dxa"/>
            <w:tcBorders>
              <w:top w:val="single" w:sz="4" w:space="0" w:color="auto"/>
              <w:left w:val="single" w:sz="4" w:space="0" w:color="auto"/>
              <w:bottom w:val="single" w:sz="4" w:space="0" w:color="auto"/>
              <w:right w:val="single" w:sz="4" w:space="0" w:color="auto"/>
            </w:tcBorders>
            <w:vAlign w:val="bottom"/>
            <w:hideMark/>
          </w:tcPr>
          <w:p w14:paraId="2BE735B1" w14:textId="77777777" w:rsidR="002C4AD9" w:rsidRPr="002C4AD9" w:rsidRDefault="002C4AD9" w:rsidP="002C4AD9">
            <w:pPr>
              <w:rPr>
                <w:rFonts w:ascii="Times New Roman" w:eastAsia="Times New Roman" w:hAnsi="Times New Roman" w:cs="Times New Roman"/>
                <w:b/>
                <w:bCs/>
                <w:lang w:eastAsia="ru-RU"/>
              </w:rPr>
            </w:pPr>
            <w:r w:rsidRPr="002C4AD9">
              <w:rPr>
                <w:rFonts w:ascii="Times New Roman" w:eastAsia="Times New Roman" w:hAnsi="Times New Roman" w:cs="Times New Roman"/>
                <w:b/>
                <w:bCs/>
                <w:lang w:eastAsia="ru-RU"/>
              </w:rPr>
              <w:t xml:space="preserve">Содержание </w:t>
            </w:r>
          </w:p>
        </w:tc>
        <w:tc>
          <w:tcPr>
            <w:tcW w:w="2056" w:type="dxa"/>
            <w:tcBorders>
              <w:top w:val="single" w:sz="4" w:space="0" w:color="auto"/>
              <w:left w:val="single" w:sz="4" w:space="0" w:color="auto"/>
              <w:bottom w:val="single" w:sz="4" w:space="0" w:color="auto"/>
              <w:right w:val="single" w:sz="4" w:space="0" w:color="auto"/>
            </w:tcBorders>
          </w:tcPr>
          <w:p w14:paraId="60039812" w14:textId="77777777" w:rsidR="002C4AD9" w:rsidRPr="002C4AD9" w:rsidRDefault="002C4AD9" w:rsidP="002C4AD9">
            <w:pPr>
              <w:rPr>
                <w:rFonts w:ascii="Times New Roman" w:eastAsia="Times New Roman" w:hAnsi="Times New Roman" w:cs="Times New Roman"/>
                <w:b/>
                <w:bCs/>
                <w:lang w:eastAsia="ru-RU"/>
              </w:rPr>
            </w:pPr>
            <w:r w:rsidRPr="002C4AD9">
              <w:rPr>
                <w:rFonts w:ascii="Times New Roman" w:eastAsia="Times New Roman" w:hAnsi="Times New Roman" w:cs="Times New Roman"/>
                <w:b/>
                <w:bCs/>
                <w:lang w:eastAsia="ru-RU"/>
              </w:rPr>
              <w:t>3/2</w:t>
            </w:r>
          </w:p>
        </w:tc>
        <w:tc>
          <w:tcPr>
            <w:tcW w:w="2225" w:type="dxa"/>
            <w:vMerge w:val="restart"/>
            <w:tcBorders>
              <w:top w:val="single" w:sz="4" w:space="0" w:color="auto"/>
              <w:left w:val="single" w:sz="4" w:space="0" w:color="auto"/>
              <w:bottom w:val="single" w:sz="4" w:space="0" w:color="auto"/>
              <w:right w:val="single" w:sz="4" w:space="0" w:color="auto"/>
            </w:tcBorders>
          </w:tcPr>
          <w:p w14:paraId="04EDE367" w14:textId="77777777" w:rsidR="002C4AD9" w:rsidRPr="002C4AD9" w:rsidRDefault="002C4AD9" w:rsidP="002C4AD9">
            <w:pPr>
              <w:rPr>
                <w:rFonts w:ascii="Times New Roman" w:eastAsia="Times New Roman" w:hAnsi="Times New Roman" w:cs="Times New Roman"/>
                <w:bCs/>
                <w:lang w:eastAsia="ru-RU"/>
              </w:rPr>
            </w:pPr>
          </w:p>
        </w:tc>
      </w:tr>
      <w:tr w:rsidR="002C4AD9" w:rsidRPr="002C4AD9" w14:paraId="111D7952" w14:textId="77777777" w:rsidTr="006158BE">
        <w:trPr>
          <w:trHeight w:val="361"/>
        </w:trPr>
        <w:tc>
          <w:tcPr>
            <w:tcW w:w="2802" w:type="dxa"/>
            <w:vMerge/>
            <w:tcBorders>
              <w:top w:val="single" w:sz="4" w:space="0" w:color="auto"/>
              <w:left w:val="single" w:sz="4" w:space="0" w:color="auto"/>
              <w:bottom w:val="single" w:sz="4" w:space="0" w:color="auto"/>
              <w:right w:val="single" w:sz="4" w:space="0" w:color="auto"/>
            </w:tcBorders>
            <w:vAlign w:val="center"/>
            <w:hideMark/>
          </w:tcPr>
          <w:p w14:paraId="7DBD98C4" w14:textId="77777777" w:rsidR="002C4AD9" w:rsidRPr="002C4AD9" w:rsidRDefault="002C4AD9" w:rsidP="002C4AD9">
            <w:pPr>
              <w:rPr>
                <w:rFonts w:ascii="Times New Roman" w:eastAsia="Times New Roman" w:hAnsi="Times New Roman" w:cs="Times New Roman"/>
                <w:b/>
                <w:bCs/>
                <w:lang w:eastAsia="ru-RU"/>
              </w:rPr>
            </w:pPr>
          </w:p>
        </w:tc>
        <w:tc>
          <w:tcPr>
            <w:tcW w:w="7654" w:type="dxa"/>
            <w:tcBorders>
              <w:top w:val="single" w:sz="4" w:space="0" w:color="auto"/>
              <w:left w:val="single" w:sz="4" w:space="0" w:color="auto"/>
              <w:bottom w:val="single" w:sz="4" w:space="0" w:color="auto"/>
              <w:right w:val="single" w:sz="4" w:space="0" w:color="auto"/>
            </w:tcBorders>
            <w:vAlign w:val="bottom"/>
            <w:hideMark/>
          </w:tcPr>
          <w:p w14:paraId="6D9A8D70" w14:textId="77777777" w:rsidR="002C4AD9" w:rsidRPr="002C4AD9" w:rsidRDefault="002C4AD9" w:rsidP="002C4AD9">
            <w:pPr>
              <w:rPr>
                <w:rFonts w:ascii="Times New Roman" w:eastAsia="Times New Roman" w:hAnsi="Times New Roman" w:cs="Times New Roman"/>
                <w:lang w:eastAsia="ru-RU"/>
              </w:rPr>
            </w:pPr>
            <w:r w:rsidRPr="002C4AD9">
              <w:rPr>
                <w:rFonts w:ascii="Times New Roman" w:eastAsia="Calibri" w:hAnsi="Times New Roman"/>
              </w:rPr>
              <w:t>Правила делового этикета. Культура общения. Деловое общение. Деловое письмо.</w:t>
            </w:r>
          </w:p>
        </w:tc>
        <w:tc>
          <w:tcPr>
            <w:tcW w:w="2056" w:type="dxa"/>
            <w:tcBorders>
              <w:top w:val="single" w:sz="4" w:space="0" w:color="auto"/>
              <w:left w:val="single" w:sz="4" w:space="0" w:color="auto"/>
              <w:bottom w:val="single" w:sz="4" w:space="0" w:color="auto"/>
              <w:right w:val="single" w:sz="4" w:space="0" w:color="auto"/>
            </w:tcBorders>
            <w:hideMark/>
          </w:tcPr>
          <w:p w14:paraId="5D30F3CD" w14:textId="77777777" w:rsidR="002C4AD9" w:rsidRPr="002C4AD9" w:rsidRDefault="002C4AD9" w:rsidP="002C4AD9">
            <w:pPr>
              <w:rPr>
                <w:rFonts w:ascii="Times New Roman" w:eastAsia="Times New Roman" w:hAnsi="Times New Roman" w:cs="Times New Roman"/>
                <w:lang w:eastAsia="ru-RU"/>
              </w:rPr>
            </w:pPr>
            <w:r w:rsidRPr="002C4AD9">
              <w:rPr>
                <w:rFonts w:ascii="Times New Roman" w:eastAsia="Times New Roman" w:hAnsi="Times New Roman" w:cs="Times New Roman"/>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05F1E4" w14:textId="77777777" w:rsidR="002C4AD9" w:rsidRPr="002C4AD9" w:rsidRDefault="002C4AD9" w:rsidP="002C4AD9">
            <w:pPr>
              <w:rPr>
                <w:rFonts w:ascii="Times New Roman" w:eastAsia="Times New Roman" w:hAnsi="Times New Roman" w:cs="Times New Roman"/>
                <w:bCs/>
                <w:lang w:eastAsia="ru-RU"/>
              </w:rPr>
            </w:pPr>
          </w:p>
        </w:tc>
      </w:tr>
      <w:tr w:rsidR="002C4AD9" w:rsidRPr="002C4AD9" w14:paraId="701C73B8" w14:textId="77777777" w:rsidTr="006158BE">
        <w:trPr>
          <w:trHeight w:val="361"/>
        </w:trPr>
        <w:tc>
          <w:tcPr>
            <w:tcW w:w="2802" w:type="dxa"/>
            <w:vMerge/>
            <w:tcBorders>
              <w:top w:val="single" w:sz="4" w:space="0" w:color="auto"/>
              <w:left w:val="single" w:sz="4" w:space="0" w:color="auto"/>
              <w:bottom w:val="single" w:sz="4" w:space="0" w:color="auto"/>
              <w:right w:val="single" w:sz="4" w:space="0" w:color="auto"/>
            </w:tcBorders>
            <w:vAlign w:val="center"/>
            <w:hideMark/>
          </w:tcPr>
          <w:p w14:paraId="32C3E8D3" w14:textId="77777777" w:rsidR="002C4AD9" w:rsidRPr="002C4AD9" w:rsidRDefault="002C4AD9" w:rsidP="002C4AD9">
            <w:pPr>
              <w:rPr>
                <w:rFonts w:ascii="Times New Roman" w:eastAsia="Times New Roman" w:hAnsi="Times New Roman" w:cs="Times New Roman"/>
                <w:b/>
                <w:bCs/>
                <w:lang w:eastAsia="ru-RU"/>
              </w:rPr>
            </w:pPr>
          </w:p>
        </w:tc>
        <w:tc>
          <w:tcPr>
            <w:tcW w:w="7654" w:type="dxa"/>
            <w:tcBorders>
              <w:top w:val="single" w:sz="4" w:space="0" w:color="auto"/>
              <w:left w:val="single" w:sz="4" w:space="0" w:color="auto"/>
              <w:bottom w:val="single" w:sz="4" w:space="0" w:color="auto"/>
              <w:right w:val="single" w:sz="4" w:space="0" w:color="auto"/>
            </w:tcBorders>
            <w:vAlign w:val="bottom"/>
            <w:hideMark/>
          </w:tcPr>
          <w:p w14:paraId="20C7BCAC" w14:textId="77777777" w:rsidR="002C4AD9" w:rsidRPr="002C4AD9" w:rsidRDefault="002C4AD9" w:rsidP="002C4AD9">
            <w:pPr>
              <w:rPr>
                <w:rFonts w:ascii="Times New Roman" w:eastAsia="Times New Roman" w:hAnsi="Times New Roman" w:cs="Times New Roman"/>
                <w:b/>
                <w:bCs/>
                <w:lang w:eastAsia="ru-RU"/>
              </w:rPr>
            </w:pPr>
            <w:r w:rsidRPr="002C4AD9">
              <w:rPr>
                <w:rFonts w:ascii="Times New Roman" w:eastAsia="Times New Roman" w:hAnsi="Times New Roman" w:cs="Times New Roman"/>
                <w:b/>
                <w:bCs/>
                <w:lang w:eastAsia="ru-RU"/>
              </w:rPr>
              <w:t>В том числе практических и лабораторных занятий</w:t>
            </w:r>
          </w:p>
        </w:tc>
        <w:tc>
          <w:tcPr>
            <w:tcW w:w="2056" w:type="dxa"/>
            <w:tcBorders>
              <w:top w:val="single" w:sz="4" w:space="0" w:color="auto"/>
              <w:left w:val="single" w:sz="4" w:space="0" w:color="auto"/>
              <w:bottom w:val="single" w:sz="4" w:space="0" w:color="auto"/>
              <w:right w:val="single" w:sz="4" w:space="0" w:color="auto"/>
            </w:tcBorders>
          </w:tcPr>
          <w:p w14:paraId="299DDA0B" w14:textId="77777777" w:rsidR="002C4AD9" w:rsidRPr="002C4AD9" w:rsidRDefault="002C4AD9" w:rsidP="002C4AD9">
            <w:pPr>
              <w:rPr>
                <w:rFonts w:ascii="Times New Roman" w:eastAsia="Times New Roman" w:hAnsi="Times New Roman" w:cs="Times New Roman"/>
                <w:b/>
                <w:bCs/>
                <w:lang w:eastAsia="ru-RU"/>
              </w:rPr>
            </w:pPr>
            <w:r w:rsidRPr="002C4AD9">
              <w:rPr>
                <w:rFonts w:ascii="Times New Roman" w:eastAsia="Times New Roman" w:hAnsi="Times New Roman" w:cs="Times New Roman"/>
                <w:b/>
                <w:bCs/>
                <w:lang w:eastAsia="ru-RU"/>
              </w:rPr>
              <w:t>2/2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C29D62" w14:textId="77777777" w:rsidR="002C4AD9" w:rsidRPr="002C4AD9" w:rsidRDefault="002C4AD9" w:rsidP="002C4AD9">
            <w:pPr>
              <w:rPr>
                <w:rFonts w:ascii="Times New Roman" w:eastAsia="Times New Roman" w:hAnsi="Times New Roman" w:cs="Times New Roman"/>
                <w:bCs/>
                <w:lang w:eastAsia="ru-RU"/>
              </w:rPr>
            </w:pPr>
          </w:p>
        </w:tc>
      </w:tr>
      <w:tr w:rsidR="002C4AD9" w:rsidRPr="002C4AD9" w14:paraId="69615BFA" w14:textId="77777777" w:rsidTr="006158BE">
        <w:trPr>
          <w:trHeight w:val="137"/>
        </w:trPr>
        <w:tc>
          <w:tcPr>
            <w:tcW w:w="2802" w:type="dxa"/>
            <w:vMerge/>
            <w:tcBorders>
              <w:top w:val="single" w:sz="4" w:space="0" w:color="auto"/>
              <w:left w:val="single" w:sz="4" w:space="0" w:color="auto"/>
              <w:bottom w:val="single" w:sz="4" w:space="0" w:color="auto"/>
              <w:right w:val="single" w:sz="4" w:space="0" w:color="auto"/>
            </w:tcBorders>
            <w:vAlign w:val="center"/>
            <w:hideMark/>
          </w:tcPr>
          <w:p w14:paraId="0E903FC0" w14:textId="77777777" w:rsidR="002C4AD9" w:rsidRPr="002C4AD9" w:rsidRDefault="002C4AD9" w:rsidP="002C4AD9">
            <w:pPr>
              <w:rPr>
                <w:rFonts w:ascii="Times New Roman" w:eastAsia="Times New Roman" w:hAnsi="Times New Roman" w:cs="Times New Roman"/>
                <w:b/>
                <w:bCs/>
                <w:lang w:eastAsia="ru-RU"/>
              </w:rPr>
            </w:pPr>
          </w:p>
        </w:tc>
        <w:tc>
          <w:tcPr>
            <w:tcW w:w="7654" w:type="dxa"/>
            <w:tcBorders>
              <w:top w:val="single" w:sz="4" w:space="0" w:color="auto"/>
              <w:left w:val="single" w:sz="4" w:space="0" w:color="auto"/>
              <w:bottom w:val="single" w:sz="4" w:space="0" w:color="auto"/>
              <w:right w:val="single" w:sz="4" w:space="0" w:color="auto"/>
            </w:tcBorders>
            <w:vAlign w:val="bottom"/>
            <w:hideMark/>
          </w:tcPr>
          <w:p w14:paraId="4EEA5D6D" w14:textId="77777777" w:rsidR="002C4AD9" w:rsidRPr="002C4AD9" w:rsidRDefault="002C4AD9" w:rsidP="002C4AD9">
            <w:pPr>
              <w:rPr>
                <w:rFonts w:ascii="Times New Roman" w:eastAsia="Times New Roman" w:hAnsi="Times New Roman" w:cs="Times New Roman"/>
                <w:lang w:eastAsia="ru-RU"/>
              </w:rPr>
            </w:pPr>
            <w:r w:rsidRPr="002C4AD9">
              <w:rPr>
                <w:rFonts w:ascii="Times New Roman" w:eastAsia="Calibri" w:hAnsi="Times New Roman"/>
                <w:b/>
              </w:rPr>
              <w:t>Практическая подготовка</w:t>
            </w:r>
            <w:r w:rsidRPr="002C4AD9">
              <w:rPr>
                <w:rFonts w:ascii="Times New Roman" w:eastAsia="Calibri" w:hAnsi="Times New Roman"/>
              </w:rPr>
              <w:t xml:space="preserve"> «Техника ведения телефонных переговоров».</w:t>
            </w:r>
          </w:p>
        </w:tc>
        <w:tc>
          <w:tcPr>
            <w:tcW w:w="2056" w:type="dxa"/>
            <w:tcBorders>
              <w:top w:val="single" w:sz="4" w:space="0" w:color="auto"/>
              <w:left w:val="single" w:sz="4" w:space="0" w:color="auto"/>
              <w:bottom w:val="single" w:sz="4" w:space="0" w:color="auto"/>
              <w:right w:val="single" w:sz="4" w:space="0" w:color="auto"/>
            </w:tcBorders>
            <w:hideMark/>
          </w:tcPr>
          <w:p w14:paraId="100EECAD" w14:textId="77777777" w:rsidR="002C4AD9" w:rsidRPr="002C4AD9" w:rsidRDefault="002C4AD9" w:rsidP="002C4AD9">
            <w:pPr>
              <w:rPr>
                <w:rFonts w:ascii="Times New Roman" w:eastAsia="Times New Roman" w:hAnsi="Times New Roman" w:cs="Times New Roman"/>
                <w:lang w:eastAsia="ru-RU"/>
              </w:rPr>
            </w:pPr>
            <w:r w:rsidRPr="002C4AD9">
              <w:rPr>
                <w:rFonts w:ascii="Times New Roman" w:eastAsia="Times New Roman" w:hAnsi="Times New Roman" w:cs="Times New Roman"/>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9A66AA" w14:textId="77777777" w:rsidR="002C4AD9" w:rsidRPr="002C4AD9" w:rsidRDefault="002C4AD9" w:rsidP="002C4AD9">
            <w:pPr>
              <w:rPr>
                <w:rFonts w:ascii="Times New Roman" w:eastAsia="Times New Roman" w:hAnsi="Times New Roman" w:cs="Times New Roman"/>
                <w:bCs/>
                <w:lang w:eastAsia="ru-RU"/>
              </w:rPr>
            </w:pPr>
          </w:p>
        </w:tc>
      </w:tr>
      <w:tr w:rsidR="002C4AD9" w:rsidRPr="002C4AD9" w14:paraId="693AF189" w14:textId="77777777" w:rsidTr="006158BE">
        <w:tc>
          <w:tcPr>
            <w:tcW w:w="2802" w:type="dxa"/>
            <w:vMerge w:val="restart"/>
            <w:tcBorders>
              <w:top w:val="single" w:sz="4" w:space="0" w:color="auto"/>
              <w:left w:val="single" w:sz="4" w:space="0" w:color="auto"/>
              <w:bottom w:val="single" w:sz="4" w:space="0" w:color="auto"/>
              <w:right w:val="single" w:sz="4" w:space="0" w:color="auto"/>
            </w:tcBorders>
            <w:hideMark/>
          </w:tcPr>
          <w:p w14:paraId="571265F4" w14:textId="77777777" w:rsidR="002C4AD9" w:rsidRPr="002C4AD9" w:rsidRDefault="002C4AD9" w:rsidP="002C4AD9">
            <w:pPr>
              <w:rPr>
                <w:rFonts w:ascii="Times New Roman" w:eastAsia="Times New Roman" w:hAnsi="Times New Roman" w:cs="Times New Roman"/>
                <w:b/>
                <w:bCs/>
                <w:lang w:eastAsia="ru-RU"/>
              </w:rPr>
            </w:pPr>
            <w:r w:rsidRPr="002C4AD9">
              <w:rPr>
                <w:rFonts w:ascii="Times New Roman" w:eastAsia="Times New Roman" w:hAnsi="Times New Roman" w:cs="Times New Roman"/>
                <w:b/>
                <w:bCs/>
                <w:lang w:eastAsia="ru-RU"/>
              </w:rPr>
              <w:t xml:space="preserve">Тема 3. </w:t>
            </w:r>
            <w:r w:rsidRPr="002C4AD9">
              <w:rPr>
                <w:rFonts w:ascii="Times New Roman" w:eastAsia="Calibri" w:hAnsi="Times New Roman"/>
                <w:b/>
              </w:rPr>
              <w:t>Фирменный стиль и одежда</w:t>
            </w:r>
          </w:p>
        </w:tc>
        <w:tc>
          <w:tcPr>
            <w:tcW w:w="7654" w:type="dxa"/>
            <w:tcBorders>
              <w:top w:val="single" w:sz="4" w:space="0" w:color="auto"/>
              <w:left w:val="single" w:sz="4" w:space="0" w:color="auto"/>
              <w:bottom w:val="single" w:sz="4" w:space="0" w:color="auto"/>
              <w:right w:val="single" w:sz="4" w:space="0" w:color="auto"/>
            </w:tcBorders>
            <w:hideMark/>
          </w:tcPr>
          <w:p w14:paraId="77DE1D33" w14:textId="77777777" w:rsidR="002C4AD9" w:rsidRPr="002C4AD9" w:rsidRDefault="002C4AD9" w:rsidP="002C4AD9">
            <w:pPr>
              <w:rPr>
                <w:rFonts w:ascii="Times New Roman" w:eastAsia="Times New Roman" w:hAnsi="Times New Roman" w:cs="Times New Roman"/>
                <w:b/>
                <w:lang w:eastAsia="ru-RU"/>
              </w:rPr>
            </w:pPr>
            <w:r w:rsidRPr="002C4AD9">
              <w:rPr>
                <w:rFonts w:ascii="Times New Roman" w:eastAsia="Times New Roman" w:hAnsi="Times New Roman" w:cs="Times New Roman"/>
                <w:b/>
                <w:bCs/>
                <w:lang w:eastAsia="ru-RU"/>
              </w:rPr>
              <w:t xml:space="preserve">Содержание </w:t>
            </w:r>
          </w:p>
        </w:tc>
        <w:tc>
          <w:tcPr>
            <w:tcW w:w="2056" w:type="dxa"/>
            <w:tcBorders>
              <w:top w:val="single" w:sz="4" w:space="0" w:color="auto"/>
              <w:left w:val="single" w:sz="4" w:space="0" w:color="auto"/>
              <w:bottom w:val="single" w:sz="4" w:space="0" w:color="auto"/>
              <w:right w:val="single" w:sz="4" w:space="0" w:color="auto"/>
            </w:tcBorders>
          </w:tcPr>
          <w:p w14:paraId="1F132C62" w14:textId="77777777" w:rsidR="002C4AD9" w:rsidRPr="002C4AD9" w:rsidRDefault="002C4AD9" w:rsidP="002C4AD9">
            <w:pPr>
              <w:rPr>
                <w:rFonts w:ascii="Times New Roman" w:eastAsia="Times New Roman" w:hAnsi="Times New Roman" w:cs="Times New Roman"/>
                <w:b/>
                <w:bCs/>
                <w:lang w:eastAsia="ru-RU"/>
              </w:rPr>
            </w:pPr>
            <w:r w:rsidRPr="002C4AD9">
              <w:rPr>
                <w:rFonts w:ascii="Times New Roman" w:eastAsia="Times New Roman" w:hAnsi="Times New Roman" w:cs="Times New Roman"/>
                <w:b/>
                <w:bCs/>
                <w:lang w:eastAsia="ru-RU"/>
              </w:rPr>
              <w:t>1</w:t>
            </w:r>
          </w:p>
        </w:tc>
        <w:tc>
          <w:tcPr>
            <w:tcW w:w="2225" w:type="dxa"/>
            <w:vMerge w:val="restart"/>
            <w:tcBorders>
              <w:top w:val="single" w:sz="4" w:space="0" w:color="auto"/>
              <w:left w:val="single" w:sz="4" w:space="0" w:color="auto"/>
              <w:bottom w:val="single" w:sz="4" w:space="0" w:color="auto"/>
              <w:right w:val="single" w:sz="4" w:space="0" w:color="auto"/>
            </w:tcBorders>
            <w:hideMark/>
          </w:tcPr>
          <w:p w14:paraId="3D9A7302" w14:textId="77777777" w:rsidR="002C4AD9" w:rsidRPr="002C4AD9" w:rsidRDefault="002C4AD9" w:rsidP="002C4AD9">
            <w:pPr>
              <w:rPr>
                <w:rFonts w:ascii="Times New Roman" w:eastAsia="Times New Roman" w:hAnsi="Times New Roman" w:cs="Times New Roman"/>
                <w:bCs/>
                <w:lang w:eastAsia="ru-RU"/>
              </w:rPr>
            </w:pPr>
            <w:r w:rsidRPr="002C4AD9">
              <w:rPr>
                <w:rFonts w:ascii="Times New Roman" w:eastAsia="Times New Roman" w:hAnsi="Times New Roman" w:cs="Times New Roman"/>
                <w:bCs/>
                <w:lang w:eastAsia="ru-RU"/>
              </w:rPr>
              <w:t>ОК.01-06; 09</w:t>
            </w:r>
          </w:p>
        </w:tc>
      </w:tr>
      <w:tr w:rsidR="002C4AD9" w:rsidRPr="002C4AD9" w14:paraId="561A3A49" w14:textId="77777777" w:rsidTr="006158BE">
        <w:trPr>
          <w:trHeight w:val="396"/>
        </w:trPr>
        <w:tc>
          <w:tcPr>
            <w:tcW w:w="2802" w:type="dxa"/>
            <w:vMerge/>
            <w:tcBorders>
              <w:top w:val="single" w:sz="4" w:space="0" w:color="auto"/>
              <w:left w:val="single" w:sz="4" w:space="0" w:color="auto"/>
              <w:bottom w:val="single" w:sz="4" w:space="0" w:color="auto"/>
              <w:right w:val="single" w:sz="4" w:space="0" w:color="auto"/>
            </w:tcBorders>
            <w:vAlign w:val="center"/>
            <w:hideMark/>
          </w:tcPr>
          <w:p w14:paraId="1550FE7F" w14:textId="77777777" w:rsidR="002C4AD9" w:rsidRPr="002C4AD9" w:rsidRDefault="002C4AD9" w:rsidP="002C4AD9">
            <w:pPr>
              <w:rPr>
                <w:rFonts w:ascii="Times New Roman" w:eastAsia="Times New Roman" w:hAnsi="Times New Roman" w:cs="Times New Roman"/>
                <w:b/>
                <w:bCs/>
                <w:lang w:eastAsia="ru-RU"/>
              </w:rPr>
            </w:pPr>
          </w:p>
        </w:tc>
        <w:tc>
          <w:tcPr>
            <w:tcW w:w="7654" w:type="dxa"/>
            <w:tcBorders>
              <w:top w:val="single" w:sz="4" w:space="0" w:color="auto"/>
              <w:left w:val="single" w:sz="4" w:space="0" w:color="auto"/>
              <w:bottom w:val="single" w:sz="4" w:space="0" w:color="auto"/>
              <w:right w:val="single" w:sz="4" w:space="0" w:color="auto"/>
            </w:tcBorders>
            <w:hideMark/>
          </w:tcPr>
          <w:p w14:paraId="5F400CED" w14:textId="77777777" w:rsidR="002C4AD9" w:rsidRPr="002C4AD9" w:rsidRDefault="002C4AD9" w:rsidP="002C4AD9">
            <w:pPr>
              <w:suppressAutoHyphens/>
              <w:jc w:val="both"/>
              <w:rPr>
                <w:rFonts w:ascii="Times New Roman" w:eastAsia="Times New Roman" w:hAnsi="Times New Roman" w:cs="Times New Roman"/>
                <w:lang w:eastAsia="ru-RU"/>
              </w:rPr>
            </w:pPr>
            <w:r w:rsidRPr="002C4AD9">
              <w:rPr>
                <w:rFonts w:ascii="Times New Roman" w:hAnsi="Times New Roman"/>
              </w:rPr>
              <w:t>Фирменный стиль и одежда как слагаемые корпоративной культуры.</w:t>
            </w:r>
          </w:p>
        </w:tc>
        <w:tc>
          <w:tcPr>
            <w:tcW w:w="2056" w:type="dxa"/>
            <w:tcBorders>
              <w:top w:val="single" w:sz="4" w:space="0" w:color="auto"/>
              <w:left w:val="single" w:sz="4" w:space="0" w:color="auto"/>
              <w:bottom w:val="single" w:sz="4" w:space="0" w:color="auto"/>
              <w:right w:val="single" w:sz="4" w:space="0" w:color="auto"/>
            </w:tcBorders>
            <w:hideMark/>
          </w:tcPr>
          <w:p w14:paraId="373CC22E" w14:textId="77777777" w:rsidR="002C4AD9" w:rsidRPr="002C4AD9" w:rsidRDefault="002C4AD9" w:rsidP="002C4AD9">
            <w:pPr>
              <w:suppressAutoHyphens/>
              <w:jc w:val="both"/>
              <w:rPr>
                <w:rFonts w:ascii="Times New Roman" w:eastAsia="Times New Roman" w:hAnsi="Times New Roman" w:cs="Times New Roman"/>
                <w:lang w:eastAsia="ru-RU"/>
              </w:rPr>
            </w:pPr>
            <w:r w:rsidRPr="002C4AD9">
              <w:rPr>
                <w:rFonts w:ascii="Times New Roman" w:eastAsia="Times New Roman" w:hAnsi="Times New Roman" w:cs="Times New Roman"/>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F22FA2" w14:textId="77777777" w:rsidR="002C4AD9" w:rsidRPr="002C4AD9" w:rsidRDefault="002C4AD9" w:rsidP="002C4AD9">
            <w:pPr>
              <w:rPr>
                <w:rFonts w:ascii="Times New Roman" w:eastAsia="Times New Roman" w:hAnsi="Times New Roman" w:cs="Times New Roman"/>
                <w:bCs/>
                <w:lang w:eastAsia="ru-RU"/>
              </w:rPr>
            </w:pPr>
          </w:p>
        </w:tc>
      </w:tr>
      <w:tr w:rsidR="002C4AD9" w:rsidRPr="002C4AD9" w14:paraId="4808CBA2" w14:textId="77777777" w:rsidTr="006158BE">
        <w:trPr>
          <w:trHeight w:val="361"/>
        </w:trPr>
        <w:tc>
          <w:tcPr>
            <w:tcW w:w="2802" w:type="dxa"/>
            <w:vMerge w:val="restart"/>
            <w:tcBorders>
              <w:top w:val="single" w:sz="4" w:space="0" w:color="auto"/>
              <w:left w:val="single" w:sz="4" w:space="0" w:color="auto"/>
              <w:bottom w:val="single" w:sz="4" w:space="0" w:color="auto"/>
              <w:right w:val="single" w:sz="4" w:space="0" w:color="auto"/>
            </w:tcBorders>
            <w:hideMark/>
          </w:tcPr>
          <w:p w14:paraId="473AD398" w14:textId="77777777" w:rsidR="002C4AD9" w:rsidRPr="002C4AD9" w:rsidRDefault="002C4AD9" w:rsidP="002C4AD9">
            <w:pPr>
              <w:rPr>
                <w:rFonts w:ascii="Times New Roman" w:eastAsia="Times New Roman" w:hAnsi="Times New Roman" w:cs="Times New Roman"/>
                <w:b/>
                <w:bCs/>
                <w:lang w:eastAsia="ru-RU"/>
              </w:rPr>
            </w:pPr>
            <w:r w:rsidRPr="002C4AD9">
              <w:rPr>
                <w:rFonts w:ascii="Times New Roman" w:eastAsia="Times New Roman" w:hAnsi="Times New Roman" w:cs="Times New Roman"/>
                <w:b/>
                <w:bCs/>
                <w:lang w:eastAsia="ru-RU"/>
              </w:rPr>
              <w:t xml:space="preserve">Тема 4. </w:t>
            </w:r>
            <w:r w:rsidRPr="002C4AD9">
              <w:rPr>
                <w:rFonts w:ascii="Times New Roman" w:hAnsi="Times New Roman"/>
                <w:b/>
              </w:rPr>
              <w:t>Формирование корпоративной культуры</w:t>
            </w:r>
          </w:p>
        </w:tc>
        <w:tc>
          <w:tcPr>
            <w:tcW w:w="7654" w:type="dxa"/>
            <w:tcBorders>
              <w:top w:val="single" w:sz="4" w:space="0" w:color="auto"/>
              <w:left w:val="single" w:sz="4" w:space="0" w:color="auto"/>
              <w:bottom w:val="single" w:sz="4" w:space="0" w:color="auto"/>
              <w:right w:val="single" w:sz="4" w:space="0" w:color="auto"/>
            </w:tcBorders>
            <w:vAlign w:val="bottom"/>
            <w:hideMark/>
          </w:tcPr>
          <w:p w14:paraId="36D4363A" w14:textId="77777777" w:rsidR="002C4AD9" w:rsidRPr="002C4AD9" w:rsidRDefault="002C4AD9" w:rsidP="002C4AD9">
            <w:pPr>
              <w:rPr>
                <w:rFonts w:ascii="Times New Roman" w:eastAsia="Times New Roman" w:hAnsi="Times New Roman" w:cs="Times New Roman"/>
                <w:b/>
                <w:bCs/>
                <w:lang w:eastAsia="ru-RU"/>
              </w:rPr>
            </w:pPr>
            <w:r w:rsidRPr="002C4AD9">
              <w:rPr>
                <w:rFonts w:ascii="Times New Roman" w:eastAsia="Times New Roman" w:hAnsi="Times New Roman" w:cs="Times New Roman"/>
                <w:b/>
                <w:bCs/>
                <w:lang w:eastAsia="ru-RU"/>
              </w:rPr>
              <w:t xml:space="preserve">Содержание </w:t>
            </w:r>
          </w:p>
        </w:tc>
        <w:tc>
          <w:tcPr>
            <w:tcW w:w="2056" w:type="dxa"/>
            <w:tcBorders>
              <w:top w:val="single" w:sz="4" w:space="0" w:color="auto"/>
              <w:left w:val="single" w:sz="4" w:space="0" w:color="auto"/>
              <w:bottom w:val="single" w:sz="4" w:space="0" w:color="auto"/>
              <w:right w:val="single" w:sz="4" w:space="0" w:color="auto"/>
            </w:tcBorders>
          </w:tcPr>
          <w:p w14:paraId="063117E8" w14:textId="77777777" w:rsidR="002C4AD9" w:rsidRPr="002C4AD9" w:rsidRDefault="002C4AD9" w:rsidP="002C4AD9">
            <w:pPr>
              <w:rPr>
                <w:rFonts w:ascii="Times New Roman" w:eastAsia="Times New Roman" w:hAnsi="Times New Roman" w:cs="Times New Roman"/>
                <w:b/>
                <w:bCs/>
                <w:lang w:eastAsia="ru-RU"/>
              </w:rPr>
            </w:pPr>
            <w:r w:rsidRPr="002C4AD9">
              <w:rPr>
                <w:rFonts w:ascii="Times New Roman" w:eastAsia="Times New Roman" w:hAnsi="Times New Roman" w:cs="Times New Roman"/>
                <w:b/>
                <w:bCs/>
                <w:lang w:eastAsia="ru-RU"/>
              </w:rPr>
              <w:t>4/2</w:t>
            </w:r>
          </w:p>
        </w:tc>
        <w:tc>
          <w:tcPr>
            <w:tcW w:w="2225" w:type="dxa"/>
            <w:vMerge w:val="restart"/>
            <w:tcBorders>
              <w:top w:val="single" w:sz="4" w:space="0" w:color="auto"/>
              <w:left w:val="single" w:sz="4" w:space="0" w:color="auto"/>
              <w:bottom w:val="single" w:sz="4" w:space="0" w:color="auto"/>
              <w:right w:val="single" w:sz="4" w:space="0" w:color="auto"/>
            </w:tcBorders>
            <w:hideMark/>
          </w:tcPr>
          <w:p w14:paraId="246EC1AD" w14:textId="77777777" w:rsidR="002C4AD9" w:rsidRPr="002C4AD9" w:rsidRDefault="002C4AD9" w:rsidP="002C4AD9">
            <w:pPr>
              <w:rPr>
                <w:rFonts w:ascii="Times New Roman" w:eastAsia="Times New Roman" w:hAnsi="Times New Roman" w:cs="Times New Roman"/>
                <w:bCs/>
                <w:lang w:eastAsia="ru-RU"/>
              </w:rPr>
            </w:pPr>
            <w:r w:rsidRPr="002C4AD9">
              <w:rPr>
                <w:rFonts w:ascii="Times New Roman" w:eastAsia="Times New Roman" w:hAnsi="Times New Roman" w:cs="Times New Roman"/>
                <w:bCs/>
                <w:lang w:eastAsia="ru-RU"/>
              </w:rPr>
              <w:t>ОК.01-06; 09</w:t>
            </w:r>
          </w:p>
        </w:tc>
      </w:tr>
      <w:tr w:rsidR="002C4AD9" w:rsidRPr="002C4AD9" w14:paraId="3E34F9EC" w14:textId="77777777" w:rsidTr="006158BE">
        <w:trPr>
          <w:trHeight w:val="361"/>
        </w:trPr>
        <w:tc>
          <w:tcPr>
            <w:tcW w:w="2802" w:type="dxa"/>
            <w:vMerge/>
            <w:tcBorders>
              <w:top w:val="single" w:sz="4" w:space="0" w:color="auto"/>
              <w:left w:val="single" w:sz="4" w:space="0" w:color="auto"/>
              <w:bottom w:val="single" w:sz="4" w:space="0" w:color="auto"/>
              <w:right w:val="single" w:sz="4" w:space="0" w:color="auto"/>
            </w:tcBorders>
            <w:vAlign w:val="center"/>
            <w:hideMark/>
          </w:tcPr>
          <w:p w14:paraId="1478F220" w14:textId="77777777" w:rsidR="002C4AD9" w:rsidRPr="002C4AD9" w:rsidRDefault="002C4AD9" w:rsidP="002C4AD9">
            <w:pPr>
              <w:rPr>
                <w:rFonts w:ascii="Times New Roman" w:eastAsia="Times New Roman" w:hAnsi="Times New Roman" w:cs="Times New Roman"/>
                <w:b/>
                <w:bCs/>
                <w:lang w:eastAsia="ru-RU"/>
              </w:rPr>
            </w:pPr>
          </w:p>
        </w:tc>
        <w:tc>
          <w:tcPr>
            <w:tcW w:w="7654" w:type="dxa"/>
            <w:tcBorders>
              <w:top w:val="single" w:sz="4" w:space="0" w:color="auto"/>
              <w:left w:val="single" w:sz="4" w:space="0" w:color="auto"/>
              <w:bottom w:val="single" w:sz="4" w:space="0" w:color="auto"/>
              <w:right w:val="single" w:sz="4" w:space="0" w:color="auto"/>
            </w:tcBorders>
            <w:vAlign w:val="bottom"/>
            <w:hideMark/>
          </w:tcPr>
          <w:p w14:paraId="7EED7B28" w14:textId="77777777" w:rsidR="002C4AD9" w:rsidRPr="002C4AD9" w:rsidRDefault="002C4AD9" w:rsidP="002C4AD9">
            <w:pPr>
              <w:rPr>
                <w:rFonts w:ascii="Times New Roman" w:eastAsia="Times New Roman" w:hAnsi="Times New Roman" w:cs="Times New Roman"/>
                <w:lang w:eastAsia="ru-RU"/>
              </w:rPr>
            </w:pPr>
            <w:r w:rsidRPr="002C4AD9">
              <w:rPr>
                <w:rFonts w:ascii="Times New Roman" w:hAnsi="Times New Roman"/>
              </w:rPr>
              <w:t xml:space="preserve">Психологический климат. </w:t>
            </w:r>
            <w:proofErr w:type="spellStart"/>
            <w:r w:rsidRPr="002C4AD9">
              <w:rPr>
                <w:rFonts w:ascii="Times New Roman" w:hAnsi="Times New Roman"/>
              </w:rPr>
              <w:t>Командообразование</w:t>
            </w:r>
            <w:proofErr w:type="spellEnd"/>
            <w:r w:rsidRPr="002C4AD9">
              <w:rPr>
                <w:rFonts w:ascii="Times New Roman" w:hAnsi="Times New Roman"/>
              </w:rPr>
              <w:t>.</w:t>
            </w:r>
          </w:p>
        </w:tc>
        <w:tc>
          <w:tcPr>
            <w:tcW w:w="2056" w:type="dxa"/>
            <w:tcBorders>
              <w:top w:val="single" w:sz="4" w:space="0" w:color="auto"/>
              <w:left w:val="single" w:sz="4" w:space="0" w:color="auto"/>
              <w:bottom w:val="single" w:sz="4" w:space="0" w:color="auto"/>
              <w:right w:val="single" w:sz="4" w:space="0" w:color="auto"/>
            </w:tcBorders>
            <w:hideMark/>
          </w:tcPr>
          <w:p w14:paraId="779A9CF2" w14:textId="77777777" w:rsidR="002C4AD9" w:rsidRPr="002C4AD9" w:rsidRDefault="002C4AD9" w:rsidP="002C4AD9">
            <w:pPr>
              <w:rPr>
                <w:rFonts w:ascii="Times New Roman" w:eastAsia="Times New Roman" w:hAnsi="Times New Roman" w:cs="Times New Roman"/>
                <w:lang w:eastAsia="ru-RU"/>
              </w:rPr>
            </w:pPr>
            <w:r w:rsidRPr="002C4AD9">
              <w:rPr>
                <w:rFonts w:ascii="Times New Roman" w:eastAsia="Times New Roman" w:hAnsi="Times New Roman" w:cs="Times New Roman"/>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83F404" w14:textId="77777777" w:rsidR="002C4AD9" w:rsidRPr="002C4AD9" w:rsidRDefault="002C4AD9" w:rsidP="002C4AD9">
            <w:pPr>
              <w:rPr>
                <w:rFonts w:ascii="Times New Roman" w:eastAsia="Times New Roman" w:hAnsi="Times New Roman" w:cs="Times New Roman"/>
                <w:bCs/>
                <w:lang w:eastAsia="ru-RU"/>
              </w:rPr>
            </w:pPr>
          </w:p>
        </w:tc>
      </w:tr>
      <w:tr w:rsidR="002C4AD9" w:rsidRPr="002C4AD9" w14:paraId="6D9D1522" w14:textId="77777777" w:rsidTr="006158BE">
        <w:trPr>
          <w:trHeight w:val="361"/>
        </w:trPr>
        <w:tc>
          <w:tcPr>
            <w:tcW w:w="2802" w:type="dxa"/>
            <w:vMerge/>
            <w:tcBorders>
              <w:top w:val="single" w:sz="4" w:space="0" w:color="auto"/>
              <w:left w:val="single" w:sz="4" w:space="0" w:color="auto"/>
              <w:bottom w:val="single" w:sz="4" w:space="0" w:color="auto"/>
              <w:right w:val="single" w:sz="4" w:space="0" w:color="auto"/>
            </w:tcBorders>
            <w:vAlign w:val="center"/>
            <w:hideMark/>
          </w:tcPr>
          <w:p w14:paraId="11649C9E" w14:textId="77777777" w:rsidR="002C4AD9" w:rsidRPr="002C4AD9" w:rsidRDefault="002C4AD9" w:rsidP="002C4AD9">
            <w:pPr>
              <w:rPr>
                <w:rFonts w:ascii="Times New Roman" w:eastAsia="Times New Roman" w:hAnsi="Times New Roman" w:cs="Times New Roman"/>
                <w:b/>
                <w:bCs/>
                <w:lang w:eastAsia="ru-RU"/>
              </w:rPr>
            </w:pPr>
          </w:p>
        </w:tc>
        <w:tc>
          <w:tcPr>
            <w:tcW w:w="7654" w:type="dxa"/>
            <w:tcBorders>
              <w:top w:val="single" w:sz="4" w:space="0" w:color="auto"/>
              <w:left w:val="single" w:sz="4" w:space="0" w:color="auto"/>
              <w:bottom w:val="single" w:sz="4" w:space="0" w:color="auto"/>
              <w:right w:val="single" w:sz="4" w:space="0" w:color="auto"/>
            </w:tcBorders>
            <w:vAlign w:val="bottom"/>
            <w:hideMark/>
          </w:tcPr>
          <w:p w14:paraId="5BD91C15" w14:textId="77777777" w:rsidR="002C4AD9" w:rsidRPr="002C4AD9" w:rsidRDefault="002C4AD9" w:rsidP="002C4AD9">
            <w:pPr>
              <w:rPr>
                <w:rFonts w:ascii="Times New Roman" w:eastAsia="Times New Roman" w:hAnsi="Times New Roman" w:cs="Times New Roman"/>
                <w:b/>
                <w:bCs/>
                <w:lang w:eastAsia="ru-RU"/>
              </w:rPr>
            </w:pPr>
            <w:r w:rsidRPr="002C4AD9">
              <w:rPr>
                <w:rFonts w:ascii="Times New Roman" w:eastAsia="Times New Roman" w:hAnsi="Times New Roman" w:cs="Times New Roman"/>
                <w:b/>
                <w:bCs/>
                <w:lang w:eastAsia="ru-RU"/>
              </w:rPr>
              <w:t>В том числе практических и лабораторных занятий</w:t>
            </w:r>
          </w:p>
        </w:tc>
        <w:tc>
          <w:tcPr>
            <w:tcW w:w="2056" w:type="dxa"/>
            <w:tcBorders>
              <w:top w:val="single" w:sz="4" w:space="0" w:color="auto"/>
              <w:left w:val="single" w:sz="4" w:space="0" w:color="auto"/>
              <w:bottom w:val="single" w:sz="4" w:space="0" w:color="auto"/>
              <w:right w:val="single" w:sz="4" w:space="0" w:color="auto"/>
            </w:tcBorders>
            <w:vAlign w:val="bottom"/>
          </w:tcPr>
          <w:p w14:paraId="331744CB" w14:textId="77777777" w:rsidR="002C4AD9" w:rsidRPr="002C4AD9" w:rsidRDefault="002C4AD9" w:rsidP="002C4AD9">
            <w:pPr>
              <w:rPr>
                <w:rFonts w:ascii="Times New Roman" w:eastAsia="Times New Roman" w:hAnsi="Times New Roman" w:cs="Times New Roman"/>
                <w:b/>
                <w:bCs/>
                <w:lang w:eastAsia="ru-RU"/>
              </w:rPr>
            </w:pPr>
            <w:r w:rsidRPr="002C4AD9">
              <w:rPr>
                <w:rFonts w:ascii="Times New Roman" w:eastAsia="Times New Roman" w:hAnsi="Times New Roman" w:cs="Times New Roman"/>
                <w:b/>
                <w:bCs/>
                <w:lang w:eastAsia="ru-RU"/>
              </w:rPr>
              <w:t>2/2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B7008E" w14:textId="77777777" w:rsidR="002C4AD9" w:rsidRPr="002C4AD9" w:rsidRDefault="002C4AD9" w:rsidP="002C4AD9">
            <w:pPr>
              <w:rPr>
                <w:rFonts w:ascii="Times New Roman" w:eastAsia="Times New Roman" w:hAnsi="Times New Roman" w:cs="Times New Roman"/>
                <w:bCs/>
                <w:lang w:eastAsia="ru-RU"/>
              </w:rPr>
            </w:pPr>
          </w:p>
        </w:tc>
      </w:tr>
      <w:tr w:rsidR="002C4AD9" w:rsidRPr="002C4AD9" w14:paraId="468BB6AA" w14:textId="77777777" w:rsidTr="006158BE">
        <w:trPr>
          <w:trHeight w:val="137"/>
        </w:trPr>
        <w:tc>
          <w:tcPr>
            <w:tcW w:w="2802" w:type="dxa"/>
            <w:vMerge/>
            <w:tcBorders>
              <w:top w:val="single" w:sz="4" w:space="0" w:color="auto"/>
              <w:left w:val="single" w:sz="4" w:space="0" w:color="auto"/>
              <w:bottom w:val="single" w:sz="4" w:space="0" w:color="auto"/>
              <w:right w:val="single" w:sz="4" w:space="0" w:color="auto"/>
            </w:tcBorders>
            <w:vAlign w:val="center"/>
            <w:hideMark/>
          </w:tcPr>
          <w:p w14:paraId="3E40B97B" w14:textId="77777777" w:rsidR="002C4AD9" w:rsidRPr="002C4AD9" w:rsidRDefault="002C4AD9" w:rsidP="002C4AD9">
            <w:pPr>
              <w:rPr>
                <w:rFonts w:ascii="Times New Roman" w:eastAsia="Times New Roman" w:hAnsi="Times New Roman" w:cs="Times New Roman"/>
                <w:b/>
                <w:bCs/>
                <w:lang w:eastAsia="ru-RU"/>
              </w:rPr>
            </w:pPr>
          </w:p>
        </w:tc>
        <w:tc>
          <w:tcPr>
            <w:tcW w:w="7654" w:type="dxa"/>
            <w:tcBorders>
              <w:top w:val="single" w:sz="4" w:space="0" w:color="auto"/>
              <w:left w:val="single" w:sz="4" w:space="0" w:color="auto"/>
              <w:bottom w:val="single" w:sz="4" w:space="0" w:color="auto"/>
              <w:right w:val="single" w:sz="4" w:space="0" w:color="auto"/>
            </w:tcBorders>
            <w:vAlign w:val="bottom"/>
            <w:hideMark/>
          </w:tcPr>
          <w:p w14:paraId="54186E89" w14:textId="77777777" w:rsidR="002C4AD9" w:rsidRPr="002C4AD9" w:rsidRDefault="002C4AD9" w:rsidP="002C4AD9">
            <w:pPr>
              <w:rPr>
                <w:rFonts w:ascii="Times New Roman" w:eastAsia="Times New Roman" w:hAnsi="Times New Roman" w:cs="Times New Roman"/>
                <w:lang w:eastAsia="ru-RU"/>
              </w:rPr>
            </w:pPr>
            <w:r w:rsidRPr="002C4AD9">
              <w:rPr>
                <w:rFonts w:ascii="Times New Roman" w:eastAsia="Calibri" w:hAnsi="Times New Roman"/>
                <w:b/>
              </w:rPr>
              <w:t>Практическая подготовка</w:t>
            </w:r>
            <w:r w:rsidRPr="002C4AD9">
              <w:rPr>
                <w:rFonts w:ascii="Times New Roman" w:eastAsia="Calibri" w:hAnsi="Times New Roman"/>
              </w:rPr>
              <w:t xml:space="preserve"> «Деловая игра: Умение работать в команде».</w:t>
            </w:r>
          </w:p>
        </w:tc>
        <w:tc>
          <w:tcPr>
            <w:tcW w:w="2056" w:type="dxa"/>
            <w:tcBorders>
              <w:top w:val="single" w:sz="4" w:space="0" w:color="auto"/>
              <w:left w:val="single" w:sz="4" w:space="0" w:color="auto"/>
              <w:bottom w:val="single" w:sz="4" w:space="0" w:color="auto"/>
              <w:right w:val="single" w:sz="4" w:space="0" w:color="auto"/>
            </w:tcBorders>
            <w:hideMark/>
          </w:tcPr>
          <w:p w14:paraId="48556937" w14:textId="77777777" w:rsidR="002C4AD9" w:rsidRPr="002C4AD9" w:rsidRDefault="002C4AD9" w:rsidP="002C4AD9">
            <w:pPr>
              <w:rPr>
                <w:rFonts w:ascii="Times New Roman" w:eastAsia="Times New Roman" w:hAnsi="Times New Roman" w:cs="Times New Roman"/>
                <w:lang w:eastAsia="ru-RU"/>
              </w:rPr>
            </w:pPr>
            <w:r w:rsidRPr="002C4AD9">
              <w:rPr>
                <w:rFonts w:ascii="Times New Roman" w:eastAsia="Times New Roman" w:hAnsi="Times New Roman" w:cs="Times New Roman"/>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B24EF5" w14:textId="77777777" w:rsidR="002C4AD9" w:rsidRPr="002C4AD9" w:rsidRDefault="002C4AD9" w:rsidP="002C4AD9">
            <w:pPr>
              <w:rPr>
                <w:rFonts w:ascii="Times New Roman" w:eastAsia="Times New Roman" w:hAnsi="Times New Roman" w:cs="Times New Roman"/>
                <w:bCs/>
                <w:lang w:eastAsia="ru-RU"/>
              </w:rPr>
            </w:pPr>
          </w:p>
        </w:tc>
      </w:tr>
      <w:tr w:rsidR="002C4AD9" w:rsidRPr="002C4AD9" w14:paraId="2CECF1C9" w14:textId="77777777" w:rsidTr="006158BE">
        <w:trPr>
          <w:trHeight w:val="137"/>
        </w:trPr>
        <w:tc>
          <w:tcPr>
            <w:tcW w:w="2802" w:type="dxa"/>
            <w:vMerge w:val="restart"/>
            <w:tcBorders>
              <w:top w:val="single" w:sz="4" w:space="0" w:color="auto"/>
              <w:left w:val="single" w:sz="4" w:space="0" w:color="auto"/>
              <w:bottom w:val="single" w:sz="4" w:space="0" w:color="auto"/>
              <w:right w:val="single" w:sz="4" w:space="0" w:color="auto"/>
            </w:tcBorders>
            <w:hideMark/>
          </w:tcPr>
          <w:p w14:paraId="78EB714B" w14:textId="77777777" w:rsidR="002C4AD9" w:rsidRPr="002C4AD9" w:rsidRDefault="002C4AD9" w:rsidP="002C4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lang w:eastAsia="ru-RU"/>
              </w:rPr>
            </w:pPr>
            <w:r w:rsidRPr="002C4AD9">
              <w:rPr>
                <w:rFonts w:ascii="Times New Roman" w:hAnsi="Times New Roman"/>
                <w:b/>
              </w:rPr>
              <w:t xml:space="preserve">Тема 5. </w:t>
            </w:r>
            <w:r w:rsidRPr="002C4AD9">
              <w:rPr>
                <w:rFonts w:ascii="Times New Roman" w:hAnsi="Times New Roman"/>
                <w:b/>
                <w:bCs/>
              </w:rPr>
              <w:t>Профессиональная карьера</w:t>
            </w:r>
          </w:p>
        </w:tc>
        <w:tc>
          <w:tcPr>
            <w:tcW w:w="7654" w:type="dxa"/>
            <w:tcBorders>
              <w:top w:val="single" w:sz="4" w:space="0" w:color="auto"/>
              <w:left w:val="single" w:sz="4" w:space="0" w:color="auto"/>
              <w:bottom w:val="single" w:sz="4" w:space="0" w:color="auto"/>
              <w:right w:val="single" w:sz="4" w:space="0" w:color="auto"/>
            </w:tcBorders>
            <w:hideMark/>
          </w:tcPr>
          <w:p w14:paraId="7B664CC5" w14:textId="77777777" w:rsidR="002C4AD9" w:rsidRPr="002C4AD9" w:rsidRDefault="002C4AD9" w:rsidP="002C4AD9">
            <w:pPr>
              <w:rPr>
                <w:rFonts w:ascii="Times New Roman" w:eastAsia="Calibri" w:hAnsi="Times New Roman"/>
                <w:b/>
              </w:rPr>
            </w:pPr>
            <w:r w:rsidRPr="002C4AD9">
              <w:rPr>
                <w:rFonts w:ascii="Times New Roman" w:eastAsia="Times New Roman" w:hAnsi="Times New Roman" w:cs="Times New Roman"/>
                <w:b/>
                <w:bCs/>
                <w:lang w:eastAsia="ru-RU"/>
              </w:rPr>
              <w:t xml:space="preserve">Содержание </w:t>
            </w:r>
          </w:p>
        </w:tc>
        <w:tc>
          <w:tcPr>
            <w:tcW w:w="2056" w:type="dxa"/>
            <w:tcBorders>
              <w:top w:val="single" w:sz="4" w:space="0" w:color="auto"/>
              <w:left w:val="single" w:sz="4" w:space="0" w:color="auto"/>
              <w:bottom w:val="single" w:sz="4" w:space="0" w:color="auto"/>
              <w:right w:val="single" w:sz="4" w:space="0" w:color="auto"/>
            </w:tcBorders>
          </w:tcPr>
          <w:p w14:paraId="1E9C0B98" w14:textId="77777777" w:rsidR="002C4AD9" w:rsidRPr="002C4AD9" w:rsidRDefault="002C4AD9" w:rsidP="002C4AD9">
            <w:pPr>
              <w:rPr>
                <w:rFonts w:ascii="Times New Roman" w:eastAsia="Times New Roman" w:hAnsi="Times New Roman" w:cs="Times New Roman"/>
                <w:b/>
                <w:lang w:eastAsia="ru-RU"/>
              </w:rPr>
            </w:pPr>
            <w:r w:rsidRPr="002C4AD9">
              <w:rPr>
                <w:rFonts w:ascii="Times New Roman" w:eastAsia="Times New Roman" w:hAnsi="Times New Roman" w:cs="Times New Roman"/>
                <w:b/>
                <w:lang w:eastAsia="ru-RU"/>
              </w:rPr>
              <w:t>3/2</w:t>
            </w:r>
          </w:p>
        </w:tc>
        <w:tc>
          <w:tcPr>
            <w:tcW w:w="0" w:type="auto"/>
            <w:vMerge w:val="restart"/>
            <w:tcBorders>
              <w:top w:val="single" w:sz="4" w:space="0" w:color="auto"/>
              <w:left w:val="single" w:sz="4" w:space="0" w:color="auto"/>
              <w:bottom w:val="single" w:sz="4" w:space="0" w:color="auto"/>
              <w:right w:val="single" w:sz="4" w:space="0" w:color="auto"/>
            </w:tcBorders>
            <w:hideMark/>
          </w:tcPr>
          <w:p w14:paraId="63757A97" w14:textId="77777777" w:rsidR="002C4AD9" w:rsidRPr="002C4AD9" w:rsidRDefault="002C4AD9" w:rsidP="002C4AD9">
            <w:pPr>
              <w:jc w:val="both"/>
              <w:rPr>
                <w:rFonts w:ascii="Times New Roman" w:eastAsia="Times New Roman" w:hAnsi="Times New Roman" w:cs="Times New Roman"/>
                <w:bCs/>
                <w:lang w:eastAsia="ru-RU"/>
              </w:rPr>
            </w:pPr>
            <w:r w:rsidRPr="002C4AD9">
              <w:rPr>
                <w:rFonts w:ascii="Times New Roman" w:eastAsia="Times New Roman" w:hAnsi="Times New Roman" w:cs="Times New Roman"/>
                <w:bCs/>
                <w:lang w:eastAsia="ru-RU"/>
              </w:rPr>
              <w:t>ОК.01-06; 09</w:t>
            </w:r>
          </w:p>
        </w:tc>
      </w:tr>
      <w:tr w:rsidR="002C4AD9" w:rsidRPr="002C4AD9" w14:paraId="2B9F8C7C" w14:textId="77777777" w:rsidTr="006158BE">
        <w:trPr>
          <w:trHeight w:val="137"/>
        </w:trPr>
        <w:tc>
          <w:tcPr>
            <w:tcW w:w="2802" w:type="dxa"/>
            <w:vMerge/>
            <w:tcBorders>
              <w:top w:val="single" w:sz="4" w:space="0" w:color="auto"/>
              <w:left w:val="single" w:sz="4" w:space="0" w:color="auto"/>
              <w:bottom w:val="single" w:sz="4" w:space="0" w:color="auto"/>
              <w:right w:val="single" w:sz="4" w:space="0" w:color="auto"/>
            </w:tcBorders>
            <w:vAlign w:val="center"/>
            <w:hideMark/>
          </w:tcPr>
          <w:p w14:paraId="19047A53" w14:textId="77777777" w:rsidR="002C4AD9" w:rsidRPr="002C4AD9" w:rsidRDefault="002C4AD9" w:rsidP="002C4AD9">
            <w:pPr>
              <w:rPr>
                <w:rFonts w:ascii="Times New Roman" w:eastAsia="Times New Roman" w:hAnsi="Times New Roman" w:cs="Times New Roman"/>
                <w:b/>
                <w:bCs/>
                <w:lang w:eastAsia="ru-RU"/>
              </w:rPr>
            </w:pPr>
          </w:p>
        </w:tc>
        <w:tc>
          <w:tcPr>
            <w:tcW w:w="7654" w:type="dxa"/>
            <w:tcBorders>
              <w:top w:val="single" w:sz="4" w:space="0" w:color="auto"/>
              <w:left w:val="single" w:sz="4" w:space="0" w:color="auto"/>
              <w:bottom w:val="single" w:sz="4" w:space="0" w:color="auto"/>
              <w:right w:val="single" w:sz="4" w:space="0" w:color="auto"/>
            </w:tcBorders>
            <w:vAlign w:val="bottom"/>
            <w:hideMark/>
          </w:tcPr>
          <w:p w14:paraId="5BD56E82" w14:textId="77777777" w:rsidR="002C4AD9" w:rsidRPr="002C4AD9" w:rsidRDefault="002C4AD9" w:rsidP="002C4AD9">
            <w:pPr>
              <w:rPr>
                <w:rFonts w:ascii="Times New Roman" w:eastAsia="Calibri" w:hAnsi="Times New Roman"/>
                <w:b/>
              </w:rPr>
            </w:pPr>
            <w:r w:rsidRPr="002C4AD9">
              <w:rPr>
                <w:rFonts w:ascii="Times New Roman" w:hAnsi="Times New Roman"/>
              </w:rPr>
              <w:t>Этапы планирования и реализации карьеры, модели карьеры. Карьерный рост и личностное развитие.</w:t>
            </w:r>
          </w:p>
        </w:tc>
        <w:tc>
          <w:tcPr>
            <w:tcW w:w="2056" w:type="dxa"/>
            <w:tcBorders>
              <w:top w:val="single" w:sz="4" w:space="0" w:color="auto"/>
              <w:left w:val="single" w:sz="4" w:space="0" w:color="auto"/>
              <w:bottom w:val="single" w:sz="4" w:space="0" w:color="auto"/>
              <w:right w:val="single" w:sz="4" w:space="0" w:color="auto"/>
            </w:tcBorders>
            <w:hideMark/>
          </w:tcPr>
          <w:p w14:paraId="25FD5F73" w14:textId="77777777" w:rsidR="002C4AD9" w:rsidRPr="002C4AD9" w:rsidRDefault="002C4AD9" w:rsidP="002C4AD9">
            <w:pPr>
              <w:rPr>
                <w:rFonts w:ascii="Times New Roman" w:eastAsia="Times New Roman" w:hAnsi="Times New Roman" w:cs="Times New Roman"/>
                <w:lang w:eastAsia="ru-RU"/>
              </w:rPr>
            </w:pPr>
            <w:r w:rsidRPr="002C4AD9">
              <w:rPr>
                <w:rFonts w:ascii="Times New Roman" w:eastAsia="Times New Roman" w:hAnsi="Times New Roman" w:cs="Times New Roman"/>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4379AD" w14:textId="77777777" w:rsidR="002C4AD9" w:rsidRPr="002C4AD9" w:rsidRDefault="002C4AD9" w:rsidP="002C4AD9">
            <w:pPr>
              <w:rPr>
                <w:rFonts w:ascii="Times New Roman" w:eastAsia="Times New Roman" w:hAnsi="Times New Roman" w:cs="Times New Roman"/>
                <w:bCs/>
                <w:lang w:eastAsia="ru-RU"/>
              </w:rPr>
            </w:pPr>
          </w:p>
        </w:tc>
      </w:tr>
      <w:tr w:rsidR="002C4AD9" w:rsidRPr="002C4AD9" w14:paraId="24094FE3" w14:textId="77777777" w:rsidTr="006158BE">
        <w:trPr>
          <w:trHeight w:val="137"/>
        </w:trPr>
        <w:tc>
          <w:tcPr>
            <w:tcW w:w="2802" w:type="dxa"/>
            <w:vMerge/>
            <w:tcBorders>
              <w:top w:val="single" w:sz="4" w:space="0" w:color="auto"/>
              <w:left w:val="single" w:sz="4" w:space="0" w:color="auto"/>
              <w:bottom w:val="single" w:sz="4" w:space="0" w:color="auto"/>
              <w:right w:val="single" w:sz="4" w:space="0" w:color="auto"/>
            </w:tcBorders>
            <w:vAlign w:val="center"/>
            <w:hideMark/>
          </w:tcPr>
          <w:p w14:paraId="22DD3216" w14:textId="77777777" w:rsidR="002C4AD9" w:rsidRPr="002C4AD9" w:rsidRDefault="002C4AD9" w:rsidP="002C4AD9">
            <w:pPr>
              <w:rPr>
                <w:rFonts w:ascii="Times New Roman" w:eastAsia="Times New Roman" w:hAnsi="Times New Roman" w:cs="Times New Roman"/>
                <w:b/>
                <w:bCs/>
                <w:lang w:eastAsia="ru-RU"/>
              </w:rPr>
            </w:pPr>
          </w:p>
        </w:tc>
        <w:tc>
          <w:tcPr>
            <w:tcW w:w="7654" w:type="dxa"/>
            <w:tcBorders>
              <w:top w:val="single" w:sz="4" w:space="0" w:color="auto"/>
              <w:left w:val="single" w:sz="4" w:space="0" w:color="auto"/>
              <w:bottom w:val="single" w:sz="4" w:space="0" w:color="auto"/>
              <w:right w:val="single" w:sz="4" w:space="0" w:color="auto"/>
            </w:tcBorders>
            <w:vAlign w:val="bottom"/>
            <w:hideMark/>
          </w:tcPr>
          <w:p w14:paraId="1AD742F2" w14:textId="77777777" w:rsidR="002C4AD9" w:rsidRPr="002C4AD9" w:rsidRDefault="002C4AD9" w:rsidP="002C4AD9">
            <w:pPr>
              <w:rPr>
                <w:rFonts w:ascii="Times New Roman" w:eastAsia="Calibri" w:hAnsi="Times New Roman"/>
                <w:b/>
              </w:rPr>
            </w:pPr>
            <w:r w:rsidRPr="002C4AD9">
              <w:rPr>
                <w:rFonts w:ascii="Times New Roman" w:eastAsia="Times New Roman" w:hAnsi="Times New Roman" w:cs="Times New Roman"/>
                <w:b/>
                <w:bCs/>
                <w:lang w:eastAsia="ru-RU"/>
              </w:rPr>
              <w:t>В том числе практических и лабораторных занятий</w:t>
            </w:r>
          </w:p>
        </w:tc>
        <w:tc>
          <w:tcPr>
            <w:tcW w:w="2056" w:type="dxa"/>
            <w:tcBorders>
              <w:top w:val="single" w:sz="4" w:space="0" w:color="auto"/>
              <w:left w:val="single" w:sz="4" w:space="0" w:color="auto"/>
              <w:bottom w:val="single" w:sz="4" w:space="0" w:color="auto"/>
              <w:right w:val="single" w:sz="4" w:space="0" w:color="auto"/>
            </w:tcBorders>
          </w:tcPr>
          <w:p w14:paraId="4F30064B" w14:textId="77777777" w:rsidR="002C4AD9" w:rsidRPr="002C4AD9" w:rsidRDefault="002C4AD9" w:rsidP="002C4AD9">
            <w:pPr>
              <w:rPr>
                <w:rFonts w:ascii="Times New Roman" w:eastAsia="Times New Roman" w:hAnsi="Times New Roman" w:cs="Times New Roman"/>
                <w:b/>
                <w:lang w:eastAsia="ru-RU"/>
              </w:rPr>
            </w:pPr>
            <w:r w:rsidRPr="002C4AD9">
              <w:rPr>
                <w:rFonts w:ascii="Times New Roman" w:eastAsia="Times New Roman" w:hAnsi="Times New Roman" w:cs="Times New Roman"/>
                <w:b/>
                <w:lang w:eastAsia="ru-RU"/>
              </w:rPr>
              <w:t>2/2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6E56EC" w14:textId="77777777" w:rsidR="002C4AD9" w:rsidRPr="002C4AD9" w:rsidRDefault="002C4AD9" w:rsidP="002C4AD9">
            <w:pPr>
              <w:rPr>
                <w:rFonts w:ascii="Times New Roman" w:eastAsia="Times New Roman" w:hAnsi="Times New Roman" w:cs="Times New Roman"/>
                <w:bCs/>
                <w:lang w:eastAsia="ru-RU"/>
              </w:rPr>
            </w:pPr>
          </w:p>
        </w:tc>
      </w:tr>
      <w:tr w:rsidR="002C4AD9" w:rsidRPr="002C4AD9" w14:paraId="62B4633D" w14:textId="77777777" w:rsidTr="006158BE">
        <w:trPr>
          <w:trHeight w:val="137"/>
        </w:trPr>
        <w:tc>
          <w:tcPr>
            <w:tcW w:w="2802" w:type="dxa"/>
            <w:vMerge/>
            <w:tcBorders>
              <w:top w:val="single" w:sz="4" w:space="0" w:color="auto"/>
              <w:left w:val="single" w:sz="4" w:space="0" w:color="auto"/>
              <w:bottom w:val="single" w:sz="4" w:space="0" w:color="auto"/>
              <w:right w:val="single" w:sz="4" w:space="0" w:color="auto"/>
            </w:tcBorders>
            <w:vAlign w:val="center"/>
            <w:hideMark/>
          </w:tcPr>
          <w:p w14:paraId="144A7B21" w14:textId="77777777" w:rsidR="002C4AD9" w:rsidRPr="002C4AD9" w:rsidRDefault="002C4AD9" w:rsidP="002C4AD9">
            <w:pPr>
              <w:rPr>
                <w:rFonts w:ascii="Times New Roman" w:eastAsia="Times New Roman" w:hAnsi="Times New Roman" w:cs="Times New Roman"/>
                <w:b/>
                <w:bCs/>
                <w:lang w:eastAsia="ru-RU"/>
              </w:rPr>
            </w:pPr>
          </w:p>
        </w:tc>
        <w:tc>
          <w:tcPr>
            <w:tcW w:w="7654" w:type="dxa"/>
            <w:tcBorders>
              <w:top w:val="single" w:sz="4" w:space="0" w:color="auto"/>
              <w:left w:val="single" w:sz="4" w:space="0" w:color="auto"/>
              <w:bottom w:val="single" w:sz="4" w:space="0" w:color="auto"/>
              <w:right w:val="single" w:sz="4" w:space="0" w:color="auto"/>
            </w:tcBorders>
            <w:vAlign w:val="bottom"/>
            <w:hideMark/>
          </w:tcPr>
          <w:p w14:paraId="086260CB" w14:textId="77777777" w:rsidR="002C4AD9" w:rsidRPr="002C4AD9" w:rsidRDefault="002C4AD9" w:rsidP="002C4AD9">
            <w:pPr>
              <w:rPr>
                <w:rFonts w:ascii="Times New Roman" w:eastAsia="Times New Roman" w:hAnsi="Times New Roman" w:cs="Times New Roman"/>
                <w:b/>
                <w:bCs/>
                <w:lang w:eastAsia="ru-RU"/>
              </w:rPr>
            </w:pPr>
            <w:r w:rsidRPr="002C4AD9">
              <w:rPr>
                <w:rFonts w:ascii="Times New Roman" w:eastAsia="Calibri" w:hAnsi="Times New Roman" w:cs="Times New Roman"/>
                <w:b/>
              </w:rPr>
              <w:t>Практическая подготовка</w:t>
            </w:r>
            <w:r w:rsidRPr="002C4AD9">
              <w:rPr>
                <w:rFonts w:ascii="Times New Roman" w:eastAsia="Calibri" w:hAnsi="Times New Roman" w:cs="Times New Roman"/>
              </w:rPr>
              <w:t xml:space="preserve"> «</w:t>
            </w:r>
            <w:r w:rsidRPr="002C4AD9">
              <w:rPr>
                <w:rFonts w:ascii="Times New Roman" w:hAnsi="Times New Roman" w:cs="Times New Roman"/>
                <w:color w:val="000000"/>
                <w:u w:val="single"/>
              </w:rPr>
              <w:t>Планирование профессиональной карьеры».</w:t>
            </w:r>
          </w:p>
        </w:tc>
        <w:tc>
          <w:tcPr>
            <w:tcW w:w="2056" w:type="dxa"/>
            <w:tcBorders>
              <w:top w:val="single" w:sz="4" w:space="0" w:color="auto"/>
              <w:left w:val="single" w:sz="4" w:space="0" w:color="auto"/>
              <w:bottom w:val="single" w:sz="4" w:space="0" w:color="auto"/>
              <w:right w:val="single" w:sz="4" w:space="0" w:color="auto"/>
            </w:tcBorders>
            <w:hideMark/>
          </w:tcPr>
          <w:p w14:paraId="412805A1" w14:textId="77777777" w:rsidR="002C4AD9" w:rsidRPr="002C4AD9" w:rsidRDefault="002C4AD9" w:rsidP="002C4AD9">
            <w:pPr>
              <w:rPr>
                <w:rFonts w:ascii="Times New Roman" w:eastAsia="Times New Roman" w:hAnsi="Times New Roman" w:cs="Times New Roman"/>
                <w:lang w:eastAsia="ru-RU"/>
              </w:rPr>
            </w:pPr>
            <w:r w:rsidRPr="002C4AD9">
              <w:rPr>
                <w:rFonts w:ascii="Times New Roman" w:eastAsia="Times New Roman" w:hAnsi="Times New Roman" w:cs="Times New Roman"/>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6CC453" w14:textId="77777777" w:rsidR="002C4AD9" w:rsidRPr="002C4AD9" w:rsidRDefault="002C4AD9" w:rsidP="002C4AD9">
            <w:pPr>
              <w:rPr>
                <w:rFonts w:ascii="Times New Roman" w:eastAsia="Times New Roman" w:hAnsi="Times New Roman" w:cs="Times New Roman"/>
                <w:bCs/>
                <w:lang w:eastAsia="ru-RU"/>
              </w:rPr>
            </w:pPr>
          </w:p>
        </w:tc>
      </w:tr>
      <w:tr w:rsidR="002C4AD9" w:rsidRPr="002C4AD9" w14:paraId="7503D3B3" w14:textId="77777777" w:rsidTr="006158BE">
        <w:trPr>
          <w:trHeight w:val="137"/>
        </w:trPr>
        <w:tc>
          <w:tcPr>
            <w:tcW w:w="2802" w:type="dxa"/>
            <w:vMerge w:val="restart"/>
            <w:tcBorders>
              <w:top w:val="single" w:sz="4" w:space="0" w:color="auto"/>
              <w:left w:val="single" w:sz="4" w:space="0" w:color="auto"/>
              <w:bottom w:val="single" w:sz="4" w:space="0" w:color="auto"/>
              <w:right w:val="single" w:sz="4" w:space="0" w:color="auto"/>
            </w:tcBorders>
            <w:vAlign w:val="center"/>
            <w:hideMark/>
          </w:tcPr>
          <w:p w14:paraId="3D50191D" w14:textId="77777777" w:rsidR="002C4AD9" w:rsidRPr="002C4AD9" w:rsidRDefault="002C4AD9" w:rsidP="002C4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r w:rsidRPr="002C4AD9">
              <w:rPr>
                <w:rFonts w:ascii="Times New Roman" w:hAnsi="Times New Roman"/>
                <w:b/>
              </w:rPr>
              <w:t>Тема 6. Анализ современного рынка труда</w:t>
            </w:r>
          </w:p>
        </w:tc>
        <w:tc>
          <w:tcPr>
            <w:tcW w:w="7654" w:type="dxa"/>
            <w:tcBorders>
              <w:top w:val="single" w:sz="4" w:space="0" w:color="auto"/>
              <w:left w:val="single" w:sz="4" w:space="0" w:color="auto"/>
              <w:bottom w:val="single" w:sz="4" w:space="0" w:color="auto"/>
              <w:right w:val="single" w:sz="4" w:space="0" w:color="auto"/>
            </w:tcBorders>
            <w:vAlign w:val="bottom"/>
            <w:hideMark/>
          </w:tcPr>
          <w:p w14:paraId="44E05456" w14:textId="77777777" w:rsidR="002C4AD9" w:rsidRPr="002C4AD9" w:rsidRDefault="002C4AD9" w:rsidP="002C4AD9">
            <w:pPr>
              <w:rPr>
                <w:rFonts w:ascii="Times New Roman" w:eastAsia="Calibri" w:hAnsi="Times New Roman" w:cs="Times New Roman"/>
                <w:b/>
              </w:rPr>
            </w:pPr>
            <w:r w:rsidRPr="002C4AD9">
              <w:rPr>
                <w:rFonts w:ascii="Times New Roman" w:eastAsia="Times New Roman" w:hAnsi="Times New Roman" w:cs="Times New Roman"/>
                <w:b/>
                <w:bCs/>
                <w:lang w:eastAsia="ru-RU"/>
              </w:rPr>
              <w:t xml:space="preserve">Содержание </w:t>
            </w:r>
          </w:p>
        </w:tc>
        <w:tc>
          <w:tcPr>
            <w:tcW w:w="2056" w:type="dxa"/>
            <w:tcBorders>
              <w:top w:val="single" w:sz="4" w:space="0" w:color="auto"/>
              <w:left w:val="single" w:sz="4" w:space="0" w:color="auto"/>
              <w:bottom w:val="single" w:sz="4" w:space="0" w:color="auto"/>
              <w:right w:val="single" w:sz="4" w:space="0" w:color="auto"/>
            </w:tcBorders>
          </w:tcPr>
          <w:p w14:paraId="6D10492C" w14:textId="77777777" w:rsidR="002C4AD9" w:rsidRPr="002C4AD9" w:rsidRDefault="002C4AD9" w:rsidP="002C4AD9">
            <w:pPr>
              <w:rPr>
                <w:rFonts w:ascii="Times New Roman" w:eastAsia="Times New Roman" w:hAnsi="Times New Roman" w:cs="Times New Roman"/>
                <w:b/>
                <w:lang w:eastAsia="ru-RU"/>
              </w:rPr>
            </w:pPr>
            <w:r w:rsidRPr="002C4AD9">
              <w:rPr>
                <w:rFonts w:ascii="Times New Roman" w:eastAsia="Times New Roman" w:hAnsi="Times New Roman" w:cs="Times New Roman"/>
                <w:b/>
                <w:lang w:eastAsia="ru-RU"/>
              </w:rPr>
              <w:t>2</w:t>
            </w:r>
          </w:p>
        </w:tc>
        <w:tc>
          <w:tcPr>
            <w:tcW w:w="0" w:type="auto"/>
            <w:vMerge w:val="restart"/>
            <w:tcBorders>
              <w:top w:val="single" w:sz="4" w:space="0" w:color="auto"/>
              <w:left w:val="single" w:sz="4" w:space="0" w:color="auto"/>
              <w:bottom w:val="single" w:sz="4" w:space="0" w:color="auto"/>
              <w:right w:val="single" w:sz="4" w:space="0" w:color="auto"/>
            </w:tcBorders>
            <w:hideMark/>
          </w:tcPr>
          <w:p w14:paraId="24D40656" w14:textId="77777777" w:rsidR="002C4AD9" w:rsidRPr="002C4AD9" w:rsidRDefault="002C4AD9" w:rsidP="002C4AD9">
            <w:pPr>
              <w:rPr>
                <w:rFonts w:ascii="Times New Roman" w:eastAsia="Times New Roman" w:hAnsi="Times New Roman" w:cs="Times New Roman"/>
                <w:bCs/>
                <w:lang w:eastAsia="ru-RU"/>
              </w:rPr>
            </w:pPr>
            <w:r w:rsidRPr="002C4AD9">
              <w:rPr>
                <w:rFonts w:ascii="Times New Roman" w:eastAsia="Times New Roman" w:hAnsi="Times New Roman" w:cs="Times New Roman"/>
                <w:bCs/>
                <w:lang w:eastAsia="ru-RU"/>
              </w:rPr>
              <w:t>ОК.01-06; 09</w:t>
            </w:r>
          </w:p>
        </w:tc>
      </w:tr>
      <w:tr w:rsidR="002C4AD9" w:rsidRPr="002C4AD9" w14:paraId="79DD300B" w14:textId="77777777" w:rsidTr="006158BE">
        <w:trPr>
          <w:trHeight w:val="137"/>
        </w:trPr>
        <w:tc>
          <w:tcPr>
            <w:tcW w:w="2802" w:type="dxa"/>
            <w:vMerge/>
            <w:tcBorders>
              <w:top w:val="single" w:sz="4" w:space="0" w:color="auto"/>
              <w:left w:val="single" w:sz="4" w:space="0" w:color="auto"/>
              <w:bottom w:val="single" w:sz="4" w:space="0" w:color="auto"/>
              <w:right w:val="single" w:sz="4" w:space="0" w:color="auto"/>
            </w:tcBorders>
            <w:vAlign w:val="center"/>
            <w:hideMark/>
          </w:tcPr>
          <w:p w14:paraId="2EDD7EA7" w14:textId="77777777" w:rsidR="002C4AD9" w:rsidRPr="002C4AD9" w:rsidRDefault="002C4AD9" w:rsidP="002C4AD9">
            <w:pPr>
              <w:rPr>
                <w:rFonts w:ascii="Times New Roman" w:hAnsi="Times New Roman"/>
                <w:b/>
              </w:rPr>
            </w:pPr>
          </w:p>
        </w:tc>
        <w:tc>
          <w:tcPr>
            <w:tcW w:w="7654" w:type="dxa"/>
            <w:tcBorders>
              <w:top w:val="single" w:sz="4" w:space="0" w:color="auto"/>
              <w:left w:val="single" w:sz="4" w:space="0" w:color="auto"/>
              <w:bottom w:val="single" w:sz="4" w:space="0" w:color="auto"/>
              <w:right w:val="single" w:sz="4" w:space="0" w:color="auto"/>
            </w:tcBorders>
            <w:vAlign w:val="bottom"/>
            <w:hideMark/>
          </w:tcPr>
          <w:p w14:paraId="025093A1" w14:textId="77777777" w:rsidR="002C4AD9" w:rsidRPr="002C4AD9" w:rsidRDefault="002C4AD9" w:rsidP="002C4AD9">
            <w:pPr>
              <w:rPr>
                <w:rFonts w:ascii="Times New Roman" w:eastAsia="Calibri" w:hAnsi="Times New Roman" w:cs="Times New Roman"/>
                <w:b/>
              </w:rPr>
            </w:pPr>
            <w:r w:rsidRPr="002C4AD9">
              <w:rPr>
                <w:rFonts w:ascii="Times New Roman" w:hAnsi="Times New Roman"/>
              </w:rPr>
              <w:t>Основные понятия рынка труда и рынка профессий. Современное состояние и тенденции Российского и регионального рынка труда. Конкурентоспособность.</w:t>
            </w:r>
          </w:p>
        </w:tc>
        <w:tc>
          <w:tcPr>
            <w:tcW w:w="2056" w:type="dxa"/>
            <w:tcBorders>
              <w:top w:val="single" w:sz="4" w:space="0" w:color="auto"/>
              <w:left w:val="single" w:sz="4" w:space="0" w:color="auto"/>
              <w:bottom w:val="single" w:sz="4" w:space="0" w:color="auto"/>
              <w:right w:val="single" w:sz="4" w:space="0" w:color="auto"/>
            </w:tcBorders>
            <w:hideMark/>
          </w:tcPr>
          <w:p w14:paraId="683C3B7D" w14:textId="77777777" w:rsidR="002C4AD9" w:rsidRPr="002C4AD9" w:rsidRDefault="002C4AD9" w:rsidP="002C4AD9">
            <w:pPr>
              <w:rPr>
                <w:rFonts w:ascii="Times New Roman" w:eastAsia="Times New Roman" w:hAnsi="Times New Roman" w:cs="Times New Roman"/>
                <w:lang w:eastAsia="ru-RU"/>
              </w:rPr>
            </w:pPr>
            <w:r w:rsidRPr="002C4AD9">
              <w:rPr>
                <w:rFonts w:ascii="Times New Roman" w:eastAsia="Times New Roman" w:hAnsi="Times New Roman" w:cs="Times New Roman"/>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C3067F" w14:textId="77777777" w:rsidR="002C4AD9" w:rsidRPr="002C4AD9" w:rsidRDefault="002C4AD9" w:rsidP="002C4AD9">
            <w:pPr>
              <w:rPr>
                <w:rFonts w:ascii="Times New Roman" w:eastAsia="Times New Roman" w:hAnsi="Times New Roman" w:cs="Times New Roman"/>
                <w:bCs/>
                <w:lang w:eastAsia="ru-RU"/>
              </w:rPr>
            </w:pPr>
          </w:p>
        </w:tc>
      </w:tr>
      <w:tr w:rsidR="002C4AD9" w:rsidRPr="002C4AD9" w14:paraId="6E3BD3CF" w14:textId="77777777" w:rsidTr="006158BE">
        <w:trPr>
          <w:trHeight w:val="137"/>
        </w:trPr>
        <w:tc>
          <w:tcPr>
            <w:tcW w:w="2802" w:type="dxa"/>
            <w:vMerge w:val="restart"/>
            <w:tcBorders>
              <w:top w:val="single" w:sz="4" w:space="0" w:color="auto"/>
              <w:left w:val="single" w:sz="4" w:space="0" w:color="auto"/>
              <w:bottom w:val="single" w:sz="4" w:space="0" w:color="auto"/>
              <w:right w:val="single" w:sz="4" w:space="0" w:color="auto"/>
            </w:tcBorders>
            <w:hideMark/>
          </w:tcPr>
          <w:p w14:paraId="35890424" w14:textId="77777777" w:rsidR="002C4AD9" w:rsidRPr="002C4AD9" w:rsidRDefault="002C4AD9" w:rsidP="002C4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r w:rsidRPr="002C4AD9">
              <w:rPr>
                <w:rFonts w:ascii="Times New Roman" w:hAnsi="Times New Roman"/>
                <w:b/>
              </w:rPr>
              <w:t>Тема 7. Профессии на рынке труда</w:t>
            </w:r>
          </w:p>
        </w:tc>
        <w:tc>
          <w:tcPr>
            <w:tcW w:w="7654" w:type="dxa"/>
            <w:tcBorders>
              <w:top w:val="single" w:sz="4" w:space="0" w:color="auto"/>
              <w:left w:val="single" w:sz="4" w:space="0" w:color="auto"/>
              <w:bottom w:val="single" w:sz="4" w:space="0" w:color="auto"/>
              <w:right w:val="single" w:sz="4" w:space="0" w:color="auto"/>
            </w:tcBorders>
            <w:vAlign w:val="bottom"/>
            <w:hideMark/>
          </w:tcPr>
          <w:p w14:paraId="6470B384" w14:textId="77777777" w:rsidR="002C4AD9" w:rsidRPr="002C4AD9" w:rsidRDefault="002C4AD9" w:rsidP="002C4AD9">
            <w:pPr>
              <w:rPr>
                <w:rFonts w:ascii="Times New Roman" w:eastAsia="Calibri" w:hAnsi="Times New Roman" w:cs="Times New Roman"/>
                <w:b/>
              </w:rPr>
            </w:pPr>
            <w:r w:rsidRPr="002C4AD9">
              <w:rPr>
                <w:rFonts w:ascii="Times New Roman" w:eastAsia="Times New Roman" w:hAnsi="Times New Roman" w:cs="Times New Roman"/>
                <w:b/>
                <w:bCs/>
                <w:lang w:eastAsia="ru-RU"/>
              </w:rPr>
              <w:t xml:space="preserve">Содержание </w:t>
            </w:r>
          </w:p>
        </w:tc>
        <w:tc>
          <w:tcPr>
            <w:tcW w:w="2056" w:type="dxa"/>
            <w:tcBorders>
              <w:top w:val="single" w:sz="4" w:space="0" w:color="auto"/>
              <w:left w:val="single" w:sz="4" w:space="0" w:color="auto"/>
              <w:bottom w:val="single" w:sz="4" w:space="0" w:color="auto"/>
              <w:right w:val="single" w:sz="4" w:space="0" w:color="auto"/>
            </w:tcBorders>
          </w:tcPr>
          <w:p w14:paraId="52A3B202" w14:textId="77777777" w:rsidR="002C4AD9" w:rsidRPr="002C4AD9" w:rsidRDefault="002C4AD9" w:rsidP="002C4AD9">
            <w:pPr>
              <w:rPr>
                <w:rFonts w:ascii="Times New Roman" w:eastAsia="Times New Roman" w:hAnsi="Times New Roman" w:cs="Times New Roman"/>
                <w:b/>
                <w:lang w:eastAsia="ru-RU"/>
              </w:rPr>
            </w:pPr>
            <w:r w:rsidRPr="002C4AD9">
              <w:rPr>
                <w:rFonts w:ascii="Times New Roman" w:eastAsia="Times New Roman" w:hAnsi="Times New Roman" w:cs="Times New Roman"/>
                <w:b/>
                <w:lang w:eastAsia="ru-RU"/>
              </w:rPr>
              <w:t>4/2</w:t>
            </w:r>
          </w:p>
        </w:tc>
        <w:tc>
          <w:tcPr>
            <w:tcW w:w="0" w:type="auto"/>
            <w:vMerge w:val="restart"/>
            <w:tcBorders>
              <w:top w:val="single" w:sz="4" w:space="0" w:color="auto"/>
              <w:left w:val="single" w:sz="4" w:space="0" w:color="auto"/>
              <w:bottom w:val="single" w:sz="4" w:space="0" w:color="auto"/>
              <w:right w:val="single" w:sz="4" w:space="0" w:color="auto"/>
            </w:tcBorders>
            <w:hideMark/>
          </w:tcPr>
          <w:p w14:paraId="6CF0D582" w14:textId="77777777" w:rsidR="002C4AD9" w:rsidRPr="002C4AD9" w:rsidRDefault="002C4AD9" w:rsidP="002C4AD9">
            <w:pPr>
              <w:jc w:val="both"/>
              <w:rPr>
                <w:rFonts w:ascii="Times New Roman" w:eastAsia="Times New Roman" w:hAnsi="Times New Roman" w:cs="Times New Roman"/>
                <w:bCs/>
                <w:lang w:eastAsia="ru-RU"/>
              </w:rPr>
            </w:pPr>
            <w:r w:rsidRPr="002C4AD9">
              <w:rPr>
                <w:rFonts w:ascii="Times New Roman" w:eastAsia="Times New Roman" w:hAnsi="Times New Roman" w:cs="Times New Roman"/>
                <w:bCs/>
                <w:lang w:eastAsia="ru-RU"/>
              </w:rPr>
              <w:t>ОК.01-06; 09</w:t>
            </w:r>
          </w:p>
        </w:tc>
      </w:tr>
      <w:tr w:rsidR="002C4AD9" w:rsidRPr="002C4AD9" w14:paraId="1EC810CE" w14:textId="77777777" w:rsidTr="006158BE">
        <w:trPr>
          <w:trHeight w:val="137"/>
        </w:trPr>
        <w:tc>
          <w:tcPr>
            <w:tcW w:w="2802" w:type="dxa"/>
            <w:vMerge/>
            <w:tcBorders>
              <w:top w:val="single" w:sz="4" w:space="0" w:color="auto"/>
              <w:left w:val="single" w:sz="4" w:space="0" w:color="auto"/>
              <w:bottom w:val="single" w:sz="4" w:space="0" w:color="auto"/>
              <w:right w:val="single" w:sz="4" w:space="0" w:color="auto"/>
            </w:tcBorders>
            <w:vAlign w:val="center"/>
            <w:hideMark/>
          </w:tcPr>
          <w:p w14:paraId="0839A882" w14:textId="77777777" w:rsidR="002C4AD9" w:rsidRPr="002C4AD9" w:rsidRDefault="002C4AD9" w:rsidP="002C4AD9">
            <w:pPr>
              <w:rPr>
                <w:rFonts w:ascii="Times New Roman" w:hAnsi="Times New Roman"/>
                <w:b/>
              </w:rPr>
            </w:pPr>
          </w:p>
        </w:tc>
        <w:tc>
          <w:tcPr>
            <w:tcW w:w="7654" w:type="dxa"/>
            <w:tcBorders>
              <w:top w:val="single" w:sz="4" w:space="0" w:color="auto"/>
              <w:left w:val="single" w:sz="4" w:space="0" w:color="auto"/>
              <w:bottom w:val="single" w:sz="4" w:space="0" w:color="auto"/>
              <w:right w:val="single" w:sz="4" w:space="0" w:color="auto"/>
            </w:tcBorders>
            <w:vAlign w:val="bottom"/>
            <w:hideMark/>
          </w:tcPr>
          <w:p w14:paraId="270243E4" w14:textId="77777777" w:rsidR="002C4AD9" w:rsidRPr="002C4AD9" w:rsidRDefault="002C4AD9" w:rsidP="002C4AD9">
            <w:pPr>
              <w:rPr>
                <w:rFonts w:ascii="Times New Roman" w:eastAsia="Calibri" w:hAnsi="Times New Roman" w:cs="Times New Roman"/>
                <w:b/>
              </w:rPr>
            </w:pPr>
            <w:r w:rsidRPr="002C4AD9">
              <w:rPr>
                <w:rFonts w:ascii="Times New Roman" w:hAnsi="Times New Roman"/>
              </w:rPr>
              <w:t>Современные профессии и специальности. Требования к профессиям и специальностям.</w:t>
            </w:r>
          </w:p>
        </w:tc>
        <w:tc>
          <w:tcPr>
            <w:tcW w:w="2056" w:type="dxa"/>
            <w:tcBorders>
              <w:top w:val="single" w:sz="4" w:space="0" w:color="auto"/>
              <w:left w:val="single" w:sz="4" w:space="0" w:color="auto"/>
              <w:bottom w:val="single" w:sz="4" w:space="0" w:color="auto"/>
              <w:right w:val="single" w:sz="4" w:space="0" w:color="auto"/>
            </w:tcBorders>
            <w:hideMark/>
          </w:tcPr>
          <w:p w14:paraId="1CF3524E" w14:textId="77777777" w:rsidR="002C4AD9" w:rsidRPr="002C4AD9" w:rsidRDefault="002C4AD9" w:rsidP="002C4AD9">
            <w:pPr>
              <w:rPr>
                <w:rFonts w:ascii="Times New Roman" w:eastAsia="Times New Roman" w:hAnsi="Times New Roman" w:cs="Times New Roman"/>
                <w:lang w:eastAsia="ru-RU"/>
              </w:rPr>
            </w:pPr>
            <w:r w:rsidRPr="002C4AD9">
              <w:rPr>
                <w:rFonts w:ascii="Times New Roman" w:eastAsia="Times New Roman" w:hAnsi="Times New Roman" w:cs="Times New Roman"/>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A930F6" w14:textId="77777777" w:rsidR="002C4AD9" w:rsidRPr="002C4AD9" w:rsidRDefault="002C4AD9" w:rsidP="002C4AD9">
            <w:pPr>
              <w:rPr>
                <w:rFonts w:ascii="Times New Roman" w:eastAsia="Times New Roman" w:hAnsi="Times New Roman" w:cs="Times New Roman"/>
                <w:bCs/>
                <w:lang w:eastAsia="ru-RU"/>
              </w:rPr>
            </w:pPr>
          </w:p>
        </w:tc>
      </w:tr>
      <w:tr w:rsidR="002C4AD9" w:rsidRPr="002C4AD9" w14:paraId="4195DBD4" w14:textId="77777777" w:rsidTr="006158BE">
        <w:trPr>
          <w:trHeight w:val="137"/>
        </w:trPr>
        <w:tc>
          <w:tcPr>
            <w:tcW w:w="2802" w:type="dxa"/>
            <w:vMerge/>
            <w:tcBorders>
              <w:top w:val="single" w:sz="4" w:space="0" w:color="auto"/>
              <w:left w:val="single" w:sz="4" w:space="0" w:color="auto"/>
              <w:bottom w:val="single" w:sz="4" w:space="0" w:color="auto"/>
              <w:right w:val="single" w:sz="4" w:space="0" w:color="auto"/>
            </w:tcBorders>
            <w:vAlign w:val="center"/>
            <w:hideMark/>
          </w:tcPr>
          <w:p w14:paraId="7C397497" w14:textId="77777777" w:rsidR="002C4AD9" w:rsidRPr="002C4AD9" w:rsidRDefault="002C4AD9" w:rsidP="002C4AD9">
            <w:pPr>
              <w:rPr>
                <w:rFonts w:ascii="Times New Roman" w:hAnsi="Times New Roman"/>
                <w:b/>
              </w:rPr>
            </w:pPr>
          </w:p>
        </w:tc>
        <w:tc>
          <w:tcPr>
            <w:tcW w:w="7654" w:type="dxa"/>
            <w:tcBorders>
              <w:top w:val="single" w:sz="4" w:space="0" w:color="auto"/>
              <w:left w:val="single" w:sz="4" w:space="0" w:color="auto"/>
              <w:bottom w:val="single" w:sz="4" w:space="0" w:color="auto"/>
              <w:right w:val="single" w:sz="4" w:space="0" w:color="auto"/>
            </w:tcBorders>
            <w:vAlign w:val="bottom"/>
            <w:hideMark/>
          </w:tcPr>
          <w:p w14:paraId="433AC92E" w14:textId="77777777" w:rsidR="002C4AD9" w:rsidRPr="002C4AD9" w:rsidRDefault="002C4AD9" w:rsidP="002C4AD9">
            <w:pPr>
              <w:rPr>
                <w:rFonts w:ascii="Times New Roman" w:eastAsia="Calibri" w:hAnsi="Times New Roman" w:cs="Times New Roman"/>
                <w:b/>
              </w:rPr>
            </w:pPr>
            <w:r w:rsidRPr="002C4AD9">
              <w:rPr>
                <w:rFonts w:ascii="Times New Roman" w:eastAsia="Times New Roman" w:hAnsi="Times New Roman" w:cs="Times New Roman"/>
                <w:b/>
                <w:bCs/>
                <w:lang w:eastAsia="ru-RU"/>
              </w:rPr>
              <w:t>В том числе практических и лабораторных занятий</w:t>
            </w:r>
          </w:p>
        </w:tc>
        <w:tc>
          <w:tcPr>
            <w:tcW w:w="2056" w:type="dxa"/>
            <w:tcBorders>
              <w:top w:val="single" w:sz="4" w:space="0" w:color="auto"/>
              <w:left w:val="single" w:sz="4" w:space="0" w:color="auto"/>
              <w:bottom w:val="single" w:sz="4" w:space="0" w:color="auto"/>
              <w:right w:val="single" w:sz="4" w:space="0" w:color="auto"/>
            </w:tcBorders>
          </w:tcPr>
          <w:p w14:paraId="4144BB29" w14:textId="77777777" w:rsidR="002C4AD9" w:rsidRPr="002C4AD9" w:rsidRDefault="002C4AD9" w:rsidP="002C4AD9">
            <w:pPr>
              <w:rPr>
                <w:rFonts w:ascii="Times New Roman" w:eastAsia="Times New Roman" w:hAnsi="Times New Roman" w:cs="Times New Roman"/>
                <w:b/>
                <w:lang w:eastAsia="ru-RU"/>
              </w:rPr>
            </w:pPr>
            <w:r w:rsidRPr="002C4AD9">
              <w:rPr>
                <w:rFonts w:ascii="Times New Roman" w:eastAsia="Times New Roman" w:hAnsi="Times New Roman" w:cs="Times New Roman"/>
                <w:b/>
                <w:lang w:eastAsia="ru-RU"/>
              </w:rPr>
              <w:t>2/2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CCD862" w14:textId="77777777" w:rsidR="002C4AD9" w:rsidRPr="002C4AD9" w:rsidRDefault="002C4AD9" w:rsidP="002C4AD9">
            <w:pPr>
              <w:rPr>
                <w:rFonts w:ascii="Times New Roman" w:eastAsia="Times New Roman" w:hAnsi="Times New Roman" w:cs="Times New Roman"/>
                <w:bCs/>
                <w:lang w:eastAsia="ru-RU"/>
              </w:rPr>
            </w:pPr>
          </w:p>
        </w:tc>
      </w:tr>
      <w:tr w:rsidR="002C4AD9" w:rsidRPr="002C4AD9" w14:paraId="71911395" w14:textId="77777777" w:rsidTr="006158BE">
        <w:trPr>
          <w:trHeight w:val="137"/>
        </w:trPr>
        <w:tc>
          <w:tcPr>
            <w:tcW w:w="2802" w:type="dxa"/>
            <w:vMerge/>
            <w:tcBorders>
              <w:top w:val="single" w:sz="4" w:space="0" w:color="auto"/>
              <w:left w:val="single" w:sz="4" w:space="0" w:color="auto"/>
              <w:bottom w:val="single" w:sz="4" w:space="0" w:color="auto"/>
              <w:right w:val="single" w:sz="4" w:space="0" w:color="auto"/>
            </w:tcBorders>
            <w:vAlign w:val="center"/>
            <w:hideMark/>
          </w:tcPr>
          <w:p w14:paraId="2D1F1EA5" w14:textId="77777777" w:rsidR="002C4AD9" w:rsidRPr="002C4AD9" w:rsidRDefault="002C4AD9" w:rsidP="002C4AD9">
            <w:pPr>
              <w:rPr>
                <w:rFonts w:ascii="Times New Roman" w:hAnsi="Times New Roman"/>
                <w:b/>
              </w:rPr>
            </w:pPr>
          </w:p>
        </w:tc>
        <w:tc>
          <w:tcPr>
            <w:tcW w:w="7654" w:type="dxa"/>
            <w:tcBorders>
              <w:top w:val="single" w:sz="4" w:space="0" w:color="auto"/>
              <w:left w:val="single" w:sz="4" w:space="0" w:color="auto"/>
              <w:bottom w:val="single" w:sz="4" w:space="0" w:color="auto"/>
              <w:right w:val="single" w:sz="4" w:space="0" w:color="auto"/>
            </w:tcBorders>
            <w:vAlign w:val="bottom"/>
            <w:hideMark/>
          </w:tcPr>
          <w:p w14:paraId="1DE7767C" w14:textId="77777777" w:rsidR="002C4AD9" w:rsidRPr="002C4AD9" w:rsidRDefault="002C4AD9" w:rsidP="002C4AD9">
            <w:pPr>
              <w:rPr>
                <w:rFonts w:ascii="Times New Roman" w:eastAsia="Calibri" w:hAnsi="Times New Roman" w:cs="Times New Roman"/>
                <w:b/>
              </w:rPr>
            </w:pPr>
            <w:r w:rsidRPr="002C4AD9">
              <w:rPr>
                <w:rFonts w:ascii="Times New Roman" w:eastAsia="Calibri" w:hAnsi="Times New Roman"/>
                <w:b/>
              </w:rPr>
              <w:t>Практическая подготовка</w:t>
            </w:r>
            <w:r w:rsidRPr="002C4AD9">
              <w:rPr>
                <w:rFonts w:ascii="Times New Roman" w:eastAsia="Calibri" w:hAnsi="Times New Roman"/>
              </w:rPr>
              <w:t xml:space="preserve"> «Ролевая игра: Профориентация».</w:t>
            </w:r>
          </w:p>
        </w:tc>
        <w:tc>
          <w:tcPr>
            <w:tcW w:w="2056" w:type="dxa"/>
            <w:tcBorders>
              <w:top w:val="single" w:sz="4" w:space="0" w:color="auto"/>
              <w:left w:val="single" w:sz="4" w:space="0" w:color="auto"/>
              <w:bottom w:val="single" w:sz="4" w:space="0" w:color="auto"/>
              <w:right w:val="single" w:sz="4" w:space="0" w:color="auto"/>
            </w:tcBorders>
            <w:hideMark/>
          </w:tcPr>
          <w:p w14:paraId="53B94504" w14:textId="77777777" w:rsidR="002C4AD9" w:rsidRPr="002C4AD9" w:rsidRDefault="002C4AD9" w:rsidP="002C4AD9">
            <w:pPr>
              <w:rPr>
                <w:rFonts w:ascii="Times New Roman" w:eastAsia="Times New Roman" w:hAnsi="Times New Roman" w:cs="Times New Roman"/>
                <w:lang w:eastAsia="ru-RU"/>
              </w:rPr>
            </w:pPr>
            <w:r w:rsidRPr="002C4AD9">
              <w:rPr>
                <w:rFonts w:ascii="Times New Roman" w:eastAsia="Times New Roman" w:hAnsi="Times New Roman" w:cs="Times New Roman"/>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999FB8" w14:textId="77777777" w:rsidR="002C4AD9" w:rsidRPr="002C4AD9" w:rsidRDefault="002C4AD9" w:rsidP="002C4AD9">
            <w:pPr>
              <w:rPr>
                <w:rFonts w:ascii="Times New Roman" w:eastAsia="Times New Roman" w:hAnsi="Times New Roman" w:cs="Times New Roman"/>
                <w:bCs/>
                <w:lang w:eastAsia="ru-RU"/>
              </w:rPr>
            </w:pPr>
          </w:p>
        </w:tc>
      </w:tr>
      <w:tr w:rsidR="002C4AD9" w:rsidRPr="002C4AD9" w14:paraId="6D3BEC4D" w14:textId="77777777" w:rsidTr="006158BE">
        <w:trPr>
          <w:trHeight w:val="137"/>
        </w:trPr>
        <w:tc>
          <w:tcPr>
            <w:tcW w:w="2802" w:type="dxa"/>
            <w:vMerge w:val="restart"/>
            <w:tcBorders>
              <w:top w:val="single" w:sz="4" w:space="0" w:color="auto"/>
              <w:left w:val="single" w:sz="4" w:space="0" w:color="auto"/>
              <w:bottom w:val="single" w:sz="4" w:space="0" w:color="auto"/>
              <w:right w:val="single" w:sz="4" w:space="0" w:color="auto"/>
            </w:tcBorders>
            <w:hideMark/>
          </w:tcPr>
          <w:p w14:paraId="65A92EBE" w14:textId="77777777" w:rsidR="002C4AD9" w:rsidRPr="002C4AD9" w:rsidRDefault="002C4AD9" w:rsidP="002C4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r w:rsidRPr="002C4AD9">
              <w:rPr>
                <w:rFonts w:ascii="Times New Roman" w:hAnsi="Times New Roman"/>
                <w:b/>
              </w:rPr>
              <w:t>Тема 8. Поиск работы</w:t>
            </w:r>
          </w:p>
        </w:tc>
        <w:tc>
          <w:tcPr>
            <w:tcW w:w="7654" w:type="dxa"/>
            <w:tcBorders>
              <w:top w:val="single" w:sz="4" w:space="0" w:color="auto"/>
              <w:left w:val="single" w:sz="4" w:space="0" w:color="auto"/>
              <w:bottom w:val="single" w:sz="4" w:space="0" w:color="auto"/>
              <w:right w:val="single" w:sz="4" w:space="0" w:color="auto"/>
            </w:tcBorders>
            <w:vAlign w:val="bottom"/>
            <w:hideMark/>
          </w:tcPr>
          <w:p w14:paraId="2673135B" w14:textId="77777777" w:rsidR="002C4AD9" w:rsidRPr="002C4AD9" w:rsidRDefault="002C4AD9" w:rsidP="002C4AD9">
            <w:pPr>
              <w:rPr>
                <w:rFonts w:ascii="Times New Roman" w:eastAsia="Calibri" w:hAnsi="Times New Roman" w:cs="Times New Roman"/>
                <w:b/>
              </w:rPr>
            </w:pPr>
            <w:r w:rsidRPr="002C4AD9">
              <w:rPr>
                <w:rFonts w:ascii="Times New Roman" w:eastAsia="Times New Roman" w:hAnsi="Times New Roman" w:cs="Times New Roman"/>
                <w:b/>
                <w:bCs/>
                <w:lang w:eastAsia="ru-RU"/>
              </w:rPr>
              <w:t xml:space="preserve">Содержание </w:t>
            </w:r>
          </w:p>
        </w:tc>
        <w:tc>
          <w:tcPr>
            <w:tcW w:w="2056" w:type="dxa"/>
            <w:tcBorders>
              <w:top w:val="single" w:sz="4" w:space="0" w:color="auto"/>
              <w:left w:val="single" w:sz="4" w:space="0" w:color="auto"/>
              <w:bottom w:val="single" w:sz="4" w:space="0" w:color="auto"/>
              <w:right w:val="single" w:sz="4" w:space="0" w:color="auto"/>
            </w:tcBorders>
          </w:tcPr>
          <w:p w14:paraId="27BA45DA" w14:textId="77777777" w:rsidR="002C4AD9" w:rsidRPr="002C4AD9" w:rsidRDefault="002C4AD9" w:rsidP="002C4AD9">
            <w:pPr>
              <w:rPr>
                <w:rFonts w:ascii="Times New Roman" w:eastAsia="Times New Roman" w:hAnsi="Times New Roman" w:cs="Times New Roman"/>
                <w:b/>
                <w:lang w:eastAsia="ru-RU"/>
              </w:rPr>
            </w:pPr>
            <w:r w:rsidRPr="002C4AD9">
              <w:rPr>
                <w:rFonts w:ascii="Times New Roman" w:eastAsia="Times New Roman" w:hAnsi="Times New Roman" w:cs="Times New Roman"/>
                <w:b/>
                <w:lang w:eastAsia="ru-RU"/>
              </w:rPr>
              <w:t>3/2</w:t>
            </w:r>
          </w:p>
        </w:tc>
        <w:tc>
          <w:tcPr>
            <w:tcW w:w="0" w:type="auto"/>
            <w:vMerge w:val="restart"/>
            <w:tcBorders>
              <w:top w:val="single" w:sz="4" w:space="0" w:color="auto"/>
              <w:left w:val="single" w:sz="4" w:space="0" w:color="auto"/>
              <w:bottom w:val="single" w:sz="4" w:space="0" w:color="auto"/>
              <w:right w:val="single" w:sz="4" w:space="0" w:color="auto"/>
            </w:tcBorders>
            <w:hideMark/>
          </w:tcPr>
          <w:p w14:paraId="30169416" w14:textId="77777777" w:rsidR="002C4AD9" w:rsidRPr="002C4AD9" w:rsidRDefault="002C4AD9" w:rsidP="002C4AD9">
            <w:pPr>
              <w:jc w:val="both"/>
              <w:rPr>
                <w:rFonts w:ascii="Times New Roman" w:eastAsia="Times New Roman" w:hAnsi="Times New Roman" w:cs="Times New Roman"/>
                <w:bCs/>
                <w:lang w:eastAsia="ru-RU"/>
              </w:rPr>
            </w:pPr>
            <w:r w:rsidRPr="002C4AD9">
              <w:rPr>
                <w:rFonts w:ascii="Times New Roman" w:eastAsia="Times New Roman" w:hAnsi="Times New Roman" w:cs="Times New Roman"/>
                <w:bCs/>
                <w:lang w:eastAsia="ru-RU"/>
              </w:rPr>
              <w:t>ОК.01-06; 09</w:t>
            </w:r>
          </w:p>
        </w:tc>
      </w:tr>
      <w:tr w:rsidR="002C4AD9" w:rsidRPr="002C4AD9" w14:paraId="59CCCB4F" w14:textId="77777777" w:rsidTr="006158BE">
        <w:trPr>
          <w:trHeight w:val="137"/>
        </w:trPr>
        <w:tc>
          <w:tcPr>
            <w:tcW w:w="2802" w:type="dxa"/>
            <w:vMerge/>
            <w:tcBorders>
              <w:top w:val="single" w:sz="4" w:space="0" w:color="auto"/>
              <w:left w:val="single" w:sz="4" w:space="0" w:color="auto"/>
              <w:bottom w:val="single" w:sz="4" w:space="0" w:color="auto"/>
              <w:right w:val="single" w:sz="4" w:space="0" w:color="auto"/>
            </w:tcBorders>
            <w:vAlign w:val="center"/>
            <w:hideMark/>
          </w:tcPr>
          <w:p w14:paraId="2EE53DC9" w14:textId="77777777" w:rsidR="002C4AD9" w:rsidRPr="002C4AD9" w:rsidRDefault="002C4AD9" w:rsidP="002C4AD9">
            <w:pPr>
              <w:rPr>
                <w:rFonts w:ascii="Times New Roman" w:hAnsi="Times New Roman"/>
                <w:b/>
              </w:rPr>
            </w:pPr>
          </w:p>
        </w:tc>
        <w:tc>
          <w:tcPr>
            <w:tcW w:w="7654" w:type="dxa"/>
            <w:tcBorders>
              <w:top w:val="single" w:sz="4" w:space="0" w:color="auto"/>
              <w:left w:val="single" w:sz="4" w:space="0" w:color="auto"/>
              <w:bottom w:val="single" w:sz="4" w:space="0" w:color="auto"/>
              <w:right w:val="single" w:sz="4" w:space="0" w:color="auto"/>
            </w:tcBorders>
            <w:vAlign w:val="bottom"/>
            <w:hideMark/>
          </w:tcPr>
          <w:p w14:paraId="2B800C95" w14:textId="77777777" w:rsidR="002C4AD9" w:rsidRPr="002C4AD9" w:rsidRDefault="002C4AD9" w:rsidP="002C4AD9">
            <w:pPr>
              <w:rPr>
                <w:rFonts w:ascii="Times New Roman" w:eastAsia="Calibri" w:hAnsi="Times New Roman" w:cs="Times New Roman"/>
                <w:b/>
              </w:rPr>
            </w:pPr>
            <w:r w:rsidRPr="002C4AD9">
              <w:rPr>
                <w:rFonts w:ascii="Times New Roman" w:hAnsi="Times New Roman"/>
              </w:rPr>
              <w:t>Способы и методы трудоустройства. Посредники на рынке труда.</w:t>
            </w:r>
          </w:p>
        </w:tc>
        <w:tc>
          <w:tcPr>
            <w:tcW w:w="2056" w:type="dxa"/>
            <w:tcBorders>
              <w:top w:val="single" w:sz="4" w:space="0" w:color="auto"/>
              <w:left w:val="single" w:sz="4" w:space="0" w:color="auto"/>
              <w:bottom w:val="single" w:sz="4" w:space="0" w:color="auto"/>
              <w:right w:val="single" w:sz="4" w:space="0" w:color="auto"/>
            </w:tcBorders>
            <w:hideMark/>
          </w:tcPr>
          <w:p w14:paraId="6A6F6B52" w14:textId="77777777" w:rsidR="002C4AD9" w:rsidRPr="002C4AD9" w:rsidRDefault="002C4AD9" w:rsidP="002C4AD9">
            <w:pPr>
              <w:rPr>
                <w:rFonts w:ascii="Times New Roman" w:eastAsia="Times New Roman" w:hAnsi="Times New Roman" w:cs="Times New Roman"/>
                <w:lang w:eastAsia="ru-RU"/>
              </w:rPr>
            </w:pPr>
            <w:r w:rsidRPr="002C4AD9">
              <w:rPr>
                <w:rFonts w:ascii="Times New Roman" w:eastAsia="Times New Roman" w:hAnsi="Times New Roman" w:cs="Times New Roman"/>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7515A9" w14:textId="77777777" w:rsidR="002C4AD9" w:rsidRPr="002C4AD9" w:rsidRDefault="002C4AD9" w:rsidP="002C4AD9">
            <w:pPr>
              <w:rPr>
                <w:rFonts w:ascii="Times New Roman" w:eastAsia="Times New Roman" w:hAnsi="Times New Roman" w:cs="Times New Roman"/>
                <w:bCs/>
                <w:lang w:eastAsia="ru-RU"/>
              </w:rPr>
            </w:pPr>
          </w:p>
        </w:tc>
      </w:tr>
      <w:tr w:rsidR="002C4AD9" w:rsidRPr="002C4AD9" w14:paraId="489EC133" w14:textId="77777777" w:rsidTr="006158BE">
        <w:trPr>
          <w:trHeight w:val="137"/>
        </w:trPr>
        <w:tc>
          <w:tcPr>
            <w:tcW w:w="2802" w:type="dxa"/>
            <w:vMerge/>
            <w:tcBorders>
              <w:top w:val="single" w:sz="4" w:space="0" w:color="auto"/>
              <w:left w:val="single" w:sz="4" w:space="0" w:color="auto"/>
              <w:bottom w:val="single" w:sz="4" w:space="0" w:color="auto"/>
              <w:right w:val="single" w:sz="4" w:space="0" w:color="auto"/>
            </w:tcBorders>
            <w:vAlign w:val="center"/>
            <w:hideMark/>
          </w:tcPr>
          <w:p w14:paraId="20A08A84" w14:textId="77777777" w:rsidR="002C4AD9" w:rsidRPr="002C4AD9" w:rsidRDefault="002C4AD9" w:rsidP="002C4AD9">
            <w:pPr>
              <w:rPr>
                <w:rFonts w:ascii="Times New Roman" w:hAnsi="Times New Roman"/>
                <w:b/>
              </w:rPr>
            </w:pPr>
          </w:p>
        </w:tc>
        <w:tc>
          <w:tcPr>
            <w:tcW w:w="7654" w:type="dxa"/>
            <w:tcBorders>
              <w:top w:val="single" w:sz="4" w:space="0" w:color="auto"/>
              <w:left w:val="single" w:sz="4" w:space="0" w:color="auto"/>
              <w:bottom w:val="single" w:sz="4" w:space="0" w:color="auto"/>
              <w:right w:val="single" w:sz="4" w:space="0" w:color="auto"/>
            </w:tcBorders>
            <w:vAlign w:val="bottom"/>
            <w:hideMark/>
          </w:tcPr>
          <w:p w14:paraId="49EEA43F" w14:textId="77777777" w:rsidR="002C4AD9" w:rsidRPr="002C4AD9" w:rsidRDefault="002C4AD9" w:rsidP="002C4AD9">
            <w:pPr>
              <w:rPr>
                <w:rFonts w:ascii="Times New Roman" w:eastAsia="Calibri" w:hAnsi="Times New Roman" w:cs="Times New Roman"/>
                <w:b/>
              </w:rPr>
            </w:pPr>
            <w:r w:rsidRPr="002C4AD9">
              <w:rPr>
                <w:rFonts w:ascii="Times New Roman" w:eastAsia="Times New Roman" w:hAnsi="Times New Roman" w:cs="Times New Roman"/>
                <w:b/>
                <w:bCs/>
                <w:lang w:eastAsia="ru-RU"/>
              </w:rPr>
              <w:t>В том числе практических и лабораторных занятий</w:t>
            </w:r>
          </w:p>
        </w:tc>
        <w:tc>
          <w:tcPr>
            <w:tcW w:w="2056" w:type="dxa"/>
            <w:tcBorders>
              <w:top w:val="single" w:sz="4" w:space="0" w:color="auto"/>
              <w:left w:val="single" w:sz="4" w:space="0" w:color="auto"/>
              <w:bottom w:val="single" w:sz="4" w:space="0" w:color="auto"/>
              <w:right w:val="single" w:sz="4" w:space="0" w:color="auto"/>
            </w:tcBorders>
          </w:tcPr>
          <w:p w14:paraId="631FEADD" w14:textId="77777777" w:rsidR="002C4AD9" w:rsidRPr="002C4AD9" w:rsidRDefault="002C4AD9" w:rsidP="002C4AD9">
            <w:pPr>
              <w:rPr>
                <w:rFonts w:ascii="Times New Roman" w:eastAsia="Times New Roman" w:hAnsi="Times New Roman" w:cs="Times New Roman"/>
                <w:b/>
                <w:lang w:eastAsia="ru-RU"/>
              </w:rPr>
            </w:pPr>
            <w:r w:rsidRPr="002C4AD9">
              <w:rPr>
                <w:rFonts w:ascii="Times New Roman" w:eastAsia="Times New Roman" w:hAnsi="Times New Roman" w:cs="Times New Roman"/>
                <w:b/>
                <w:lang w:eastAsia="ru-RU"/>
              </w:rPr>
              <w:t>2/2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82024A" w14:textId="77777777" w:rsidR="002C4AD9" w:rsidRPr="002C4AD9" w:rsidRDefault="002C4AD9" w:rsidP="002C4AD9">
            <w:pPr>
              <w:rPr>
                <w:rFonts w:ascii="Times New Roman" w:eastAsia="Times New Roman" w:hAnsi="Times New Roman" w:cs="Times New Roman"/>
                <w:bCs/>
                <w:lang w:eastAsia="ru-RU"/>
              </w:rPr>
            </w:pPr>
          </w:p>
        </w:tc>
      </w:tr>
      <w:tr w:rsidR="002C4AD9" w:rsidRPr="002C4AD9" w14:paraId="78344647" w14:textId="77777777" w:rsidTr="006158BE">
        <w:trPr>
          <w:trHeight w:val="137"/>
        </w:trPr>
        <w:tc>
          <w:tcPr>
            <w:tcW w:w="2802" w:type="dxa"/>
            <w:vMerge/>
            <w:tcBorders>
              <w:top w:val="single" w:sz="4" w:space="0" w:color="auto"/>
              <w:left w:val="single" w:sz="4" w:space="0" w:color="auto"/>
              <w:bottom w:val="single" w:sz="4" w:space="0" w:color="auto"/>
              <w:right w:val="single" w:sz="4" w:space="0" w:color="auto"/>
            </w:tcBorders>
            <w:vAlign w:val="center"/>
            <w:hideMark/>
          </w:tcPr>
          <w:p w14:paraId="0D66A616" w14:textId="77777777" w:rsidR="002C4AD9" w:rsidRPr="002C4AD9" w:rsidRDefault="002C4AD9" w:rsidP="002C4AD9">
            <w:pPr>
              <w:rPr>
                <w:rFonts w:ascii="Times New Roman" w:hAnsi="Times New Roman"/>
                <w:b/>
              </w:rPr>
            </w:pPr>
          </w:p>
        </w:tc>
        <w:tc>
          <w:tcPr>
            <w:tcW w:w="7654" w:type="dxa"/>
            <w:tcBorders>
              <w:top w:val="single" w:sz="4" w:space="0" w:color="auto"/>
              <w:left w:val="single" w:sz="4" w:space="0" w:color="auto"/>
              <w:bottom w:val="single" w:sz="4" w:space="0" w:color="auto"/>
              <w:right w:val="single" w:sz="4" w:space="0" w:color="auto"/>
            </w:tcBorders>
            <w:vAlign w:val="bottom"/>
            <w:hideMark/>
          </w:tcPr>
          <w:p w14:paraId="35FE4454" w14:textId="77777777" w:rsidR="002C4AD9" w:rsidRPr="002C4AD9" w:rsidRDefault="002C4AD9" w:rsidP="002C4AD9">
            <w:pPr>
              <w:rPr>
                <w:rFonts w:ascii="Times New Roman" w:eastAsia="Calibri" w:hAnsi="Times New Roman" w:cs="Times New Roman"/>
                <w:b/>
              </w:rPr>
            </w:pPr>
            <w:r w:rsidRPr="002C4AD9">
              <w:rPr>
                <w:rFonts w:ascii="Times New Roman" w:eastAsia="Calibri" w:hAnsi="Times New Roman"/>
                <w:b/>
              </w:rPr>
              <w:t>Практическая подготовка</w:t>
            </w:r>
            <w:r w:rsidRPr="002C4AD9">
              <w:rPr>
                <w:rFonts w:ascii="Times New Roman" w:eastAsia="Calibri" w:hAnsi="Times New Roman"/>
              </w:rPr>
              <w:t xml:space="preserve"> «</w:t>
            </w:r>
            <w:r w:rsidRPr="002C4AD9">
              <w:rPr>
                <w:rFonts w:ascii="Times New Roman" w:hAnsi="Times New Roman"/>
              </w:rPr>
              <w:t>Составление резюме для приёма на работу».</w:t>
            </w:r>
          </w:p>
        </w:tc>
        <w:tc>
          <w:tcPr>
            <w:tcW w:w="2056" w:type="dxa"/>
            <w:tcBorders>
              <w:top w:val="single" w:sz="4" w:space="0" w:color="auto"/>
              <w:left w:val="single" w:sz="4" w:space="0" w:color="auto"/>
              <w:bottom w:val="single" w:sz="4" w:space="0" w:color="auto"/>
              <w:right w:val="single" w:sz="4" w:space="0" w:color="auto"/>
            </w:tcBorders>
            <w:hideMark/>
          </w:tcPr>
          <w:p w14:paraId="7690160A" w14:textId="77777777" w:rsidR="002C4AD9" w:rsidRPr="002C4AD9" w:rsidRDefault="002C4AD9" w:rsidP="002C4AD9">
            <w:pPr>
              <w:rPr>
                <w:rFonts w:ascii="Times New Roman" w:eastAsia="Times New Roman" w:hAnsi="Times New Roman" w:cs="Times New Roman"/>
                <w:lang w:eastAsia="ru-RU"/>
              </w:rPr>
            </w:pPr>
            <w:r w:rsidRPr="002C4AD9">
              <w:rPr>
                <w:rFonts w:ascii="Times New Roman" w:eastAsia="Times New Roman" w:hAnsi="Times New Roman" w:cs="Times New Roman"/>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AA816F" w14:textId="77777777" w:rsidR="002C4AD9" w:rsidRPr="002C4AD9" w:rsidRDefault="002C4AD9" w:rsidP="002C4AD9">
            <w:pPr>
              <w:rPr>
                <w:rFonts w:ascii="Times New Roman" w:eastAsia="Times New Roman" w:hAnsi="Times New Roman" w:cs="Times New Roman"/>
                <w:bCs/>
                <w:lang w:eastAsia="ru-RU"/>
              </w:rPr>
            </w:pPr>
          </w:p>
        </w:tc>
      </w:tr>
      <w:tr w:rsidR="002C4AD9" w:rsidRPr="002C4AD9" w14:paraId="1DC81CDF" w14:textId="77777777" w:rsidTr="006158BE">
        <w:trPr>
          <w:trHeight w:val="137"/>
        </w:trPr>
        <w:tc>
          <w:tcPr>
            <w:tcW w:w="2802" w:type="dxa"/>
            <w:vMerge w:val="restart"/>
            <w:tcBorders>
              <w:top w:val="single" w:sz="4" w:space="0" w:color="auto"/>
              <w:left w:val="single" w:sz="4" w:space="0" w:color="auto"/>
              <w:bottom w:val="single" w:sz="4" w:space="0" w:color="auto"/>
              <w:right w:val="single" w:sz="4" w:space="0" w:color="auto"/>
            </w:tcBorders>
            <w:hideMark/>
          </w:tcPr>
          <w:p w14:paraId="08791286" w14:textId="77777777" w:rsidR="002C4AD9" w:rsidRPr="002C4AD9" w:rsidRDefault="002C4AD9" w:rsidP="002C4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r w:rsidRPr="002C4AD9">
              <w:rPr>
                <w:rFonts w:ascii="Times New Roman" w:hAnsi="Times New Roman"/>
                <w:b/>
              </w:rPr>
              <w:t>Тема 9. Прием на работу</w:t>
            </w:r>
          </w:p>
        </w:tc>
        <w:tc>
          <w:tcPr>
            <w:tcW w:w="7654" w:type="dxa"/>
            <w:tcBorders>
              <w:top w:val="single" w:sz="4" w:space="0" w:color="auto"/>
              <w:left w:val="single" w:sz="4" w:space="0" w:color="auto"/>
              <w:bottom w:val="single" w:sz="4" w:space="0" w:color="auto"/>
              <w:right w:val="single" w:sz="4" w:space="0" w:color="auto"/>
            </w:tcBorders>
            <w:vAlign w:val="bottom"/>
            <w:hideMark/>
          </w:tcPr>
          <w:p w14:paraId="27C8548E" w14:textId="77777777" w:rsidR="002C4AD9" w:rsidRPr="002C4AD9" w:rsidRDefault="002C4AD9" w:rsidP="002C4AD9">
            <w:pPr>
              <w:rPr>
                <w:rFonts w:ascii="Times New Roman" w:eastAsia="Calibri" w:hAnsi="Times New Roman" w:cs="Times New Roman"/>
                <w:b/>
              </w:rPr>
            </w:pPr>
            <w:r w:rsidRPr="002C4AD9">
              <w:rPr>
                <w:rFonts w:ascii="Times New Roman" w:eastAsia="Times New Roman" w:hAnsi="Times New Roman" w:cs="Times New Roman"/>
                <w:b/>
                <w:bCs/>
                <w:lang w:eastAsia="ru-RU"/>
              </w:rPr>
              <w:t xml:space="preserve">Содержание </w:t>
            </w:r>
          </w:p>
        </w:tc>
        <w:tc>
          <w:tcPr>
            <w:tcW w:w="2056" w:type="dxa"/>
            <w:tcBorders>
              <w:top w:val="single" w:sz="4" w:space="0" w:color="auto"/>
              <w:left w:val="single" w:sz="4" w:space="0" w:color="auto"/>
              <w:bottom w:val="single" w:sz="4" w:space="0" w:color="auto"/>
              <w:right w:val="single" w:sz="4" w:space="0" w:color="auto"/>
            </w:tcBorders>
          </w:tcPr>
          <w:p w14:paraId="4B609610" w14:textId="77777777" w:rsidR="002C4AD9" w:rsidRPr="002C4AD9" w:rsidRDefault="002C4AD9" w:rsidP="002C4AD9">
            <w:pPr>
              <w:rPr>
                <w:rFonts w:ascii="Times New Roman" w:eastAsia="Times New Roman" w:hAnsi="Times New Roman" w:cs="Times New Roman"/>
                <w:b/>
                <w:lang w:eastAsia="ru-RU"/>
              </w:rPr>
            </w:pPr>
            <w:r w:rsidRPr="002C4AD9">
              <w:rPr>
                <w:rFonts w:ascii="Times New Roman" w:eastAsia="Times New Roman" w:hAnsi="Times New Roman" w:cs="Times New Roman"/>
                <w:b/>
                <w:lang w:eastAsia="ru-RU"/>
              </w:rPr>
              <w:t>2</w:t>
            </w:r>
          </w:p>
        </w:tc>
        <w:tc>
          <w:tcPr>
            <w:tcW w:w="0" w:type="auto"/>
            <w:vMerge w:val="restart"/>
            <w:tcBorders>
              <w:top w:val="single" w:sz="4" w:space="0" w:color="auto"/>
              <w:left w:val="single" w:sz="4" w:space="0" w:color="auto"/>
              <w:bottom w:val="single" w:sz="4" w:space="0" w:color="auto"/>
              <w:right w:val="single" w:sz="4" w:space="0" w:color="auto"/>
            </w:tcBorders>
            <w:hideMark/>
          </w:tcPr>
          <w:p w14:paraId="5369D2C8" w14:textId="77777777" w:rsidR="002C4AD9" w:rsidRPr="002C4AD9" w:rsidRDefault="002C4AD9" w:rsidP="002C4AD9">
            <w:pPr>
              <w:rPr>
                <w:rFonts w:ascii="Times New Roman" w:eastAsia="Times New Roman" w:hAnsi="Times New Roman" w:cs="Times New Roman"/>
                <w:bCs/>
                <w:lang w:eastAsia="ru-RU"/>
              </w:rPr>
            </w:pPr>
            <w:r w:rsidRPr="002C4AD9">
              <w:rPr>
                <w:rFonts w:ascii="Times New Roman" w:eastAsia="Times New Roman" w:hAnsi="Times New Roman" w:cs="Times New Roman"/>
                <w:bCs/>
                <w:lang w:eastAsia="ru-RU"/>
              </w:rPr>
              <w:t>ОК.01-06; 09</w:t>
            </w:r>
          </w:p>
        </w:tc>
      </w:tr>
      <w:tr w:rsidR="002C4AD9" w:rsidRPr="002C4AD9" w14:paraId="6BDCE91C" w14:textId="77777777" w:rsidTr="006158BE">
        <w:trPr>
          <w:trHeight w:val="137"/>
        </w:trPr>
        <w:tc>
          <w:tcPr>
            <w:tcW w:w="2802" w:type="dxa"/>
            <w:vMerge/>
            <w:tcBorders>
              <w:top w:val="single" w:sz="4" w:space="0" w:color="auto"/>
              <w:left w:val="single" w:sz="4" w:space="0" w:color="auto"/>
              <w:bottom w:val="single" w:sz="4" w:space="0" w:color="auto"/>
              <w:right w:val="single" w:sz="4" w:space="0" w:color="auto"/>
            </w:tcBorders>
            <w:vAlign w:val="center"/>
            <w:hideMark/>
          </w:tcPr>
          <w:p w14:paraId="2108652A" w14:textId="77777777" w:rsidR="002C4AD9" w:rsidRPr="002C4AD9" w:rsidRDefault="002C4AD9" w:rsidP="002C4AD9">
            <w:pPr>
              <w:rPr>
                <w:rFonts w:ascii="Times New Roman" w:hAnsi="Times New Roman"/>
                <w:b/>
              </w:rPr>
            </w:pPr>
          </w:p>
        </w:tc>
        <w:tc>
          <w:tcPr>
            <w:tcW w:w="7654" w:type="dxa"/>
            <w:tcBorders>
              <w:top w:val="single" w:sz="4" w:space="0" w:color="auto"/>
              <w:left w:val="single" w:sz="4" w:space="0" w:color="auto"/>
              <w:bottom w:val="single" w:sz="4" w:space="0" w:color="auto"/>
              <w:right w:val="single" w:sz="4" w:space="0" w:color="auto"/>
            </w:tcBorders>
            <w:vAlign w:val="bottom"/>
            <w:hideMark/>
          </w:tcPr>
          <w:p w14:paraId="5A1DC10A" w14:textId="77777777" w:rsidR="002C4AD9" w:rsidRPr="002C4AD9" w:rsidRDefault="002C4AD9" w:rsidP="002C4AD9">
            <w:pPr>
              <w:rPr>
                <w:rFonts w:ascii="Times New Roman" w:eastAsia="Calibri" w:hAnsi="Times New Roman" w:cs="Times New Roman"/>
                <w:b/>
              </w:rPr>
            </w:pPr>
            <w:r w:rsidRPr="002C4AD9">
              <w:rPr>
                <w:rFonts w:ascii="Times New Roman" w:hAnsi="Times New Roman"/>
              </w:rPr>
              <w:t>Тестирование, анкетирование и собеседование при приеме на работу.</w:t>
            </w:r>
          </w:p>
        </w:tc>
        <w:tc>
          <w:tcPr>
            <w:tcW w:w="2056" w:type="dxa"/>
            <w:tcBorders>
              <w:top w:val="single" w:sz="4" w:space="0" w:color="auto"/>
              <w:left w:val="single" w:sz="4" w:space="0" w:color="auto"/>
              <w:bottom w:val="single" w:sz="4" w:space="0" w:color="auto"/>
              <w:right w:val="single" w:sz="4" w:space="0" w:color="auto"/>
            </w:tcBorders>
            <w:hideMark/>
          </w:tcPr>
          <w:p w14:paraId="42839318" w14:textId="77777777" w:rsidR="002C4AD9" w:rsidRPr="002C4AD9" w:rsidRDefault="002C4AD9" w:rsidP="002C4AD9">
            <w:pPr>
              <w:rPr>
                <w:rFonts w:ascii="Times New Roman" w:eastAsia="Times New Roman" w:hAnsi="Times New Roman" w:cs="Times New Roman"/>
                <w:lang w:eastAsia="ru-RU"/>
              </w:rPr>
            </w:pPr>
            <w:r w:rsidRPr="002C4AD9">
              <w:rPr>
                <w:rFonts w:ascii="Times New Roman" w:eastAsia="Times New Roman" w:hAnsi="Times New Roman" w:cs="Times New Roman"/>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AEE03A" w14:textId="77777777" w:rsidR="002C4AD9" w:rsidRPr="002C4AD9" w:rsidRDefault="002C4AD9" w:rsidP="002C4AD9">
            <w:pPr>
              <w:rPr>
                <w:rFonts w:ascii="Times New Roman" w:eastAsia="Times New Roman" w:hAnsi="Times New Roman" w:cs="Times New Roman"/>
                <w:bCs/>
                <w:lang w:eastAsia="ru-RU"/>
              </w:rPr>
            </w:pPr>
          </w:p>
        </w:tc>
      </w:tr>
      <w:tr w:rsidR="002C4AD9" w:rsidRPr="002C4AD9" w14:paraId="05C4E55E" w14:textId="77777777" w:rsidTr="006158BE">
        <w:trPr>
          <w:trHeight w:val="137"/>
        </w:trPr>
        <w:tc>
          <w:tcPr>
            <w:tcW w:w="2802" w:type="dxa"/>
            <w:vMerge w:val="restart"/>
            <w:tcBorders>
              <w:top w:val="single" w:sz="4" w:space="0" w:color="auto"/>
              <w:left w:val="single" w:sz="4" w:space="0" w:color="auto"/>
              <w:bottom w:val="single" w:sz="4" w:space="0" w:color="auto"/>
              <w:right w:val="single" w:sz="4" w:space="0" w:color="auto"/>
            </w:tcBorders>
            <w:hideMark/>
          </w:tcPr>
          <w:p w14:paraId="14E7C16C" w14:textId="77777777" w:rsidR="002C4AD9" w:rsidRPr="002C4AD9" w:rsidRDefault="002C4AD9" w:rsidP="002C4AD9">
            <w:pPr>
              <w:tabs>
                <w:tab w:val="left" w:pos="-1843"/>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r w:rsidRPr="002C4AD9">
              <w:rPr>
                <w:rFonts w:ascii="Times New Roman" w:hAnsi="Times New Roman"/>
                <w:b/>
              </w:rPr>
              <w:t>Тема 10. Правовое обеспечение при трудоустройстве</w:t>
            </w:r>
          </w:p>
        </w:tc>
        <w:tc>
          <w:tcPr>
            <w:tcW w:w="7654" w:type="dxa"/>
            <w:tcBorders>
              <w:top w:val="single" w:sz="4" w:space="0" w:color="auto"/>
              <w:left w:val="single" w:sz="4" w:space="0" w:color="auto"/>
              <w:bottom w:val="single" w:sz="4" w:space="0" w:color="auto"/>
              <w:right w:val="single" w:sz="4" w:space="0" w:color="auto"/>
            </w:tcBorders>
            <w:hideMark/>
          </w:tcPr>
          <w:p w14:paraId="19F41598" w14:textId="77777777" w:rsidR="002C4AD9" w:rsidRPr="002C4AD9" w:rsidRDefault="002C4AD9" w:rsidP="002C4AD9">
            <w:pPr>
              <w:rPr>
                <w:rFonts w:ascii="Times New Roman" w:eastAsia="Calibri" w:hAnsi="Times New Roman" w:cs="Times New Roman"/>
                <w:b/>
              </w:rPr>
            </w:pPr>
            <w:r w:rsidRPr="002C4AD9">
              <w:rPr>
                <w:rFonts w:ascii="Times New Roman" w:eastAsia="Times New Roman" w:hAnsi="Times New Roman" w:cs="Times New Roman"/>
                <w:b/>
                <w:bCs/>
                <w:lang w:eastAsia="ru-RU"/>
              </w:rPr>
              <w:t xml:space="preserve">Содержание </w:t>
            </w:r>
          </w:p>
        </w:tc>
        <w:tc>
          <w:tcPr>
            <w:tcW w:w="2056" w:type="dxa"/>
            <w:tcBorders>
              <w:top w:val="single" w:sz="4" w:space="0" w:color="auto"/>
              <w:left w:val="single" w:sz="4" w:space="0" w:color="auto"/>
              <w:bottom w:val="single" w:sz="4" w:space="0" w:color="auto"/>
              <w:right w:val="single" w:sz="4" w:space="0" w:color="auto"/>
            </w:tcBorders>
          </w:tcPr>
          <w:p w14:paraId="43ED1507" w14:textId="77777777" w:rsidR="002C4AD9" w:rsidRPr="002C4AD9" w:rsidRDefault="002C4AD9" w:rsidP="002C4AD9">
            <w:pPr>
              <w:rPr>
                <w:rFonts w:ascii="Times New Roman" w:eastAsia="Times New Roman" w:hAnsi="Times New Roman" w:cs="Times New Roman"/>
                <w:b/>
                <w:lang w:eastAsia="ru-RU"/>
              </w:rPr>
            </w:pPr>
            <w:r w:rsidRPr="002C4AD9">
              <w:rPr>
                <w:rFonts w:ascii="Times New Roman" w:eastAsia="Times New Roman" w:hAnsi="Times New Roman" w:cs="Times New Roman"/>
                <w:b/>
                <w:lang w:eastAsia="ru-RU"/>
              </w:rPr>
              <w:t>4/2</w:t>
            </w:r>
          </w:p>
        </w:tc>
        <w:tc>
          <w:tcPr>
            <w:tcW w:w="0" w:type="auto"/>
            <w:vMerge w:val="restart"/>
            <w:tcBorders>
              <w:top w:val="single" w:sz="4" w:space="0" w:color="auto"/>
              <w:left w:val="single" w:sz="4" w:space="0" w:color="auto"/>
              <w:bottom w:val="single" w:sz="4" w:space="0" w:color="auto"/>
              <w:right w:val="single" w:sz="4" w:space="0" w:color="auto"/>
            </w:tcBorders>
            <w:hideMark/>
          </w:tcPr>
          <w:p w14:paraId="794C78D8" w14:textId="77777777" w:rsidR="002C4AD9" w:rsidRPr="002C4AD9" w:rsidRDefault="002C4AD9" w:rsidP="002C4AD9">
            <w:pPr>
              <w:rPr>
                <w:rFonts w:ascii="Times New Roman" w:eastAsia="Times New Roman" w:hAnsi="Times New Roman" w:cs="Times New Roman"/>
                <w:bCs/>
                <w:lang w:eastAsia="ru-RU"/>
              </w:rPr>
            </w:pPr>
            <w:r w:rsidRPr="002C4AD9">
              <w:rPr>
                <w:rFonts w:ascii="Times New Roman" w:eastAsia="Times New Roman" w:hAnsi="Times New Roman" w:cs="Times New Roman"/>
                <w:bCs/>
                <w:lang w:eastAsia="ru-RU"/>
              </w:rPr>
              <w:t>ОК.01-06; 09</w:t>
            </w:r>
          </w:p>
        </w:tc>
      </w:tr>
      <w:tr w:rsidR="002C4AD9" w:rsidRPr="002C4AD9" w14:paraId="370916A2" w14:textId="77777777" w:rsidTr="006158BE">
        <w:trPr>
          <w:trHeight w:val="137"/>
        </w:trPr>
        <w:tc>
          <w:tcPr>
            <w:tcW w:w="2802" w:type="dxa"/>
            <w:vMerge/>
            <w:tcBorders>
              <w:top w:val="single" w:sz="4" w:space="0" w:color="auto"/>
              <w:left w:val="single" w:sz="4" w:space="0" w:color="auto"/>
              <w:bottom w:val="single" w:sz="4" w:space="0" w:color="auto"/>
              <w:right w:val="single" w:sz="4" w:space="0" w:color="auto"/>
            </w:tcBorders>
            <w:vAlign w:val="center"/>
            <w:hideMark/>
          </w:tcPr>
          <w:p w14:paraId="6D9FF407" w14:textId="77777777" w:rsidR="002C4AD9" w:rsidRPr="002C4AD9" w:rsidRDefault="002C4AD9" w:rsidP="002C4AD9">
            <w:pPr>
              <w:rPr>
                <w:rFonts w:ascii="Times New Roman" w:hAnsi="Times New Roman"/>
                <w:b/>
              </w:rPr>
            </w:pPr>
          </w:p>
        </w:tc>
        <w:tc>
          <w:tcPr>
            <w:tcW w:w="7654" w:type="dxa"/>
            <w:tcBorders>
              <w:top w:val="single" w:sz="4" w:space="0" w:color="auto"/>
              <w:left w:val="single" w:sz="4" w:space="0" w:color="auto"/>
              <w:bottom w:val="single" w:sz="4" w:space="0" w:color="auto"/>
              <w:right w:val="single" w:sz="4" w:space="0" w:color="auto"/>
            </w:tcBorders>
            <w:hideMark/>
          </w:tcPr>
          <w:p w14:paraId="2C61A92E" w14:textId="77777777" w:rsidR="002C4AD9" w:rsidRPr="002C4AD9" w:rsidRDefault="002C4AD9" w:rsidP="002C4AD9">
            <w:pPr>
              <w:rPr>
                <w:rFonts w:ascii="Times New Roman" w:eastAsia="Times New Roman" w:hAnsi="Times New Roman" w:cs="Times New Roman"/>
                <w:b/>
                <w:bCs/>
                <w:lang w:eastAsia="ru-RU"/>
              </w:rPr>
            </w:pPr>
            <w:r w:rsidRPr="002C4AD9">
              <w:rPr>
                <w:rFonts w:ascii="Times New Roman" w:hAnsi="Times New Roman"/>
              </w:rPr>
              <w:t>Правовое и документационное обеспечение трудоустройства. Виды трудовых договоров. Конфликтные ситуации, отказ при приеме на работу.</w:t>
            </w:r>
          </w:p>
        </w:tc>
        <w:tc>
          <w:tcPr>
            <w:tcW w:w="2056" w:type="dxa"/>
            <w:tcBorders>
              <w:top w:val="single" w:sz="4" w:space="0" w:color="auto"/>
              <w:left w:val="single" w:sz="4" w:space="0" w:color="auto"/>
              <w:bottom w:val="single" w:sz="4" w:space="0" w:color="auto"/>
              <w:right w:val="single" w:sz="4" w:space="0" w:color="auto"/>
            </w:tcBorders>
            <w:hideMark/>
          </w:tcPr>
          <w:p w14:paraId="39A40E45" w14:textId="77777777" w:rsidR="002C4AD9" w:rsidRPr="002C4AD9" w:rsidRDefault="002C4AD9" w:rsidP="002C4AD9">
            <w:pPr>
              <w:rPr>
                <w:rFonts w:ascii="Times New Roman" w:eastAsia="Times New Roman" w:hAnsi="Times New Roman" w:cs="Times New Roman"/>
                <w:lang w:eastAsia="ru-RU"/>
              </w:rPr>
            </w:pPr>
            <w:r w:rsidRPr="002C4AD9">
              <w:rPr>
                <w:rFonts w:ascii="Times New Roman" w:eastAsia="Times New Roman" w:hAnsi="Times New Roman" w:cs="Times New Roman"/>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C44E9F" w14:textId="77777777" w:rsidR="002C4AD9" w:rsidRPr="002C4AD9" w:rsidRDefault="002C4AD9" w:rsidP="002C4AD9">
            <w:pPr>
              <w:rPr>
                <w:rFonts w:ascii="Times New Roman" w:eastAsia="Times New Roman" w:hAnsi="Times New Roman" w:cs="Times New Roman"/>
                <w:bCs/>
                <w:lang w:eastAsia="ru-RU"/>
              </w:rPr>
            </w:pPr>
          </w:p>
        </w:tc>
      </w:tr>
      <w:tr w:rsidR="002C4AD9" w:rsidRPr="002C4AD9" w14:paraId="3FC22EB4" w14:textId="77777777" w:rsidTr="006158BE">
        <w:trPr>
          <w:trHeight w:val="137"/>
        </w:trPr>
        <w:tc>
          <w:tcPr>
            <w:tcW w:w="2802" w:type="dxa"/>
            <w:vMerge/>
            <w:tcBorders>
              <w:top w:val="single" w:sz="4" w:space="0" w:color="auto"/>
              <w:left w:val="single" w:sz="4" w:space="0" w:color="auto"/>
              <w:bottom w:val="single" w:sz="4" w:space="0" w:color="auto"/>
              <w:right w:val="single" w:sz="4" w:space="0" w:color="auto"/>
            </w:tcBorders>
            <w:vAlign w:val="center"/>
            <w:hideMark/>
          </w:tcPr>
          <w:p w14:paraId="72B61BC4" w14:textId="77777777" w:rsidR="002C4AD9" w:rsidRPr="002C4AD9" w:rsidRDefault="002C4AD9" w:rsidP="002C4AD9">
            <w:pPr>
              <w:rPr>
                <w:rFonts w:ascii="Times New Roman" w:hAnsi="Times New Roman"/>
                <w:b/>
              </w:rPr>
            </w:pPr>
          </w:p>
        </w:tc>
        <w:tc>
          <w:tcPr>
            <w:tcW w:w="7654" w:type="dxa"/>
            <w:tcBorders>
              <w:top w:val="single" w:sz="4" w:space="0" w:color="auto"/>
              <w:left w:val="single" w:sz="4" w:space="0" w:color="auto"/>
              <w:bottom w:val="single" w:sz="4" w:space="0" w:color="auto"/>
              <w:right w:val="single" w:sz="4" w:space="0" w:color="auto"/>
            </w:tcBorders>
            <w:vAlign w:val="bottom"/>
            <w:hideMark/>
          </w:tcPr>
          <w:p w14:paraId="4F542304" w14:textId="77777777" w:rsidR="002C4AD9" w:rsidRPr="002C4AD9" w:rsidRDefault="002C4AD9" w:rsidP="002C4AD9">
            <w:pPr>
              <w:rPr>
                <w:rFonts w:ascii="Times New Roman" w:eastAsia="Calibri" w:hAnsi="Times New Roman" w:cs="Times New Roman"/>
                <w:b/>
              </w:rPr>
            </w:pPr>
            <w:r w:rsidRPr="002C4AD9">
              <w:rPr>
                <w:rFonts w:ascii="Times New Roman" w:eastAsia="Times New Roman" w:hAnsi="Times New Roman" w:cs="Times New Roman"/>
                <w:b/>
                <w:bCs/>
                <w:lang w:eastAsia="ru-RU"/>
              </w:rPr>
              <w:t>В том числе практических и лабораторных занятий</w:t>
            </w:r>
          </w:p>
        </w:tc>
        <w:tc>
          <w:tcPr>
            <w:tcW w:w="2056" w:type="dxa"/>
            <w:tcBorders>
              <w:top w:val="single" w:sz="4" w:space="0" w:color="auto"/>
              <w:left w:val="single" w:sz="4" w:space="0" w:color="auto"/>
              <w:bottom w:val="single" w:sz="4" w:space="0" w:color="auto"/>
              <w:right w:val="single" w:sz="4" w:space="0" w:color="auto"/>
            </w:tcBorders>
          </w:tcPr>
          <w:p w14:paraId="69D0312F" w14:textId="77777777" w:rsidR="002C4AD9" w:rsidRPr="002C4AD9" w:rsidRDefault="002C4AD9" w:rsidP="002C4AD9">
            <w:pPr>
              <w:rPr>
                <w:rFonts w:ascii="Times New Roman" w:eastAsia="Times New Roman" w:hAnsi="Times New Roman" w:cs="Times New Roman"/>
                <w:b/>
                <w:lang w:eastAsia="ru-RU"/>
              </w:rPr>
            </w:pPr>
            <w:r w:rsidRPr="002C4AD9">
              <w:rPr>
                <w:rFonts w:ascii="Times New Roman" w:eastAsia="Times New Roman" w:hAnsi="Times New Roman" w:cs="Times New Roman"/>
                <w:b/>
                <w:lang w:eastAsia="ru-RU"/>
              </w:rPr>
              <w:t>2/2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FBC504" w14:textId="77777777" w:rsidR="002C4AD9" w:rsidRPr="002C4AD9" w:rsidRDefault="002C4AD9" w:rsidP="002C4AD9">
            <w:pPr>
              <w:rPr>
                <w:rFonts w:ascii="Times New Roman" w:eastAsia="Times New Roman" w:hAnsi="Times New Roman" w:cs="Times New Roman"/>
                <w:bCs/>
                <w:lang w:eastAsia="ru-RU"/>
              </w:rPr>
            </w:pPr>
          </w:p>
        </w:tc>
      </w:tr>
      <w:tr w:rsidR="002C4AD9" w:rsidRPr="002C4AD9" w14:paraId="6DD3C700" w14:textId="77777777" w:rsidTr="006158BE">
        <w:trPr>
          <w:trHeight w:val="137"/>
        </w:trPr>
        <w:tc>
          <w:tcPr>
            <w:tcW w:w="2802" w:type="dxa"/>
            <w:vMerge/>
            <w:tcBorders>
              <w:top w:val="single" w:sz="4" w:space="0" w:color="auto"/>
              <w:left w:val="single" w:sz="4" w:space="0" w:color="auto"/>
              <w:bottom w:val="single" w:sz="4" w:space="0" w:color="auto"/>
              <w:right w:val="single" w:sz="4" w:space="0" w:color="auto"/>
            </w:tcBorders>
            <w:vAlign w:val="center"/>
            <w:hideMark/>
          </w:tcPr>
          <w:p w14:paraId="178679CC" w14:textId="77777777" w:rsidR="002C4AD9" w:rsidRPr="002C4AD9" w:rsidRDefault="002C4AD9" w:rsidP="002C4AD9">
            <w:pPr>
              <w:rPr>
                <w:rFonts w:ascii="Times New Roman" w:hAnsi="Times New Roman"/>
                <w:b/>
              </w:rPr>
            </w:pPr>
          </w:p>
        </w:tc>
        <w:tc>
          <w:tcPr>
            <w:tcW w:w="7654" w:type="dxa"/>
            <w:tcBorders>
              <w:top w:val="single" w:sz="4" w:space="0" w:color="auto"/>
              <w:left w:val="single" w:sz="4" w:space="0" w:color="auto"/>
              <w:bottom w:val="single" w:sz="4" w:space="0" w:color="auto"/>
              <w:right w:val="single" w:sz="4" w:space="0" w:color="auto"/>
            </w:tcBorders>
            <w:vAlign w:val="bottom"/>
            <w:hideMark/>
          </w:tcPr>
          <w:p w14:paraId="1CFB48C0" w14:textId="77777777" w:rsidR="002C4AD9" w:rsidRPr="002C4AD9" w:rsidRDefault="002C4AD9" w:rsidP="002C4AD9">
            <w:pPr>
              <w:rPr>
                <w:rFonts w:ascii="Times New Roman" w:eastAsia="Calibri" w:hAnsi="Times New Roman" w:cs="Times New Roman"/>
                <w:b/>
              </w:rPr>
            </w:pPr>
            <w:r w:rsidRPr="002C4AD9">
              <w:rPr>
                <w:rFonts w:ascii="Times New Roman" w:eastAsia="Calibri" w:hAnsi="Times New Roman"/>
                <w:b/>
              </w:rPr>
              <w:t>Практическая подготовка</w:t>
            </w:r>
            <w:r w:rsidRPr="002C4AD9">
              <w:rPr>
                <w:rFonts w:ascii="Times New Roman" w:eastAsia="Calibri" w:hAnsi="Times New Roman"/>
              </w:rPr>
              <w:t xml:space="preserve"> «</w:t>
            </w:r>
            <w:r w:rsidRPr="002C4AD9">
              <w:rPr>
                <w:rFonts w:ascii="Times New Roman" w:hAnsi="Times New Roman"/>
                <w:color w:val="000000"/>
              </w:rPr>
              <w:t>Решение ситуационных задач».</w:t>
            </w:r>
          </w:p>
        </w:tc>
        <w:tc>
          <w:tcPr>
            <w:tcW w:w="2056" w:type="dxa"/>
            <w:tcBorders>
              <w:top w:val="single" w:sz="4" w:space="0" w:color="auto"/>
              <w:left w:val="single" w:sz="4" w:space="0" w:color="auto"/>
              <w:bottom w:val="single" w:sz="4" w:space="0" w:color="auto"/>
              <w:right w:val="single" w:sz="4" w:space="0" w:color="auto"/>
            </w:tcBorders>
            <w:hideMark/>
          </w:tcPr>
          <w:p w14:paraId="6F22A5B8" w14:textId="77777777" w:rsidR="002C4AD9" w:rsidRPr="002C4AD9" w:rsidRDefault="002C4AD9" w:rsidP="002C4AD9">
            <w:pPr>
              <w:rPr>
                <w:rFonts w:ascii="Times New Roman" w:eastAsia="Times New Roman" w:hAnsi="Times New Roman" w:cs="Times New Roman"/>
                <w:lang w:eastAsia="ru-RU"/>
              </w:rPr>
            </w:pPr>
            <w:r w:rsidRPr="002C4AD9">
              <w:rPr>
                <w:rFonts w:ascii="Times New Roman" w:eastAsia="Times New Roman" w:hAnsi="Times New Roman" w:cs="Times New Roman"/>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3C77FC" w14:textId="77777777" w:rsidR="002C4AD9" w:rsidRPr="002C4AD9" w:rsidRDefault="002C4AD9" w:rsidP="002C4AD9">
            <w:pPr>
              <w:rPr>
                <w:rFonts w:ascii="Times New Roman" w:eastAsia="Times New Roman" w:hAnsi="Times New Roman" w:cs="Times New Roman"/>
                <w:bCs/>
                <w:lang w:eastAsia="ru-RU"/>
              </w:rPr>
            </w:pPr>
          </w:p>
        </w:tc>
      </w:tr>
      <w:tr w:rsidR="002C4AD9" w:rsidRPr="002C4AD9" w14:paraId="2BE064CF" w14:textId="77777777" w:rsidTr="006158BE">
        <w:trPr>
          <w:trHeight w:val="137"/>
        </w:trPr>
        <w:tc>
          <w:tcPr>
            <w:tcW w:w="2802" w:type="dxa"/>
            <w:vMerge w:val="restart"/>
            <w:tcBorders>
              <w:top w:val="single" w:sz="4" w:space="0" w:color="auto"/>
              <w:left w:val="single" w:sz="4" w:space="0" w:color="auto"/>
              <w:bottom w:val="single" w:sz="4" w:space="0" w:color="auto"/>
              <w:right w:val="single" w:sz="4" w:space="0" w:color="auto"/>
            </w:tcBorders>
            <w:hideMark/>
          </w:tcPr>
          <w:p w14:paraId="70863DA3" w14:textId="77777777" w:rsidR="002C4AD9" w:rsidRPr="002C4AD9" w:rsidRDefault="002C4AD9" w:rsidP="002C4AD9">
            <w:pPr>
              <w:rPr>
                <w:rFonts w:ascii="Times New Roman" w:hAnsi="Times New Roman"/>
                <w:b/>
              </w:rPr>
            </w:pPr>
            <w:r w:rsidRPr="002C4AD9">
              <w:rPr>
                <w:rFonts w:ascii="Times New Roman" w:hAnsi="Times New Roman"/>
                <w:b/>
              </w:rPr>
              <w:t xml:space="preserve">Тема 11. </w:t>
            </w:r>
            <w:r w:rsidRPr="002C4AD9">
              <w:rPr>
                <w:rFonts w:ascii="Times New Roman" w:eastAsia="Calibri" w:hAnsi="Times New Roman"/>
                <w:b/>
              </w:rPr>
              <w:t>Социально-психологические основы влияния и убеждения.</w:t>
            </w:r>
          </w:p>
        </w:tc>
        <w:tc>
          <w:tcPr>
            <w:tcW w:w="7654" w:type="dxa"/>
            <w:tcBorders>
              <w:top w:val="single" w:sz="4" w:space="0" w:color="auto"/>
              <w:left w:val="single" w:sz="4" w:space="0" w:color="auto"/>
              <w:bottom w:val="single" w:sz="4" w:space="0" w:color="auto"/>
              <w:right w:val="single" w:sz="4" w:space="0" w:color="auto"/>
            </w:tcBorders>
            <w:hideMark/>
          </w:tcPr>
          <w:p w14:paraId="68F7931E" w14:textId="77777777" w:rsidR="002C4AD9" w:rsidRPr="002C4AD9" w:rsidRDefault="002C4AD9" w:rsidP="002C4AD9">
            <w:pPr>
              <w:rPr>
                <w:rFonts w:ascii="Times New Roman" w:eastAsia="Calibri" w:hAnsi="Times New Roman" w:cs="Times New Roman"/>
                <w:b/>
              </w:rPr>
            </w:pPr>
            <w:r w:rsidRPr="002C4AD9">
              <w:rPr>
                <w:rFonts w:ascii="Times New Roman" w:eastAsia="Times New Roman" w:hAnsi="Times New Roman" w:cs="Times New Roman"/>
                <w:b/>
                <w:bCs/>
                <w:lang w:eastAsia="ru-RU"/>
              </w:rPr>
              <w:t xml:space="preserve">Содержание </w:t>
            </w:r>
          </w:p>
        </w:tc>
        <w:tc>
          <w:tcPr>
            <w:tcW w:w="2056" w:type="dxa"/>
            <w:tcBorders>
              <w:top w:val="single" w:sz="4" w:space="0" w:color="auto"/>
              <w:left w:val="single" w:sz="4" w:space="0" w:color="auto"/>
              <w:bottom w:val="single" w:sz="4" w:space="0" w:color="auto"/>
              <w:right w:val="single" w:sz="4" w:space="0" w:color="auto"/>
            </w:tcBorders>
          </w:tcPr>
          <w:p w14:paraId="7CD3DE4E" w14:textId="77777777" w:rsidR="002C4AD9" w:rsidRPr="002C4AD9" w:rsidRDefault="002C4AD9" w:rsidP="002C4AD9">
            <w:pPr>
              <w:rPr>
                <w:rFonts w:ascii="Times New Roman" w:eastAsia="Times New Roman" w:hAnsi="Times New Roman" w:cs="Times New Roman"/>
                <w:b/>
                <w:lang w:eastAsia="ru-RU"/>
              </w:rPr>
            </w:pPr>
            <w:r w:rsidRPr="002C4AD9">
              <w:rPr>
                <w:rFonts w:ascii="Times New Roman" w:eastAsia="Times New Roman" w:hAnsi="Times New Roman" w:cs="Times New Roman"/>
                <w:b/>
                <w:lang w:eastAsia="ru-RU"/>
              </w:rPr>
              <w:t>6/2</w:t>
            </w:r>
          </w:p>
        </w:tc>
        <w:tc>
          <w:tcPr>
            <w:tcW w:w="0" w:type="auto"/>
            <w:vMerge w:val="restart"/>
            <w:tcBorders>
              <w:top w:val="single" w:sz="4" w:space="0" w:color="auto"/>
              <w:left w:val="single" w:sz="4" w:space="0" w:color="auto"/>
              <w:bottom w:val="single" w:sz="4" w:space="0" w:color="auto"/>
              <w:right w:val="single" w:sz="4" w:space="0" w:color="auto"/>
            </w:tcBorders>
            <w:hideMark/>
          </w:tcPr>
          <w:p w14:paraId="67045291" w14:textId="77777777" w:rsidR="002C4AD9" w:rsidRPr="002C4AD9" w:rsidRDefault="002C4AD9" w:rsidP="002C4AD9">
            <w:pPr>
              <w:rPr>
                <w:rFonts w:ascii="Times New Roman" w:eastAsia="Times New Roman" w:hAnsi="Times New Roman" w:cs="Times New Roman"/>
                <w:bCs/>
                <w:lang w:eastAsia="ru-RU"/>
              </w:rPr>
            </w:pPr>
            <w:r w:rsidRPr="002C4AD9">
              <w:rPr>
                <w:rFonts w:ascii="Times New Roman" w:eastAsia="Times New Roman" w:hAnsi="Times New Roman" w:cs="Times New Roman"/>
                <w:bCs/>
                <w:lang w:eastAsia="ru-RU"/>
              </w:rPr>
              <w:t>ОК.01-06; 09</w:t>
            </w:r>
          </w:p>
        </w:tc>
      </w:tr>
      <w:tr w:rsidR="002C4AD9" w:rsidRPr="002C4AD9" w14:paraId="44C25959" w14:textId="77777777" w:rsidTr="006158BE">
        <w:trPr>
          <w:trHeight w:val="137"/>
        </w:trPr>
        <w:tc>
          <w:tcPr>
            <w:tcW w:w="2802" w:type="dxa"/>
            <w:vMerge/>
            <w:tcBorders>
              <w:top w:val="single" w:sz="4" w:space="0" w:color="auto"/>
              <w:left w:val="single" w:sz="4" w:space="0" w:color="auto"/>
              <w:bottom w:val="single" w:sz="4" w:space="0" w:color="auto"/>
              <w:right w:val="single" w:sz="4" w:space="0" w:color="auto"/>
            </w:tcBorders>
            <w:vAlign w:val="center"/>
            <w:hideMark/>
          </w:tcPr>
          <w:p w14:paraId="5A8834C3" w14:textId="77777777" w:rsidR="002C4AD9" w:rsidRPr="002C4AD9" w:rsidRDefault="002C4AD9" w:rsidP="002C4AD9">
            <w:pPr>
              <w:rPr>
                <w:rFonts w:ascii="Times New Roman" w:hAnsi="Times New Roman"/>
                <w:b/>
              </w:rPr>
            </w:pPr>
          </w:p>
        </w:tc>
        <w:tc>
          <w:tcPr>
            <w:tcW w:w="7654" w:type="dxa"/>
            <w:tcBorders>
              <w:top w:val="single" w:sz="4" w:space="0" w:color="auto"/>
              <w:left w:val="single" w:sz="4" w:space="0" w:color="auto"/>
              <w:bottom w:val="single" w:sz="4" w:space="0" w:color="auto"/>
              <w:right w:val="single" w:sz="4" w:space="0" w:color="auto"/>
            </w:tcBorders>
            <w:vAlign w:val="bottom"/>
            <w:hideMark/>
          </w:tcPr>
          <w:p w14:paraId="365CF555" w14:textId="77777777" w:rsidR="002C4AD9" w:rsidRPr="002C4AD9" w:rsidRDefault="002C4AD9" w:rsidP="002C4AD9">
            <w:pPr>
              <w:rPr>
                <w:rFonts w:ascii="Times New Roman" w:eastAsia="Calibri" w:hAnsi="Times New Roman" w:cs="Times New Roman"/>
                <w:b/>
              </w:rPr>
            </w:pPr>
            <w:r w:rsidRPr="002C4AD9">
              <w:rPr>
                <w:rFonts w:ascii="Times New Roman" w:eastAsia="Calibri" w:hAnsi="Times New Roman"/>
              </w:rPr>
              <w:t>Социально-психологические основы влияния и убеждения.</w:t>
            </w:r>
          </w:p>
        </w:tc>
        <w:tc>
          <w:tcPr>
            <w:tcW w:w="2056" w:type="dxa"/>
            <w:tcBorders>
              <w:top w:val="single" w:sz="4" w:space="0" w:color="auto"/>
              <w:left w:val="single" w:sz="4" w:space="0" w:color="auto"/>
              <w:bottom w:val="single" w:sz="4" w:space="0" w:color="auto"/>
              <w:right w:val="single" w:sz="4" w:space="0" w:color="auto"/>
            </w:tcBorders>
            <w:hideMark/>
          </w:tcPr>
          <w:p w14:paraId="273C8536" w14:textId="77777777" w:rsidR="002C4AD9" w:rsidRPr="002C4AD9" w:rsidRDefault="002C4AD9" w:rsidP="002C4AD9">
            <w:pPr>
              <w:rPr>
                <w:rFonts w:ascii="Times New Roman" w:eastAsia="Times New Roman" w:hAnsi="Times New Roman" w:cs="Times New Roman"/>
                <w:lang w:eastAsia="ru-RU"/>
              </w:rPr>
            </w:pPr>
            <w:r w:rsidRPr="002C4AD9">
              <w:rPr>
                <w:rFonts w:ascii="Times New Roman" w:eastAsia="Times New Roman" w:hAnsi="Times New Roman" w:cs="Times New Roman"/>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CF3F75" w14:textId="77777777" w:rsidR="002C4AD9" w:rsidRPr="002C4AD9" w:rsidRDefault="002C4AD9" w:rsidP="002C4AD9">
            <w:pPr>
              <w:rPr>
                <w:rFonts w:ascii="Times New Roman" w:eastAsia="Times New Roman" w:hAnsi="Times New Roman" w:cs="Times New Roman"/>
                <w:bCs/>
                <w:lang w:eastAsia="ru-RU"/>
              </w:rPr>
            </w:pPr>
          </w:p>
        </w:tc>
      </w:tr>
      <w:tr w:rsidR="002C4AD9" w:rsidRPr="002C4AD9" w14:paraId="2C9A8F7F" w14:textId="77777777" w:rsidTr="006158BE">
        <w:trPr>
          <w:trHeight w:val="137"/>
        </w:trPr>
        <w:tc>
          <w:tcPr>
            <w:tcW w:w="2802" w:type="dxa"/>
            <w:vMerge/>
            <w:tcBorders>
              <w:top w:val="single" w:sz="4" w:space="0" w:color="auto"/>
              <w:left w:val="single" w:sz="4" w:space="0" w:color="auto"/>
              <w:bottom w:val="single" w:sz="4" w:space="0" w:color="auto"/>
              <w:right w:val="single" w:sz="4" w:space="0" w:color="auto"/>
            </w:tcBorders>
            <w:vAlign w:val="center"/>
            <w:hideMark/>
          </w:tcPr>
          <w:p w14:paraId="6EEA901C" w14:textId="77777777" w:rsidR="002C4AD9" w:rsidRPr="002C4AD9" w:rsidRDefault="002C4AD9" w:rsidP="002C4AD9">
            <w:pPr>
              <w:rPr>
                <w:rFonts w:ascii="Times New Roman" w:hAnsi="Times New Roman"/>
                <w:b/>
              </w:rPr>
            </w:pPr>
          </w:p>
        </w:tc>
        <w:tc>
          <w:tcPr>
            <w:tcW w:w="7654" w:type="dxa"/>
            <w:tcBorders>
              <w:top w:val="single" w:sz="4" w:space="0" w:color="auto"/>
              <w:left w:val="single" w:sz="4" w:space="0" w:color="auto"/>
              <w:bottom w:val="single" w:sz="4" w:space="0" w:color="auto"/>
              <w:right w:val="single" w:sz="4" w:space="0" w:color="auto"/>
            </w:tcBorders>
            <w:vAlign w:val="bottom"/>
            <w:hideMark/>
          </w:tcPr>
          <w:p w14:paraId="37A767C7" w14:textId="77777777" w:rsidR="002C4AD9" w:rsidRPr="002C4AD9" w:rsidRDefault="002C4AD9" w:rsidP="002C4AD9">
            <w:pPr>
              <w:rPr>
                <w:rFonts w:ascii="Times New Roman" w:eastAsia="Calibri" w:hAnsi="Times New Roman" w:cs="Times New Roman"/>
                <w:b/>
              </w:rPr>
            </w:pPr>
            <w:r w:rsidRPr="002C4AD9">
              <w:rPr>
                <w:rFonts w:ascii="Times New Roman" w:eastAsia="Calibri" w:hAnsi="Times New Roman"/>
              </w:rPr>
              <w:t xml:space="preserve">Конфликты и пути их преодоления. </w:t>
            </w:r>
            <w:r w:rsidRPr="002C4AD9">
              <w:rPr>
                <w:rFonts w:ascii="Times New Roman" w:hAnsi="Times New Roman"/>
              </w:rPr>
              <w:t>Управление стрессом.</w:t>
            </w:r>
          </w:p>
        </w:tc>
        <w:tc>
          <w:tcPr>
            <w:tcW w:w="2056" w:type="dxa"/>
            <w:tcBorders>
              <w:top w:val="single" w:sz="4" w:space="0" w:color="auto"/>
              <w:left w:val="single" w:sz="4" w:space="0" w:color="auto"/>
              <w:bottom w:val="single" w:sz="4" w:space="0" w:color="auto"/>
              <w:right w:val="single" w:sz="4" w:space="0" w:color="auto"/>
            </w:tcBorders>
            <w:hideMark/>
          </w:tcPr>
          <w:p w14:paraId="2C44FC76" w14:textId="77777777" w:rsidR="002C4AD9" w:rsidRPr="002C4AD9" w:rsidRDefault="002C4AD9" w:rsidP="002C4AD9">
            <w:pPr>
              <w:rPr>
                <w:rFonts w:ascii="Times New Roman" w:eastAsia="Times New Roman" w:hAnsi="Times New Roman" w:cs="Times New Roman"/>
                <w:lang w:eastAsia="ru-RU"/>
              </w:rPr>
            </w:pPr>
            <w:r w:rsidRPr="002C4AD9">
              <w:rPr>
                <w:rFonts w:ascii="Times New Roman" w:eastAsia="Times New Roman" w:hAnsi="Times New Roman" w:cs="Times New Roman"/>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95F310" w14:textId="77777777" w:rsidR="002C4AD9" w:rsidRPr="002C4AD9" w:rsidRDefault="002C4AD9" w:rsidP="002C4AD9">
            <w:pPr>
              <w:rPr>
                <w:rFonts w:ascii="Times New Roman" w:eastAsia="Times New Roman" w:hAnsi="Times New Roman" w:cs="Times New Roman"/>
                <w:bCs/>
                <w:lang w:eastAsia="ru-RU"/>
              </w:rPr>
            </w:pPr>
          </w:p>
        </w:tc>
      </w:tr>
      <w:tr w:rsidR="002C4AD9" w:rsidRPr="002C4AD9" w14:paraId="7595CFCF" w14:textId="77777777" w:rsidTr="006158BE">
        <w:trPr>
          <w:trHeight w:val="137"/>
        </w:trPr>
        <w:tc>
          <w:tcPr>
            <w:tcW w:w="2802" w:type="dxa"/>
            <w:vMerge/>
            <w:tcBorders>
              <w:top w:val="single" w:sz="4" w:space="0" w:color="auto"/>
              <w:left w:val="single" w:sz="4" w:space="0" w:color="auto"/>
              <w:bottom w:val="single" w:sz="4" w:space="0" w:color="auto"/>
              <w:right w:val="single" w:sz="4" w:space="0" w:color="auto"/>
            </w:tcBorders>
            <w:vAlign w:val="center"/>
            <w:hideMark/>
          </w:tcPr>
          <w:p w14:paraId="407FB728" w14:textId="77777777" w:rsidR="002C4AD9" w:rsidRPr="002C4AD9" w:rsidRDefault="002C4AD9" w:rsidP="002C4AD9">
            <w:pPr>
              <w:rPr>
                <w:rFonts w:ascii="Times New Roman" w:hAnsi="Times New Roman"/>
                <w:b/>
              </w:rPr>
            </w:pPr>
          </w:p>
        </w:tc>
        <w:tc>
          <w:tcPr>
            <w:tcW w:w="7654" w:type="dxa"/>
            <w:tcBorders>
              <w:top w:val="single" w:sz="4" w:space="0" w:color="auto"/>
              <w:left w:val="single" w:sz="4" w:space="0" w:color="auto"/>
              <w:bottom w:val="single" w:sz="4" w:space="0" w:color="auto"/>
              <w:right w:val="single" w:sz="4" w:space="0" w:color="auto"/>
            </w:tcBorders>
            <w:vAlign w:val="bottom"/>
            <w:hideMark/>
          </w:tcPr>
          <w:p w14:paraId="7EA23FF6" w14:textId="77777777" w:rsidR="002C4AD9" w:rsidRPr="002C4AD9" w:rsidRDefault="002C4AD9" w:rsidP="002C4AD9">
            <w:pPr>
              <w:rPr>
                <w:rFonts w:ascii="Times New Roman" w:eastAsia="Calibri" w:hAnsi="Times New Roman" w:cs="Times New Roman"/>
                <w:b/>
              </w:rPr>
            </w:pPr>
            <w:r w:rsidRPr="002C4AD9">
              <w:rPr>
                <w:rFonts w:ascii="Times New Roman" w:eastAsia="Times New Roman" w:hAnsi="Times New Roman" w:cs="Times New Roman"/>
                <w:b/>
                <w:bCs/>
                <w:lang w:eastAsia="ru-RU"/>
              </w:rPr>
              <w:t>В том числе практических и лабораторных занятий</w:t>
            </w:r>
          </w:p>
        </w:tc>
        <w:tc>
          <w:tcPr>
            <w:tcW w:w="2056" w:type="dxa"/>
            <w:tcBorders>
              <w:top w:val="single" w:sz="4" w:space="0" w:color="auto"/>
              <w:left w:val="single" w:sz="4" w:space="0" w:color="auto"/>
              <w:bottom w:val="single" w:sz="4" w:space="0" w:color="auto"/>
              <w:right w:val="single" w:sz="4" w:space="0" w:color="auto"/>
            </w:tcBorders>
          </w:tcPr>
          <w:p w14:paraId="317CB6AE" w14:textId="77777777" w:rsidR="002C4AD9" w:rsidRPr="002C4AD9" w:rsidRDefault="002C4AD9" w:rsidP="002C4AD9">
            <w:pPr>
              <w:rPr>
                <w:rFonts w:ascii="Times New Roman" w:eastAsia="Times New Roman" w:hAnsi="Times New Roman" w:cs="Times New Roman"/>
                <w:b/>
                <w:lang w:eastAsia="ru-RU"/>
              </w:rPr>
            </w:pPr>
            <w:r w:rsidRPr="002C4AD9">
              <w:rPr>
                <w:rFonts w:ascii="Times New Roman" w:eastAsia="Times New Roman" w:hAnsi="Times New Roman" w:cs="Times New Roman"/>
                <w:b/>
                <w:lang w:eastAsia="ru-RU"/>
              </w:rPr>
              <w:t>2/2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7903DC" w14:textId="77777777" w:rsidR="002C4AD9" w:rsidRPr="002C4AD9" w:rsidRDefault="002C4AD9" w:rsidP="002C4AD9">
            <w:pPr>
              <w:rPr>
                <w:rFonts w:ascii="Times New Roman" w:eastAsia="Times New Roman" w:hAnsi="Times New Roman" w:cs="Times New Roman"/>
                <w:bCs/>
                <w:lang w:eastAsia="ru-RU"/>
              </w:rPr>
            </w:pPr>
          </w:p>
        </w:tc>
      </w:tr>
      <w:tr w:rsidR="002C4AD9" w:rsidRPr="002C4AD9" w14:paraId="5DE4EDF7" w14:textId="77777777" w:rsidTr="006158BE">
        <w:trPr>
          <w:trHeight w:val="137"/>
        </w:trPr>
        <w:tc>
          <w:tcPr>
            <w:tcW w:w="2802" w:type="dxa"/>
            <w:vMerge/>
            <w:tcBorders>
              <w:top w:val="single" w:sz="4" w:space="0" w:color="auto"/>
              <w:left w:val="single" w:sz="4" w:space="0" w:color="auto"/>
              <w:bottom w:val="single" w:sz="4" w:space="0" w:color="auto"/>
              <w:right w:val="single" w:sz="4" w:space="0" w:color="auto"/>
            </w:tcBorders>
            <w:vAlign w:val="center"/>
            <w:hideMark/>
          </w:tcPr>
          <w:p w14:paraId="0F521D95" w14:textId="77777777" w:rsidR="002C4AD9" w:rsidRPr="002C4AD9" w:rsidRDefault="002C4AD9" w:rsidP="002C4AD9">
            <w:pPr>
              <w:rPr>
                <w:rFonts w:ascii="Times New Roman" w:hAnsi="Times New Roman"/>
                <w:b/>
              </w:rPr>
            </w:pPr>
          </w:p>
        </w:tc>
        <w:tc>
          <w:tcPr>
            <w:tcW w:w="7654" w:type="dxa"/>
            <w:tcBorders>
              <w:top w:val="single" w:sz="4" w:space="0" w:color="auto"/>
              <w:left w:val="single" w:sz="4" w:space="0" w:color="auto"/>
              <w:bottom w:val="single" w:sz="4" w:space="0" w:color="auto"/>
              <w:right w:val="single" w:sz="4" w:space="0" w:color="auto"/>
            </w:tcBorders>
            <w:vAlign w:val="bottom"/>
            <w:hideMark/>
          </w:tcPr>
          <w:p w14:paraId="5C458776" w14:textId="77777777" w:rsidR="002C4AD9" w:rsidRPr="002C4AD9" w:rsidRDefault="002C4AD9" w:rsidP="002C4AD9">
            <w:pPr>
              <w:rPr>
                <w:rFonts w:ascii="Times New Roman" w:eastAsia="Calibri" w:hAnsi="Times New Roman" w:cs="Times New Roman"/>
                <w:b/>
              </w:rPr>
            </w:pPr>
            <w:r w:rsidRPr="002C4AD9">
              <w:rPr>
                <w:rFonts w:ascii="Times New Roman" w:eastAsia="Calibri" w:hAnsi="Times New Roman"/>
                <w:b/>
              </w:rPr>
              <w:t>Практическая подготовка</w:t>
            </w:r>
            <w:r w:rsidRPr="002C4AD9">
              <w:rPr>
                <w:rFonts w:ascii="Times New Roman" w:eastAsia="Calibri" w:hAnsi="Times New Roman"/>
              </w:rPr>
              <w:t xml:space="preserve"> «Пути решения конфликтов».</w:t>
            </w:r>
          </w:p>
        </w:tc>
        <w:tc>
          <w:tcPr>
            <w:tcW w:w="2056" w:type="dxa"/>
            <w:tcBorders>
              <w:top w:val="single" w:sz="4" w:space="0" w:color="auto"/>
              <w:left w:val="single" w:sz="4" w:space="0" w:color="auto"/>
              <w:bottom w:val="single" w:sz="4" w:space="0" w:color="auto"/>
              <w:right w:val="single" w:sz="4" w:space="0" w:color="auto"/>
            </w:tcBorders>
            <w:hideMark/>
          </w:tcPr>
          <w:p w14:paraId="726AABC1" w14:textId="77777777" w:rsidR="002C4AD9" w:rsidRPr="002C4AD9" w:rsidRDefault="002C4AD9" w:rsidP="002C4AD9">
            <w:pPr>
              <w:rPr>
                <w:rFonts w:ascii="Times New Roman" w:eastAsia="Times New Roman" w:hAnsi="Times New Roman" w:cs="Times New Roman"/>
                <w:lang w:eastAsia="ru-RU"/>
              </w:rPr>
            </w:pPr>
            <w:r w:rsidRPr="002C4AD9">
              <w:rPr>
                <w:rFonts w:ascii="Times New Roman" w:eastAsia="Times New Roman" w:hAnsi="Times New Roman" w:cs="Times New Roman"/>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4C0EEB" w14:textId="77777777" w:rsidR="002C4AD9" w:rsidRPr="002C4AD9" w:rsidRDefault="002C4AD9" w:rsidP="002C4AD9">
            <w:pPr>
              <w:rPr>
                <w:rFonts w:ascii="Times New Roman" w:eastAsia="Times New Roman" w:hAnsi="Times New Roman" w:cs="Times New Roman"/>
                <w:bCs/>
                <w:lang w:eastAsia="ru-RU"/>
              </w:rPr>
            </w:pPr>
          </w:p>
        </w:tc>
      </w:tr>
      <w:tr w:rsidR="002C4AD9" w:rsidRPr="002C4AD9" w14:paraId="57700C5E" w14:textId="77777777" w:rsidTr="006158BE">
        <w:trPr>
          <w:trHeight w:val="137"/>
        </w:trPr>
        <w:tc>
          <w:tcPr>
            <w:tcW w:w="2802" w:type="dxa"/>
            <w:vMerge/>
            <w:tcBorders>
              <w:top w:val="single" w:sz="4" w:space="0" w:color="auto"/>
              <w:left w:val="single" w:sz="4" w:space="0" w:color="auto"/>
              <w:bottom w:val="single" w:sz="4" w:space="0" w:color="auto"/>
              <w:right w:val="single" w:sz="4" w:space="0" w:color="auto"/>
            </w:tcBorders>
            <w:vAlign w:val="center"/>
            <w:hideMark/>
          </w:tcPr>
          <w:p w14:paraId="3289F719" w14:textId="77777777" w:rsidR="002C4AD9" w:rsidRPr="002C4AD9" w:rsidRDefault="002C4AD9" w:rsidP="002C4AD9">
            <w:pPr>
              <w:rPr>
                <w:rFonts w:ascii="Times New Roman" w:hAnsi="Times New Roman"/>
                <w:b/>
              </w:rPr>
            </w:pPr>
          </w:p>
        </w:tc>
        <w:tc>
          <w:tcPr>
            <w:tcW w:w="7654" w:type="dxa"/>
            <w:tcBorders>
              <w:top w:val="single" w:sz="4" w:space="0" w:color="auto"/>
              <w:left w:val="single" w:sz="4" w:space="0" w:color="auto"/>
              <w:bottom w:val="single" w:sz="4" w:space="0" w:color="auto"/>
              <w:right w:val="single" w:sz="4" w:space="0" w:color="auto"/>
            </w:tcBorders>
            <w:vAlign w:val="bottom"/>
            <w:hideMark/>
          </w:tcPr>
          <w:p w14:paraId="71D93B44" w14:textId="77777777" w:rsidR="002C4AD9" w:rsidRPr="002C4AD9" w:rsidRDefault="002C4AD9" w:rsidP="002C4AD9">
            <w:pPr>
              <w:rPr>
                <w:rFonts w:ascii="Times New Roman" w:eastAsia="Calibri" w:hAnsi="Times New Roman" w:cs="Times New Roman"/>
                <w:b/>
              </w:rPr>
            </w:pPr>
            <w:r w:rsidRPr="002C4AD9">
              <w:rPr>
                <w:rFonts w:ascii="Times New Roman" w:eastAsia="Times New Roman" w:hAnsi="Times New Roman" w:cs="Times New Roman"/>
                <w:b/>
                <w:bCs/>
                <w:lang w:eastAsia="ru-RU"/>
              </w:rPr>
              <w:t>В том числе самостоятельная работа обучающихся</w:t>
            </w:r>
          </w:p>
        </w:tc>
        <w:tc>
          <w:tcPr>
            <w:tcW w:w="2056" w:type="dxa"/>
            <w:tcBorders>
              <w:top w:val="single" w:sz="4" w:space="0" w:color="auto"/>
              <w:left w:val="single" w:sz="4" w:space="0" w:color="auto"/>
              <w:bottom w:val="single" w:sz="4" w:space="0" w:color="auto"/>
              <w:right w:val="single" w:sz="4" w:space="0" w:color="auto"/>
            </w:tcBorders>
          </w:tcPr>
          <w:p w14:paraId="35C3A0F5" w14:textId="77777777" w:rsidR="002C4AD9" w:rsidRPr="002C4AD9" w:rsidRDefault="002C4AD9" w:rsidP="002C4AD9">
            <w:pPr>
              <w:rPr>
                <w:rFonts w:ascii="Times New Roman" w:eastAsia="Times New Roman" w:hAnsi="Times New Roman" w:cs="Times New Roman"/>
                <w:b/>
                <w:lang w:eastAsia="ru-RU"/>
              </w:rPr>
            </w:pPr>
            <w:r w:rsidRPr="002C4AD9">
              <w:rPr>
                <w:rFonts w:ascii="Times New Roman" w:eastAsia="Times New Roman" w:hAnsi="Times New Roman" w:cs="Times New Roman"/>
                <w:b/>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029738" w14:textId="77777777" w:rsidR="002C4AD9" w:rsidRPr="002C4AD9" w:rsidRDefault="002C4AD9" w:rsidP="002C4AD9">
            <w:pPr>
              <w:rPr>
                <w:rFonts w:ascii="Times New Roman" w:eastAsia="Times New Roman" w:hAnsi="Times New Roman" w:cs="Times New Roman"/>
                <w:bCs/>
                <w:lang w:eastAsia="ru-RU"/>
              </w:rPr>
            </w:pPr>
          </w:p>
        </w:tc>
      </w:tr>
      <w:tr w:rsidR="002C4AD9" w:rsidRPr="002C4AD9" w14:paraId="54FCE4BA" w14:textId="77777777" w:rsidTr="006158BE">
        <w:trPr>
          <w:trHeight w:val="137"/>
        </w:trPr>
        <w:tc>
          <w:tcPr>
            <w:tcW w:w="2802" w:type="dxa"/>
            <w:vMerge/>
            <w:tcBorders>
              <w:top w:val="single" w:sz="4" w:space="0" w:color="auto"/>
              <w:left w:val="single" w:sz="4" w:space="0" w:color="auto"/>
              <w:bottom w:val="single" w:sz="4" w:space="0" w:color="auto"/>
              <w:right w:val="single" w:sz="4" w:space="0" w:color="auto"/>
            </w:tcBorders>
            <w:vAlign w:val="center"/>
            <w:hideMark/>
          </w:tcPr>
          <w:p w14:paraId="009767DD" w14:textId="77777777" w:rsidR="002C4AD9" w:rsidRPr="002C4AD9" w:rsidRDefault="002C4AD9" w:rsidP="002C4AD9">
            <w:pPr>
              <w:rPr>
                <w:rFonts w:ascii="Times New Roman" w:hAnsi="Times New Roman"/>
                <w:b/>
              </w:rPr>
            </w:pPr>
          </w:p>
        </w:tc>
        <w:tc>
          <w:tcPr>
            <w:tcW w:w="7654" w:type="dxa"/>
            <w:tcBorders>
              <w:top w:val="single" w:sz="4" w:space="0" w:color="auto"/>
              <w:left w:val="single" w:sz="4" w:space="0" w:color="auto"/>
              <w:bottom w:val="single" w:sz="4" w:space="0" w:color="auto"/>
              <w:right w:val="single" w:sz="4" w:space="0" w:color="auto"/>
            </w:tcBorders>
            <w:vAlign w:val="bottom"/>
            <w:hideMark/>
          </w:tcPr>
          <w:p w14:paraId="4B784A79" w14:textId="77777777" w:rsidR="002C4AD9" w:rsidRPr="002C4AD9" w:rsidRDefault="002C4AD9" w:rsidP="002C4AD9">
            <w:pPr>
              <w:rPr>
                <w:rFonts w:ascii="Times New Roman" w:eastAsia="Calibri" w:hAnsi="Times New Roman" w:cs="Times New Roman"/>
                <w:b/>
              </w:rPr>
            </w:pPr>
            <w:r w:rsidRPr="002C4AD9">
              <w:rPr>
                <w:rFonts w:ascii="Times New Roman" w:hAnsi="Times New Roman"/>
              </w:rPr>
              <w:t>Социально-психологические основы влияния и убеждения. Конфликты и пути их преодоления.</w:t>
            </w:r>
          </w:p>
        </w:tc>
        <w:tc>
          <w:tcPr>
            <w:tcW w:w="2056" w:type="dxa"/>
            <w:tcBorders>
              <w:top w:val="single" w:sz="4" w:space="0" w:color="auto"/>
              <w:left w:val="single" w:sz="4" w:space="0" w:color="auto"/>
              <w:bottom w:val="single" w:sz="4" w:space="0" w:color="auto"/>
              <w:right w:val="single" w:sz="4" w:space="0" w:color="auto"/>
            </w:tcBorders>
            <w:hideMark/>
          </w:tcPr>
          <w:p w14:paraId="60CDDED8" w14:textId="77777777" w:rsidR="002C4AD9" w:rsidRPr="002C4AD9" w:rsidRDefault="002C4AD9" w:rsidP="002C4AD9">
            <w:pPr>
              <w:rPr>
                <w:rFonts w:ascii="Times New Roman" w:eastAsia="Times New Roman" w:hAnsi="Times New Roman" w:cs="Times New Roman"/>
                <w:lang w:eastAsia="ru-RU"/>
              </w:rPr>
            </w:pPr>
            <w:r w:rsidRPr="002C4AD9">
              <w:rPr>
                <w:rFonts w:ascii="Times New Roman" w:eastAsia="Times New Roman" w:hAnsi="Times New Roman" w:cs="Times New Roman"/>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EAF66F" w14:textId="77777777" w:rsidR="002C4AD9" w:rsidRPr="002C4AD9" w:rsidRDefault="002C4AD9" w:rsidP="002C4AD9">
            <w:pPr>
              <w:rPr>
                <w:rFonts w:ascii="Times New Roman" w:eastAsia="Times New Roman" w:hAnsi="Times New Roman" w:cs="Times New Roman"/>
                <w:bCs/>
                <w:lang w:eastAsia="ru-RU"/>
              </w:rPr>
            </w:pPr>
          </w:p>
        </w:tc>
      </w:tr>
      <w:tr w:rsidR="002C4AD9" w:rsidRPr="002C4AD9" w14:paraId="0E879FB3" w14:textId="77777777" w:rsidTr="006158BE">
        <w:trPr>
          <w:trHeight w:val="137"/>
        </w:trPr>
        <w:tc>
          <w:tcPr>
            <w:tcW w:w="2802" w:type="dxa"/>
            <w:vMerge w:val="restart"/>
            <w:tcBorders>
              <w:top w:val="single" w:sz="4" w:space="0" w:color="auto"/>
              <w:left w:val="single" w:sz="4" w:space="0" w:color="auto"/>
              <w:bottom w:val="single" w:sz="4" w:space="0" w:color="auto"/>
              <w:right w:val="single" w:sz="4" w:space="0" w:color="auto"/>
            </w:tcBorders>
            <w:hideMark/>
          </w:tcPr>
          <w:p w14:paraId="04DF9CB3" w14:textId="77777777" w:rsidR="002C4AD9" w:rsidRPr="002C4AD9" w:rsidRDefault="002C4AD9" w:rsidP="002C4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r w:rsidRPr="002C4AD9">
              <w:rPr>
                <w:rFonts w:ascii="Times New Roman" w:hAnsi="Times New Roman"/>
                <w:b/>
                <w:bCs/>
              </w:rPr>
              <w:t>Тема 12. Теоретические основы системы адаптации персонала</w:t>
            </w:r>
          </w:p>
        </w:tc>
        <w:tc>
          <w:tcPr>
            <w:tcW w:w="7654" w:type="dxa"/>
            <w:tcBorders>
              <w:top w:val="single" w:sz="4" w:space="0" w:color="auto"/>
              <w:left w:val="single" w:sz="4" w:space="0" w:color="auto"/>
              <w:bottom w:val="single" w:sz="4" w:space="0" w:color="auto"/>
              <w:right w:val="single" w:sz="4" w:space="0" w:color="auto"/>
            </w:tcBorders>
            <w:hideMark/>
          </w:tcPr>
          <w:p w14:paraId="118B2C70" w14:textId="77777777" w:rsidR="002C4AD9" w:rsidRPr="002C4AD9" w:rsidRDefault="002C4AD9" w:rsidP="002C4AD9">
            <w:pPr>
              <w:rPr>
                <w:rFonts w:ascii="Times New Roman" w:eastAsia="Calibri" w:hAnsi="Times New Roman" w:cs="Times New Roman"/>
                <w:b/>
              </w:rPr>
            </w:pPr>
            <w:r w:rsidRPr="002C4AD9">
              <w:rPr>
                <w:rFonts w:ascii="Times New Roman" w:eastAsia="Times New Roman" w:hAnsi="Times New Roman" w:cs="Times New Roman"/>
                <w:b/>
                <w:bCs/>
                <w:lang w:eastAsia="ru-RU"/>
              </w:rPr>
              <w:t xml:space="preserve">Содержание </w:t>
            </w:r>
          </w:p>
        </w:tc>
        <w:tc>
          <w:tcPr>
            <w:tcW w:w="2056" w:type="dxa"/>
            <w:tcBorders>
              <w:top w:val="single" w:sz="4" w:space="0" w:color="auto"/>
              <w:left w:val="single" w:sz="4" w:space="0" w:color="auto"/>
              <w:bottom w:val="single" w:sz="4" w:space="0" w:color="auto"/>
              <w:right w:val="single" w:sz="4" w:space="0" w:color="auto"/>
            </w:tcBorders>
          </w:tcPr>
          <w:p w14:paraId="23347B03" w14:textId="77777777" w:rsidR="002C4AD9" w:rsidRPr="002C4AD9" w:rsidRDefault="002C4AD9" w:rsidP="002C4AD9">
            <w:pPr>
              <w:rPr>
                <w:rFonts w:ascii="Times New Roman" w:eastAsia="Times New Roman" w:hAnsi="Times New Roman" w:cs="Times New Roman"/>
                <w:b/>
                <w:lang w:eastAsia="ru-RU"/>
              </w:rPr>
            </w:pPr>
            <w:r w:rsidRPr="002C4AD9">
              <w:rPr>
                <w:rFonts w:ascii="Times New Roman" w:eastAsia="Times New Roman" w:hAnsi="Times New Roman" w:cs="Times New Roman"/>
                <w:b/>
                <w:lang w:eastAsia="ru-RU"/>
              </w:rPr>
              <w:t>4/2</w:t>
            </w:r>
          </w:p>
        </w:tc>
        <w:tc>
          <w:tcPr>
            <w:tcW w:w="0" w:type="auto"/>
            <w:vMerge w:val="restart"/>
            <w:tcBorders>
              <w:top w:val="single" w:sz="4" w:space="0" w:color="auto"/>
              <w:left w:val="single" w:sz="4" w:space="0" w:color="auto"/>
              <w:bottom w:val="single" w:sz="4" w:space="0" w:color="auto"/>
              <w:right w:val="single" w:sz="4" w:space="0" w:color="auto"/>
            </w:tcBorders>
            <w:hideMark/>
          </w:tcPr>
          <w:p w14:paraId="2F5FF004" w14:textId="77777777" w:rsidR="002C4AD9" w:rsidRPr="002C4AD9" w:rsidRDefault="002C4AD9" w:rsidP="002C4AD9">
            <w:pPr>
              <w:jc w:val="both"/>
              <w:rPr>
                <w:rFonts w:ascii="Times New Roman" w:eastAsia="Times New Roman" w:hAnsi="Times New Roman" w:cs="Times New Roman"/>
                <w:bCs/>
                <w:lang w:eastAsia="ru-RU"/>
              </w:rPr>
            </w:pPr>
            <w:r w:rsidRPr="002C4AD9">
              <w:rPr>
                <w:rFonts w:ascii="Times New Roman" w:eastAsia="Times New Roman" w:hAnsi="Times New Roman" w:cs="Times New Roman"/>
                <w:bCs/>
                <w:lang w:eastAsia="ru-RU"/>
              </w:rPr>
              <w:t>ОК.01-06; 09</w:t>
            </w:r>
          </w:p>
        </w:tc>
      </w:tr>
      <w:tr w:rsidR="002C4AD9" w:rsidRPr="002C4AD9" w14:paraId="61A6B56E" w14:textId="77777777" w:rsidTr="006158BE">
        <w:trPr>
          <w:trHeight w:val="137"/>
        </w:trPr>
        <w:tc>
          <w:tcPr>
            <w:tcW w:w="2802" w:type="dxa"/>
            <w:vMerge/>
            <w:tcBorders>
              <w:top w:val="single" w:sz="4" w:space="0" w:color="auto"/>
              <w:left w:val="single" w:sz="4" w:space="0" w:color="auto"/>
              <w:bottom w:val="single" w:sz="4" w:space="0" w:color="auto"/>
              <w:right w:val="single" w:sz="4" w:space="0" w:color="auto"/>
            </w:tcBorders>
            <w:vAlign w:val="center"/>
            <w:hideMark/>
          </w:tcPr>
          <w:p w14:paraId="04064C21" w14:textId="77777777" w:rsidR="002C4AD9" w:rsidRPr="002C4AD9" w:rsidRDefault="002C4AD9" w:rsidP="002C4AD9">
            <w:pPr>
              <w:rPr>
                <w:rFonts w:ascii="Times New Roman" w:hAnsi="Times New Roman"/>
                <w:b/>
              </w:rPr>
            </w:pPr>
          </w:p>
        </w:tc>
        <w:tc>
          <w:tcPr>
            <w:tcW w:w="7654" w:type="dxa"/>
            <w:tcBorders>
              <w:top w:val="single" w:sz="4" w:space="0" w:color="auto"/>
              <w:left w:val="single" w:sz="4" w:space="0" w:color="auto"/>
              <w:bottom w:val="single" w:sz="4" w:space="0" w:color="auto"/>
              <w:right w:val="single" w:sz="4" w:space="0" w:color="auto"/>
            </w:tcBorders>
            <w:vAlign w:val="bottom"/>
            <w:hideMark/>
          </w:tcPr>
          <w:p w14:paraId="00A34703" w14:textId="77777777" w:rsidR="002C4AD9" w:rsidRPr="002C4AD9" w:rsidRDefault="002C4AD9" w:rsidP="002C4AD9">
            <w:pPr>
              <w:rPr>
                <w:rFonts w:ascii="Times New Roman" w:eastAsia="Calibri" w:hAnsi="Times New Roman" w:cs="Times New Roman"/>
                <w:b/>
              </w:rPr>
            </w:pPr>
            <w:r w:rsidRPr="002C4AD9">
              <w:rPr>
                <w:rFonts w:ascii="Times New Roman" w:hAnsi="Times New Roman"/>
              </w:rPr>
              <w:t>Понятие цели и виды адаптации.</w:t>
            </w:r>
          </w:p>
        </w:tc>
        <w:tc>
          <w:tcPr>
            <w:tcW w:w="2056" w:type="dxa"/>
            <w:tcBorders>
              <w:top w:val="single" w:sz="4" w:space="0" w:color="auto"/>
              <w:left w:val="single" w:sz="4" w:space="0" w:color="auto"/>
              <w:bottom w:val="single" w:sz="4" w:space="0" w:color="auto"/>
              <w:right w:val="single" w:sz="4" w:space="0" w:color="auto"/>
            </w:tcBorders>
            <w:hideMark/>
          </w:tcPr>
          <w:p w14:paraId="12E7FA56" w14:textId="77777777" w:rsidR="002C4AD9" w:rsidRPr="002C4AD9" w:rsidRDefault="002C4AD9" w:rsidP="002C4AD9">
            <w:pPr>
              <w:rPr>
                <w:rFonts w:ascii="Times New Roman" w:eastAsia="Times New Roman" w:hAnsi="Times New Roman" w:cs="Times New Roman"/>
                <w:lang w:eastAsia="ru-RU"/>
              </w:rPr>
            </w:pPr>
            <w:r w:rsidRPr="002C4AD9">
              <w:rPr>
                <w:rFonts w:ascii="Times New Roman" w:eastAsia="Times New Roman" w:hAnsi="Times New Roman" w:cs="Times New Roman"/>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7B6A37" w14:textId="77777777" w:rsidR="002C4AD9" w:rsidRPr="002C4AD9" w:rsidRDefault="002C4AD9" w:rsidP="002C4AD9">
            <w:pPr>
              <w:rPr>
                <w:rFonts w:ascii="Times New Roman" w:eastAsia="Times New Roman" w:hAnsi="Times New Roman" w:cs="Times New Roman"/>
                <w:bCs/>
                <w:lang w:eastAsia="ru-RU"/>
              </w:rPr>
            </w:pPr>
          </w:p>
        </w:tc>
      </w:tr>
      <w:tr w:rsidR="002C4AD9" w:rsidRPr="002C4AD9" w14:paraId="302D77C2" w14:textId="77777777" w:rsidTr="006158BE">
        <w:trPr>
          <w:trHeight w:val="137"/>
        </w:trPr>
        <w:tc>
          <w:tcPr>
            <w:tcW w:w="2802" w:type="dxa"/>
            <w:vMerge/>
            <w:tcBorders>
              <w:top w:val="single" w:sz="4" w:space="0" w:color="auto"/>
              <w:left w:val="single" w:sz="4" w:space="0" w:color="auto"/>
              <w:bottom w:val="single" w:sz="4" w:space="0" w:color="auto"/>
              <w:right w:val="single" w:sz="4" w:space="0" w:color="auto"/>
            </w:tcBorders>
            <w:vAlign w:val="center"/>
            <w:hideMark/>
          </w:tcPr>
          <w:p w14:paraId="538B1F44" w14:textId="77777777" w:rsidR="002C4AD9" w:rsidRPr="002C4AD9" w:rsidRDefault="002C4AD9" w:rsidP="002C4AD9">
            <w:pPr>
              <w:rPr>
                <w:rFonts w:ascii="Times New Roman" w:hAnsi="Times New Roman"/>
                <w:b/>
              </w:rPr>
            </w:pPr>
          </w:p>
        </w:tc>
        <w:tc>
          <w:tcPr>
            <w:tcW w:w="7654" w:type="dxa"/>
            <w:tcBorders>
              <w:top w:val="single" w:sz="4" w:space="0" w:color="auto"/>
              <w:left w:val="single" w:sz="4" w:space="0" w:color="auto"/>
              <w:bottom w:val="single" w:sz="4" w:space="0" w:color="auto"/>
              <w:right w:val="single" w:sz="4" w:space="0" w:color="auto"/>
            </w:tcBorders>
            <w:vAlign w:val="bottom"/>
            <w:hideMark/>
          </w:tcPr>
          <w:p w14:paraId="1B3B5989" w14:textId="77777777" w:rsidR="002C4AD9" w:rsidRPr="002C4AD9" w:rsidRDefault="002C4AD9" w:rsidP="002C4AD9">
            <w:pPr>
              <w:rPr>
                <w:rFonts w:ascii="Times New Roman" w:hAnsi="Times New Roman"/>
              </w:rPr>
            </w:pPr>
            <w:r w:rsidRPr="002C4AD9">
              <w:rPr>
                <w:rFonts w:ascii="Times New Roman" w:hAnsi="Times New Roman"/>
              </w:rPr>
              <w:t>Этапы адаптации.</w:t>
            </w:r>
          </w:p>
        </w:tc>
        <w:tc>
          <w:tcPr>
            <w:tcW w:w="2056" w:type="dxa"/>
            <w:tcBorders>
              <w:top w:val="single" w:sz="4" w:space="0" w:color="auto"/>
              <w:left w:val="single" w:sz="4" w:space="0" w:color="auto"/>
              <w:bottom w:val="single" w:sz="4" w:space="0" w:color="auto"/>
              <w:right w:val="single" w:sz="4" w:space="0" w:color="auto"/>
            </w:tcBorders>
            <w:hideMark/>
          </w:tcPr>
          <w:p w14:paraId="4EE68A7A" w14:textId="77777777" w:rsidR="002C4AD9" w:rsidRPr="002C4AD9" w:rsidRDefault="002C4AD9" w:rsidP="002C4AD9">
            <w:pPr>
              <w:rPr>
                <w:rFonts w:ascii="Times New Roman" w:eastAsia="Times New Roman" w:hAnsi="Times New Roman" w:cs="Times New Roman"/>
                <w:lang w:eastAsia="ru-RU"/>
              </w:rPr>
            </w:pPr>
            <w:r w:rsidRPr="002C4AD9">
              <w:rPr>
                <w:rFonts w:ascii="Times New Roman" w:eastAsia="Times New Roman" w:hAnsi="Times New Roman" w:cs="Times New Roman"/>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5B3C83" w14:textId="77777777" w:rsidR="002C4AD9" w:rsidRPr="002C4AD9" w:rsidRDefault="002C4AD9" w:rsidP="002C4AD9">
            <w:pPr>
              <w:rPr>
                <w:rFonts w:ascii="Times New Roman" w:eastAsia="Times New Roman" w:hAnsi="Times New Roman" w:cs="Times New Roman"/>
                <w:bCs/>
                <w:lang w:eastAsia="ru-RU"/>
              </w:rPr>
            </w:pPr>
          </w:p>
        </w:tc>
      </w:tr>
      <w:tr w:rsidR="002C4AD9" w:rsidRPr="002C4AD9" w14:paraId="1C26707F" w14:textId="77777777" w:rsidTr="006158BE">
        <w:trPr>
          <w:trHeight w:val="137"/>
        </w:trPr>
        <w:tc>
          <w:tcPr>
            <w:tcW w:w="2802" w:type="dxa"/>
            <w:vMerge/>
            <w:tcBorders>
              <w:top w:val="single" w:sz="4" w:space="0" w:color="auto"/>
              <w:left w:val="single" w:sz="4" w:space="0" w:color="auto"/>
              <w:bottom w:val="single" w:sz="4" w:space="0" w:color="auto"/>
              <w:right w:val="single" w:sz="4" w:space="0" w:color="auto"/>
            </w:tcBorders>
            <w:vAlign w:val="center"/>
            <w:hideMark/>
          </w:tcPr>
          <w:p w14:paraId="5B582537" w14:textId="77777777" w:rsidR="002C4AD9" w:rsidRPr="002C4AD9" w:rsidRDefault="002C4AD9" w:rsidP="002C4AD9">
            <w:pPr>
              <w:rPr>
                <w:rFonts w:ascii="Times New Roman" w:hAnsi="Times New Roman"/>
                <w:b/>
              </w:rPr>
            </w:pPr>
          </w:p>
        </w:tc>
        <w:tc>
          <w:tcPr>
            <w:tcW w:w="7654" w:type="dxa"/>
            <w:tcBorders>
              <w:top w:val="single" w:sz="4" w:space="0" w:color="auto"/>
              <w:left w:val="single" w:sz="4" w:space="0" w:color="auto"/>
              <w:bottom w:val="single" w:sz="4" w:space="0" w:color="auto"/>
              <w:right w:val="single" w:sz="4" w:space="0" w:color="auto"/>
            </w:tcBorders>
            <w:vAlign w:val="bottom"/>
            <w:hideMark/>
          </w:tcPr>
          <w:p w14:paraId="5F98A3B8" w14:textId="77777777" w:rsidR="002C4AD9" w:rsidRPr="002C4AD9" w:rsidRDefault="002C4AD9" w:rsidP="002C4AD9">
            <w:pPr>
              <w:rPr>
                <w:rFonts w:ascii="Times New Roman" w:hAnsi="Times New Roman"/>
              </w:rPr>
            </w:pPr>
            <w:r w:rsidRPr="002C4AD9">
              <w:rPr>
                <w:rFonts w:ascii="Times New Roman" w:eastAsia="Times New Roman" w:hAnsi="Times New Roman" w:cs="Times New Roman"/>
                <w:b/>
                <w:bCs/>
                <w:lang w:eastAsia="ru-RU"/>
              </w:rPr>
              <w:t>В том числе практических и лабораторных занятий</w:t>
            </w:r>
          </w:p>
        </w:tc>
        <w:tc>
          <w:tcPr>
            <w:tcW w:w="2056" w:type="dxa"/>
            <w:tcBorders>
              <w:top w:val="single" w:sz="4" w:space="0" w:color="auto"/>
              <w:left w:val="single" w:sz="4" w:space="0" w:color="auto"/>
              <w:bottom w:val="single" w:sz="4" w:space="0" w:color="auto"/>
              <w:right w:val="single" w:sz="4" w:space="0" w:color="auto"/>
            </w:tcBorders>
          </w:tcPr>
          <w:p w14:paraId="7DCDA388" w14:textId="77777777" w:rsidR="002C4AD9" w:rsidRPr="002C4AD9" w:rsidRDefault="002C4AD9" w:rsidP="002C4AD9">
            <w:pPr>
              <w:rPr>
                <w:rFonts w:ascii="Times New Roman" w:eastAsia="Times New Roman" w:hAnsi="Times New Roman" w:cs="Times New Roman"/>
                <w:b/>
                <w:lang w:eastAsia="ru-RU"/>
              </w:rPr>
            </w:pPr>
            <w:r w:rsidRPr="002C4AD9">
              <w:rPr>
                <w:rFonts w:ascii="Times New Roman" w:eastAsia="Times New Roman" w:hAnsi="Times New Roman" w:cs="Times New Roman"/>
                <w:b/>
                <w:lang w:eastAsia="ru-RU"/>
              </w:rPr>
              <w:t>2/2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078281" w14:textId="77777777" w:rsidR="002C4AD9" w:rsidRPr="002C4AD9" w:rsidRDefault="002C4AD9" w:rsidP="002C4AD9">
            <w:pPr>
              <w:rPr>
                <w:rFonts w:ascii="Times New Roman" w:eastAsia="Times New Roman" w:hAnsi="Times New Roman" w:cs="Times New Roman"/>
                <w:bCs/>
                <w:lang w:eastAsia="ru-RU"/>
              </w:rPr>
            </w:pPr>
          </w:p>
        </w:tc>
      </w:tr>
      <w:tr w:rsidR="002C4AD9" w:rsidRPr="002C4AD9" w14:paraId="69B241FD" w14:textId="77777777" w:rsidTr="006158BE">
        <w:trPr>
          <w:trHeight w:val="137"/>
        </w:trPr>
        <w:tc>
          <w:tcPr>
            <w:tcW w:w="2802" w:type="dxa"/>
            <w:vMerge/>
            <w:tcBorders>
              <w:top w:val="single" w:sz="4" w:space="0" w:color="auto"/>
              <w:left w:val="single" w:sz="4" w:space="0" w:color="auto"/>
              <w:bottom w:val="single" w:sz="4" w:space="0" w:color="auto"/>
              <w:right w:val="single" w:sz="4" w:space="0" w:color="auto"/>
            </w:tcBorders>
            <w:vAlign w:val="center"/>
            <w:hideMark/>
          </w:tcPr>
          <w:p w14:paraId="09B6859E" w14:textId="77777777" w:rsidR="002C4AD9" w:rsidRPr="002C4AD9" w:rsidRDefault="002C4AD9" w:rsidP="002C4AD9">
            <w:pPr>
              <w:rPr>
                <w:rFonts w:ascii="Times New Roman" w:hAnsi="Times New Roman"/>
                <w:b/>
              </w:rPr>
            </w:pPr>
          </w:p>
        </w:tc>
        <w:tc>
          <w:tcPr>
            <w:tcW w:w="7654" w:type="dxa"/>
            <w:tcBorders>
              <w:top w:val="single" w:sz="4" w:space="0" w:color="auto"/>
              <w:left w:val="single" w:sz="4" w:space="0" w:color="auto"/>
              <w:bottom w:val="single" w:sz="4" w:space="0" w:color="auto"/>
              <w:right w:val="single" w:sz="4" w:space="0" w:color="auto"/>
            </w:tcBorders>
            <w:vAlign w:val="bottom"/>
            <w:hideMark/>
          </w:tcPr>
          <w:p w14:paraId="3A30AAD5" w14:textId="77777777" w:rsidR="002C4AD9" w:rsidRPr="002C4AD9" w:rsidRDefault="002C4AD9" w:rsidP="002C4AD9">
            <w:pPr>
              <w:rPr>
                <w:rFonts w:ascii="Times New Roman" w:eastAsia="Calibri" w:hAnsi="Times New Roman" w:cs="Times New Roman"/>
                <w:b/>
              </w:rPr>
            </w:pPr>
            <w:r w:rsidRPr="002C4AD9">
              <w:rPr>
                <w:rFonts w:ascii="Times New Roman" w:hAnsi="Times New Roman"/>
                <w:b/>
              </w:rPr>
              <w:t>Практическая подготовка</w:t>
            </w:r>
            <w:r w:rsidRPr="002C4AD9">
              <w:rPr>
                <w:rFonts w:ascii="Times New Roman" w:hAnsi="Times New Roman"/>
              </w:rPr>
              <w:t xml:space="preserve"> «Разработка программы адаптации сотрудника».</w:t>
            </w:r>
          </w:p>
        </w:tc>
        <w:tc>
          <w:tcPr>
            <w:tcW w:w="2056" w:type="dxa"/>
            <w:tcBorders>
              <w:top w:val="single" w:sz="4" w:space="0" w:color="auto"/>
              <w:left w:val="single" w:sz="4" w:space="0" w:color="auto"/>
              <w:bottom w:val="single" w:sz="4" w:space="0" w:color="auto"/>
              <w:right w:val="single" w:sz="4" w:space="0" w:color="auto"/>
            </w:tcBorders>
            <w:hideMark/>
          </w:tcPr>
          <w:p w14:paraId="78167C33" w14:textId="77777777" w:rsidR="002C4AD9" w:rsidRPr="002C4AD9" w:rsidRDefault="002C4AD9" w:rsidP="002C4AD9">
            <w:pPr>
              <w:rPr>
                <w:rFonts w:ascii="Times New Roman" w:eastAsia="Times New Roman" w:hAnsi="Times New Roman" w:cs="Times New Roman"/>
                <w:lang w:eastAsia="ru-RU"/>
              </w:rPr>
            </w:pPr>
            <w:r w:rsidRPr="002C4AD9">
              <w:rPr>
                <w:rFonts w:ascii="Times New Roman" w:eastAsia="Times New Roman" w:hAnsi="Times New Roman" w:cs="Times New Roman"/>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A7B408" w14:textId="77777777" w:rsidR="002C4AD9" w:rsidRPr="002C4AD9" w:rsidRDefault="002C4AD9" w:rsidP="002C4AD9">
            <w:pPr>
              <w:rPr>
                <w:rFonts w:ascii="Times New Roman" w:eastAsia="Times New Roman" w:hAnsi="Times New Roman" w:cs="Times New Roman"/>
                <w:bCs/>
                <w:lang w:eastAsia="ru-RU"/>
              </w:rPr>
            </w:pPr>
          </w:p>
        </w:tc>
      </w:tr>
      <w:tr w:rsidR="002C4AD9" w:rsidRPr="002C4AD9" w14:paraId="6DB51D3F" w14:textId="77777777" w:rsidTr="006158BE">
        <w:tc>
          <w:tcPr>
            <w:tcW w:w="10456" w:type="dxa"/>
            <w:gridSpan w:val="2"/>
            <w:tcBorders>
              <w:top w:val="single" w:sz="4" w:space="0" w:color="auto"/>
              <w:left w:val="single" w:sz="4" w:space="0" w:color="auto"/>
              <w:bottom w:val="single" w:sz="4" w:space="0" w:color="auto"/>
              <w:right w:val="single" w:sz="4" w:space="0" w:color="auto"/>
            </w:tcBorders>
            <w:hideMark/>
          </w:tcPr>
          <w:p w14:paraId="769A71C1" w14:textId="77777777" w:rsidR="002C4AD9" w:rsidRPr="002C4AD9" w:rsidRDefault="002C4AD9" w:rsidP="002C4AD9">
            <w:pPr>
              <w:spacing w:line="276" w:lineRule="auto"/>
              <w:rPr>
                <w:rFonts w:ascii="Times New Roman" w:eastAsia="Times New Roman" w:hAnsi="Times New Roman" w:cs="Times New Roman"/>
                <w:b/>
                <w:bCs/>
                <w:lang w:eastAsia="ru-RU"/>
              </w:rPr>
            </w:pPr>
            <w:r w:rsidRPr="002C4AD9">
              <w:rPr>
                <w:rFonts w:ascii="Times New Roman" w:eastAsia="Times New Roman" w:hAnsi="Times New Roman" w:cs="Times New Roman"/>
                <w:b/>
                <w:bCs/>
                <w:lang w:eastAsia="ru-RU"/>
              </w:rPr>
              <w:t>Итоговая аттестация в форме дифференцированного зачета</w:t>
            </w:r>
          </w:p>
        </w:tc>
        <w:tc>
          <w:tcPr>
            <w:tcW w:w="2056" w:type="dxa"/>
            <w:tcBorders>
              <w:top w:val="single" w:sz="4" w:space="0" w:color="auto"/>
              <w:left w:val="single" w:sz="4" w:space="0" w:color="auto"/>
              <w:bottom w:val="single" w:sz="4" w:space="0" w:color="auto"/>
              <w:right w:val="single" w:sz="4" w:space="0" w:color="auto"/>
            </w:tcBorders>
            <w:hideMark/>
          </w:tcPr>
          <w:p w14:paraId="1E0AFA11" w14:textId="77777777" w:rsidR="002C4AD9" w:rsidRPr="002C4AD9" w:rsidRDefault="002C4AD9" w:rsidP="002C4AD9">
            <w:pPr>
              <w:spacing w:line="276" w:lineRule="auto"/>
              <w:rPr>
                <w:rFonts w:ascii="Times New Roman" w:eastAsia="Times New Roman" w:hAnsi="Times New Roman" w:cs="Times New Roman"/>
                <w:b/>
                <w:bCs/>
                <w:i/>
                <w:lang w:eastAsia="ru-RU"/>
              </w:rPr>
            </w:pPr>
            <w:r w:rsidRPr="002C4AD9">
              <w:rPr>
                <w:rFonts w:ascii="Times New Roman" w:eastAsia="Times New Roman" w:hAnsi="Times New Roman" w:cs="Times New Roman"/>
                <w:b/>
                <w:bCs/>
                <w:i/>
                <w:lang w:eastAsia="ru-RU"/>
              </w:rPr>
              <w:t>2</w:t>
            </w:r>
          </w:p>
        </w:tc>
        <w:tc>
          <w:tcPr>
            <w:tcW w:w="2225" w:type="dxa"/>
            <w:tcBorders>
              <w:top w:val="single" w:sz="4" w:space="0" w:color="auto"/>
              <w:left w:val="single" w:sz="4" w:space="0" w:color="auto"/>
              <w:bottom w:val="single" w:sz="4" w:space="0" w:color="auto"/>
              <w:right w:val="single" w:sz="4" w:space="0" w:color="auto"/>
            </w:tcBorders>
          </w:tcPr>
          <w:p w14:paraId="262828E2" w14:textId="77777777" w:rsidR="002C4AD9" w:rsidRPr="002C4AD9" w:rsidRDefault="002C4AD9" w:rsidP="002C4AD9">
            <w:pPr>
              <w:spacing w:line="276" w:lineRule="auto"/>
              <w:rPr>
                <w:rFonts w:ascii="Times New Roman" w:eastAsia="Times New Roman" w:hAnsi="Times New Roman" w:cs="Times New Roman"/>
                <w:b/>
                <w:bCs/>
                <w:i/>
                <w:lang w:eastAsia="ru-RU"/>
              </w:rPr>
            </w:pPr>
          </w:p>
        </w:tc>
      </w:tr>
      <w:tr w:rsidR="002C4AD9" w:rsidRPr="002C4AD9" w14:paraId="1E085F80" w14:textId="77777777" w:rsidTr="006158BE">
        <w:tc>
          <w:tcPr>
            <w:tcW w:w="10456" w:type="dxa"/>
            <w:gridSpan w:val="2"/>
            <w:tcBorders>
              <w:top w:val="single" w:sz="4" w:space="0" w:color="auto"/>
              <w:left w:val="single" w:sz="4" w:space="0" w:color="auto"/>
              <w:bottom w:val="single" w:sz="4" w:space="0" w:color="auto"/>
              <w:right w:val="single" w:sz="4" w:space="0" w:color="auto"/>
            </w:tcBorders>
            <w:hideMark/>
          </w:tcPr>
          <w:p w14:paraId="582FEE19" w14:textId="77777777" w:rsidR="002C4AD9" w:rsidRPr="002C4AD9" w:rsidRDefault="002C4AD9" w:rsidP="002C4AD9">
            <w:pPr>
              <w:spacing w:line="276" w:lineRule="auto"/>
              <w:rPr>
                <w:rFonts w:ascii="Times New Roman" w:eastAsia="Times New Roman" w:hAnsi="Times New Roman" w:cs="Times New Roman"/>
                <w:b/>
                <w:bCs/>
                <w:lang w:eastAsia="ru-RU"/>
              </w:rPr>
            </w:pPr>
            <w:r w:rsidRPr="002C4AD9">
              <w:rPr>
                <w:rFonts w:ascii="Times New Roman" w:eastAsia="Times New Roman" w:hAnsi="Times New Roman" w:cs="Times New Roman"/>
                <w:b/>
                <w:bCs/>
                <w:lang w:eastAsia="ru-RU"/>
              </w:rPr>
              <w:t xml:space="preserve">Всего </w:t>
            </w:r>
          </w:p>
        </w:tc>
        <w:tc>
          <w:tcPr>
            <w:tcW w:w="2056" w:type="dxa"/>
            <w:tcBorders>
              <w:top w:val="single" w:sz="4" w:space="0" w:color="auto"/>
              <w:left w:val="single" w:sz="4" w:space="0" w:color="auto"/>
              <w:bottom w:val="single" w:sz="4" w:space="0" w:color="auto"/>
              <w:right w:val="single" w:sz="4" w:space="0" w:color="auto"/>
            </w:tcBorders>
            <w:hideMark/>
          </w:tcPr>
          <w:p w14:paraId="41CE2ACB" w14:textId="77777777" w:rsidR="002C4AD9" w:rsidRPr="002C4AD9" w:rsidRDefault="002C4AD9" w:rsidP="002C4AD9">
            <w:pPr>
              <w:spacing w:line="276" w:lineRule="auto"/>
              <w:rPr>
                <w:rFonts w:ascii="Times New Roman" w:eastAsia="Times New Roman" w:hAnsi="Times New Roman" w:cs="Times New Roman"/>
                <w:b/>
                <w:bCs/>
                <w:lang w:eastAsia="ru-RU"/>
              </w:rPr>
            </w:pPr>
            <w:r w:rsidRPr="002C4AD9">
              <w:rPr>
                <w:rFonts w:ascii="Times New Roman" w:eastAsia="Times New Roman" w:hAnsi="Times New Roman" w:cs="Times New Roman"/>
                <w:b/>
                <w:bCs/>
                <w:lang w:eastAsia="ru-RU"/>
              </w:rPr>
              <w:t>39</w:t>
            </w:r>
          </w:p>
        </w:tc>
        <w:tc>
          <w:tcPr>
            <w:tcW w:w="2225" w:type="dxa"/>
            <w:tcBorders>
              <w:top w:val="single" w:sz="4" w:space="0" w:color="auto"/>
              <w:left w:val="single" w:sz="4" w:space="0" w:color="auto"/>
              <w:bottom w:val="single" w:sz="4" w:space="0" w:color="auto"/>
              <w:right w:val="single" w:sz="4" w:space="0" w:color="auto"/>
            </w:tcBorders>
          </w:tcPr>
          <w:p w14:paraId="1D4C954D" w14:textId="77777777" w:rsidR="002C4AD9" w:rsidRPr="002C4AD9" w:rsidRDefault="002C4AD9" w:rsidP="002C4AD9">
            <w:pPr>
              <w:spacing w:line="276" w:lineRule="auto"/>
              <w:rPr>
                <w:rFonts w:ascii="Times New Roman" w:eastAsia="Times New Roman" w:hAnsi="Times New Roman" w:cs="Times New Roman"/>
                <w:b/>
                <w:bCs/>
                <w:lang w:eastAsia="ru-RU"/>
              </w:rPr>
            </w:pPr>
          </w:p>
        </w:tc>
      </w:tr>
    </w:tbl>
    <w:p w14:paraId="424471A4" w14:textId="77777777" w:rsidR="002C4AD9" w:rsidRPr="002C4AD9" w:rsidRDefault="002C4AD9" w:rsidP="002C4AD9">
      <w:pPr>
        <w:spacing w:after="120" w:line="276" w:lineRule="auto"/>
        <w:ind w:firstLine="709"/>
        <w:outlineLvl w:val="1"/>
        <w:rPr>
          <w:rFonts w:ascii="Times New Roman" w:eastAsia="Segoe UI" w:hAnsi="Times New Roman" w:cs="Times New Roman"/>
          <w:b/>
          <w:bCs/>
          <w:smallCaps/>
          <w:color w:val="5A5A5A" w:themeColor="text1" w:themeTint="A5"/>
          <w:spacing w:val="15"/>
          <w:sz w:val="24"/>
          <w:szCs w:val="24"/>
          <w:lang w:eastAsia="ru-RU"/>
        </w:rPr>
      </w:pPr>
    </w:p>
    <w:p w14:paraId="61164EAF" w14:textId="7858C7CD" w:rsidR="002C4AD9" w:rsidRPr="002C4AD9" w:rsidRDefault="002C4AD9" w:rsidP="002C4AD9">
      <w:pPr>
        <w:rPr>
          <w:rFonts w:ascii="Times New Roman" w:hAnsi="Times New Roman" w:cs="Times New Roman"/>
          <w:sz w:val="24"/>
          <w:szCs w:val="24"/>
        </w:rPr>
        <w:sectPr w:rsidR="002C4AD9" w:rsidRPr="002C4AD9" w:rsidSect="006D1C4C">
          <w:pgSz w:w="16838" w:h="11906" w:orient="landscape"/>
          <w:pgMar w:top="1701" w:right="1134" w:bottom="567" w:left="1134" w:header="709" w:footer="709" w:gutter="0"/>
          <w:cols w:space="708"/>
          <w:docGrid w:linePitch="360"/>
        </w:sectPr>
      </w:pPr>
    </w:p>
    <w:p w14:paraId="2FD576C0" w14:textId="77777777" w:rsidR="002C4AD9" w:rsidRPr="002C4AD9" w:rsidRDefault="002C4AD9" w:rsidP="002C4AD9">
      <w:pPr>
        <w:rPr>
          <w:rFonts w:ascii="Times New Roman" w:hAnsi="Times New Roman" w:cs="Times New Roman"/>
          <w:sz w:val="24"/>
          <w:szCs w:val="24"/>
        </w:rPr>
      </w:pPr>
    </w:p>
    <w:p w14:paraId="2B398229" w14:textId="77777777" w:rsidR="002C4AD9" w:rsidRPr="002C4AD9" w:rsidRDefault="002C4AD9" w:rsidP="002C4AD9">
      <w:pPr>
        <w:keepNext/>
        <w:jc w:val="center"/>
        <w:outlineLvl w:val="0"/>
        <w:rPr>
          <w:rFonts w:ascii="Times New Roman" w:eastAsia="Segoe UI" w:hAnsi="Times New Roman" w:cs="Times New Roman"/>
          <w:b/>
          <w:bCs/>
          <w:caps/>
          <w:kern w:val="32"/>
          <w:sz w:val="24"/>
          <w:szCs w:val="24"/>
          <w:lang w:eastAsia="x-none"/>
        </w:rPr>
      </w:pPr>
      <w:r w:rsidRPr="002C4AD9">
        <w:rPr>
          <w:rFonts w:ascii="Times New Roman" w:eastAsia="Segoe UI" w:hAnsi="Times New Roman" w:cs="Times New Roman"/>
          <w:b/>
          <w:bCs/>
          <w:caps/>
          <w:kern w:val="32"/>
          <w:sz w:val="24"/>
          <w:szCs w:val="24"/>
          <w:lang w:val="x-none" w:eastAsia="x-none"/>
        </w:rPr>
        <w:t xml:space="preserve">3. Условия реализации </w:t>
      </w:r>
      <w:r w:rsidRPr="002C4AD9">
        <w:rPr>
          <w:rFonts w:ascii="Times New Roman" w:eastAsia="Segoe UI" w:hAnsi="Times New Roman" w:cs="Times New Roman"/>
          <w:b/>
          <w:bCs/>
          <w:caps/>
          <w:kern w:val="32"/>
          <w:sz w:val="24"/>
          <w:szCs w:val="24"/>
          <w:lang w:eastAsia="x-none"/>
        </w:rPr>
        <w:t>ДИСЦИПЛИНЫ</w:t>
      </w:r>
    </w:p>
    <w:p w14:paraId="584333A3" w14:textId="77777777" w:rsidR="002C4AD9" w:rsidRPr="002C4AD9" w:rsidRDefault="002C4AD9" w:rsidP="002C4AD9">
      <w:pPr>
        <w:ind w:firstLine="709"/>
        <w:outlineLvl w:val="1"/>
        <w:rPr>
          <w:rFonts w:ascii="Times New Roman" w:eastAsia="Segoe UI" w:hAnsi="Times New Roman" w:cs="Times New Roman"/>
          <w:b/>
          <w:bCs/>
          <w:color w:val="5A5A5A" w:themeColor="text1" w:themeTint="A5"/>
          <w:spacing w:val="15"/>
          <w:sz w:val="24"/>
          <w:szCs w:val="24"/>
          <w:lang w:eastAsia="ru-RU"/>
        </w:rPr>
      </w:pPr>
      <w:r w:rsidRPr="002C4AD9">
        <w:rPr>
          <w:rFonts w:ascii="Times New Roman" w:eastAsia="Segoe UI" w:hAnsi="Times New Roman" w:cs="Times New Roman"/>
          <w:b/>
          <w:bCs/>
          <w:color w:val="5A5A5A" w:themeColor="text1" w:themeTint="A5"/>
          <w:spacing w:val="15"/>
          <w:sz w:val="24"/>
          <w:szCs w:val="24"/>
          <w:lang w:eastAsia="ru-RU"/>
        </w:rPr>
        <w:t>3.1. Материально-техническое обеспечение</w:t>
      </w:r>
    </w:p>
    <w:p w14:paraId="2520DEC4" w14:textId="77777777" w:rsidR="002C4AD9" w:rsidRPr="002C4AD9" w:rsidRDefault="002C4AD9" w:rsidP="006158BE">
      <w:pPr>
        <w:suppressAutoHyphens/>
        <w:spacing w:line="276" w:lineRule="auto"/>
        <w:ind w:firstLine="709"/>
        <w:jc w:val="both"/>
        <w:rPr>
          <w:rFonts w:ascii="Times New Roman" w:hAnsi="Times New Roman" w:cs="Times New Roman"/>
          <w:sz w:val="24"/>
          <w:szCs w:val="24"/>
        </w:rPr>
      </w:pPr>
      <w:r w:rsidRPr="002C4AD9">
        <w:rPr>
          <w:rFonts w:ascii="Times New Roman" w:hAnsi="Times New Roman" w:cs="Times New Roman"/>
          <w:sz w:val="24"/>
          <w:szCs w:val="24"/>
        </w:rPr>
        <w:t>Реализация программы дисциплины ОП.06 «Основы корпоративной культуры и эффективное поведение на рынке труда» требует наличия учебного кабинета Социально-гуманитарных дисциплин.</w:t>
      </w:r>
    </w:p>
    <w:p w14:paraId="790EC3EA" w14:textId="77777777" w:rsidR="002C4AD9" w:rsidRPr="002C4AD9" w:rsidRDefault="002C4AD9" w:rsidP="006158BE">
      <w:pPr>
        <w:spacing w:line="276" w:lineRule="auto"/>
        <w:ind w:firstLine="709"/>
        <w:jc w:val="both"/>
        <w:rPr>
          <w:rFonts w:ascii="Times New Roman" w:hAnsi="Times New Roman" w:cs="Times New Roman"/>
          <w:bCs/>
          <w:sz w:val="24"/>
          <w:szCs w:val="24"/>
        </w:rPr>
      </w:pPr>
      <w:r w:rsidRPr="002C4AD9">
        <w:rPr>
          <w:rFonts w:ascii="Times New Roman" w:hAnsi="Times New Roman" w:cs="Times New Roman"/>
          <w:bCs/>
          <w:sz w:val="24"/>
          <w:szCs w:val="24"/>
        </w:rPr>
        <w:t xml:space="preserve">Оборудование учебного кабинета: </w:t>
      </w:r>
    </w:p>
    <w:p w14:paraId="467EE97C" w14:textId="77777777" w:rsidR="002C4AD9" w:rsidRPr="002C4AD9" w:rsidRDefault="002C4AD9" w:rsidP="006158BE">
      <w:pPr>
        <w:spacing w:line="276" w:lineRule="auto"/>
        <w:ind w:firstLine="709"/>
        <w:jc w:val="both"/>
        <w:rPr>
          <w:rFonts w:ascii="Times New Roman" w:hAnsi="Times New Roman" w:cs="Times New Roman"/>
          <w:bCs/>
          <w:sz w:val="24"/>
          <w:szCs w:val="24"/>
        </w:rPr>
      </w:pPr>
      <w:r w:rsidRPr="002C4AD9">
        <w:rPr>
          <w:rFonts w:ascii="Times New Roman" w:hAnsi="Times New Roman" w:cs="Times New Roman"/>
          <w:bCs/>
          <w:sz w:val="24"/>
          <w:szCs w:val="24"/>
        </w:rPr>
        <w:t>- посадочные места по количеству обучающихся;</w:t>
      </w:r>
    </w:p>
    <w:p w14:paraId="0DD00F18" w14:textId="77777777" w:rsidR="002C4AD9" w:rsidRPr="002C4AD9" w:rsidRDefault="002C4AD9" w:rsidP="006158BE">
      <w:pPr>
        <w:spacing w:line="276" w:lineRule="auto"/>
        <w:ind w:firstLine="709"/>
        <w:jc w:val="both"/>
        <w:rPr>
          <w:rFonts w:ascii="Times New Roman" w:hAnsi="Times New Roman" w:cs="Times New Roman"/>
          <w:bCs/>
          <w:sz w:val="24"/>
          <w:szCs w:val="24"/>
        </w:rPr>
      </w:pPr>
      <w:r w:rsidRPr="002C4AD9">
        <w:rPr>
          <w:rFonts w:ascii="Times New Roman" w:hAnsi="Times New Roman" w:cs="Times New Roman"/>
          <w:bCs/>
          <w:sz w:val="24"/>
          <w:szCs w:val="24"/>
        </w:rPr>
        <w:t>- рабочее место преподавателя;</w:t>
      </w:r>
    </w:p>
    <w:p w14:paraId="01DFC56B" w14:textId="77777777" w:rsidR="002C4AD9" w:rsidRPr="002C4AD9" w:rsidRDefault="002C4AD9" w:rsidP="006158BE">
      <w:pPr>
        <w:spacing w:line="276" w:lineRule="auto"/>
        <w:ind w:firstLine="709"/>
        <w:jc w:val="both"/>
        <w:rPr>
          <w:rFonts w:ascii="Times New Roman" w:hAnsi="Times New Roman" w:cs="Times New Roman"/>
          <w:bCs/>
          <w:sz w:val="24"/>
          <w:szCs w:val="24"/>
        </w:rPr>
      </w:pPr>
      <w:r w:rsidRPr="002C4AD9">
        <w:rPr>
          <w:rFonts w:ascii="Times New Roman" w:hAnsi="Times New Roman" w:cs="Times New Roman"/>
          <w:bCs/>
          <w:sz w:val="24"/>
          <w:szCs w:val="24"/>
        </w:rPr>
        <w:t>- раздаточный дидактический материал.</w:t>
      </w:r>
    </w:p>
    <w:p w14:paraId="00A5481B" w14:textId="77777777" w:rsidR="002C4AD9" w:rsidRPr="002C4AD9" w:rsidRDefault="002C4AD9" w:rsidP="006158BE">
      <w:pPr>
        <w:spacing w:line="276" w:lineRule="auto"/>
        <w:ind w:firstLine="709"/>
        <w:jc w:val="both"/>
        <w:rPr>
          <w:rFonts w:ascii="Times New Roman" w:hAnsi="Times New Roman" w:cs="Times New Roman"/>
          <w:bCs/>
          <w:sz w:val="24"/>
          <w:szCs w:val="24"/>
        </w:rPr>
      </w:pPr>
      <w:r w:rsidRPr="002C4AD9">
        <w:rPr>
          <w:rFonts w:ascii="Times New Roman" w:hAnsi="Times New Roman" w:cs="Times New Roman"/>
          <w:bCs/>
          <w:sz w:val="24"/>
          <w:szCs w:val="24"/>
        </w:rPr>
        <w:t>Технические средства обучения:</w:t>
      </w:r>
    </w:p>
    <w:p w14:paraId="5FCBEA0F" w14:textId="77777777" w:rsidR="002C4AD9" w:rsidRPr="002C4AD9" w:rsidRDefault="002C4AD9" w:rsidP="006158BE">
      <w:pPr>
        <w:spacing w:line="276" w:lineRule="auto"/>
        <w:ind w:firstLine="709"/>
        <w:jc w:val="both"/>
        <w:rPr>
          <w:rFonts w:ascii="Times New Roman" w:hAnsi="Times New Roman" w:cs="Times New Roman"/>
          <w:bCs/>
          <w:sz w:val="24"/>
          <w:szCs w:val="24"/>
        </w:rPr>
      </w:pPr>
      <w:r w:rsidRPr="002C4AD9">
        <w:rPr>
          <w:rFonts w:ascii="Times New Roman" w:hAnsi="Times New Roman" w:cs="Times New Roman"/>
          <w:bCs/>
          <w:sz w:val="24"/>
          <w:szCs w:val="24"/>
        </w:rPr>
        <w:t xml:space="preserve">- ноутбук с лицензионным программным обеспечением и </w:t>
      </w:r>
      <w:proofErr w:type="spellStart"/>
      <w:r w:rsidRPr="002C4AD9">
        <w:rPr>
          <w:rFonts w:ascii="Times New Roman" w:hAnsi="Times New Roman" w:cs="Times New Roman"/>
          <w:bCs/>
          <w:sz w:val="24"/>
          <w:szCs w:val="24"/>
        </w:rPr>
        <w:t>мультимедиапроектор</w:t>
      </w:r>
      <w:proofErr w:type="spellEnd"/>
      <w:r w:rsidRPr="002C4AD9">
        <w:rPr>
          <w:rFonts w:ascii="Times New Roman" w:hAnsi="Times New Roman" w:cs="Times New Roman"/>
          <w:bCs/>
          <w:sz w:val="24"/>
          <w:szCs w:val="24"/>
        </w:rPr>
        <w:t>.</w:t>
      </w:r>
    </w:p>
    <w:p w14:paraId="2CDF1F68" w14:textId="77777777" w:rsidR="002C4AD9" w:rsidRPr="002C4AD9" w:rsidRDefault="002C4AD9" w:rsidP="006158BE">
      <w:pPr>
        <w:spacing w:line="276" w:lineRule="auto"/>
        <w:ind w:firstLine="709"/>
        <w:contextualSpacing/>
        <w:jc w:val="both"/>
        <w:rPr>
          <w:rFonts w:ascii="Times New Roman" w:hAnsi="Times New Roman" w:cs="Times New Roman"/>
          <w:sz w:val="24"/>
          <w:szCs w:val="24"/>
        </w:rPr>
      </w:pPr>
      <w:r w:rsidRPr="002C4AD9">
        <w:rPr>
          <w:rFonts w:ascii="Times New Roman" w:hAnsi="Times New Roman" w:cs="Times New Roman"/>
          <w:sz w:val="24"/>
          <w:szCs w:val="24"/>
        </w:rPr>
        <w:t>- библиотека, читальный зал с выходом в Интернет.</w:t>
      </w:r>
    </w:p>
    <w:p w14:paraId="06C496FA" w14:textId="77777777" w:rsidR="002C4AD9" w:rsidRPr="002C4AD9" w:rsidRDefault="002C4AD9" w:rsidP="006158BE">
      <w:pPr>
        <w:spacing w:line="276" w:lineRule="auto"/>
        <w:ind w:firstLine="851"/>
        <w:jc w:val="both"/>
        <w:rPr>
          <w:rFonts w:ascii="Times New Roman" w:hAnsi="Times New Roman" w:cs="Times New Roman"/>
          <w:bCs/>
          <w:sz w:val="24"/>
          <w:szCs w:val="24"/>
        </w:rPr>
      </w:pPr>
    </w:p>
    <w:p w14:paraId="3EE09F28" w14:textId="77777777" w:rsidR="002C4AD9" w:rsidRPr="002C4AD9" w:rsidRDefault="002C4AD9" w:rsidP="006158BE">
      <w:pPr>
        <w:spacing w:line="276" w:lineRule="auto"/>
        <w:ind w:firstLine="851"/>
        <w:jc w:val="both"/>
        <w:outlineLvl w:val="1"/>
        <w:rPr>
          <w:rFonts w:ascii="Times New Roman" w:eastAsia="Times New Roman" w:hAnsi="Times New Roman" w:cs="Times New Roman"/>
          <w:b/>
          <w:bCs/>
          <w:color w:val="5A5A5A" w:themeColor="text1" w:themeTint="A5"/>
          <w:spacing w:val="15"/>
          <w:sz w:val="24"/>
          <w:szCs w:val="24"/>
          <w:lang w:eastAsia="ru-RU"/>
        </w:rPr>
      </w:pPr>
      <w:r w:rsidRPr="002C4AD9">
        <w:rPr>
          <w:rFonts w:ascii="Times New Roman" w:eastAsia="Segoe UI" w:hAnsi="Times New Roman" w:cs="Times New Roman"/>
          <w:b/>
          <w:bCs/>
          <w:color w:val="5A5A5A" w:themeColor="text1" w:themeTint="A5"/>
          <w:spacing w:val="15"/>
          <w:sz w:val="24"/>
          <w:szCs w:val="24"/>
          <w:lang w:eastAsia="ru-RU"/>
        </w:rPr>
        <w:t>3.2. Учебно-методическое обеспечение</w:t>
      </w:r>
    </w:p>
    <w:p w14:paraId="4A468D0F" w14:textId="77777777" w:rsidR="002C4AD9" w:rsidRPr="002C4AD9" w:rsidRDefault="002C4AD9" w:rsidP="006158BE">
      <w:pPr>
        <w:spacing w:line="276" w:lineRule="auto"/>
        <w:ind w:firstLine="851"/>
        <w:contextualSpacing/>
        <w:jc w:val="both"/>
        <w:rPr>
          <w:rFonts w:ascii="Times New Roman" w:hAnsi="Times New Roman" w:cs="Times New Roman"/>
          <w:b/>
          <w:sz w:val="24"/>
          <w:szCs w:val="24"/>
        </w:rPr>
      </w:pPr>
      <w:r w:rsidRPr="002C4AD9">
        <w:rPr>
          <w:rFonts w:ascii="Times New Roman" w:hAnsi="Times New Roman" w:cs="Times New Roman"/>
          <w:b/>
          <w:sz w:val="24"/>
          <w:szCs w:val="24"/>
        </w:rPr>
        <w:t>3.2.1. Основные печатные и/или электронные издания</w:t>
      </w:r>
    </w:p>
    <w:p w14:paraId="0F9E55E3" w14:textId="77777777" w:rsidR="002C4AD9" w:rsidRPr="002C4AD9" w:rsidRDefault="002C4AD9" w:rsidP="006158BE">
      <w:pPr>
        <w:spacing w:line="276" w:lineRule="auto"/>
        <w:ind w:firstLine="851"/>
        <w:jc w:val="both"/>
        <w:rPr>
          <w:rFonts w:ascii="Times New Roman" w:hAnsi="Times New Roman" w:cs="Times New Roman"/>
          <w:sz w:val="24"/>
          <w:szCs w:val="24"/>
        </w:rPr>
      </w:pPr>
      <w:r w:rsidRPr="002C4AD9">
        <w:rPr>
          <w:rFonts w:ascii="Times New Roman" w:hAnsi="Times New Roman" w:cs="Times New Roman"/>
          <w:sz w:val="24"/>
          <w:szCs w:val="24"/>
        </w:rPr>
        <w:t xml:space="preserve">1. Баранова И. П. Организационное поведение: </w:t>
      </w:r>
      <w:proofErr w:type="spellStart"/>
      <w:proofErr w:type="gramStart"/>
      <w:r w:rsidRPr="002C4AD9">
        <w:rPr>
          <w:rFonts w:ascii="Times New Roman" w:hAnsi="Times New Roman" w:cs="Times New Roman"/>
          <w:sz w:val="24"/>
          <w:szCs w:val="24"/>
        </w:rPr>
        <w:t>учеб.пособие</w:t>
      </w:r>
      <w:proofErr w:type="spellEnd"/>
      <w:proofErr w:type="gramEnd"/>
      <w:r w:rsidRPr="002C4AD9">
        <w:rPr>
          <w:rFonts w:ascii="Times New Roman" w:hAnsi="Times New Roman" w:cs="Times New Roman"/>
          <w:sz w:val="24"/>
          <w:szCs w:val="24"/>
        </w:rPr>
        <w:t xml:space="preserve">. — М.: </w:t>
      </w:r>
      <w:proofErr w:type="spellStart"/>
      <w:r w:rsidRPr="002C4AD9">
        <w:rPr>
          <w:rFonts w:ascii="Times New Roman" w:hAnsi="Times New Roman" w:cs="Times New Roman"/>
          <w:sz w:val="24"/>
          <w:szCs w:val="24"/>
        </w:rPr>
        <w:t>Маркет</w:t>
      </w:r>
      <w:proofErr w:type="spellEnd"/>
      <w:r w:rsidRPr="002C4AD9">
        <w:rPr>
          <w:rFonts w:ascii="Times New Roman" w:hAnsi="Times New Roman" w:cs="Times New Roman"/>
          <w:sz w:val="24"/>
          <w:szCs w:val="24"/>
        </w:rPr>
        <w:t xml:space="preserve"> ДС </w:t>
      </w:r>
      <w:proofErr w:type="spellStart"/>
      <w:r w:rsidRPr="002C4AD9">
        <w:rPr>
          <w:rFonts w:ascii="Times New Roman" w:hAnsi="Times New Roman" w:cs="Times New Roman"/>
          <w:sz w:val="24"/>
          <w:szCs w:val="24"/>
        </w:rPr>
        <w:t>Корпорейшн</w:t>
      </w:r>
      <w:proofErr w:type="spellEnd"/>
      <w:r w:rsidRPr="002C4AD9">
        <w:rPr>
          <w:rFonts w:ascii="Times New Roman" w:hAnsi="Times New Roman" w:cs="Times New Roman"/>
          <w:sz w:val="24"/>
          <w:szCs w:val="24"/>
        </w:rPr>
        <w:t>, 2020. — 166 c.</w:t>
      </w:r>
    </w:p>
    <w:p w14:paraId="4851AC59" w14:textId="77777777" w:rsidR="002C4AD9" w:rsidRPr="002C4AD9" w:rsidRDefault="002C4AD9" w:rsidP="006158BE">
      <w:pPr>
        <w:spacing w:line="276" w:lineRule="auto"/>
        <w:ind w:firstLine="851"/>
        <w:jc w:val="both"/>
        <w:rPr>
          <w:rFonts w:ascii="Times New Roman" w:hAnsi="Times New Roman" w:cs="Times New Roman"/>
          <w:sz w:val="24"/>
          <w:szCs w:val="24"/>
        </w:rPr>
      </w:pPr>
      <w:r w:rsidRPr="002C4AD9">
        <w:rPr>
          <w:rFonts w:ascii="Times New Roman" w:hAnsi="Times New Roman" w:cs="Times New Roman"/>
          <w:sz w:val="24"/>
          <w:szCs w:val="24"/>
        </w:rPr>
        <w:t xml:space="preserve">2. Жуков Ю. М. Технологии </w:t>
      </w:r>
      <w:proofErr w:type="spellStart"/>
      <w:r w:rsidRPr="002C4AD9">
        <w:rPr>
          <w:rFonts w:ascii="Times New Roman" w:hAnsi="Times New Roman" w:cs="Times New Roman"/>
          <w:sz w:val="24"/>
          <w:szCs w:val="24"/>
        </w:rPr>
        <w:t>командообразования</w:t>
      </w:r>
      <w:proofErr w:type="spellEnd"/>
      <w:r w:rsidRPr="002C4AD9">
        <w:rPr>
          <w:rFonts w:ascii="Times New Roman" w:hAnsi="Times New Roman" w:cs="Times New Roman"/>
          <w:sz w:val="24"/>
          <w:szCs w:val="24"/>
        </w:rPr>
        <w:t xml:space="preserve">: </w:t>
      </w:r>
      <w:proofErr w:type="spellStart"/>
      <w:proofErr w:type="gramStart"/>
      <w:r w:rsidRPr="002C4AD9">
        <w:rPr>
          <w:rFonts w:ascii="Times New Roman" w:hAnsi="Times New Roman" w:cs="Times New Roman"/>
          <w:sz w:val="24"/>
          <w:szCs w:val="24"/>
        </w:rPr>
        <w:t>учеб.пособ</w:t>
      </w:r>
      <w:proofErr w:type="spellEnd"/>
      <w:proofErr w:type="gramEnd"/>
      <w:r w:rsidRPr="002C4AD9">
        <w:rPr>
          <w:rFonts w:ascii="Times New Roman" w:hAnsi="Times New Roman" w:cs="Times New Roman"/>
          <w:sz w:val="24"/>
          <w:szCs w:val="24"/>
        </w:rPr>
        <w:t>. / Ю. М. Жуков, А. В. Журавлев, Е. Н. Павлова. — М.: Аспект-Пресс, 2019. — 320 с.</w:t>
      </w:r>
    </w:p>
    <w:p w14:paraId="004DA5BB" w14:textId="77777777" w:rsidR="002C4AD9" w:rsidRPr="002C4AD9" w:rsidRDefault="002C4AD9" w:rsidP="006158BE">
      <w:pPr>
        <w:spacing w:line="276" w:lineRule="auto"/>
        <w:ind w:firstLine="851"/>
        <w:jc w:val="both"/>
        <w:rPr>
          <w:rFonts w:ascii="Times New Roman" w:hAnsi="Times New Roman" w:cs="Times New Roman"/>
          <w:sz w:val="24"/>
          <w:szCs w:val="24"/>
        </w:rPr>
      </w:pPr>
      <w:r w:rsidRPr="002C4AD9">
        <w:rPr>
          <w:rFonts w:ascii="Times New Roman" w:hAnsi="Times New Roman" w:cs="Times New Roman"/>
          <w:sz w:val="24"/>
          <w:szCs w:val="24"/>
        </w:rPr>
        <w:t xml:space="preserve">3. Капитонов Э. А. Корпоративная культура: теория и практика / Э. А. Капитонов, Г. П. Зинченко, А. Э. Капитонов. — М.: Альфа-Пресс, 2020. — 351 c. </w:t>
      </w:r>
    </w:p>
    <w:p w14:paraId="3DDBB0C7" w14:textId="77777777" w:rsidR="002C4AD9" w:rsidRPr="002C4AD9" w:rsidRDefault="002C4AD9" w:rsidP="006158BE">
      <w:pPr>
        <w:spacing w:line="276" w:lineRule="auto"/>
        <w:ind w:firstLine="851"/>
        <w:jc w:val="both"/>
        <w:rPr>
          <w:rFonts w:ascii="Times New Roman" w:hAnsi="Times New Roman" w:cs="Times New Roman"/>
          <w:sz w:val="24"/>
          <w:szCs w:val="24"/>
        </w:rPr>
      </w:pPr>
      <w:r w:rsidRPr="002C4AD9">
        <w:rPr>
          <w:rFonts w:ascii="Times New Roman" w:hAnsi="Times New Roman" w:cs="Times New Roman"/>
          <w:sz w:val="24"/>
          <w:szCs w:val="24"/>
        </w:rPr>
        <w:t xml:space="preserve">4. Кузнецов И. Н. Корпоративная </w:t>
      </w:r>
      <w:proofErr w:type="gramStart"/>
      <w:r w:rsidRPr="002C4AD9">
        <w:rPr>
          <w:rFonts w:ascii="Times New Roman" w:hAnsi="Times New Roman" w:cs="Times New Roman"/>
          <w:sz w:val="24"/>
          <w:szCs w:val="24"/>
        </w:rPr>
        <w:t>культура :</w:t>
      </w:r>
      <w:proofErr w:type="gramEnd"/>
      <w:r w:rsidRPr="002C4AD9">
        <w:rPr>
          <w:rFonts w:ascii="Times New Roman" w:hAnsi="Times New Roman" w:cs="Times New Roman"/>
          <w:sz w:val="24"/>
          <w:szCs w:val="24"/>
        </w:rPr>
        <w:t xml:space="preserve"> учеб. пособие / [авт.-сост. И. Н. Кузнецов]. — Минск: Кн. Дом, 2021. — 303 c. </w:t>
      </w:r>
    </w:p>
    <w:p w14:paraId="3019A4D4" w14:textId="77777777" w:rsidR="002C4AD9" w:rsidRPr="002C4AD9" w:rsidRDefault="002C4AD9" w:rsidP="006158BE">
      <w:pPr>
        <w:tabs>
          <w:tab w:val="left" w:pos="993"/>
        </w:tabs>
        <w:spacing w:line="276" w:lineRule="auto"/>
        <w:ind w:firstLine="851"/>
        <w:contextualSpacing/>
        <w:jc w:val="both"/>
        <w:rPr>
          <w:rFonts w:ascii="Times New Roman" w:hAnsi="Times New Roman" w:cs="Times New Roman"/>
          <w:sz w:val="24"/>
          <w:szCs w:val="24"/>
        </w:rPr>
      </w:pPr>
      <w:r w:rsidRPr="002C4AD9">
        <w:rPr>
          <w:rFonts w:ascii="Times New Roman" w:hAnsi="Times New Roman" w:cs="Times New Roman"/>
          <w:sz w:val="24"/>
          <w:szCs w:val="24"/>
        </w:rPr>
        <w:t>5. Перелыгина Е.А. Эффективное поведение на рынке труда: Учеб</w:t>
      </w:r>
      <w:r w:rsidRPr="002C4AD9">
        <w:rPr>
          <w:rFonts w:ascii="Times New Roman" w:hAnsi="Times New Roman" w:cs="Times New Roman"/>
          <w:sz w:val="24"/>
          <w:szCs w:val="24"/>
        </w:rPr>
        <w:softHyphen/>
        <w:t>ные материалы. - Москва: ЦПО, 2019.</w:t>
      </w:r>
    </w:p>
    <w:p w14:paraId="62D51568" w14:textId="77777777" w:rsidR="002C4AD9" w:rsidRPr="002C4AD9" w:rsidRDefault="002C4AD9" w:rsidP="006158BE">
      <w:pPr>
        <w:tabs>
          <w:tab w:val="left" w:pos="993"/>
        </w:tabs>
        <w:spacing w:line="276" w:lineRule="auto"/>
        <w:ind w:firstLine="851"/>
        <w:contextualSpacing/>
        <w:jc w:val="both"/>
        <w:rPr>
          <w:rFonts w:ascii="Times New Roman" w:hAnsi="Times New Roman" w:cs="Times New Roman"/>
          <w:sz w:val="24"/>
          <w:szCs w:val="24"/>
        </w:rPr>
      </w:pPr>
      <w:r w:rsidRPr="002C4AD9">
        <w:rPr>
          <w:rFonts w:ascii="Times New Roman" w:hAnsi="Times New Roman" w:cs="Times New Roman"/>
          <w:sz w:val="24"/>
          <w:szCs w:val="24"/>
        </w:rPr>
        <w:t>6. Голуб Г.Б., Перелыгина Е.А. Введение в профессию: общие компетенции профессионала. Эффективное поведение на рынке труда. Основы предпринимательства: Гиды для преподавателей. - Москва: ЦПО, 2018.</w:t>
      </w:r>
    </w:p>
    <w:p w14:paraId="23A3200F" w14:textId="77777777" w:rsidR="002C4AD9" w:rsidRPr="002C4AD9" w:rsidRDefault="002C4AD9" w:rsidP="006158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851"/>
        <w:jc w:val="both"/>
        <w:rPr>
          <w:rFonts w:ascii="Times New Roman" w:hAnsi="Times New Roman" w:cs="Times New Roman"/>
          <w:sz w:val="24"/>
          <w:szCs w:val="24"/>
          <w:shd w:val="clear" w:color="auto" w:fill="FFFFFF"/>
        </w:rPr>
      </w:pPr>
      <w:r w:rsidRPr="002C4AD9">
        <w:rPr>
          <w:rFonts w:ascii="Times New Roman" w:hAnsi="Times New Roman" w:cs="Times New Roman"/>
          <w:sz w:val="24"/>
          <w:szCs w:val="24"/>
        </w:rPr>
        <w:t>7. Жа</w:t>
      </w:r>
      <w:r w:rsidRPr="002C4AD9">
        <w:rPr>
          <w:rFonts w:ascii="Times New Roman" w:hAnsi="Times New Roman" w:cs="Times New Roman"/>
          <w:sz w:val="24"/>
          <w:szCs w:val="24"/>
          <w:shd w:val="clear" w:color="auto" w:fill="FFFFFF"/>
        </w:rPr>
        <w:t>рова М.Н. Психология общения –М.: ОИЦ «Академия», 2019.</w:t>
      </w:r>
    </w:p>
    <w:p w14:paraId="44119ACB" w14:textId="77777777" w:rsidR="002C4AD9" w:rsidRPr="002C4AD9" w:rsidRDefault="002C4AD9" w:rsidP="006158BE">
      <w:pPr>
        <w:spacing w:line="276" w:lineRule="auto"/>
        <w:ind w:firstLine="851"/>
        <w:jc w:val="both"/>
        <w:rPr>
          <w:rFonts w:ascii="Times New Roman" w:hAnsi="Times New Roman" w:cs="Times New Roman"/>
          <w:sz w:val="24"/>
          <w:szCs w:val="24"/>
          <w:shd w:val="clear" w:color="auto" w:fill="FFFFFF"/>
        </w:rPr>
      </w:pPr>
      <w:r w:rsidRPr="002C4AD9">
        <w:rPr>
          <w:rFonts w:ascii="Times New Roman" w:hAnsi="Times New Roman" w:cs="Times New Roman"/>
          <w:sz w:val="24"/>
          <w:szCs w:val="24"/>
          <w:shd w:val="clear" w:color="auto" w:fill="FFFFFF"/>
        </w:rPr>
        <w:t xml:space="preserve">8. Российская Федерация. Законы. Трудовой кодекс Российской Федерации: </w:t>
      </w:r>
      <w:proofErr w:type="spellStart"/>
      <w:r w:rsidRPr="002C4AD9">
        <w:rPr>
          <w:rFonts w:ascii="Times New Roman" w:hAnsi="Times New Roman" w:cs="Times New Roman"/>
          <w:sz w:val="24"/>
          <w:szCs w:val="24"/>
          <w:shd w:val="clear" w:color="auto" w:fill="FFFFFF"/>
        </w:rPr>
        <w:t>федер</w:t>
      </w:r>
      <w:proofErr w:type="spellEnd"/>
      <w:r w:rsidRPr="002C4AD9">
        <w:rPr>
          <w:rFonts w:ascii="Times New Roman" w:hAnsi="Times New Roman" w:cs="Times New Roman"/>
          <w:sz w:val="24"/>
          <w:szCs w:val="24"/>
          <w:shd w:val="clear" w:color="auto" w:fill="FFFFFF"/>
        </w:rPr>
        <w:t xml:space="preserve">. закон: [принят Гос. Думой 21 дек. 2001 г.: по состоянию на 25 апр. 2016 г.]. – М.: Рид Групп, 2016. – 256 с. – (Законодательство России с комментариями </w:t>
      </w:r>
      <w:proofErr w:type="gramStart"/>
      <w:r w:rsidRPr="002C4AD9">
        <w:rPr>
          <w:rFonts w:ascii="Times New Roman" w:hAnsi="Times New Roman" w:cs="Times New Roman"/>
          <w:sz w:val="24"/>
          <w:szCs w:val="24"/>
          <w:shd w:val="clear" w:color="auto" w:fill="FFFFFF"/>
        </w:rPr>
        <w:t>к изменениями</w:t>
      </w:r>
      <w:proofErr w:type="gramEnd"/>
      <w:r w:rsidRPr="002C4AD9">
        <w:rPr>
          <w:rFonts w:ascii="Times New Roman" w:hAnsi="Times New Roman" w:cs="Times New Roman"/>
          <w:sz w:val="24"/>
          <w:szCs w:val="24"/>
          <w:shd w:val="clear" w:color="auto" w:fill="FFFFFF"/>
        </w:rPr>
        <w:t xml:space="preserve">). </w:t>
      </w:r>
    </w:p>
    <w:p w14:paraId="726C3230" w14:textId="77777777" w:rsidR="002C4AD9" w:rsidRPr="002C4AD9" w:rsidRDefault="002C4AD9" w:rsidP="006158BE">
      <w:pPr>
        <w:spacing w:line="276" w:lineRule="auto"/>
        <w:ind w:firstLine="851"/>
        <w:jc w:val="both"/>
        <w:rPr>
          <w:rFonts w:ascii="Times New Roman" w:hAnsi="Times New Roman" w:cs="Times New Roman"/>
          <w:sz w:val="24"/>
          <w:szCs w:val="24"/>
          <w:shd w:val="clear" w:color="auto" w:fill="FFFFFF"/>
        </w:rPr>
      </w:pPr>
      <w:r w:rsidRPr="002C4AD9">
        <w:rPr>
          <w:rFonts w:ascii="Times New Roman" w:hAnsi="Times New Roman" w:cs="Times New Roman"/>
          <w:sz w:val="24"/>
          <w:szCs w:val="24"/>
          <w:shd w:val="clear" w:color="auto" w:fill="FFFFFF"/>
        </w:rPr>
        <w:t xml:space="preserve">9. Корнейчук, Б. В. Экономика: рынок </w:t>
      </w:r>
      <w:proofErr w:type="gramStart"/>
      <w:r w:rsidRPr="002C4AD9">
        <w:rPr>
          <w:rFonts w:ascii="Times New Roman" w:hAnsi="Times New Roman" w:cs="Times New Roman"/>
          <w:sz w:val="24"/>
          <w:szCs w:val="24"/>
          <w:shd w:val="clear" w:color="auto" w:fill="FFFFFF"/>
        </w:rPr>
        <w:t>труда :</w:t>
      </w:r>
      <w:proofErr w:type="gramEnd"/>
      <w:r w:rsidRPr="002C4AD9">
        <w:rPr>
          <w:rFonts w:ascii="Times New Roman" w:hAnsi="Times New Roman" w:cs="Times New Roman"/>
          <w:sz w:val="24"/>
          <w:szCs w:val="24"/>
          <w:shd w:val="clear" w:color="auto" w:fill="FFFFFF"/>
        </w:rPr>
        <w:t xml:space="preserve"> учебник для среднего профессионального образования / Б. В. Корнейчук. — 2-е изд., </w:t>
      </w:r>
      <w:proofErr w:type="spellStart"/>
      <w:r w:rsidRPr="002C4AD9">
        <w:rPr>
          <w:rFonts w:ascii="Times New Roman" w:hAnsi="Times New Roman" w:cs="Times New Roman"/>
          <w:sz w:val="24"/>
          <w:szCs w:val="24"/>
          <w:shd w:val="clear" w:color="auto" w:fill="FFFFFF"/>
        </w:rPr>
        <w:t>испр</w:t>
      </w:r>
      <w:proofErr w:type="spellEnd"/>
      <w:r w:rsidRPr="002C4AD9">
        <w:rPr>
          <w:rFonts w:ascii="Times New Roman" w:hAnsi="Times New Roman" w:cs="Times New Roman"/>
          <w:sz w:val="24"/>
          <w:szCs w:val="24"/>
          <w:shd w:val="clear" w:color="auto" w:fill="FFFFFF"/>
        </w:rPr>
        <w:t xml:space="preserve">. и доп. — </w:t>
      </w:r>
      <w:proofErr w:type="gramStart"/>
      <w:r w:rsidRPr="002C4AD9">
        <w:rPr>
          <w:rFonts w:ascii="Times New Roman" w:hAnsi="Times New Roman" w:cs="Times New Roman"/>
          <w:sz w:val="24"/>
          <w:szCs w:val="24"/>
          <w:shd w:val="clear" w:color="auto" w:fill="FFFFFF"/>
        </w:rPr>
        <w:t>Москва :</w:t>
      </w:r>
      <w:proofErr w:type="gramEnd"/>
      <w:r w:rsidRPr="002C4AD9">
        <w:rPr>
          <w:rFonts w:ascii="Times New Roman" w:hAnsi="Times New Roman" w:cs="Times New Roman"/>
          <w:sz w:val="24"/>
          <w:szCs w:val="24"/>
          <w:shd w:val="clear" w:color="auto" w:fill="FFFFFF"/>
        </w:rPr>
        <w:t xml:space="preserve"> Издательство </w:t>
      </w:r>
      <w:proofErr w:type="spellStart"/>
      <w:r w:rsidRPr="002C4AD9">
        <w:rPr>
          <w:rFonts w:ascii="Times New Roman" w:hAnsi="Times New Roman" w:cs="Times New Roman"/>
          <w:sz w:val="24"/>
          <w:szCs w:val="24"/>
          <w:shd w:val="clear" w:color="auto" w:fill="FFFFFF"/>
        </w:rPr>
        <w:t>Юрайт</w:t>
      </w:r>
      <w:proofErr w:type="spellEnd"/>
      <w:r w:rsidRPr="002C4AD9">
        <w:rPr>
          <w:rFonts w:ascii="Times New Roman" w:hAnsi="Times New Roman" w:cs="Times New Roman"/>
          <w:sz w:val="24"/>
          <w:szCs w:val="24"/>
          <w:shd w:val="clear" w:color="auto" w:fill="FFFFFF"/>
        </w:rPr>
        <w:t xml:space="preserve">, 2019. — 287 с. — (Профессиональное образование). — ISBN 978-5-534-11413-3. — </w:t>
      </w:r>
      <w:proofErr w:type="gramStart"/>
      <w:r w:rsidRPr="002C4AD9">
        <w:rPr>
          <w:rFonts w:ascii="Times New Roman" w:hAnsi="Times New Roman" w:cs="Times New Roman"/>
          <w:sz w:val="24"/>
          <w:szCs w:val="24"/>
          <w:shd w:val="clear" w:color="auto" w:fill="FFFFFF"/>
        </w:rPr>
        <w:t>Текст :</w:t>
      </w:r>
      <w:proofErr w:type="gramEnd"/>
      <w:r w:rsidRPr="002C4AD9">
        <w:rPr>
          <w:rFonts w:ascii="Times New Roman" w:hAnsi="Times New Roman" w:cs="Times New Roman"/>
          <w:sz w:val="24"/>
          <w:szCs w:val="24"/>
          <w:shd w:val="clear" w:color="auto" w:fill="FFFFFF"/>
        </w:rPr>
        <w:t xml:space="preserve"> электронный // ЭБС </w:t>
      </w:r>
      <w:proofErr w:type="spellStart"/>
      <w:r w:rsidRPr="002C4AD9">
        <w:rPr>
          <w:rFonts w:ascii="Times New Roman" w:hAnsi="Times New Roman" w:cs="Times New Roman"/>
          <w:sz w:val="24"/>
          <w:szCs w:val="24"/>
          <w:shd w:val="clear" w:color="auto" w:fill="FFFFFF"/>
        </w:rPr>
        <w:t>Юрайт</w:t>
      </w:r>
      <w:proofErr w:type="spellEnd"/>
      <w:r w:rsidRPr="002C4AD9">
        <w:rPr>
          <w:rFonts w:ascii="Times New Roman" w:hAnsi="Times New Roman" w:cs="Times New Roman"/>
          <w:sz w:val="24"/>
          <w:szCs w:val="24"/>
          <w:shd w:val="clear" w:color="auto" w:fill="FFFFFF"/>
        </w:rPr>
        <w:t xml:space="preserve"> [сайт]. — URL: </w:t>
      </w:r>
      <w:hyperlink r:id="rId62" w:history="1">
        <w:r w:rsidRPr="002C4AD9">
          <w:rPr>
            <w:rFonts w:ascii="Times New Roman" w:hAnsi="Times New Roman" w:cs="Times New Roman"/>
            <w:color w:val="0563C1" w:themeColor="hyperlink"/>
            <w:sz w:val="24"/>
            <w:szCs w:val="24"/>
            <w:u w:val="single"/>
            <w:shd w:val="clear" w:color="auto" w:fill="FFFFFF"/>
          </w:rPr>
          <w:t>http://biblio-online.ru/bcode/457077</w:t>
        </w:r>
      </w:hyperlink>
      <w:r w:rsidRPr="002C4AD9">
        <w:rPr>
          <w:rFonts w:ascii="Times New Roman" w:hAnsi="Times New Roman" w:cs="Times New Roman"/>
          <w:sz w:val="24"/>
          <w:szCs w:val="24"/>
          <w:shd w:val="clear" w:color="auto" w:fill="FFFFFF"/>
        </w:rPr>
        <w:t xml:space="preserve"> </w:t>
      </w:r>
    </w:p>
    <w:p w14:paraId="3BCE507A" w14:textId="77777777" w:rsidR="002C4AD9" w:rsidRPr="002C4AD9" w:rsidRDefault="002C4AD9" w:rsidP="006158BE">
      <w:pPr>
        <w:spacing w:line="276" w:lineRule="auto"/>
        <w:ind w:firstLine="851"/>
        <w:jc w:val="both"/>
        <w:rPr>
          <w:rFonts w:ascii="Times New Roman" w:hAnsi="Times New Roman" w:cs="Times New Roman"/>
          <w:sz w:val="24"/>
          <w:szCs w:val="24"/>
          <w:shd w:val="clear" w:color="auto" w:fill="FFFFFF"/>
        </w:rPr>
      </w:pPr>
      <w:r w:rsidRPr="002C4AD9">
        <w:rPr>
          <w:rFonts w:ascii="Times New Roman" w:hAnsi="Times New Roman" w:cs="Times New Roman"/>
          <w:sz w:val="24"/>
          <w:szCs w:val="24"/>
          <w:shd w:val="clear" w:color="auto" w:fill="FFFFFF"/>
        </w:rPr>
        <w:t xml:space="preserve">10.Исаева, О. М. Управление </w:t>
      </w:r>
      <w:proofErr w:type="gramStart"/>
      <w:r w:rsidRPr="002C4AD9">
        <w:rPr>
          <w:rFonts w:ascii="Times New Roman" w:hAnsi="Times New Roman" w:cs="Times New Roman"/>
          <w:sz w:val="24"/>
          <w:szCs w:val="24"/>
          <w:shd w:val="clear" w:color="auto" w:fill="FFFFFF"/>
        </w:rPr>
        <w:t>персоналом :</w:t>
      </w:r>
      <w:proofErr w:type="gramEnd"/>
      <w:r w:rsidRPr="002C4AD9">
        <w:rPr>
          <w:rFonts w:ascii="Times New Roman" w:hAnsi="Times New Roman" w:cs="Times New Roman"/>
          <w:sz w:val="24"/>
          <w:szCs w:val="24"/>
          <w:shd w:val="clear" w:color="auto" w:fill="FFFFFF"/>
        </w:rPr>
        <w:t xml:space="preserve"> учебник и практикум для среднего профессионального образования / О. М. Исаева, Е. А. </w:t>
      </w:r>
      <w:proofErr w:type="spellStart"/>
      <w:r w:rsidRPr="002C4AD9">
        <w:rPr>
          <w:rFonts w:ascii="Times New Roman" w:hAnsi="Times New Roman" w:cs="Times New Roman"/>
          <w:sz w:val="24"/>
          <w:szCs w:val="24"/>
          <w:shd w:val="clear" w:color="auto" w:fill="FFFFFF"/>
        </w:rPr>
        <w:t>Припорова</w:t>
      </w:r>
      <w:proofErr w:type="spellEnd"/>
      <w:r w:rsidRPr="002C4AD9">
        <w:rPr>
          <w:rFonts w:ascii="Times New Roman" w:hAnsi="Times New Roman" w:cs="Times New Roman"/>
          <w:sz w:val="24"/>
          <w:szCs w:val="24"/>
          <w:shd w:val="clear" w:color="auto" w:fill="FFFFFF"/>
        </w:rPr>
        <w:t xml:space="preserve">. — 2-е изд. — </w:t>
      </w:r>
      <w:proofErr w:type="gramStart"/>
      <w:r w:rsidRPr="002C4AD9">
        <w:rPr>
          <w:rFonts w:ascii="Times New Roman" w:hAnsi="Times New Roman" w:cs="Times New Roman"/>
          <w:sz w:val="24"/>
          <w:szCs w:val="24"/>
          <w:shd w:val="clear" w:color="auto" w:fill="FFFFFF"/>
        </w:rPr>
        <w:t>Москва :</w:t>
      </w:r>
      <w:proofErr w:type="gramEnd"/>
      <w:r w:rsidRPr="002C4AD9">
        <w:rPr>
          <w:rFonts w:ascii="Times New Roman" w:hAnsi="Times New Roman" w:cs="Times New Roman"/>
          <w:sz w:val="24"/>
          <w:szCs w:val="24"/>
          <w:shd w:val="clear" w:color="auto" w:fill="FFFFFF"/>
        </w:rPr>
        <w:t xml:space="preserve"> Издательство </w:t>
      </w:r>
      <w:proofErr w:type="spellStart"/>
      <w:r w:rsidRPr="002C4AD9">
        <w:rPr>
          <w:rFonts w:ascii="Times New Roman" w:hAnsi="Times New Roman" w:cs="Times New Roman"/>
          <w:sz w:val="24"/>
          <w:szCs w:val="24"/>
          <w:shd w:val="clear" w:color="auto" w:fill="FFFFFF"/>
        </w:rPr>
        <w:t>Юрайт</w:t>
      </w:r>
      <w:proofErr w:type="spellEnd"/>
      <w:r w:rsidRPr="002C4AD9">
        <w:rPr>
          <w:rFonts w:ascii="Times New Roman" w:hAnsi="Times New Roman" w:cs="Times New Roman"/>
          <w:sz w:val="24"/>
          <w:szCs w:val="24"/>
          <w:shd w:val="clear" w:color="auto" w:fill="FFFFFF"/>
        </w:rPr>
        <w:t xml:space="preserve">, 2019. — 168 с. — (Профессиональное образование). — ISBN 978-5- 534-07215-0. — Текст: электронный // ЭБС </w:t>
      </w:r>
      <w:proofErr w:type="spellStart"/>
      <w:r w:rsidRPr="002C4AD9">
        <w:rPr>
          <w:rFonts w:ascii="Times New Roman" w:hAnsi="Times New Roman" w:cs="Times New Roman"/>
          <w:sz w:val="24"/>
          <w:szCs w:val="24"/>
          <w:shd w:val="clear" w:color="auto" w:fill="FFFFFF"/>
        </w:rPr>
        <w:t>Юрайт</w:t>
      </w:r>
      <w:proofErr w:type="spellEnd"/>
      <w:r w:rsidRPr="002C4AD9">
        <w:rPr>
          <w:rFonts w:ascii="Times New Roman" w:hAnsi="Times New Roman" w:cs="Times New Roman"/>
          <w:sz w:val="24"/>
          <w:szCs w:val="24"/>
          <w:shd w:val="clear" w:color="auto" w:fill="FFFFFF"/>
        </w:rPr>
        <w:t xml:space="preserve"> [сайт]. — URL: http://biblioonline.ru/bcode/452237 </w:t>
      </w:r>
    </w:p>
    <w:p w14:paraId="74F227AB" w14:textId="77777777" w:rsidR="002C4AD9" w:rsidRPr="002C4AD9" w:rsidRDefault="002C4AD9" w:rsidP="006158BE">
      <w:pPr>
        <w:spacing w:line="276" w:lineRule="auto"/>
        <w:ind w:firstLine="851"/>
        <w:jc w:val="both"/>
        <w:rPr>
          <w:rFonts w:ascii="Times New Roman" w:hAnsi="Times New Roman" w:cs="Times New Roman"/>
          <w:sz w:val="24"/>
          <w:szCs w:val="24"/>
        </w:rPr>
      </w:pPr>
      <w:r w:rsidRPr="002C4AD9">
        <w:rPr>
          <w:rFonts w:ascii="Times New Roman" w:hAnsi="Times New Roman" w:cs="Times New Roman"/>
          <w:sz w:val="24"/>
          <w:szCs w:val="24"/>
          <w:shd w:val="clear" w:color="auto" w:fill="FFFFFF"/>
        </w:rPr>
        <w:t xml:space="preserve">11.Чаннов, С. Е. Трудовое </w:t>
      </w:r>
      <w:proofErr w:type="gramStart"/>
      <w:r w:rsidRPr="002C4AD9">
        <w:rPr>
          <w:rFonts w:ascii="Times New Roman" w:hAnsi="Times New Roman" w:cs="Times New Roman"/>
          <w:sz w:val="24"/>
          <w:szCs w:val="24"/>
          <w:shd w:val="clear" w:color="auto" w:fill="FFFFFF"/>
        </w:rPr>
        <w:t>право :</w:t>
      </w:r>
      <w:proofErr w:type="gramEnd"/>
      <w:r w:rsidRPr="002C4AD9">
        <w:rPr>
          <w:rFonts w:ascii="Times New Roman" w:hAnsi="Times New Roman" w:cs="Times New Roman"/>
          <w:sz w:val="24"/>
          <w:szCs w:val="24"/>
          <w:shd w:val="clear" w:color="auto" w:fill="FFFFFF"/>
        </w:rPr>
        <w:t xml:space="preserve"> учебник для среднего профессионального образования / С. Е. </w:t>
      </w:r>
      <w:proofErr w:type="spellStart"/>
      <w:r w:rsidRPr="002C4AD9">
        <w:rPr>
          <w:rFonts w:ascii="Times New Roman" w:hAnsi="Times New Roman" w:cs="Times New Roman"/>
          <w:sz w:val="24"/>
          <w:szCs w:val="24"/>
          <w:shd w:val="clear" w:color="auto" w:fill="FFFFFF"/>
        </w:rPr>
        <w:t>Чаннов</w:t>
      </w:r>
      <w:proofErr w:type="spellEnd"/>
      <w:r w:rsidRPr="002C4AD9">
        <w:rPr>
          <w:rFonts w:ascii="Times New Roman" w:hAnsi="Times New Roman" w:cs="Times New Roman"/>
          <w:sz w:val="24"/>
          <w:szCs w:val="24"/>
          <w:shd w:val="clear" w:color="auto" w:fill="FFFFFF"/>
        </w:rPr>
        <w:t xml:space="preserve">, М. В. Пресняков. — 2-е изд., </w:t>
      </w:r>
      <w:proofErr w:type="spellStart"/>
      <w:r w:rsidRPr="002C4AD9">
        <w:rPr>
          <w:rFonts w:ascii="Times New Roman" w:hAnsi="Times New Roman" w:cs="Times New Roman"/>
          <w:sz w:val="24"/>
          <w:szCs w:val="24"/>
          <w:shd w:val="clear" w:color="auto" w:fill="FFFFFF"/>
        </w:rPr>
        <w:t>перераб</w:t>
      </w:r>
      <w:proofErr w:type="spellEnd"/>
      <w:r w:rsidRPr="002C4AD9">
        <w:rPr>
          <w:rFonts w:ascii="Times New Roman" w:hAnsi="Times New Roman" w:cs="Times New Roman"/>
          <w:sz w:val="24"/>
          <w:szCs w:val="24"/>
          <w:shd w:val="clear" w:color="auto" w:fill="FFFFFF"/>
        </w:rPr>
        <w:t xml:space="preserve">. и доп. — </w:t>
      </w:r>
      <w:proofErr w:type="gramStart"/>
      <w:r w:rsidRPr="002C4AD9">
        <w:rPr>
          <w:rFonts w:ascii="Times New Roman" w:hAnsi="Times New Roman" w:cs="Times New Roman"/>
          <w:sz w:val="24"/>
          <w:szCs w:val="24"/>
          <w:shd w:val="clear" w:color="auto" w:fill="FFFFFF"/>
        </w:rPr>
        <w:t>Москва :</w:t>
      </w:r>
      <w:proofErr w:type="gramEnd"/>
      <w:r w:rsidRPr="002C4AD9">
        <w:rPr>
          <w:rFonts w:ascii="Times New Roman" w:hAnsi="Times New Roman" w:cs="Times New Roman"/>
          <w:sz w:val="24"/>
          <w:szCs w:val="24"/>
          <w:shd w:val="clear" w:color="auto" w:fill="FFFFFF"/>
        </w:rPr>
        <w:t xml:space="preserve"> Издательство </w:t>
      </w:r>
      <w:proofErr w:type="spellStart"/>
      <w:r w:rsidRPr="002C4AD9">
        <w:rPr>
          <w:rFonts w:ascii="Times New Roman" w:hAnsi="Times New Roman" w:cs="Times New Roman"/>
          <w:sz w:val="24"/>
          <w:szCs w:val="24"/>
          <w:shd w:val="clear" w:color="auto" w:fill="FFFFFF"/>
        </w:rPr>
        <w:t>Юрайт</w:t>
      </w:r>
      <w:proofErr w:type="spellEnd"/>
      <w:r w:rsidRPr="002C4AD9">
        <w:rPr>
          <w:rFonts w:ascii="Times New Roman" w:hAnsi="Times New Roman" w:cs="Times New Roman"/>
          <w:sz w:val="24"/>
          <w:szCs w:val="24"/>
          <w:shd w:val="clear" w:color="auto" w:fill="FFFFFF"/>
        </w:rPr>
        <w:t>, 2019. — 439 с. — (Профессиональное образование). — ISBN 978-5-534-</w:t>
      </w:r>
      <w:r w:rsidRPr="002C4AD9">
        <w:rPr>
          <w:rFonts w:ascii="Times New Roman" w:hAnsi="Times New Roman" w:cs="Times New Roman"/>
          <w:sz w:val="24"/>
          <w:szCs w:val="24"/>
          <w:shd w:val="clear" w:color="auto" w:fill="FFFFFF"/>
        </w:rPr>
        <w:lastRenderedPageBreak/>
        <w:t xml:space="preserve">11947-3. — </w:t>
      </w:r>
      <w:proofErr w:type="gramStart"/>
      <w:r w:rsidRPr="002C4AD9">
        <w:rPr>
          <w:rFonts w:ascii="Times New Roman" w:hAnsi="Times New Roman" w:cs="Times New Roman"/>
          <w:sz w:val="24"/>
          <w:szCs w:val="24"/>
          <w:shd w:val="clear" w:color="auto" w:fill="FFFFFF"/>
        </w:rPr>
        <w:t>Текст :</w:t>
      </w:r>
      <w:proofErr w:type="gramEnd"/>
      <w:r w:rsidRPr="002C4AD9">
        <w:rPr>
          <w:rFonts w:ascii="Times New Roman" w:hAnsi="Times New Roman" w:cs="Times New Roman"/>
          <w:sz w:val="24"/>
          <w:szCs w:val="24"/>
          <w:shd w:val="clear" w:color="auto" w:fill="FFFFFF"/>
        </w:rPr>
        <w:t xml:space="preserve"> электронный // ЭБС </w:t>
      </w:r>
      <w:proofErr w:type="spellStart"/>
      <w:r w:rsidRPr="002C4AD9">
        <w:rPr>
          <w:rFonts w:ascii="Times New Roman" w:hAnsi="Times New Roman" w:cs="Times New Roman"/>
          <w:sz w:val="24"/>
          <w:szCs w:val="24"/>
          <w:shd w:val="clear" w:color="auto" w:fill="FFFFFF"/>
        </w:rPr>
        <w:t>Юрайт</w:t>
      </w:r>
      <w:proofErr w:type="spellEnd"/>
      <w:r w:rsidRPr="002C4AD9">
        <w:rPr>
          <w:rFonts w:ascii="Times New Roman" w:hAnsi="Times New Roman" w:cs="Times New Roman"/>
          <w:sz w:val="24"/>
          <w:szCs w:val="24"/>
          <w:shd w:val="clear" w:color="auto" w:fill="FFFFFF"/>
        </w:rPr>
        <w:t xml:space="preserve"> [сайт]. — URL: http://biblio-online.ru/bcode/456234</w:t>
      </w:r>
    </w:p>
    <w:p w14:paraId="08E8B2AD" w14:textId="77777777" w:rsidR="002C4AD9" w:rsidRPr="002C4AD9" w:rsidRDefault="002C4AD9" w:rsidP="006158BE">
      <w:pPr>
        <w:spacing w:line="276" w:lineRule="auto"/>
        <w:ind w:firstLine="851"/>
        <w:jc w:val="both"/>
        <w:rPr>
          <w:rFonts w:ascii="Times New Roman" w:hAnsi="Times New Roman" w:cs="Times New Roman"/>
          <w:b/>
          <w:sz w:val="24"/>
          <w:szCs w:val="24"/>
        </w:rPr>
      </w:pPr>
      <w:r w:rsidRPr="002C4AD9">
        <w:rPr>
          <w:rFonts w:ascii="Times New Roman" w:hAnsi="Times New Roman" w:cs="Times New Roman"/>
          <w:b/>
          <w:sz w:val="24"/>
          <w:szCs w:val="24"/>
        </w:rPr>
        <w:t>Дополнительная литература:</w:t>
      </w:r>
    </w:p>
    <w:p w14:paraId="621B4B85" w14:textId="77777777" w:rsidR="002C4AD9" w:rsidRPr="002C4AD9" w:rsidRDefault="002C4AD9" w:rsidP="006158BE">
      <w:pPr>
        <w:spacing w:line="276" w:lineRule="auto"/>
        <w:ind w:firstLine="851"/>
        <w:jc w:val="both"/>
        <w:rPr>
          <w:rFonts w:ascii="Times New Roman" w:hAnsi="Times New Roman" w:cs="Times New Roman"/>
          <w:sz w:val="24"/>
          <w:szCs w:val="24"/>
        </w:rPr>
      </w:pPr>
      <w:r w:rsidRPr="002C4AD9">
        <w:rPr>
          <w:rFonts w:ascii="Times New Roman" w:hAnsi="Times New Roman" w:cs="Times New Roman"/>
          <w:sz w:val="24"/>
          <w:szCs w:val="24"/>
        </w:rPr>
        <w:t>1.Бороздина Г.В. Психология делового общения. – М., 2016. -295с.</w:t>
      </w:r>
    </w:p>
    <w:p w14:paraId="4C2D21C1" w14:textId="77777777" w:rsidR="002C4AD9" w:rsidRPr="002C4AD9" w:rsidRDefault="002C4AD9" w:rsidP="006158BE">
      <w:pPr>
        <w:autoSpaceDE w:val="0"/>
        <w:autoSpaceDN w:val="0"/>
        <w:adjustRightInd w:val="0"/>
        <w:spacing w:line="276" w:lineRule="auto"/>
        <w:ind w:firstLine="851"/>
        <w:jc w:val="both"/>
        <w:rPr>
          <w:rFonts w:ascii="Times New Roman" w:hAnsi="Times New Roman" w:cs="Times New Roman"/>
          <w:bCs/>
          <w:sz w:val="24"/>
          <w:szCs w:val="24"/>
        </w:rPr>
      </w:pPr>
      <w:r w:rsidRPr="002C4AD9">
        <w:rPr>
          <w:rFonts w:ascii="Times New Roman" w:hAnsi="Times New Roman" w:cs="Times New Roman"/>
          <w:bCs/>
          <w:sz w:val="24"/>
          <w:szCs w:val="24"/>
        </w:rPr>
        <w:t xml:space="preserve">2.Васильев Н. Н. </w:t>
      </w:r>
      <w:r w:rsidRPr="002C4AD9">
        <w:rPr>
          <w:rFonts w:ascii="Times New Roman" w:hAnsi="Times New Roman" w:cs="Times New Roman"/>
          <w:sz w:val="24"/>
          <w:szCs w:val="24"/>
        </w:rPr>
        <w:t>Тренинг профессиональных коммуникаций в психологической</w:t>
      </w:r>
      <w:r w:rsidRPr="002C4AD9">
        <w:rPr>
          <w:rFonts w:ascii="Times New Roman" w:hAnsi="Times New Roman" w:cs="Times New Roman"/>
          <w:bCs/>
          <w:sz w:val="24"/>
          <w:szCs w:val="24"/>
        </w:rPr>
        <w:t xml:space="preserve"> </w:t>
      </w:r>
      <w:r w:rsidRPr="002C4AD9">
        <w:rPr>
          <w:rFonts w:ascii="Times New Roman" w:hAnsi="Times New Roman" w:cs="Times New Roman"/>
          <w:sz w:val="24"/>
          <w:szCs w:val="24"/>
        </w:rPr>
        <w:t>практике. — СПб.: Речь, 2016. — 283 с.</w:t>
      </w:r>
    </w:p>
    <w:p w14:paraId="7A74CD4A" w14:textId="77777777" w:rsidR="002C4AD9" w:rsidRPr="002C4AD9" w:rsidRDefault="002C4AD9" w:rsidP="006158BE">
      <w:pPr>
        <w:spacing w:line="276" w:lineRule="auto"/>
        <w:ind w:firstLine="851"/>
        <w:contextualSpacing/>
        <w:jc w:val="both"/>
        <w:rPr>
          <w:rFonts w:ascii="Times New Roman" w:hAnsi="Times New Roman" w:cs="Times New Roman"/>
          <w:sz w:val="24"/>
          <w:szCs w:val="24"/>
        </w:rPr>
      </w:pPr>
      <w:r w:rsidRPr="002C4AD9">
        <w:rPr>
          <w:rFonts w:ascii="Times New Roman" w:hAnsi="Times New Roman" w:cs="Times New Roman"/>
          <w:sz w:val="24"/>
          <w:szCs w:val="24"/>
        </w:rPr>
        <w:t xml:space="preserve">3.Вересов Н.Н. Психология управления: Учебное пособие – М.: Воронеж НПО «МОДЭК», 2016. – 300 </w:t>
      </w:r>
    </w:p>
    <w:p w14:paraId="6DF48A77" w14:textId="77777777" w:rsidR="002C4AD9" w:rsidRPr="002C4AD9" w:rsidRDefault="002C4AD9" w:rsidP="006158BE">
      <w:pPr>
        <w:tabs>
          <w:tab w:val="left" w:pos="993"/>
        </w:tabs>
        <w:spacing w:line="276" w:lineRule="auto"/>
        <w:ind w:firstLine="851"/>
        <w:contextualSpacing/>
        <w:jc w:val="both"/>
        <w:rPr>
          <w:rFonts w:ascii="Times New Roman" w:hAnsi="Times New Roman" w:cs="Times New Roman"/>
          <w:sz w:val="24"/>
          <w:szCs w:val="24"/>
        </w:rPr>
      </w:pPr>
      <w:r w:rsidRPr="002C4AD9">
        <w:rPr>
          <w:rFonts w:ascii="Times New Roman" w:hAnsi="Times New Roman" w:cs="Times New Roman"/>
          <w:sz w:val="24"/>
          <w:szCs w:val="24"/>
        </w:rPr>
        <w:t>4.Ефимова С.А. Ключевые профессиональные компетенции: специ</w:t>
      </w:r>
      <w:r w:rsidRPr="002C4AD9">
        <w:rPr>
          <w:rFonts w:ascii="Times New Roman" w:hAnsi="Times New Roman" w:cs="Times New Roman"/>
          <w:sz w:val="24"/>
          <w:szCs w:val="24"/>
        </w:rPr>
        <w:softHyphen/>
        <w:t>фикации модулей. - Москва: Изд-во ЦПО, 2017.</w:t>
      </w:r>
    </w:p>
    <w:p w14:paraId="5970D75D" w14:textId="77777777" w:rsidR="002C4AD9" w:rsidRPr="002C4AD9" w:rsidRDefault="002C4AD9" w:rsidP="006158BE">
      <w:pPr>
        <w:tabs>
          <w:tab w:val="left" w:pos="993"/>
        </w:tabs>
        <w:spacing w:line="276" w:lineRule="auto"/>
        <w:ind w:firstLine="851"/>
        <w:contextualSpacing/>
        <w:jc w:val="both"/>
        <w:rPr>
          <w:rFonts w:ascii="Times New Roman" w:hAnsi="Times New Roman" w:cs="Times New Roman"/>
          <w:sz w:val="24"/>
          <w:szCs w:val="24"/>
        </w:rPr>
      </w:pPr>
      <w:r w:rsidRPr="002C4AD9">
        <w:rPr>
          <w:rFonts w:ascii="Times New Roman" w:hAnsi="Times New Roman" w:cs="Times New Roman"/>
          <w:sz w:val="24"/>
          <w:szCs w:val="24"/>
        </w:rPr>
        <w:t xml:space="preserve">5.Зарянова М. Как найти работу за 14 дней: Практическое </w:t>
      </w:r>
      <w:proofErr w:type="spellStart"/>
      <w:r w:rsidRPr="002C4AD9">
        <w:rPr>
          <w:rFonts w:ascii="Times New Roman" w:hAnsi="Times New Roman" w:cs="Times New Roman"/>
          <w:sz w:val="24"/>
          <w:szCs w:val="24"/>
        </w:rPr>
        <w:t>пособиедля</w:t>
      </w:r>
      <w:proofErr w:type="spellEnd"/>
      <w:r w:rsidRPr="002C4AD9">
        <w:rPr>
          <w:rFonts w:ascii="Times New Roman" w:hAnsi="Times New Roman" w:cs="Times New Roman"/>
          <w:sz w:val="24"/>
          <w:szCs w:val="24"/>
        </w:rPr>
        <w:t xml:space="preserve"> тех, кто ищет работу. - СПб.: Речь, 2017.</w:t>
      </w:r>
    </w:p>
    <w:p w14:paraId="5902E66C" w14:textId="77777777" w:rsidR="002C4AD9" w:rsidRPr="002C4AD9" w:rsidRDefault="002C4AD9" w:rsidP="006158BE">
      <w:pPr>
        <w:spacing w:line="276" w:lineRule="auto"/>
        <w:ind w:firstLine="851"/>
        <w:jc w:val="both"/>
        <w:rPr>
          <w:rFonts w:ascii="Times New Roman" w:hAnsi="Times New Roman" w:cs="Times New Roman"/>
          <w:sz w:val="24"/>
          <w:szCs w:val="24"/>
        </w:rPr>
      </w:pPr>
      <w:r w:rsidRPr="002C4AD9">
        <w:rPr>
          <w:rFonts w:ascii="Times New Roman" w:hAnsi="Times New Roman" w:cs="Times New Roman"/>
          <w:sz w:val="24"/>
          <w:szCs w:val="24"/>
        </w:rPr>
        <w:t xml:space="preserve">6.Кибанов А.Я. Захаров Д.К., Коновалова В.Г. Этика деловых отношений: Учебник / Под ред. А.Я. </w:t>
      </w:r>
      <w:proofErr w:type="spellStart"/>
      <w:r w:rsidRPr="002C4AD9">
        <w:rPr>
          <w:rFonts w:ascii="Times New Roman" w:hAnsi="Times New Roman" w:cs="Times New Roman"/>
          <w:sz w:val="24"/>
          <w:szCs w:val="24"/>
        </w:rPr>
        <w:t>Кибанова</w:t>
      </w:r>
      <w:proofErr w:type="spellEnd"/>
      <w:r w:rsidRPr="002C4AD9">
        <w:rPr>
          <w:rFonts w:ascii="Times New Roman" w:hAnsi="Times New Roman" w:cs="Times New Roman"/>
          <w:sz w:val="24"/>
          <w:szCs w:val="24"/>
        </w:rPr>
        <w:t>. – М., 2015. – 368с.</w:t>
      </w:r>
    </w:p>
    <w:p w14:paraId="5F4E9CB1" w14:textId="77777777" w:rsidR="002C4AD9" w:rsidRPr="002C4AD9" w:rsidRDefault="002C4AD9" w:rsidP="006158BE">
      <w:pPr>
        <w:spacing w:line="276" w:lineRule="auto"/>
        <w:ind w:firstLine="851"/>
        <w:jc w:val="both"/>
        <w:rPr>
          <w:rFonts w:ascii="Times New Roman" w:hAnsi="Times New Roman" w:cs="Times New Roman"/>
          <w:sz w:val="24"/>
          <w:szCs w:val="24"/>
        </w:rPr>
      </w:pPr>
      <w:r w:rsidRPr="002C4AD9">
        <w:rPr>
          <w:rFonts w:ascii="Times New Roman" w:hAnsi="Times New Roman" w:cs="Times New Roman"/>
          <w:sz w:val="24"/>
          <w:szCs w:val="24"/>
        </w:rPr>
        <w:t xml:space="preserve">7.Ключевые профессиональные компетенции. Модуль «Эффективное поведение на рынке труда» [Текст]: учебные материалы / автор-составитель: </w:t>
      </w:r>
      <w:proofErr w:type="spellStart"/>
      <w:r w:rsidRPr="002C4AD9">
        <w:rPr>
          <w:rFonts w:ascii="Times New Roman" w:hAnsi="Times New Roman" w:cs="Times New Roman"/>
          <w:sz w:val="24"/>
          <w:szCs w:val="24"/>
        </w:rPr>
        <w:t>Морковских</w:t>
      </w:r>
      <w:proofErr w:type="spellEnd"/>
      <w:r w:rsidRPr="002C4AD9">
        <w:rPr>
          <w:rFonts w:ascii="Times New Roman" w:hAnsi="Times New Roman" w:cs="Times New Roman"/>
          <w:sz w:val="24"/>
          <w:szCs w:val="24"/>
        </w:rPr>
        <w:t xml:space="preserve"> Л.А. - Москва: ЦПО, 2017</w:t>
      </w:r>
    </w:p>
    <w:p w14:paraId="65DE1BDF" w14:textId="77777777" w:rsidR="002C4AD9" w:rsidRPr="002C4AD9" w:rsidRDefault="002C4AD9" w:rsidP="006158BE">
      <w:pPr>
        <w:spacing w:line="276" w:lineRule="auto"/>
        <w:ind w:firstLine="851"/>
        <w:jc w:val="both"/>
        <w:rPr>
          <w:rFonts w:ascii="Times New Roman" w:hAnsi="Times New Roman" w:cs="Times New Roman"/>
          <w:sz w:val="24"/>
          <w:szCs w:val="24"/>
        </w:rPr>
      </w:pPr>
      <w:r w:rsidRPr="002C4AD9">
        <w:rPr>
          <w:rFonts w:ascii="Times New Roman" w:hAnsi="Times New Roman" w:cs="Times New Roman"/>
          <w:sz w:val="24"/>
          <w:szCs w:val="24"/>
        </w:rPr>
        <w:t xml:space="preserve">8.Психология и этика делового общения: Учебник для вузов/ под ред. В.Н. </w:t>
      </w:r>
      <w:proofErr w:type="spellStart"/>
      <w:r w:rsidRPr="002C4AD9">
        <w:rPr>
          <w:rFonts w:ascii="Times New Roman" w:hAnsi="Times New Roman" w:cs="Times New Roman"/>
          <w:sz w:val="24"/>
          <w:szCs w:val="24"/>
        </w:rPr>
        <w:t>Лавриенко</w:t>
      </w:r>
      <w:proofErr w:type="spellEnd"/>
      <w:r w:rsidRPr="002C4AD9">
        <w:rPr>
          <w:rFonts w:ascii="Times New Roman" w:hAnsi="Times New Roman" w:cs="Times New Roman"/>
          <w:sz w:val="24"/>
          <w:szCs w:val="24"/>
        </w:rPr>
        <w:t xml:space="preserve"> - М., 2016. – 415с.</w:t>
      </w:r>
    </w:p>
    <w:p w14:paraId="14E03798" w14:textId="77777777" w:rsidR="002C4AD9" w:rsidRPr="002C4AD9" w:rsidRDefault="002C4AD9" w:rsidP="006158BE">
      <w:pPr>
        <w:tabs>
          <w:tab w:val="left" w:pos="993"/>
        </w:tabs>
        <w:spacing w:line="276" w:lineRule="auto"/>
        <w:ind w:firstLine="851"/>
        <w:contextualSpacing/>
        <w:jc w:val="both"/>
        <w:rPr>
          <w:rFonts w:ascii="Times New Roman" w:hAnsi="Times New Roman" w:cs="Times New Roman"/>
          <w:sz w:val="24"/>
          <w:szCs w:val="24"/>
        </w:rPr>
      </w:pPr>
      <w:r w:rsidRPr="002C4AD9">
        <w:rPr>
          <w:rFonts w:ascii="Times New Roman" w:hAnsi="Times New Roman" w:cs="Times New Roman"/>
          <w:sz w:val="24"/>
          <w:szCs w:val="24"/>
        </w:rPr>
        <w:t xml:space="preserve">9.Планирование   профессиональной карьеры: рабочая тетрадь /Т.В. </w:t>
      </w:r>
      <w:proofErr w:type="spellStart"/>
      <w:r w:rsidRPr="002C4AD9">
        <w:rPr>
          <w:rFonts w:ascii="Times New Roman" w:hAnsi="Times New Roman" w:cs="Times New Roman"/>
          <w:sz w:val="24"/>
          <w:szCs w:val="24"/>
        </w:rPr>
        <w:t>Пасечникова</w:t>
      </w:r>
      <w:proofErr w:type="spellEnd"/>
      <w:r w:rsidRPr="002C4AD9">
        <w:rPr>
          <w:rFonts w:ascii="Times New Roman" w:hAnsi="Times New Roman" w:cs="Times New Roman"/>
          <w:sz w:val="24"/>
          <w:szCs w:val="24"/>
        </w:rPr>
        <w:t>. - Москва: ЦПО, 2017.</w:t>
      </w:r>
    </w:p>
    <w:p w14:paraId="78C1862D" w14:textId="77777777" w:rsidR="002C4AD9" w:rsidRPr="002C4AD9" w:rsidRDefault="002C4AD9" w:rsidP="006158BE">
      <w:pPr>
        <w:tabs>
          <w:tab w:val="left" w:pos="993"/>
        </w:tabs>
        <w:spacing w:line="276" w:lineRule="auto"/>
        <w:ind w:firstLine="851"/>
        <w:contextualSpacing/>
        <w:jc w:val="both"/>
        <w:rPr>
          <w:rFonts w:ascii="Times New Roman" w:hAnsi="Times New Roman" w:cs="Times New Roman"/>
          <w:sz w:val="24"/>
          <w:szCs w:val="24"/>
        </w:rPr>
      </w:pPr>
      <w:r w:rsidRPr="002C4AD9">
        <w:rPr>
          <w:rFonts w:ascii="Times New Roman" w:hAnsi="Times New Roman" w:cs="Times New Roman"/>
          <w:sz w:val="24"/>
          <w:szCs w:val="24"/>
        </w:rPr>
        <w:t>10.Трудовой кодекс Российской Федерации от 30.12.2001 N 197-ФЗ.</w:t>
      </w:r>
    </w:p>
    <w:p w14:paraId="334562E3" w14:textId="77777777" w:rsidR="002C4AD9" w:rsidRPr="002C4AD9" w:rsidRDefault="002C4AD9" w:rsidP="006158BE">
      <w:pPr>
        <w:tabs>
          <w:tab w:val="left" w:pos="993"/>
        </w:tabs>
        <w:spacing w:line="276" w:lineRule="auto"/>
        <w:ind w:firstLine="851"/>
        <w:contextualSpacing/>
        <w:jc w:val="both"/>
        <w:rPr>
          <w:rFonts w:ascii="Times New Roman" w:hAnsi="Times New Roman" w:cs="Times New Roman"/>
          <w:sz w:val="24"/>
          <w:szCs w:val="24"/>
        </w:rPr>
      </w:pPr>
      <w:r w:rsidRPr="002C4AD9">
        <w:rPr>
          <w:rFonts w:ascii="Times New Roman" w:hAnsi="Times New Roman" w:cs="Times New Roman"/>
          <w:sz w:val="24"/>
          <w:szCs w:val="24"/>
        </w:rPr>
        <w:t xml:space="preserve">11.Филина Ф.Н. Справочник наемного работника. - М.: </w:t>
      </w:r>
      <w:proofErr w:type="spellStart"/>
      <w:proofErr w:type="gramStart"/>
      <w:r w:rsidRPr="002C4AD9">
        <w:rPr>
          <w:rFonts w:ascii="Times New Roman" w:hAnsi="Times New Roman" w:cs="Times New Roman"/>
          <w:sz w:val="24"/>
          <w:szCs w:val="24"/>
        </w:rPr>
        <w:t>ГроссМедиа:РОСБУХ</w:t>
      </w:r>
      <w:proofErr w:type="spellEnd"/>
      <w:proofErr w:type="gramEnd"/>
      <w:r w:rsidRPr="002C4AD9">
        <w:rPr>
          <w:rFonts w:ascii="Times New Roman" w:hAnsi="Times New Roman" w:cs="Times New Roman"/>
          <w:sz w:val="24"/>
          <w:szCs w:val="24"/>
        </w:rPr>
        <w:t>, 2018</w:t>
      </w:r>
    </w:p>
    <w:p w14:paraId="07EF5FBB" w14:textId="77777777" w:rsidR="002C4AD9" w:rsidRPr="002C4AD9" w:rsidRDefault="002C4AD9" w:rsidP="006158BE">
      <w:pPr>
        <w:tabs>
          <w:tab w:val="left" w:pos="993"/>
        </w:tabs>
        <w:spacing w:line="276" w:lineRule="auto"/>
        <w:ind w:firstLine="851"/>
        <w:contextualSpacing/>
        <w:jc w:val="both"/>
        <w:rPr>
          <w:rFonts w:ascii="Times New Roman" w:hAnsi="Times New Roman" w:cs="Times New Roman"/>
          <w:sz w:val="24"/>
          <w:szCs w:val="24"/>
        </w:rPr>
      </w:pPr>
      <w:r w:rsidRPr="002C4AD9">
        <w:rPr>
          <w:rFonts w:ascii="Times New Roman" w:hAnsi="Times New Roman" w:cs="Times New Roman"/>
          <w:sz w:val="24"/>
          <w:szCs w:val="24"/>
        </w:rPr>
        <w:t xml:space="preserve">12. Семенова, Л. М. Профессиональный </w:t>
      </w:r>
      <w:proofErr w:type="spellStart"/>
      <w:r w:rsidRPr="002C4AD9">
        <w:rPr>
          <w:rFonts w:ascii="Times New Roman" w:hAnsi="Times New Roman" w:cs="Times New Roman"/>
          <w:sz w:val="24"/>
          <w:szCs w:val="24"/>
        </w:rPr>
        <w:t>имиджбилдинг</w:t>
      </w:r>
      <w:proofErr w:type="spellEnd"/>
      <w:r w:rsidRPr="002C4AD9">
        <w:rPr>
          <w:rFonts w:ascii="Times New Roman" w:hAnsi="Times New Roman" w:cs="Times New Roman"/>
          <w:sz w:val="24"/>
          <w:szCs w:val="24"/>
        </w:rPr>
        <w:t xml:space="preserve"> на рынке труда: учебник и практикум для среднего профессионального образования / Л. М. Семенова. — Москва: Издательство </w:t>
      </w:r>
      <w:proofErr w:type="spellStart"/>
      <w:r w:rsidRPr="002C4AD9">
        <w:rPr>
          <w:rFonts w:ascii="Times New Roman" w:hAnsi="Times New Roman" w:cs="Times New Roman"/>
          <w:sz w:val="24"/>
          <w:szCs w:val="24"/>
        </w:rPr>
        <w:t>Юрайт</w:t>
      </w:r>
      <w:proofErr w:type="spellEnd"/>
      <w:r w:rsidRPr="002C4AD9">
        <w:rPr>
          <w:rFonts w:ascii="Times New Roman" w:hAnsi="Times New Roman" w:cs="Times New Roman"/>
          <w:sz w:val="24"/>
          <w:szCs w:val="24"/>
        </w:rPr>
        <w:t>, 2019. — 243 с. — (Профессиональное образование). — ISBN 978-5-</w:t>
      </w:r>
    </w:p>
    <w:p w14:paraId="0538446E" w14:textId="77777777" w:rsidR="002C4AD9" w:rsidRPr="002C4AD9" w:rsidRDefault="002C4AD9" w:rsidP="006158BE">
      <w:pPr>
        <w:tabs>
          <w:tab w:val="left" w:pos="993"/>
        </w:tabs>
        <w:spacing w:line="276" w:lineRule="auto"/>
        <w:ind w:firstLine="851"/>
        <w:contextualSpacing/>
        <w:jc w:val="both"/>
        <w:rPr>
          <w:rFonts w:ascii="Times New Roman" w:hAnsi="Times New Roman" w:cs="Times New Roman"/>
          <w:sz w:val="24"/>
          <w:szCs w:val="24"/>
        </w:rPr>
      </w:pPr>
      <w:r w:rsidRPr="002C4AD9">
        <w:rPr>
          <w:rFonts w:ascii="Times New Roman" w:hAnsi="Times New Roman" w:cs="Times New Roman"/>
          <w:sz w:val="24"/>
          <w:szCs w:val="24"/>
        </w:rPr>
        <w:t xml:space="preserve">534-11387-7. — Текст: электронный // ЭБС </w:t>
      </w:r>
      <w:proofErr w:type="spellStart"/>
      <w:r w:rsidRPr="002C4AD9">
        <w:rPr>
          <w:rFonts w:ascii="Times New Roman" w:hAnsi="Times New Roman" w:cs="Times New Roman"/>
          <w:sz w:val="24"/>
          <w:szCs w:val="24"/>
        </w:rPr>
        <w:t>Юрайт</w:t>
      </w:r>
      <w:proofErr w:type="spellEnd"/>
      <w:r w:rsidRPr="002C4AD9">
        <w:rPr>
          <w:rFonts w:ascii="Times New Roman" w:hAnsi="Times New Roman" w:cs="Times New Roman"/>
          <w:sz w:val="24"/>
          <w:szCs w:val="24"/>
        </w:rPr>
        <w:t xml:space="preserve"> [сайт]. — URL: http://biblioonline.ru/bcode/456361</w:t>
      </w:r>
    </w:p>
    <w:p w14:paraId="5AA5EBFA" w14:textId="77777777" w:rsidR="002C4AD9" w:rsidRPr="002C4AD9" w:rsidRDefault="002C4AD9" w:rsidP="006158BE">
      <w:pPr>
        <w:tabs>
          <w:tab w:val="left" w:pos="993"/>
        </w:tabs>
        <w:spacing w:line="276" w:lineRule="auto"/>
        <w:ind w:firstLine="851"/>
        <w:contextualSpacing/>
        <w:jc w:val="both"/>
        <w:rPr>
          <w:rFonts w:ascii="Times New Roman" w:hAnsi="Times New Roman" w:cs="Times New Roman"/>
          <w:sz w:val="24"/>
          <w:szCs w:val="24"/>
        </w:rPr>
      </w:pPr>
      <w:r w:rsidRPr="002C4AD9">
        <w:rPr>
          <w:rFonts w:ascii="Times New Roman" w:hAnsi="Times New Roman" w:cs="Times New Roman"/>
          <w:sz w:val="24"/>
          <w:szCs w:val="24"/>
        </w:rPr>
        <w:t xml:space="preserve">13. Управление персоналом: учебник и практикум для среднего профессионального образования / А. А. </w:t>
      </w:r>
      <w:proofErr w:type="spellStart"/>
      <w:r w:rsidRPr="002C4AD9">
        <w:rPr>
          <w:rFonts w:ascii="Times New Roman" w:hAnsi="Times New Roman" w:cs="Times New Roman"/>
          <w:sz w:val="24"/>
          <w:szCs w:val="24"/>
        </w:rPr>
        <w:t>Литвинюк</w:t>
      </w:r>
      <w:proofErr w:type="spellEnd"/>
      <w:r w:rsidRPr="002C4AD9">
        <w:rPr>
          <w:rFonts w:ascii="Times New Roman" w:hAnsi="Times New Roman" w:cs="Times New Roman"/>
          <w:sz w:val="24"/>
          <w:szCs w:val="24"/>
        </w:rPr>
        <w:t xml:space="preserve"> [и др.</w:t>
      </w:r>
      <w:proofErr w:type="gramStart"/>
      <w:r w:rsidRPr="002C4AD9">
        <w:rPr>
          <w:rFonts w:ascii="Times New Roman" w:hAnsi="Times New Roman" w:cs="Times New Roman"/>
          <w:sz w:val="24"/>
          <w:szCs w:val="24"/>
        </w:rPr>
        <w:t>] ;</w:t>
      </w:r>
      <w:proofErr w:type="gramEnd"/>
      <w:r w:rsidRPr="002C4AD9">
        <w:rPr>
          <w:rFonts w:ascii="Times New Roman" w:hAnsi="Times New Roman" w:cs="Times New Roman"/>
          <w:sz w:val="24"/>
          <w:szCs w:val="24"/>
        </w:rPr>
        <w:t xml:space="preserve"> под редакцией А. А. </w:t>
      </w:r>
      <w:proofErr w:type="spellStart"/>
      <w:r w:rsidRPr="002C4AD9">
        <w:rPr>
          <w:rFonts w:ascii="Times New Roman" w:hAnsi="Times New Roman" w:cs="Times New Roman"/>
          <w:sz w:val="24"/>
          <w:szCs w:val="24"/>
        </w:rPr>
        <w:t>Литвинюка</w:t>
      </w:r>
      <w:proofErr w:type="spellEnd"/>
      <w:r w:rsidRPr="002C4AD9">
        <w:rPr>
          <w:rFonts w:ascii="Times New Roman" w:hAnsi="Times New Roman" w:cs="Times New Roman"/>
          <w:sz w:val="24"/>
          <w:szCs w:val="24"/>
        </w:rPr>
        <w:t xml:space="preserve">. — 2-е изд., </w:t>
      </w:r>
      <w:proofErr w:type="spellStart"/>
      <w:r w:rsidRPr="002C4AD9">
        <w:rPr>
          <w:rFonts w:ascii="Times New Roman" w:hAnsi="Times New Roman" w:cs="Times New Roman"/>
          <w:sz w:val="24"/>
          <w:szCs w:val="24"/>
        </w:rPr>
        <w:t>перераб</w:t>
      </w:r>
      <w:proofErr w:type="spellEnd"/>
      <w:r w:rsidRPr="002C4AD9">
        <w:rPr>
          <w:rFonts w:ascii="Times New Roman" w:hAnsi="Times New Roman" w:cs="Times New Roman"/>
          <w:sz w:val="24"/>
          <w:szCs w:val="24"/>
        </w:rPr>
        <w:t xml:space="preserve">. и доп. — </w:t>
      </w:r>
      <w:proofErr w:type="gramStart"/>
      <w:r w:rsidRPr="002C4AD9">
        <w:rPr>
          <w:rFonts w:ascii="Times New Roman" w:hAnsi="Times New Roman" w:cs="Times New Roman"/>
          <w:sz w:val="24"/>
          <w:szCs w:val="24"/>
        </w:rPr>
        <w:t>Москва :</w:t>
      </w:r>
      <w:proofErr w:type="gramEnd"/>
      <w:r w:rsidRPr="002C4AD9">
        <w:rPr>
          <w:rFonts w:ascii="Times New Roman" w:hAnsi="Times New Roman" w:cs="Times New Roman"/>
          <w:sz w:val="24"/>
          <w:szCs w:val="24"/>
        </w:rPr>
        <w:t xml:space="preserve"> Издательство </w:t>
      </w:r>
      <w:proofErr w:type="spellStart"/>
      <w:r w:rsidRPr="002C4AD9">
        <w:rPr>
          <w:rFonts w:ascii="Times New Roman" w:hAnsi="Times New Roman" w:cs="Times New Roman"/>
          <w:sz w:val="24"/>
          <w:szCs w:val="24"/>
        </w:rPr>
        <w:t>Юрайт</w:t>
      </w:r>
      <w:proofErr w:type="spellEnd"/>
      <w:r w:rsidRPr="002C4AD9">
        <w:rPr>
          <w:rFonts w:ascii="Times New Roman" w:hAnsi="Times New Roman" w:cs="Times New Roman"/>
          <w:sz w:val="24"/>
          <w:szCs w:val="24"/>
        </w:rPr>
        <w:t xml:space="preserve">, 2019. — 498 с. — (Профессиональное образование). — ISBN 978-5-534-01594-2. — </w:t>
      </w:r>
      <w:proofErr w:type="gramStart"/>
      <w:r w:rsidRPr="002C4AD9">
        <w:rPr>
          <w:rFonts w:ascii="Times New Roman" w:hAnsi="Times New Roman" w:cs="Times New Roman"/>
          <w:sz w:val="24"/>
          <w:szCs w:val="24"/>
        </w:rPr>
        <w:t>Текст :</w:t>
      </w:r>
      <w:proofErr w:type="gramEnd"/>
      <w:r w:rsidRPr="002C4AD9">
        <w:rPr>
          <w:rFonts w:ascii="Times New Roman" w:hAnsi="Times New Roman" w:cs="Times New Roman"/>
          <w:sz w:val="24"/>
          <w:szCs w:val="24"/>
        </w:rPr>
        <w:t xml:space="preserve"> электронный // ЭБС </w:t>
      </w:r>
      <w:proofErr w:type="spellStart"/>
      <w:r w:rsidRPr="002C4AD9">
        <w:rPr>
          <w:rFonts w:ascii="Times New Roman" w:hAnsi="Times New Roman" w:cs="Times New Roman"/>
          <w:sz w:val="24"/>
          <w:szCs w:val="24"/>
        </w:rPr>
        <w:t>Юрайт</w:t>
      </w:r>
      <w:proofErr w:type="spellEnd"/>
      <w:r w:rsidRPr="002C4AD9">
        <w:rPr>
          <w:rFonts w:ascii="Times New Roman" w:hAnsi="Times New Roman" w:cs="Times New Roman"/>
          <w:sz w:val="24"/>
          <w:szCs w:val="24"/>
        </w:rPr>
        <w:t xml:space="preserve"> [сайт]. —</w:t>
      </w:r>
    </w:p>
    <w:p w14:paraId="2A5AC29E" w14:textId="77777777" w:rsidR="002C4AD9" w:rsidRPr="002C4AD9" w:rsidRDefault="002C4AD9" w:rsidP="006158BE">
      <w:pPr>
        <w:tabs>
          <w:tab w:val="left" w:pos="993"/>
        </w:tabs>
        <w:spacing w:line="276" w:lineRule="auto"/>
        <w:ind w:firstLine="851"/>
        <w:contextualSpacing/>
        <w:jc w:val="both"/>
        <w:rPr>
          <w:rFonts w:ascii="Times New Roman" w:hAnsi="Times New Roman" w:cs="Times New Roman"/>
          <w:sz w:val="24"/>
          <w:szCs w:val="24"/>
          <w:lang w:val="en-US"/>
        </w:rPr>
      </w:pPr>
      <w:r w:rsidRPr="002C4AD9">
        <w:rPr>
          <w:rFonts w:ascii="Times New Roman" w:hAnsi="Times New Roman" w:cs="Times New Roman"/>
          <w:sz w:val="24"/>
          <w:szCs w:val="24"/>
          <w:lang w:val="en-US"/>
        </w:rPr>
        <w:t>URL: http://biblio-online.ru/bcode/450928</w:t>
      </w:r>
    </w:p>
    <w:p w14:paraId="76E8F758" w14:textId="77777777" w:rsidR="002C4AD9" w:rsidRPr="002C4AD9" w:rsidRDefault="002C4AD9" w:rsidP="006158BE">
      <w:pPr>
        <w:tabs>
          <w:tab w:val="left" w:pos="851"/>
        </w:tabs>
        <w:spacing w:line="276" w:lineRule="auto"/>
        <w:ind w:firstLine="851"/>
        <w:jc w:val="both"/>
        <w:rPr>
          <w:rFonts w:ascii="Times New Roman" w:hAnsi="Times New Roman" w:cs="Times New Roman"/>
          <w:sz w:val="24"/>
          <w:szCs w:val="24"/>
          <w:lang w:val="en-US"/>
        </w:rPr>
      </w:pPr>
    </w:p>
    <w:p w14:paraId="6265E3E7" w14:textId="77777777" w:rsidR="002C4AD9" w:rsidRPr="002C4AD9" w:rsidRDefault="002C4AD9" w:rsidP="006158BE">
      <w:pPr>
        <w:tabs>
          <w:tab w:val="left" w:pos="851"/>
        </w:tabs>
        <w:spacing w:line="276" w:lineRule="auto"/>
        <w:ind w:firstLine="851"/>
        <w:jc w:val="both"/>
        <w:rPr>
          <w:rFonts w:ascii="Times New Roman" w:hAnsi="Times New Roman" w:cs="Times New Roman"/>
          <w:b/>
          <w:sz w:val="24"/>
          <w:szCs w:val="24"/>
        </w:rPr>
      </w:pPr>
      <w:r w:rsidRPr="002C4AD9">
        <w:rPr>
          <w:rFonts w:ascii="Times New Roman" w:hAnsi="Times New Roman" w:cs="Times New Roman"/>
          <w:b/>
          <w:sz w:val="24"/>
          <w:szCs w:val="24"/>
        </w:rPr>
        <w:t>Интернет – ресурсы</w:t>
      </w:r>
    </w:p>
    <w:p w14:paraId="79E4F559" w14:textId="77777777" w:rsidR="002C4AD9" w:rsidRPr="002C4AD9" w:rsidRDefault="002C4AD9" w:rsidP="006158BE">
      <w:pPr>
        <w:spacing w:line="276" w:lineRule="auto"/>
        <w:ind w:firstLine="851"/>
        <w:jc w:val="both"/>
        <w:rPr>
          <w:rFonts w:ascii="Times New Roman" w:hAnsi="Times New Roman" w:cs="Times New Roman"/>
          <w:sz w:val="24"/>
          <w:szCs w:val="24"/>
        </w:rPr>
      </w:pPr>
      <w:r w:rsidRPr="002C4AD9">
        <w:rPr>
          <w:rFonts w:ascii="Times New Roman" w:hAnsi="Times New Roman" w:cs="Times New Roman"/>
          <w:sz w:val="24"/>
          <w:szCs w:val="24"/>
        </w:rPr>
        <w:t>1.</w:t>
      </w:r>
      <w:r w:rsidRPr="002C4AD9">
        <w:rPr>
          <w:rFonts w:ascii="Times New Roman" w:hAnsi="Times New Roman" w:cs="Times New Roman"/>
          <w:sz w:val="24"/>
          <w:szCs w:val="24"/>
          <w:lang w:val="en-US"/>
        </w:rPr>
        <w:t>www</w:t>
      </w:r>
      <w:r w:rsidRPr="002C4AD9">
        <w:rPr>
          <w:rFonts w:ascii="Times New Roman" w:hAnsi="Times New Roman" w:cs="Times New Roman"/>
          <w:sz w:val="24"/>
          <w:szCs w:val="24"/>
        </w:rPr>
        <w:t xml:space="preserve">. </w:t>
      </w:r>
      <w:proofErr w:type="spellStart"/>
      <w:r w:rsidRPr="002C4AD9">
        <w:rPr>
          <w:rFonts w:ascii="Times New Roman" w:hAnsi="Times New Roman" w:cs="Times New Roman"/>
          <w:sz w:val="24"/>
          <w:szCs w:val="24"/>
          <w:lang w:val="en-US"/>
        </w:rPr>
        <w:t>mgup</w:t>
      </w:r>
      <w:proofErr w:type="spellEnd"/>
      <w:r w:rsidRPr="002C4AD9">
        <w:rPr>
          <w:rFonts w:ascii="Times New Roman" w:hAnsi="Times New Roman" w:cs="Times New Roman"/>
          <w:sz w:val="24"/>
          <w:szCs w:val="24"/>
        </w:rPr>
        <w:t>.</w:t>
      </w:r>
      <w:proofErr w:type="spellStart"/>
      <w:r w:rsidRPr="002C4AD9">
        <w:rPr>
          <w:rFonts w:ascii="Times New Roman" w:hAnsi="Times New Roman" w:cs="Times New Roman"/>
          <w:sz w:val="24"/>
          <w:szCs w:val="24"/>
          <w:lang w:val="en-US"/>
        </w:rPr>
        <w:t>ru</w:t>
      </w:r>
      <w:proofErr w:type="spellEnd"/>
      <w:r w:rsidRPr="002C4AD9">
        <w:rPr>
          <w:rFonts w:ascii="Times New Roman" w:hAnsi="Times New Roman" w:cs="Times New Roman"/>
          <w:sz w:val="24"/>
          <w:szCs w:val="24"/>
        </w:rPr>
        <w:t xml:space="preserve">      </w:t>
      </w:r>
    </w:p>
    <w:p w14:paraId="5FA54EC4" w14:textId="77777777" w:rsidR="002C4AD9" w:rsidRPr="002C4AD9" w:rsidRDefault="002C4AD9" w:rsidP="006158BE">
      <w:pPr>
        <w:spacing w:line="276" w:lineRule="auto"/>
        <w:ind w:firstLine="851"/>
        <w:jc w:val="both"/>
        <w:rPr>
          <w:rFonts w:ascii="Times New Roman" w:hAnsi="Times New Roman" w:cs="Times New Roman"/>
          <w:sz w:val="24"/>
          <w:szCs w:val="24"/>
        </w:rPr>
      </w:pPr>
      <w:r w:rsidRPr="002C4AD9">
        <w:rPr>
          <w:rFonts w:ascii="Times New Roman" w:hAnsi="Times New Roman" w:cs="Times New Roman"/>
          <w:sz w:val="24"/>
          <w:szCs w:val="24"/>
        </w:rPr>
        <w:t xml:space="preserve">2. </w:t>
      </w:r>
      <w:hyperlink r:id="rId63" w:history="1">
        <w:r w:rsidRPr="002C4AD9">
          <w:rPr>
            <w:rFonts w:ascii="Times New Roman" w:hAnsi="Times New Roman" w:cs="Times New Roman"/>
            <w:color w:val="0563C1" w:themeColor="hyperlink"/>
            <w:sz w:val="24"/>
            <w:szCs w:val="24"/>
            <w:u w:val="single"/>
          </w:rPr>
          <w:t>http://www.umk.utmn.ru</w:t>
        </w:r>
      </w:hyperlink>
      <w:r w:rsidRPr="002C4AD9">
        <w:rPr>
          <w:rFonts w:ascii="Times New Roman" w:hAnsi="Times New Roman" w:cs="Times New Roman"/>
          <w:sz w:val="24"/>
          <w:szCs w:val="24"/>
        </w:rPr>
        <w:t xml:space="preserve">  </w:t>
      </w:r>
    </w:p>
    <w:p w14:paraId="63CBA3B8" w14:textId="77777777" w:rsidR="002C4AD9" w:rsidRPr="002C4AD9" w:rsidRDefault="002C4AD9" w:rsidP="006158BE">
      <w:pPr>
        <w:spacing w:line="276" w:lineRule="auto"/>
        <w:ind w:firstLine="851"/>
        <w:jc w:val="both"/>
        <w:rPr>
          <w:rFonts w:ascii="Times New Roman" w:hAnsi="Times New Roman" w:cs="Times New Roman"/>
          <w:sz w:val="24"/>
          <w:szCs w:val="24"/>
        </w:rPr>
      </w:pPr>
      <w:r w:rsidRPr="002C4AD9">
        <w:rPr>
          <w:rFonts w:ascii="Times New Roman" w:hAnsi="Times New Roman" w:cs="Times New Roman"/>
          <w:sz w:val="24"/>
          <w:szCs w:val="24"/>
        </w:rPr>
        <w:t>3.</w:t>
      </w:r>
      <w:proofErr w:type="spellStart"/>
      <w:r w:rsidRPr="002C4AD9">
        <w:rPr>
          <w:rFonts w:ascii="Times New Roman" w:hAnsi="Times New Roman" w:cs="Times New Roman"/>
          <w:color w:val="3366FF"/>
          <w:sz w:val="24"/>
          <w:szCs w:val="24"/>
          <w:lang w:val="en-US"/>
        </w:rPr>
        <w:t>citylib</w:t>
      </w:r>
      <w:proofErr w:type="spellEnd"/>
      <w:r w:rsidRPr="002C4AD9">
        <w:rPr>
          <w:rFonts w:ascii="Times New Roman" w:hAnsi="Times New Roman" w:cs="Times New Roman"/>
          <w:color w:val="3366FF"/>
          <w:sz w:val="24"/>
          <w:szCs w:val="24"/>
        </w:rPr>
        <w:t>-</w:t>
      </w:r>
      <w:proofErr w:type="spellStart"/>
      <w:r w:rsidRPr="002C4AD9">
        <w:rPr>
          <w:rFonts w:ascii="Times New Roman" w:hAnsi="Times New Roman" w:cs="Times New Roman"/>
          <w:color w:val="3366FF"/>
          <w:sz w:val="24"/>
          <w:szCs w:val="24"/>
          <w:lang w:val="en-US"/>
        </w:rPr>
        <w:t>tyumen</w:t>
      </w:r>
      <w:proofErr w:type="spellEnd"/>
      <w:r w:rsidRPr="002C4AD9">
        <w:rPr>
          <w:rFonts w:ascii="Times New Roman" w:hAnsi="Times New Roman" w:cs="Times New Roman"/>
          <w:color w:val="3366FF"/>
          <w:sz w:val="24"/>
          <w:szCs w:val="24"/>
        </w:rPr>
        <w:t>@</w:t>
      </w:r>
      <w:proofErr w:type="spellStart"/>
      <w:r w:rsidRPr="002C4AD9">
        <w:rPr>
          <w:rFonts w:ascii="Times New Roman" w:hAnsi="Times New Roman" w:cs="Times New Roman"/>
          <w:color w:val="3366FF"/>
          <w:sz w:val="24"/>
          <w:szCs w:val="24"/>
          <w:lang w:val="en-US"/>
        </w:rPr>
        <w:t>yandex</w:t>
      </w:r>
      <w:proofErr w:type="spellEnd"/>
      <w:r w:rsidRPr="002C4AD9">
        <w:rPr>
          <w:rFonts w:ascii="Times New Roman" w:hAnsi="Times New Roman" w:cs="Times New Roman"/>
          <w:color w:val="3366FF"/>
          <w:sz w:val="24"/>
          <w:szCs w:val="24"/>
        </w:rPr>
        <w:t>.</w:t>
      </w:r>
      <w:proofErr w:type="spellStart"/>
      <w:r w:rsidRPr="002C4AD9">
        <w:rPr>
          <w:rFonts w:ascii="Times New Roman" w:hAnsi="Times New Roman" w:cs="Times New Roman"/>
          <w:color w:val="3366FF"/>
          <w:sz w:val="24"/>
          <w:szCs w:val="24"/>
          <w:lang w:val="en-US"/>
        </w:rPr>
        <w:t>ru</w:t>
      </w:r>
      <w:proofErr w:type="spellEnd"/>
    </w:p>
    <w:p w14:paraId="1654C6FA" w14:textId="77777777" w:rsidR="002C4AD9" w:rsidRPr="002C4AD9" w:rsidRDefault="002C4AD9" w:rsidP="006158BE">
      <w:pPr>
        <w:spacing w:line="276" w:lineRule="auto"/>
        <w:ind w:firstLine="851"/>
        <w:jc w:val="both"/>
        <w:rPr>
          <w:rFonts w:ascii="Times New Roman" w:hAnsi="Times New Roman" w:cs="Times New Roman"/>
          <w:color w:val="000000"/>
          <w:sz w:val="24"/>
          <w:szCs w:val="24"/>
        </w:rPr>
      </w:pPr>
      <w:r w:rsidRPr="002C4AD9">
        <w:rPr>
          <w:rFonts w:ascii="Times New Roman" w:hAnsi="Times New Roman" w:cs="Times New Roman"/>
          <w:bCs/>
          <w:color w:val="000000"/>
          <w:sz w:val="24"/>
          <w:szCs w:val="24"/>
        </w:rPr>
        <w:t xml:space="preserve">4. www.bookchamber.ru _ </w:t>
      </w:r>
      <w:r w:rsidRPr="002C4AD9">
        <w:rPr>
          <w:rFonts w:ascii="Times New Roman" w:hAnsi="Times New Roman" w:cs="Times New Roman"/>
          <w:color w:val="000000"/>
          <w:sz w:val="24"/>
          <w:szCs w:val="24"/>
        </w:rPr>
        <w:t>- Официальный сайт Российской книжной палаты.</w:t>
      </w:r>
    </w:p>
    <w:p w14:paraId="4D622555" w14:textId="77777777" w:rsidR="002C4AD9" w:rsidRPr="002C4AD9" w:rsidRDefault="002C4AD9" w:rsidP="006158BE">
      <w:pPr>
        <w:spacing w:line="276" w:lineRule="auto"/>
        <w:ind w:firstLine="851"/>
        <w:jc w:val="both"/>
        <w:rPr>
          <w:rFonts w:ascii="Times New Roman" w:hAnsi="Times New Roman" w:cs="Times New Roman"/>
          <w:color w:val="000000"/>
          <w:sz w:val="24"/>
          <w:szCs w:val="24"/>
          <w:lang w:val="en-US"/>
        </w:rPr>
      </w:pPr>
      <w:r w:rsidRPr="002C4AD9">
        <w:rPr>
          <w:rFonts w:ascii="Times New Roman" w:hAnsi="Times New Roman" w:cs="Times New Roman"/>
          <w:bCs/>
          <w:color w:val="000000"/>
          <w:sz w:val="24"/>
          <w:szCs w:val="24"/>
          <w:lang w:val="en-US"/>
        </w:rPr>
        <w:t xml:space="preserve">5. encycl.yandex.ru - </w:t>
      </w:r>
      <w:r w:rsidRPr="002C4AD9">
        <w:rPr>
          <w:rFonts w:ascii="Times New Roman" w:hAnsi="Times New Roman" w:cs="Times New Roman"/>
          <w:color w:val="000000"/>
          <w:sz w:val="24"/>
          <w:szCs w:val="24"/>
        </w:rPr>
        <w:t>Энциклопедии</w:t>
      </w:r>
      <w:r w:rsidRPr="002C4AD9">
        <w:rPr>
          <w:rFonts w:ascii="Times New Roman" w:hAnsi="Times New Roman" w:cs="Times New Roman"/>
          <w:color w:val="000000"/>
          <w:sz w:val="24"/>
          <w:szCs w:val="24"/>
          <w:lang w:val="en-US"/>
        </w:rPr>
        <w:t xml:space="preserve"> on-line.  </w:t>
      </w:r>
    </w:p>
    <w:p w14:paraId="493F16C7" w14:textId="77777777" w:rsidR="002C4AD9" w:rsidRPr="002C4AD9" w:rsidRDefault="002C4AD9" w:rsidP="006158BE">
      <w:pPr>
        <w:spacing w:line="276" w:lineRule="auto"/>
        <w:ind w:firstLine="851"/>
        <w:jc w:val="both"/>
        <w:rPr>
          <w:rFonts w:ascii="Times New Roman" w:hAnsi="Times New Roman" w:cs="Times New Roman"/>
          <w:sz w:val="24"/>
          <w:szCs w:val="24"/>
        </w:rPr>
      </w:pPr>
      <w:r w:rsidRPr="002C4AD9">
        <w:rPr>
          <w:rFonts w:ascii="Times New Roman" w:hAnsi="Times New Roman" w:cs="Times New Roman"/>
          <w:sz w:val="24"/>
          <w:szCs w:val="24"/>
        </w:rPr>
        <w:t xml:space="preserve">6. </w:t>
      </w:r>
      <w:hyperlink r:id="rId64" w:history="1">
        <w:r w:rsidRPr="002C4AD9">
          <w:rPr>
            <w:rFonts w:ascii="Times New Roman" w:hAnsi="Times New Roman" w:cs="Times New Roman"/>
            <w:color w:val="0563C1" w:themeColor="hyperlink"/>
            <w:sz w:val="24"/>
            <w:szCs w:val="24"/>
            <w:u w:val="single"/>
          </w:rPr>
          <w:t>http://lib.rudn.ru/-</w:t>
        </w:r>
      </w:hyperlink>
      <w:r w:rsidRPr="002C4AD9">
        <w:rPr>
          <w:rFonts w:ascii="Times New Roman" w:hAnsi="Times New Roman" w:cs="Times New Roman"/>
          <w:sz w:val="24"/>
          <w:szCs w:val="24"/>
        </w:rPr>
        <w:t xml:space="preserve">  Учебно-научный информационный библиотечный центр Российского университета дружбы народов;</w:t>
      </w:r>
    </w:p>
    <w:p w14:paraId="1459B586" w14:textId="77777777" w:rsidR="002C4AD9" w:rsidRPr="002C4AD9" w:rsidRDefault="002C4AD9" w:rsidP="006158BE">
      <w:pPr>
        <w:spacing w:line="276" w:lineRule="auto"/>
        <w:ind w:firstLine="851"/>
        <w:jc w:val="both"/>
        <w:rPr>
          <w:rFonts w:ascii="Times New Roman" w:hAnsi="Times New Roman" w:cs="Times New Roman"/>
          <w:sz w:val="24"/>
          <w:szCs w:val="24"/>
        </w:rPr>
      </w:pPr>
      <w:r w:rsidRPr="002C4AD9">
        <w:rPr>
          <w:rFonts w:ascii="Times New Roman" w:hAnsi="Times New Roman" w:cs="Times New Roman"/>
          <w:sz w:val="24"/>
          <w:szCs w:val="24"/>
        </w:rPr>
        <w:t xml:space="preserve">7. </w:t>
      </w:r>
      <w:hyperlink r:id="rId65" w:history="1">
        <w:r w:rsidRPr="002C4AD9">
          <w:rPr>
            <w:rFonts w:ascii="Times New Roman" w:hAnsi="Times New Roman" w:cs="Times New Roman"/>
            <w:color w:val="0563C1" w:themeColor="hyperlink"/>
            <w:sz w:val="24"/>
            <w:szCs w:val="24"/>
            <w:u w:val="single"/>
          </w:rPr>
          <w:t>http://www.i-u.ru/biblio/-</w:t>
        </w:r>
      </w:hyperlink>
      <w:r w:rsidRPr="002C4AD9">
        <w:rPr>
          <w:rFonts w:ascii="Times New Roman" w:hAnsi="Times New Roman" w:cs="Times New Roman"/>
          <w:sz w:val="24"/>
          <w:szCs w:val="24"/>
        </w:rPr>
        <w:t xml:space="preserve">  Библиотека Русского гуманитарного интернет  университета;</w:t>
      </w:r>
    </w:p>
    <w:p w14:paraId="5095985D" w14:textId="77777777" w:rsidR="002C4AD9" w:rsidRPr="002C4AD9" w:rsidRDefault="002C4AD9" w:rsidP="006158BE">
      <w:pPr>
        <w:spacing w:line="276" w:lineRule="auto"/>
        <w:ind w:firstLine="851"/>
        <w:jc w:val="both"/>
        <w:rPr>
          <w:rFonts w:ascii="Times New Roman" w:hAnsi="Times New Roman" w:cs="Times New Roman"/>
          <w:sz w:val="24"/>
          <w:szCs w:val="24"/>
        </w:rPr>
      </w:pPr>
      <w:r w:rsidRPr="002C4AD9">
        <w:rPr>
          <w:rFonts w:ascii="Times New Roman" w:hAnsi="Times New Roman" w:cs="Times New Roman"/>
          <w:sz w:val="24"/>
          <w:szCs w:val="24"/>
        </w:rPr>
        <w:t xml:space="preserve">8. </w:t>
      </w:r>
      <w:hyperlink r:id="rId66" w:history="1">
        <w:r w:rsidRPr="002C4AD9">
          <w:rPr>
            <w:rFonts w:ascii="Times New Roman" w:hAnsi="Times New Roman" w:cs="Times New Roman"/>
            <w:color w:val="0563C1" w:themeColor="hyperlink"/>
            <w:sz w:val="24"/>
            <w:szCs w:val="24"/>
            <w:u w:val="single"/>
          </w:rPr>
          <w:t>http://www.pragmatist.ru/-</w:t>
        </w:r>
      </w:hyperlink>
      <w:r w:rsidRPr="002C4AD9">
        <w:rPr>
          <w:rFonts w:ascii="Times New Roman" w:hAnsi="Times New Roman" w:cs="Times New Roman"/>
          <w:sz w:val="24"/>
          <w:szCs w:val="24"/>
        </w:rPr>
        <w:t xml:space="preserve">  Энциклопедия менеджмента;</w:t>
      </w:r>
    </w:p>
    <w:p w14:paraId="16031AF4" w14:textId="77777777" w:rsidR="002C4AD9" w:rsidRPr="002C4AD9" w:rsidRDefault="002C4AD9" w:rsidP="006158BE">
      <w:pPr>
        <w:spacing w:line="276" w:lineRule="auto"/>
        <w:ind w:firstLine="851"/>
        <w:jc w:val="both"/>
        <w:rPr>
          <w:rFonts w:ascii="Times New Roman" w:hAnsi="Times New Roman" w:cs="Times New Roman"/>
          <w:sz w:val="24"/>
          <w:szCs w:val="24"/>
        </w:rPr>
      </w:pPr>
      <w:r w:rsidRPr="002C4AD9">
        <w:rPr>
          <w:rFonts w:ascii="Times New Roman" w:hAnsi="Times New Roman" w:cs="Times New Roman"/>
          <w:sz w:val="24"/>
          <w:szCs w:val="24"/>
        </w:rPr>
        <w:lastRenderedPageBreak/>
        <w:t xml:space="preserve">9. </w:t>
      </w:r>
      <w:hyperlink r:id="rId67" w:history="1">
        <w:r w:rsidRPr="002C4AD9">
          <w:rPr>
            <w:rFonts w:ascii="Times New Roman" w:hAnsi="Times New Roman" w:cs="Times New Roman"/>
            <w:color w:val="0563C1" w:themeColor="hyperlink"/>
            <w:sz w:val="24"/>
            <w:szCs w:val="24"/>
            <w:u w:val="single"/>
          </w:rPr>
          <w:t>http://www.library.spbu.ru/-</w:t>
        </w:r>
      </w:hyperlink>
      <w:r w:rsidRPr="002C4AD9">
        <w:rPr>
          <w:rFonts w:ascii="Times New Roman" w:hAnsi="Times New Roman" w:cs="Times New Roman"/>
          <w:sz w:val="24"/>
          <w:szCs w:val="24"/>
        </w:rPr>
        <w:t xml:space="preserve">  СПбГУ Научная библиотека им. М. Горького.</w:t>
      </w:r>
    </w:p>
    <w:p w14:paraId="102DBD17" w14:textId="77777777" w:rsidR="002C4AD9" w:rsidRPr="002C4AD9" w:rsidRDefault="002C4AD9" w:rsidP="00615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contextualSpacing/>
        <w:jc w:val="both"/>
        <w:rPr>
          <w:rFonts w:ascii="Times New Roman" w:hAnsi="Times New Roman" w:cs="Times New Roman"/>
          <w:sz w:val="24"/>
          <w:szCs w:val="24"/>
        </w:rPr>
      </w:pPr>
      <w:r w:rsidRPr="002C4AD9">
        <w:rPr>
          <w:rFonts w:ascii="Times New Roman" w:hAnsi="Times New Roman" w:cs="Times New Roman"/>
          <w:sz w:val="24"/>
          <w:szCs w:val="24"/>
        </w:rPr>
        <w:t xml:space="preserve">10. </w:t>
      </w:r>
      <w:hyperlink r:id="rId68" w:history="1">
        <w:r w:rsidRPr="002C4AD9">
          <w:rPr>
            <w:rFonts w:ascii="Times New Roman" w:hAnsi="Times New Roman" w:cs="Times New Roman"/>
            <w:color w:val="0563C1" w:themeColor="hyperlink"/>
            <w:sz w:val="24"/>
            <w:szCs w:val="24"/>
            <w:u w:val="single"/>
          </w:rPr>
          <w:t>http://sbiblio.com/biblio/archive/morosov_delovaja/04.aspx</w:t>
        </w:r>
      </w:hyperlink>
      <w:r w:rsidRPr="002C4AD9">
        <w:rPr>
          <w:rFonts w:ascii="Times New Roman" w:hAnsi="Times New Roman" w:cs="Times New Roman"/>
          <w:sz w:val="24"/>
          <w:szCs w:val="24"/>
        </w:rPr>
        <w:t xml:space="preserve"> - Деловая психология библиотека  учебной и научной литературы</w:t>
      </w:r>
    </w:p>
    <w:p w14:paraId="45BBC28B" w14:textId="77777777" w:rsidR="002C4AD9" w:rsidRPr="002C4AD9" w:rsidRDefault="002C4AD9" w:rsidP="00615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contextualSpacing/>
        <w:jc w:val="both"/>
        <w:rPr>
          <w:rFonts w:ascii="Times New Roman" w:hAnsi="Times New Roman" w:cs="Times New Roman"/>
          <w:sz w:val="24"/>
          <w:szCs w:val="24"/>
        </w:rPr>
      </w:pPr>
      <w:r w:rsidRPr="002C4AD9">
        <w:rPr>
          <w:rFonts w:ascii="Times New Roman" w:hAnsi="Times New Roman" w:cs="Times New Roman"/>
          <w:sz w:val="24"/>
          <w:szCs w:val="24"/>
        </w:rPr>
        <w:t xml:space="preserve">11. </w:t>
      </w:r>
      <w:hyperlink r:id="rId69" w:history="1">
        <w:r w:rsidRPr="002C4AD9">
          <w:rPr>
            <w:rFonts w:ascii="Times New Roman" w:hAnsi="Times New Roman" w:cs="Times New Roman"/>
            <w:color w:val="0563C1" w:themeColor="hyperlink"/>
            <w:sz w:val="24"/>
            <w:szCs w:val="24"/>
            <w:u w:val="single"/>
          </w:rPr>
          <w:t>http://bookap.info/psymoney/morozov_delovaya_psihologiya/gl22.shtm</w:t>
        </w:r>
      </w:hyperlink>
      <w:r w:rsidRPr="002C4AD9">
        <w:rPr>
          <w:rFonts w:ascii="Times New Roman" w:hAnsi="Times New Roman" w:cs="Times New Roman"/>
          <w:sz w:val="24"/>
          <w:szCs w:val="24"/>
        </w:rPr>
        <w:t xml:space="preserve"> - Деловая психология Морозов А.В. учебник</w:t>
      </w:r>
    </w:p>
    <w:p w14:paraId="4F232842" w14:textId="77777777" w:rsidR="002C4AD9" w:rsidRPr="002C4AD9" w:rsidRDefault="002C4AD9" w:rsidP="00615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contextualSpacing/>
        <w:jc w:val="both"/>
        <w:rPr>
          <w:rFonts w:ascii="Times New Roman" w:hAnsi="Times New Roman" w:cs="Times New Roman"/>
          <w:sz w:val="24"/>
          <w:szCs w:val="24"/>
        </w:rPr>
      </w:pPr>
      <w:r w:rsidRPr="002C4AD9">
        <w:rPr>
          <w:rFonts w:ascii="Times New Roman" w:hAnsi="Times New Roman" w:cs="Times New Roman"/>
          <w:sz w:val="24"/>
          <w:szCs w:val="24"/>
        </w:rPr>
        <w:t xml:space="preserve">12. </w:t>
      </w:r>
      <w:hyperlink r:id="rId70" w:history="1">
        <w:r w:rsidRPr="002C4AD9">
          <w:rPr>
            <w:rFonts w:ascii="Times New Roman" w:hAnsi="Times New Roman" w:cs="Times New Roman"/>
            <w:color w:val="0563C1" w:themeColor="hyperlink"/>
            <w:sz w:val="24"/>
            <w:szCs w:val="24"/>
            <w:u w:val="single"/>
          </w:rPr>
          <w:t>http://www.syntone.ru/library/books/content/2367.html</w:t>
        </w:r>
      </w:hyperlink>
      <w:r w:rsidRPr="002C4AD9">
        <w:rPr>
          <w:rFonts w:ascii="Times New Roman" w:hAnsi="Times New Roman" w:cs="Times New Roman"/>
          <w:sz w:val="24"/>
          <w:szCs w:val="24"/>
        </w:rPr>
        <w:t xml:space="preserve"> - Психология и этика делового общения </w:t>
      </w:r>
      <w:proofErr w:type="spellStart"/>
      <w:r w:rsidRPr="002C4AD9">
        <w:rPr>
          <w:rFonts w:ascii="Times New Roman" w:hAnsi="Times New Roman" w:cs="Times New Roman"/>
          <w:sz w:val="24"/>
          <w:szCs w:val="24"/>
        </w:rPr>
        <w:t>Лавриенко</w:t>
      </w:r>
      <w:proofErr w:type="spellEnd"/>
      <w:r w:rsidRPr="002C4AD9">
        <w:rPr>
          <w:rFonts w:ascii="Times New Roman" w:hAnsi="Times New Roman" w:cs="Times New Roman"/>
          <w:sz w:val="24"/>
          <w:szCs w:val="24"/>
        </w:rPr>
        <w:t xml:space="preserve"> В. Учебник</w:t>
      </w:r>
    </w:p>
    <w:p w14:paraId="12CC5D0C" w14:textId="77777777" w:rsidR="002C4AD9" w:rsidRPr="002C4AD9" w:rsidRDefault="002C4AD9" w:rsidP="00615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contextualSpacing/>
        <w:jc w:val="both"/>
        <w:rPr>
          <w:rFonts w:ascii="Times New Roman" w:hAnsi="Times New Roman" w:cs="Times New Roman"/>
          <w:sz w:val="24"/>
          <w:szCs w:val="24"/>
        </w:rPr>
      </w:pPr>
      <w:r w:rsidRPr="002C4AD9">
        <w:rPr>
          <w:rFonts w:ascii="Times New Roman" w:hAnsi="Times New Roman" w:cs="Times New Roman"/>
          <w:sz w:val="24"/>
          <w:szCs w:val="24"/>
        </w:rPr>
        <w:t xml:space="preserve">13. </w:t>
      </w:r>
      <w:hyperlink r:id="rId71" w:history="1">
        <w:r w:rsidRPr="002C4AD9">
          <w:rPr>
            <w:rFonts w:ascii="Times New Roman" w:hAnsi="Times New Roman" w:cs="Times New Roman"/>
            <w:color w:val="0563C1" w:themeColor="hyperlink"/>
            <w:sz w:val="24"/>
            <w:szCs w:val="24"/>
            <w:u w:val="single"/>
          </w:rPr>
          <w:t>http://www.mirpozitiva.ru/lib/obshenie.html</w:t>
        </w:r>
      </w:hyperlink>
      <w:r w:rsidRPr="002C4AD9">
        <w:rPr>
          <w:rFonts w:ascii="Times New Roman" w:hAnsi="Times New Roman" w:cs="Times New Roman"/>
          <w:sz w:val="24"/>
          <w:szCs w:val="24"/>
        </w:rPr>
        <w:t xml:space="preserve"> - Библиотека прикладной психологии</w:t>
      </w:r>
    </w:p>
    <w:p w14:paraId="451A4C82" w14:textId="77777777" w:rsidR="002C4AD9" w:rsidRPr="002C4AD9" w:rsidRDefault="002C4AD9" w:rsidP="00615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contextualSpacing/>
        <w:jc w:val="both"/>
        <w:rPr>
          <w:rFonts w:ascii="Times New Roman" w:hAnsi="Times New Roman" w:cs="Times New Roman"/>
          <w:sz w:val="24"/>
          <w:szCs w:val="24"/>
        </w:rPr>
      </w:pPr>
      <w:r w:rsidRPr="002C4AD9">
        <w:rPr>
          <w:rFonts w:ascii="Times New Roman" w:hAnsi="Times New Roman" w:cs="Times New Roman"/>
          <w:sz w:val="24"/>
          <w:szCs w:val="24"/>
        </w:rPr>
        <w:t xml:space="preserve">14. Как успешно пройти собеседование// </w:t>
      </w:r>
      <w:proofErr w:type="spellStart"/>
      <w:r w:rsidRPr="002C4AD9">
        <w:rPr>
          <w:rFonts w:ascii="Times New Roman" w:hAnsi="Times New Roman" w:cs="Times New Roman"/>
          <w:sz w:val="24"/>
          <w:szCs w:val="24"/>
        </w:rPr>
        <w:t>http</w:t>
      </w:r>
      <w:proofErr w:type="spellEnd"/>
      <w:r w:rsidRPr="002C4AD9">
        <w:rPr>
          <w:rFonts w:ascii="Times New Roman" w:hAnsi="Times New Roman" w:cs="Times New Roman"/>
          <w:sz w:val="24"/>
          <w:szCs w:val="24"/>
        </w:rPr>
        <w:t>//www.superjob.ru/</w:t>
      </w:r>
      <w:proofErr w:type="spellStart"/>
      <w:r w:rsidRPr="002C4AD9">
        <w:rPr>
          <w:rFonts w:ascii="Times New Roman" w:hAnsi="Times New Roman" w:cs="Times New Roman"/>
          <w:sz w:val="24"/>
          <w:szCs w:val="24"/>
        </w:rPr>
        <w:t>rabota</w:t>
      </w:r>
      <w:proofErr w:type="spellEnd"/>
      <w:r w:rsidRPr="002C4AD9">
        <w:rPr>
          <w:rFonts w:ascii="Times New Roman" w:hAnsi="Times New Roman" w:cs="Times New Roman"/>
          <w:sz w:val="24"/>
          <w:szCs w:val="24"/>
        </w:rPr>
        <w:t xml:space="preserve">/interview.html. </w:t>
      </w:r>
      <w:proofErr w:type="spellStart"/>
      <w:r w:rsidRPr="002C4AD9">
        <w:rPr>
          <w:rFonts w:ascii="Times New Roman" w:hAnsi="Times New Roman" w:cs="Times New Roman"/>
          <w:sz w:val="24"/>
          <w:szCs w:val="24"/>
        </w:rPr>
        <w:t>Super</w:t>
      </w:r>
      <w:proofErr w:type="spellEnd"/>
      <w:r w:rsidRPr="002C4AD9">
        <w:rPr>
          <w:rFonts w:ascii="Times New Roman" w:hAnsi="Times New Roman" w:cs="Times New Roman"/>
          <w:sz w:val="24"/>
          <w:szCs w:val="24"/>
        </w:rPr>
        <w:t xml:space="preserve"> </w:t>
      </w:r>
      <w:proofErr w:type="spellStart"/>
      <w:r w:rsidRPr="002C4AD9">
        <w:rPr>
          <w:rFonts w:ascii="Times New Roman" w:hAnsi="Times New Roman" w:cs="Times New Roman"/>
          <w:sz w:val="24"/>
          <w:szCs w:val="24"/>
        </w:rPr>
        <w:t>Job</w:t>
      </w:r>
      <w:proofErr w:type="spellEnd"/>
      <w:r w:rsidRPr="002C4AD9">
        <w:rPr>
          <w:rFonts w:ascii="Times New Roman" w:hAnsi="Times New Roman" w:cs="Times New Roman"/>
          <w:sz w:val="24"/>
          <w:szCs w:val="24"/>
        </w:rPr>
        <w:t xml:space="preserve"> [Электронный ресурс]. – Режим доступа: </w:t>
      </w:r>
      <w:proofErr w:type="spellStart"/>
      <w:r w:rsidRPr="002C4AD9">
        <w:rPr>
          <w:rFonts w:ascii="Times New Roman" w:hAnsi="Times New Roman" w:cs="Times New Roman"/>
          <w:sz w:val="24"/>
          <w:szCs w:val="24"/>
        </w:rPr>
        <w:t>http</w:t>
      </w:r>
      <w:proofErr w:type="spellEnd"/>
      <w:r w:rsidRPr="002C4AD9">
        <w:rPr>
          <w:rFonts w:ascii="Times New Roman" w:hAnsi="Times New Roman" w:cs="Times New Roman"/>
          <w:sz w:val="24"/>
          <w:szCs w:val="24"/>
        </w:rPr>
        <w:t>//www.superjob.ru/</w:t>
      </w:r>
      <w:proofErr w:type="spellStart"/>
      <w:r w:rsidRPr="002C4AD9">
        <w:rPr>
          <w:rFonts w:ascii="Times New Roman" w:hAnsi="Times New Roman" w:cs="Times New Roman"/>
          <w:sz w:val="24"/>
          <w:szCs w:val="24"/>
        </w:rPr>
        <w:t>rabota</w:t>
      </w:r>
      <w:proofErr w:type="spellEnd"/>
      <w:r w:rsidRPr="002C4AD9">
        <w:rPr>
          <w:rFonts w:ascii="Times New Roman" w:hAnsi="Times New Roman" w:cs="Times New Roman"/>
          <w:sz w:val="24"/>
          <w:szCs w:val="24"/>
        </w:rPr>
        <w:t xml:space="preserve">/interview.html. </w:t>
      </w:r>
      <w:proofErr w:type="spellStart"/>
      <w:r w:rsidRPr="002C4AD9">
        <w:rPr>
          <w:rFonts w:ascii="Times New Roman" w:hAnsi="Times New Roman" w:cs="Times New Roman"/>
          <w:sz w:val="24"/>
          <w:szCs w:val="24"/>
        </w:rPr>
        <w:t>Super</w:t>
      </w:r>
      <w:proofErr w:type="spellEnd"/>
      <w:r w:rsidRPr="002C4AD9">
        <w:rPr>
          <w:rFonts w:ascii="Times New Roman" w:hAnsi="Times New Roman" w:cs="Times New Roman"/>
          <w:sz w:val="24"/>
          <w:szCs w:val="24"/>
        </w:rPr>
        <w:t xml:space="preserve"> </w:t>
      </w:r>
      <w:proofErr w:type="spellStart"/>
      <w:r w:rsidRPr="002C4AD9">
        <w:rPr>
          <w:rFonts w:ascii="Times New Roman" w:hAnsi="Times New Roman" w:cs="Times New Roman"/>
          <w:sz w:val="24"/>
          <w:szCs w:val="24"/>
        </w:rPr>
        <w:t>Job</w:t>
      </w:r>
      <w:proofErr w:type="spellEnd"/>
      <w:r w:rsidRPr="002C4AD9">
        <w:rPr>
          <w:rFonts w:ascii="Times New Roman" w:hAnsi="Times New Roman" w:cs="Times New Roman"/>
          <w:sz w:val="24"/>
          <w:szCs w:val="24"/>
        </w:rPr>
        <w:t xml:space="preserve">, </w:t>
      </w:r>
      <w:proofErr w:type="gramStart"/>
      <w:r w:rsidRPr="002C4AD9">
        <w:rPr>
          <w:rFonts w:ascii="Times New Roman" w:hAnsi="Times New Roman" w:cs="Times New Roman"/>
          <w:sz w:val="24"/>
          <w:szCs w:val="24"/>
        </w:rPr>
        <w:t>свободный.-</w:t>
      </w:r>
      <w:proofErr w:type="gramEnd"/>
      <w:r w:rsidRPr="002C4AD9">
        <w:rPr>
          <w:rFonts w:ascii="Times New Roman" w:hAnsi="Times New Roman" w:cs="Times New Roman"/>
          <w:sz w:val="24"/>
          <w:szCs w:val="24"/>
        </w:rPr>
        <w:t xml:space="preserve"> </w:t>
      </w:r>
      <w:proofErr w:type="spellStart"/>
      <w:r w:rsidRPr="002C4AD9">
        <w:rPr>
          <w:rFonts w:ascii="Times New Roman" w:hAnsi="Times New Roman" w:cs="Times New Roman"/>
          <w:sz w:val="24"/>
          <w:szCs w:val="24"/>
        </w:rPr>
        <w:t>Загл</w:t>
      </w:r>
      <w:proofErr w:type="spellEnd"/>
      <w:r w:rsidRPr="002C4AD9">
        <w:rPr>
          <w:rFonts w:ascii="Times New Roman" w:hAnsi="Times New Roman" w:cs="Times New Roman"/>
          <w:sz w:val="24"/>
          <w:szCs w:val="24"/>
        </w:rPr>
        <w:t xml:space="preserve">. с экрана. 10. </w:t>
      </w:r>
    </w:p>
    <w:p w14:paraId="1CF5E514" w14:textId="77777777" w:rsidR="002C4AD9" w:rsidRPr="002C4AD9" w:rsidRDefault="002C4AD9" w:rsidP="00615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contextualSpacing/>
        <w:jc w:val="both"/>
        <w:rPr>
          <w:rFonts w:ascii="Times New Roman" w:hAnsi="Times New Roman" w:cs="Times New Roman"/>
          <w:sz w:val="24"/>
          <w:szCs w:val="24"/>
        </w:rPr>
      </w:pPr>
      <w:r w:rsidRPr="002C4AD9">
        <w:rPr>
          <w:rFonts w:ascii="Times New Roman" w:hAnsi="Times New Roman" w:cs="Times New Roman"/>
          <w:sz w:val="24"/>
          <w:szCs w:val="24"/>
        </w:rPr>
        <w:t xml:space="preserve">15. Работа и поиск работы. Вакансии и резюме. Рынок труда: зарплаты, информация, анализ и статистика. Консультации специалистов. [Электронный ресурс]. – Режим доступа: http://www.vacansia.ru/,свободный.- </w:t>
      </w:r>
      <w:proofErr w:type="spellStart"/>
      <w:r w:rsidRPr="002C4AD9">
        <w:rPr>
          <w:rFonts w:ascii="Times New Roman" w:hAnsi="Times New Roman" w:cs="Times New Roman"/>
          <w:sz w:val="24"/>
          <w:szCs w:val="24"/>
        </w:rPr>
        <w:t>Загл</w:t>
      </w:r>
      <w:proofErr w:type="spellEnd"/>
      <w:r w:rsidRPr="002C4AD9">
        <w:rPr>
          <w:rFonts w:ascii="Times New Roman" w:hAnsi="Times New Roman" w:cs="Times New Roman"/>
          <w:sz w:val="24"/>
          <w:szCs w:val="24"/>
        </w:rPr>
        <w:t>. с экрана.</w:t>
      </w:r>
    </w:p>
    <w:p w14:paraId="2061FF8B" w14:textId="77777777" w:rsidR="002C4AD9" w:rsidRPr="002C4AD9" w:rsidRDefault="002C4AD9" w:rsidP="00615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both"/>
        <w:rPr>
          <w:rFonts w:ascii="Times New Roman" w:hAnsi="Times New Roman" w:cs="Times New Roman"/>
          <w:sz w:val="24"/>
          <w:szCs w:val="24"/>
        </w:rPr>
      </w:pPr>
    </w:p>
    <w:p w14:paraId="6A9531B7" w14:textId="77777777" w:rsidR="002C4AD9" w:rsidRPr="002C4AD9" w:rsidRDefault="002C4AD9" w:rsidP="002C4AD9">
      <w:pPr>
        <w:keepNext/>
        <w:spacing w:after="120"/>
        <w:jc w:val="center"/>
        <w:outlineLvl w:val="0"/>
        <w:rPr>
          <w:rFonts w:ascii="Times New Roman" w:eastAsia="Segoe UI" w:hAnsi="Times New Roman" w:cs="Times New Roman"/>
          <w:caps/>
          <w:kern w:val="32"/>
          <w:sz w:val="24"/>
          <w:szCs w:val="24"/>
          <w:lang w:eastAsia="x-none"/>
        </w:rPr>
      </w:pPr>
      <w:r w:rsidRPr="002C4AD9">
        <w:rPr>
          <w:rFonts w:ascii="Times New Roman" w:eastAsia="Segoe UI" w:hAnsi="Times New Roman" w:cs="Times New Roman"/>
          <w:b/>
          <w:bCs/>
          <w:caps/>
          <w:kern w:val="32"/>
          <w:sz w:val="24"/>
          <w:szCs w:val="24"/>
          <w:lang w:val="x-none" w:eastAsia="x-none"/>
        </w:rPr>
        <w:t xml:space="preserve">4. Контроль и оценка результатов </w:t>
      </w:r>
      <w:r w:rsidRPr="002C4AD9">
        <w:rPr>
          <w:rFonts w:ascii="Times New Roman" w:eastAsia="Segoe UI" w:hAnsi="Times New Roman" w:cs="Times New Roman"/>
          <w:b/>
          <w:bCs/>
          <w:caps/>
          <w:kern w:val="32"/>
          <w:sz w:val="24"/>
          <w:szCs w:val="24"/>
          <w:lang w:val="x-none" w:eastAsia="x-none"/>
        </w:rPr>
        <w:br/>
        <w:t xml:space="preserve">освоения </w:t>
      </w:r>
      <w:r w:rsidRPr="002C4AD9">
        <w:rPr>
          <w:rFonts w:ascii="Times New Roman" w:eastAsia="Segoe UI" w:hAnsi="Times New Roman" w:cs="Times New Roman"/>
          <w:b/>
          <w:bCs/>
          <w:caps/>
          <w:kern w:val="32"/>
          <w:sz w:val="24"/>
          <w:szCs w:val="24"/>
          <w:lang w:eastAsia="x-none"/>
        </w:rPr>
        <w:t>ДИСЦИПЛИНЫ</w:t>
      </w:r>
    </w:p>
    <w:p w14:paraId="78A1187D" w14:textId="77777777" w:rsidR="002C4AD9" w:rsidRPr="002C4AD9" w:rsidRDefault="002C4AD9" w:rsidP="002C4AD9">
      <w:pPr>
        <w:rPr>
          <w:rFonts w:ascii="Times New Roman" w:hAnsi="Times New Roman" w:cs="Times New Roman"/>
          <w:b/>
          <w:bCs/>
          <w:sz w:val="18"/>
          <w:szCs w:val="18"/>
        </w:rPr>
      </w:pPr>
    </w:p>
    <w:tbl>
      <w:tblPr>
        <w:tblW w:w="9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3936"/>
        <w:gridCol w:w="2976"/>
        <w:gridCol w:w="2707"/>
      </w:tblGrid>
      <w:tr w:rsidR="002C4AD9" w:rsidRPr="002C4AD9" w14:paraId="657B88FE" w14:textId="77777777" w:rsidTr="006158BE">
        <w:tc>
          <w:tcPr>
            <w:tcW w:w="3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355989" w14:textId="77777777" w:rsidR="002C4AD9" w:rsidRPr="002C4AD9" w:rsidRDefault="002C4AD9" w:rsidP="002C4AD9">
            <w:pPr>
              <w:jc w:val="center"/>
              <w:rPr>
                <w:rFonts w:ascii="Times New Roman" w:hAnsi="Times New Roman"/>
              </w:rPr>
            </w:pPr>
            <w:r w:rsidRPr="002C4AD9">
              <w:rPr>
                <w:rFonts w:ascii="Times New Roman" w:hAnsi="Times New Roman"/>
              </w:rPr>
              <w:t>Результаты обучения</w:t>
            </w:r>
          </w:p>
        </w:tc>
        <w:tc>
          <w:tcPr>
            <w:tcW w:w="2976" w:type="dxa"/>
            <w:tcBorders>
              <w:top w:val="single" w:sz="4" w:space="0" w:color="auto"/>
              <w:left w:val="single" w:sz="4" w:space="0" w:color="auto"/>
              <w:bottom w:val="single" w:sz="4" w:space="0" w:color="auto"/>
              <w:right w:val="single" w:sz="4" w:space="0" w:color="auto"/>
            </w:tcBorders>
            <w:hideMark/>
          </w:tcPr>
          <w:p w14:paraId="34B8CCCA" w14:textId="77777777" w:rsidR="002C4AD9" w:rsidRPr="002C4AD9" w:rsidRDefault="002C4AD9" w:rsidP="002C4AD9">
            <w:pPr>
              <w:jc w:val="center"/>
              <w:rPr>
                <w:rFonts w:ascii="Times New Roman" w:hAnsi="Times New Roman" w:cs="Times New Roman"/>
              </w:rPr>
            </w:pPr>
            <w:r w:rsidRPr="002C4AD9">
              <w:rPr>
                <w:rFonts w:ascii="Times New Roman" w:hAnsi="Times New Roman" w:cs="Times New Roman"/>
                <w:iCs/>
              </w:rPr>
              <w:t>Показатели освоенности компетенций</w:t>
            </w:r>
          </w:p>
        </w:tc>
        <w:tc>
          <w:tcPr>
            <w:tcW w:w="2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952A11" w14:textId="77777777" w:rsidR="002C4AD9" w:rsidRPr="002C4AD9" w:rsidRDefault="002C4AD9" w:rsidP="002C4AD9">
            <w:pPr>
              <w:jc w:val="center"/>
              <w:rPr>
                <w:rFonts w:ascii="Times New Roman" w:hAnsi="Times New Roman" w:cs="Times New Roman"/>
              </w:rPr>
            </w:pPr>
            <w:r w:rsidRPr="002C4AD9">
              <w:rPr>
                <w:rFonts w:ascii="Times New Roman" w:hAnsi="Times New Roman" w:cs="Times New Roman"/>
              </w:rPr>
              <w:t>Методы оценки</w:t>
            </w:r>
          </w:p>
        </w:tc>
      </w:tr>
      <w:tr w:rsidR="002C4AD9" w:rsidRPr="002C4AD9" w14:paraId="07F51487" w14:textId="77777777" w:rsidTr="006158BE">
        <w:trPr>
          <w:trHeight w:val="3563"/>
        </w:trPr>
        <w:tc>
          <w:tcPr>
            <w:tcW w:w="3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4368AA" w14:textId="77777777" w:rsidR="002C4AD9" w:rsidRPr="002C4AD9" w:rsidRDefault="002C4AD9" w:rsidP="002C4AD9">
            <w:pPr>
              <w:rPr>
                <w:rFonts w:ascii="Times New Roman" w:hAnsi="Times New Roman"/>
              </w:rPr>
            </w:pPr>
            <w:r w:rsidRPr="002C4AD9">
              <w:rPr>
                <w:rFonts w:ascii="Times New Roman" w:hAnsi="Times New Roman"/>
              </w:rPr>
              <w:t>Умеет</w:t>
            </w:r>
          </w:p>
          <w:p w14:paraId="68132D47" w14:textId="77777777" w:rsidR="002C4AD9" w:rsidRPr="002C4AD9" w:rsidRDefault="002C4AD9" w:rsidP="002C4AD9">
            <w:pPr>
              <w:rPr>
                <w:rFonts w:ascii="Times New Roman" w:hAnsi="Times New Roman"/>
              </w:rPr>
            </w:pPr>
            <w:r w:rsidRPr="002C4AD9">
              <w:rPr>
                <w:rFonts w:ascii="Times New Roman" w:hAnsi="Times New Roman"/>
              </w:rPr>
              <w:t>- распознавать задачу и/или проблему в профессиональном и/или социальном контексте, анализировать и выделять её составные части</w:t>
            </w:r>
          </w:p>
          <w:p w14:paraId="42BCEFBC" w14:textId="77777777" w:rsidR="002C4AD9" w:rsidRPr="002C4AD9" w:rsidRDefault="002C4AD9" w:rsidP="002C4AD9">
            <w:pPr>
              <w:rPr>
                <w:rFonts w:ascii="Times New Roman" w:hAnsi="Times New Roman"/>
              </w:rPr>
            </w:pPr>
            <w:r w:rsidRPr="002C4AD9">
              <w:rPr>
                <w:rFonts w:ascii="Times New Roman" w:hAnsi="Times New Roman"/>
              </w:rPr>
              <w:t>- определять этапы решения задачи, составлять план действия, реализовывать составленный план, определять необходимые ресурсы</w:t>
            </w:r>
          </w:p>
          <w:p w14:paraId="6545CB33" w14:textId="77777777" w:rsidR="002C4AD9" w:rsidRPr="002C4AD9" w:rsidRDefault="002C4AD9" w:rsidP="002C4AD9">
            <w:pPr>
              <w:rPr>
                <w:rFonts w:ascii="Times New Roman" w:hAnsi="Times New Roman"/>
              </w:rPr>
            </w:pPr>
            <w:r w:rsidRPr="002C4AD9">
              <w:rPr>
                <w:rFonts w:ascii="Times New Roman" w:hAnsi="Times New Roman"/>
              </w:rPr>
              <w:t>- выявлять и эффективно искать информацию, необходимую для решения задачи и/или проблемы</w:t>
            </w:r>
          </w:p>
          <w:p w14:paraId="41913D71" w14:textId="77777777" w:rsidR="002C4AD9" w:rsidRPr="002C4AD9" w:rsidRDefault="002C4AD9" w:rsidP="002C4AD9">
            <w:pPr>
              <w:rPr>
                <w:rFonts w:ascii="Times New Roman" w:hAnsi="Times New Roman"/>
              </w:rPr>
            </w:pPr>
            <w:r w:rsidRPr="002C4AD9">
              <w:rPr>
                <w:rFonts w:ascii="Times New Roman" w:hAnsi="Times New Roman"/>
              </w:rPr>
              <w:t>- владеть актуальными методами работы в профессиональной и смежных сферах</w:t>
            </w:r>
          </w:p>
          <w:p w14:paraId="7BEEF0B0" w14:textId="77777777" w:rsidR="002C4AD9" w:rsidRPr="002C4AD9" w:rsidRDefault="002C4AD9" w:rsidP="002C4AD9">
            <w:pPr>
              <w:rPr>
                <w:rFonts w:ascii="Times New Roman" w:hAnsi="Times New Roman"/>
              </w:rPr>
            </w:pPr>
            <w:r w:rsidRPr="002C4AD9">
              <w:rPr>
                <w:rFonts w:ascii="Times New Roman" w:hAnsi="Times New Roman" w:cs="Times New Roman"/>
                <w:bCs/>
                <w:sz w:val="24"/>
                <w:szCs w:val="24"/>
              </w:rPr>
              <w:t>-</w:t>
            </w:r>
            <w:r w:rsidRPr="002C4AD9">
              <w:rPr>
                <w:rFonts w:ascii="Times New Roman" w:hAnsi="Times New Roman"/>
              </w:rPr>
              <w:t xml:space="preserve"> оценивать результат и последствия своих действий (самостоятельно или с помощью наставника);</w:t>
            </w:r>
          </w:p>
          <w:p w14:paraId="18948B92" w14:textId="77777777" w:rsidR="002C4AD9" w:rsidRPr="002C4AD9" w:rsidRDefault="002C4AD9" w:rsidP="002C4AD9">
            <w:pPr>
              <w:rPr>
                <w:rFonts w:ascii="Times New Roman" w:hAnsi="Times New Roman"/>
              </w:rPr>
            </w:pPr>
            <w:r w:rsidRPr="002C4AD9">
              <w:rPr>
                <w:rFonts w:ascii="Times New Roman" w:hAnsi="Times New Roman"/>
              </w:rPr>
              <w:t>- определять задачи для поиска информации, планировать процесс поиска, выбирать необходимые источники информации</w:t>
            </w:r>
          </w:p>
          <w:p w14:paraId="15BB2ECB" w14:textId="77777777" w:rsidR="002C4AD9" w:rsidRPr="002C4AD9" w:rsidRDefault="002C4AD9" w:rsidP="002C4AD9">
            <w:pPr>
              <w:rPr>
                <w:rFonts w:ascii="Times New Roman" w:hAnsi="Times New Roman"/>
              </w:rPr>
            </w:pPr>
            <w:r w:rsidRPr="002C4AD9">
              <w:rPr>
                <w:rFonts w:ascii="Times New Roman" w:hAnsi="Times New Roman"/>
              </w:rPr>
              <w:t>- выделять наиболее значимое в перечне информации, структурировать получаемую информацию, оформлять результаты поиска</w:t>
            </w:r>
          </w:p>
          <w:p w14:paraId="48FED18D" w14:textId="77777777" w:rsidR="002C4AD9" w:rsidRPr="002C4AD9" w:rsidRDefault="002C4AD9" w:rsidP="002C4AD9">
            <w:pPr>
              <w:rPr>
                <w:rFonts w:ascii="Times New Roman" w:hAnsi="Times New Roman"/>
              </w:rPr>
            </w:pPr>
            <w:r w:rsidRPr="002C4AD9">
              <w:rPr>
                <w:rFonts w:ascii="Times New Roman" w:hAnsi="Times New Roman"/>
              </w:rPr>
              <w:t>- оценивать практическую значимость результатов поиска</w:t>
            </w:r>
          </w:p>
          <w:p w14:paraId="72B9E3B7" w14:textId="77777777" w:rsidR="002C4AD9" w:rsidRPr="002C4AD9" w:rsidRDefault="002C4AD9" w:rsidP="002C4AD9">
            <w:pPr>
              <w:rPr>
                <w:rFonts w:ascii="Times New Roman" w:hAnsi="Times New Roman"/>
              </w:rPr>
            </w:pPr>
            <w:r w:rsidRPr="002C4AD9">
              <w:rPr>
                <w:rFonts w:ascii="Times New Roman" w:hAnsi="Times New Roman"/>
              </w:rPr>
              <w:t>- применять средства информационных технологий для решения профессиональных задач</w:t>
            </w:r>
          </w:p>
          <w:p w14:paraId="6061C6FC" w14:textId="77777777" w:rsidR="002C4AD9" w:rsidRPr="002C4AD9" w:rsidRDefault="002C4AD9" w:rsidP="002C4AD9">
            <w:pPr>
              <w:rPr>
                <w:rFonts w:ascii="Times New Roman" w:hAnsi="Times New Roman"/>
              </w:rPr>
            </w:pPr>
            <w:r w:rsidRPr="002C4AD9">
              <w:rPr>
                <w:rFonts w:ascii="Times New Roman" w:hAnsi="Times New Roman"/>
              </w:rPr>
              <w:lastRenderedPageBreak/>
              <w:t>- использовать современное программное обеспечение в профессиональной деятельности</w:t>
            </w:r>
          </w:p>
          <w:p w14:paraId="221B93C8" w14:textId="77777777" w:rsidR="002C4AD9" w:rsidRPr="002C4AD9" w:rsidRDefault="002C4AD9" w:rsidP="002C4AD9">
            <w:pPr>
              <w:rPr>
                <w:rFonts w:ascii="Times New Roman" w:hAnsi="Times New Roman"/>
              </w:rPr>
            </w:pPr>
            <w:r w:rsidRPr="002C4AD9">
              <w:rPr>
                <w:rFonts w:ascii="Times New Roman" w:hAnsi="Times New Roman"/>
              </w:rPr>
              <w:t>- использовать различные цифровые средства для решения профессиональных задач;</w:t>
            </w:r>
          </w:p>
          <w:p w14:paraId="17011828" w14:textId="77777777" w:rsidR="002C4AD9" w:rsidRPr="002C4AD9" w:rsidRDefault="002C4AD9" w:rsidP="002C4AD9">
            <w:pPr>
              <w:rPr>
                <w:rFonts w:ascii="Times New Roman" w:hAnsi="Times New Roman"/>
              </w:rPr>
            </w:pPr>
            <w:r w:rsidRPr="002C4AD9">
              <w:rPr>
                <w:rFonts w:ascii="Times New Roman" w:hAnsi="Times New Roman"/>
              </w:rPr>
              <w:t>- определять актуальность нормативно-правовой документации в профессиональной деятельности</w:t>
            </w:r>
          </w:p>
          <w:p w14:paraId="2008685C" w14:textId="77777777" w:rsidR="002C4AD9" w:rsidRPr="002C4AD9" w:rsidRDefault="002C4AD9" w:rsidP="002C4AD9">
            <w:pPr>
              <w:rPr>
                <w:rFonts w:ascii="Times New Roman" w:hAnsi="Times New Roman"/>
              </w:rPr>
            </w:pPr>
            <w:r w:rsidRPr="002C4AD9">
              <w:rPr>
                <w:rFonts w:ascii="Times New Roman" w:hAnsi="Times New Roman" w:cs="Times New Roman"/>
                <w:bCs/>
                <w:sz w:val="24"/>
                <w:szCs w:val="24"/>
              </w:rPr>
              <w:t xml:space="preserve">- </w:t>
            </w:r>
            <w:r w:rsidRPr="002C4AD9">
              <w:rPr>
                <w:rFonts w:ascii="Times New Roman" w:hAnsi="Times New Roman"/>
              </w:rPr>
              <w:t>применять современную научную профессиональную терминологию</w:t>
            </w:r>
          </w:p>
          <w:p w14:paraId="7D98633D" w14:textId="77777777" w:rsidR="002C4AD9" w:rsidRPr="002C4AD9" w:rsidRDefault="002C4AD9" w:rsidP="002C4AD9">
            <w:pPr>
              <w:rPr>
                <w:rFonts w:ascii="Times New Roman" w:hAnsi="Times New Roman"/>
              </w:rPr>
            </w:pPr>
            <w:r w:rsidRPr="002C4AD9">
              <w:rPr>
                <w:rFonts w:ascii="Times New Roman" w:hAnsi="Times New Roman"/>
              </w:rPr>
              <w:t>- определять и выстраивать траектории профессионального развития и самообразования</w:t>
            </w:r>
          </w:p>
          <w:p w14:paraId="5A2428D9" w14:textId="77777777" w:rsidR="002C4AD9" w:rsidRPr="002C4AD9" w:rsidRDefault="002C4AD9" w:rsidP="002C4AD9">
            <w:pPr>
              <w:rPr>
                <w:rFonts w:ascii="Times New Roman" w:hAnsi="Times New Roman"/>
              </w:rPr>
            </w:pPr>
            <w:r w:rsidRPr="002C4AD9">
              <w:rPr>
                <w:rFonts w:ascii="Times New Roman" w:hAnsi="Times New Roman"/>
              </w:rPr>
              <w:t>- выявлять достоинства и недостатки коммерческой идеи</w:t>
            </w:r>
          </w:p>
          <w:p w14:paraId="383FF941" w14:textId="77777777" w:rsidR="002C4AD9" w:rsidRPr="002C4AD9" w:rsidRDefault="002C4AD9" w:rsidP="002C4AD9">
            <w:pPr>
              <w:rPr>
                <w:rFonts w:ascii="Times New Roman" w:hAnsi="Times New Roman"/>
              </w:rPr>
            </w:pPr>
            <w:r w:rsidRPr="002C4AD9">
              <w:rPr>
                <w:rFonts w:ascii="Times New Roman" w:hAnsi="Times New Roman"/>
              </w:rPr>
              <w:t>- определять инвестиционную привлекательность коммерческих идей в рамках профессиональной деятельности, выявлять источники финансирования</w:t>
            </w:r>
          </w:p>
          <w:p w14:paraId="094A0616" w14:textId="77777777" w:rsidR="002C4AD9" w:rsidRPr="002C4AD9" w:rsidRDefault="002C4AD9" w:rsidP="002C4AD9">
            <w:pPr>
              <w:rPr>
                <w:rFonts w:ascii="Times New Roman" w:hAnsi="Times New Roman"/>
              </w:rPr>
            </w:pPr>
            <w:r w:rsidRPr="002C4AD9">
              <w:rPr>
                <w:rFonts w:ascii="Times New Roman" w:hAnsi="Times New Roman"/>
              </w:rPr>
              <w:t>- презентовать идеи открытия собственного дела в профессиональной деятельности</w:t>
            </w:r>
          </w:p>
          <w:p w14:paraId="77D83ACD" w14:textId="77777777" w:rsidR="002C4AD9" w:rsidRPr="002C4AD9" w:rsidRDefault="002C4AD9" w:rsidP="002C4AD9">
            <w:pPr>
              <w:rPr>
                <w:rFonts w:ascii="Times New Roman" w:hAnsi="Times New Roman"/>
              </w:rPr>
            </w:pPr>
            <w:r w:rsidRPr="002C4AD9">
              <w:rPr>
                <w:rFonts w:ascii="Times New Roman" w:hAnsi="Times New Roman"/>
              </w:rPr>
              <w:t>- определять источники достоверной правовой информации</w:t>
            </w:r>
          </w:p>
          <w:p w14:paraId="3D54CF3F" w14:textId="77777777" w:rsidR="002C4AD9" w:rsidRPr="002C4AD9" w:rsidRDefault="002C4AD9" w:rsidP="002C4AD9">
            <w:pPr>
              <w:rPr>
                <w:rFonts w:ascii="Times New Roman" w:hAnsi="Times New Roman"/>
              </w:rPr>
            </w:pPr>
            <w:r w:rsidRPr="002C4AD9">
              <w:rPr>
                <w:rFonts w:ascii="Times New Roman" w:hAnsi="Times New Roman"/>
              </w:rPr>
              <w:t>- составлять различные правовые документы</w:t>
            </w:r>
          </w:p>
          <w:p w14:paraId="799F78A1" w14:textId="77777777" w:rsidR="002C4AD9" w:rsidRPr="002C4AD9" w:rsidRDefault="002C4AD9" w:rsidP="002C4AD9">
            <w:pPr>
              <w:rPr>
                <w:rFonts w:ascii="Times New Roman" w:hAnsi="Times New Roman"/>
              </w:rPr>
            </w:pPr>
            <w:r w:rsidRPr="002C4AD9">
              <w:rPr>
                <w:rFonts w:ascii="Times New Roman" w:hAnsi="Times New Roman" w:cs="Times New Roman"/>
                <w:bCs/>
                <w:sz w:val="24"/>
                <w:szCs w:val="24"/>
              </w:rPr>
              <w:t xml:space="preserve">- </w:t>
            </w:r>
            <w:r w:rsidRPr="002C4AD9">
              <w:rPr>
                <w:rFonts w:ascii="Times New Roman" w:hAnsi="Times New Roman"/>
              </w:rPr>
              <w:t>находить интересные проектные идеи, грамотно их формулировать и документировать</w:t>
            </w:r>
          </w:p>
          <w:p w14:paraId="75E3A309" w14:textId="77777777" w:rsidR="002C4AD9" w:rsidRPr="002C4AD9" w:rsidRDefault="002C4AD9" w:rsidP="002C4AD9">
            <w:pPr>
              <w:rPr>
                <w:rFonts w:ascii="Times New Roman" w:hAnsi="Times New Roman"/>
              </w:rPr>
            </w:pPr>
            <w:r w:rsidRPr="002C4AD9">
              <w:rPr>
                <w:rFonts w:ascii="Times New Roman" w:hAnsi="Times New Roman"/>
              </w:rPr>
              <w:t>- оценивать жизнеспособность проектной идеи, составлять план проекта;</w:t>
            </w:r>
          </w:p>
          <w:p w14:paraId="38F27580" w14:textId="77777777" w:rsidR="002C4AD9" w:rsidRPr="002C4AD9" w:rsidRDefault="002C4AD9" w:rsidP="002C4AD9">
            <w:pPr>
              <w:rPr>
                <w:rFonts w:ascii="Times New Roman" w:hAnsi="Times New Roman"/>
                <w:spacing w:val="-4"/>
              </w:rPr>
            </w:pPr>
            <w:r w:rsidRPr="002C4AD9">
              <w:rPr>
                <w:rFonts w:ascii="Times New Roman" w:hAnsi="Times New Roman"/>
                <w:spacing w:val="-4"/>
              </w:rPr>
              <w:t>- организовывать работу коллектива и команды</w:t>
            </w:r>
          </w:p>
          <w:p w14:paraId="48927243" w14:textId="77777777" w:rsidR="002C4AD9" w:rsidRPr="002C4AD9" w:rsidRDefault="002C4AD9" w:rsidP="002C4AD9">
            <w:pPr>
              <w:rPr>
                <w:rFonts w:ascii="Times New Roman" w:hAnsi="Times New Roman"/>
                <w:spacing w:val="-4"/>
              </w:rPr>
            </w:pPr>
            <w:r w:rsidRPr="002C4AD9">
              <w:rPr>
                <w:rFonts w:ascii="Times New Roman" w:hAnsi="Times New Roman"/>
                <w:spacing w:val="-4"/>
              </w:rPr>
              <w:t>- взаимодействовать с коллегами, руководством, клиентами в ходе профессиональной деятельности;</w:t>
            </w:r>
          </w:p>
          <w:p w14:paraId="3536481C" w14:textId="77777777" w:rsidR="002C4AD9" w:rsidRPr="002C4AD9" w:rsidRDefault="002C4AD9" w:rsidP="002C4AD9">
            <w:pPr>
              <w:rPr>
                <w:rFonts w:ascii="Times New Roman" w:hAnsi="Times New Roman"/>
              </w:rPr>
            </w:pPr>
            <w:r w:rsidRPr="002C4AD9">
              <w:rPr>
                <w:rFonts w:ascii="Times New Roman" w:hAnsi="Times New Roman"/>
              </w:rPr>
              <w:t>- грамотно излагать свои мысли и оформлять документы по профессиональной тематике на государственном языке</w:t>
            </w:r>
          </w:p>
          <w:p w14:paraId="7E7936DB" w14:textId="77777777" w:rsidR="002C4AD9" w:rsidRPr="002C4AD9" w:rsidRDefault="002C4AD9" w:rsidP="002C4AD9">
            <w:pPr>
              <w:rPr>
                <w:rFonts w:ascii="Times New Roman" w:hAnsi="Times New Roman"/>
              </w:rPr>
            </w:pPr>
            <w:r w:rsidRPr="002C4AD9">
              <w:rPr>
                <w:rFonts w:ascii="Times New Roman" w:hAnsi="Times New Roman"/>
              </w:rPr>
              <w:t>- проявлять толерантность в рабочем коллективе;</w:t>
            </w:r>
          </w:p>
          <w:p w14:paraId="0B3A63DA" w14:textId="77777777" w:rsidR="002C4AD9" w:rsidRPr="002C4AD9" w:rsidRDefault="002C4AD9" w:rsidP="002C4AD9">
            <w:pPr>
              <w:rPr>
                <w:rFonts w:ascii="Times New Roman" w:hAnsi="Times New Roman"/>
              </w:rPr>
            </w:pPr>
            <w:r w:rsidRPr="002C4AD9">
              <w:t xml:space="preserve">- </w:t>
            </w:r>
            <w:r w:rsidRPr="002C4AD9">
              <w:rPr>
                <w:rFonts w:ascii="Times New Roman" w:hAnsi="Times New Roman"/>
              </w:rPr>
              <w:t>проявлять гражданско-патриотическую позицию</w:t>
            </w:r>
          </w:p>
          <w:p w14:paraId="5A155213" w14:textId="77777777" w:rsidR="002C4AD9" w:rsidRPr="002C4AD9" w:rsidRDefault="002C4AD9" w:rsidP="002C4AD9">
            <w:pPr>
              <w:rPr>
                <w:rFonts w:ascii="Times New Roman" w:hAnsi="Times New Roman"/>
              </w:rPr>
            </w:pPr>
            <w:r w:rsidRPr="002C4AD9">
              <w:t xml:space="preserve">- </w:t>
            </w:r>
            <w:r w:rsidRPr="002C4AD9">
              <w:rPr>
                <w:rFonts w:ascii="Times New Roman" w:hAnsi="Times New Roman"/>
              </w:rPr>
              <w:t>демонстрировать осознанное поведение</w:t>
            </w:r>
          </w:p>
          <w:p w14:paraId="7EFA7F5C" w14:textId="77777777" w:rsidR="002C4AD9" w:rsidRPr="002C4AD9" w:rsidRDefault="002C4AD9" w:rsidP="002C4AD9">
            <w:pPr>
              <w:rPr>
                <w:rFonts w:ascii="Times New Roman" w:hAnsi="Times New Roman"/>
              </w:rPr>
            </w:pPr>
            <w:r w:rsidRPr="002C4AD9">
              <w:rPr>
                <w:rFonts w:ascii="Times New Roman" w:hAnsi="Times New Roman"/>
              </w:rPr>
              <w:t>- описывать значимость своей специальности</w:t>
            </w:r>
          </w:p>
          <w:p w14:paraId="6AF4F22B" w14:textId="77777777" w:rsidR="002C4AD9" w:rsidRPr="002C4AD9" w:rsidRDefault="002C4AD9" w:rsidP="002C4AD9">
            <w:pPr>
              <w:rPr>
                <w:rFonts w:ascii="Times New Roman" w:hAnsi="Times New Roman"/>
              </w:rPr>
            </w:pPr>
            <w:r w:rsidRPr="002C4AD9">
              <w:rPr>
                <w:rFonts w:ascii="Times New Roman" w:hAnsi="Times New Roman"/>
              </w:rPr>
              <w:t>- применять стандарты антикоррупционного поведения;</w:t>
            </w:r>
          </w:p>
          <w:p w14:paraId="51FB3E4D" w14:textId="77777777" w:rsidR="002C4AD9" w:rsidRPr="002C4AD9" w:rsidRDefault="002C4AD9" w:rsidP="002C4AD9">
            <w:pPr>
              <w:rPr>
                <w:rFonts w:ascii="Times New Roman" w:hAnsi="Times New Roman"/>
              </w:rPr>
            </w:pPr>
            <w:r w:rsidRPr="002C4AD9">
              <w:t xml:space="preserve">- </w:t>
            </w:r>
            <w:r w:rsidRPr="002C4AD9">
              <w:rPr>
                <w:rFonts w:ascii="Times New Roman" w:hAnsi="Times New Roman"/>
              </w:rPr>
              <w:t xml:space="preserve">понимать общий смысл четко произнесенных высказываний на известные темы (профессиональные и </w:t>
            </w:r>
            <w:r w:rsidRPr="002C4AD9">
              <w:rPr>
                <w:rFonts w:ascii="Times New Roman" w:hAnsi="Times New Roman"/>
              </w:rPr>
              <w:lastRenderedPageBreak/>
              <w:t>бытовые), понимать тексты на базовые профессиональные темы</w:t>
            </w:r>
          </w:p>
          <w:p w14:paraId="2E91F25B" w14:textId="77777777" w:rsidR="002C4AD9" w:rsidRPr="002C4AD9" w:rsidRDefault="002C4AD9" w:rsidP="002C4AD9">
            <w:pPr>
              <w:rPr>
                <w:rFonts w:ascii="Times New Roman" w:hAnsi="Times New Roman"/>
              </w:rPr>
            </w:pPr>
            <w:r w:rsidRPr="002C4AD9">
              <w:t xml:space="preserve">- </w:t>
            </w:r>
            <w:r w:rsidRPr="002C4AD9">
              <w:rPr>
                <w:rFonts w:ascii="Times New Roman" w:hAnsi="Times New Roman"/>
              </w:rPr>
              <w:t>участвовать в диалогах на знакомые общие и профессиональные темы</w:t>
            </w:r>
          </w:p>
          <w:p w14:paraId="300B537E" w14:textId="77777777" w:rsidR="002C4AD9" w:rsidRPr="002C4AD9" w:rsidRDefault="002C4AD9" w:rsidP="002C4AD9">
            <w:pPr>
              <w:rPr>
                <w:rFonts w:ascii="Times New Roman" w:hAnsi="Times New Roman"/>
              </w:rPr>
            </w:pPr>
            <w:r w:rsidRPr="002C4AD9">
              <w:rPr>
                <w:rFonts w:ascii="Times New Roman" w:hAnsi="Times New Roman"/>
              </w:rPr>
              <w:t>- строить простые высказывания о себе и о своей профессиональной деятельности</w:t>
            </w:r>
          </w:p>
          <w:p w14:paraId="3D8ED8B9" w14:textId="77777777" w:rsidR="002C4AD9" w:rsidRPr="002C4AD9" w:rsidRDefault="002C4AD9" w:rsidP="002C4AD9">
            <w:pPr>
              <w:rPr>
                <w:rFonts w:ascii="Times New Roman" w:hAnsi="Times New Roman"/>
              </w:rPr>
            </w:pPr>
            <w:r w:rsidRPr="002C4AD9">
              <w:rPr>
                <w:rFonts w:ascii="Times New Roman" w:hAnsi="Times New Roman"/>
              </w:rPr>
              <w:t>- кратко обосновывать и объяснять свои действия (текущие и планируемые)</w:t>
            </w:r>
          </w:p>
          <w:p w14:paraId="2C1D03C8" w14:textId="77777777" w:rsidR="002C4AD9" w:rsidRPr="002C4AD9" w:rsidRDefault="002C4AD9" w:rsidP="002C4AD9">
            <w:pPr>
              <w:rPr>
                <w:rFonts w:ascii="Times New Roman" w:hAnsi="Times New Roman" w:cs="Times New Roman"/>
              </w:rPr>
            </w:pPr>
            <w:r w:rsidRPr="002C4AD9">
              <w:rPr>
                <w:rFonts w:ascii="Times New Roman" w:hAnsi="Times New Roman"/>
              </w:rPr>
              <w:t>- писать простые связные сообщения на знакомые или интересующие профессиональные темы</w:t>
            </w:r>
          </w:p>
        </w:tc>
        <w:tc>
          <w:tcPr>
            <w:tcW w:w="2976" w:type="dxa"/>
            <w:tcBorders>
              <w:top w:val="single" w:sz="4" w:space="0" w:color="auto"/>
              <w:left w:val="single" w:sz="4" w:space="0" w:color="auto"/>
              <w:bottom w:val="single" w:sz="4" w:space="0" w:color="auto"/>
              <w:right w:val="single" w:sz="4" w:space="0" w:color="auto"/>
            </w:tcBorders>
            <w:hideMark/>
          </w:tcPr>
          <w:p w14:paraId="7026C993" w14:textId="77777777" w:rsidR="002C4AD9" w:rsidRPr="002C4AD9" w:rsidRDefault="002C4AD9" w:rsidP="002C4AD9">
            <w:pPr>
              <w:ind w:left="130" w:right="132"/>
              <w:rPr>
                <w:rFonts w:ascii="Times New Roman" w:hAnsi="Times New Roman" w:cs="Times New Roman"/>
              </w:rPr>
            </w:pPr>
            <w:r w:rsidRPr="002C4AD9">
              <w:rPr>
                <w:rFonts w:ascii="Times New Roman" w:hAnsi="Times New Roman"/>
              </w:rPr>
              <w:lastRenderedPageBreak/>
              <w:t>формирует корпоративную культуру с помощью изученных технологий;</w:t>
            </w:r>
          </w:p>
          <w:p w14:paraId="1B0FF5E7" w14:textId="77777777" w:rsidR="002C4AD9" w:rsidRPr="002C4AD9" w:rsidRDefault="002C4AD9" w:rsidP="002C4AD9">
            <w:pPr>
              <w:ind w:left="130" w:right="132"/>
              <w:rPr>
                <w:rFonts w:ascii="Times New Roman" w:hAnsi="Times New Roman" w:cs="Times New Roman"/>
              </w:rPr>
            </w:pPr>
            <w:r w:rsidRPr="002C4AD9">
              <w:rPr>
                <w:rFonts w:ascii="Times New Roman" w:hAnsi="Times New Roman"/>
              </w:rPr>
              <w:t>транслирует ценности внутри организации;</w:t>
            </w:r>
          </w:p>
          <w:p w14:paraId="4E596F2A" w14:textId="77777777" w:rsidR="002C4AD9" w:rsidRPr="002C4AD9" w:rsidRDefault="002C4AD9" w:rsidP="002C4AD9">
            <w:pPr>
              <w:ind w:left="130" w:right="132"/>
              <w:rPr>
                <w:rFonts w:ascii="Times New Roman" w:hAnsi="Times New Roman" w:cs="Times New Roman"/>
              </w:rPr>
            </w:pPr>
            <w:r w:rsidRPr="002C4AD9">
              <w:rPr>
                <w:rFonts w:ascii="Times New Roman" w:hAnsi="Times New Roman"/>
              </w:rPr>
              <w:t>использует корпоративную культуру для укрепления имиджа организации;</w:t>
            </w:r>
          </w:p>
          <w:p w14:paraId="580A8CB3" w14:textId="77777777" w:rsidR="002C4AD9" w:rsidRPr="002C4AD9" w:rsidRDefault="002C4AD9" w:rsidP="002C4AD9">
            <w:pPr>
              <w:ind w:left="130" w:right="132"/>
              <w:rPr>
                <w:rFonts w:ascii="Times New Roman" w:hAnsi="Times New Roman" w:cs="Times New Roman"/>
              </w:rPr>
            </w:pPr>
            <w:r w:rsidRPr="002C4AD9">
              <w:rPr>
                <w:rFonts w:ascii="Times New Roman" w:hAnsi="Times New Roman"/>
              </w:rPr>
              <w:t>формирует команду для решения поставленных целей</w:t>
            </w:r>
          </w:p>
          <w:p w14:paraId="27C4A531" w14:textId="77777777" w:rsidR="002C4AD9" w:rsidRPr="002C4AD9" w:rsidRDefault="002C4AD9" w:rsidP="002C4AD9">
            <w:pPr>
              <w:ind w:left="130" w:right="132"/>
              <w:rPr>
                <w:rFonts w:ascii="Times New Roman" w:hAnsi="Times New Roman" w:cs="Times New Roman"/>
              </w:rPr>
            </w:pPr>
            <w:r w:rsidRPr="002C4AD9">
              <w:rPr>
                <w:rFonts w:ascii="Times New Roman" w:hAnsi="Times New Roman"/>
              </w:rPr>
              <w:t>- оценивает эффективность того или иного метода поиска работы;</w:t>
            </w:r>
          </w:p>
          <w:p w14:paraId="3E020D6F" w14:textId="77777777" w:rsidR="002C4AD9" w:rsidRPr="002C4AD9" w:rsidRDefault="002C4AD9" w:rsidP="002C4AD9">
            <w:pPr>
              <w:ind w:left="130" w:right="132"/>
              <w:rPr>
                <w:rFonts w:ascii="Times New Roman" w:hAnsi="Times New Roman" w:cs="Times New Roman"/>
              </w:rPr>
            </w:pPr>
            <w:r w:rsidRPr="002C4AD9">
              <w:rPr>
                <w:rFonts w:ascii="Times New Roman" w:hAnsi="Times New Roman"/>
              </w:rPr>
              <w:t>- проходит собеседования;</w:t>
            </w:r>
          </w:p>
          <w:p w14:paraId="6FCA43D9" w14:textId="77777777" w:rsidR="002C4AD9" w:rsidRPr="002C4AD9" w:rsidRDefault="002C4AD9" w:rsidP="002C4AD9">
            <w:pPr>
              <w:ind w:left="130" w:right="132"/>
              <w:rPr>
                <w:rFonts w:ascii="Times New Roman" w:hAnsi="Times New Roman" w:cs="Times New Roman"/>
              </w:rPr>
            </w:pPr>
            <w:r w:rsidRPr="002C4AD9">
              <w:rPr>
                <w:rFonts w:ascii="Times New Roman" w:hAnsi="Times New Roman"/>
              </w:rPr>
              <w:t>- ставит карьерные цели, планирует этапы своего карьерного роста и контролирует достижение карьерных целей;</w:t>
            </w:r>
          </w:p>
          <w:p w14:paraId="3D99C495" w14:textId="77777777" w:rsidR="002C4AD9" w:rsidRPr="002C4AD9" w:rsidRDefault="002C4AD9" w:rsidP="002C4AD9">
            <w:pPr>
              <w:ind w:left="130" w:right="132"/>
              <w:rPr>
                <w:rFonts w:ascii="Times New Roman" w:hAnsi="Times New Roman" w:cs="Times New Roman"/>
              </w:rPr>
            </w:pPr>
            <w:r w:rsidRPr="002C4AD9">
              <w:rPr>
                <w:rFonts w:ascii="Times New Roman" w:hAnsi="Times New Roman"/>
              </w:rPr>
              <w:t xml:space="preserve">- осуществляет </w:t>
            </w:r>
            <w:proofErr w:type="spellStart"/>
            <w:r w:rsidRPr="002C4AD9">
              <w:rPr>
                <w:rFonts w:ascii="Times New Roman" w:hAnsi="Times New Roman"/>
              </w:rPr>
              <w:t>самопрезентацию</w:t>
            </w:r>
            <w:proofErr w:type="spellEnd"/>
            <w:r w:rsidRPr="002C4AD9">
              <w:rPr>
                <w:rFonts w:ascii="Times New Roman" w:hAnsi="Times New Roman"/>
              </w:rPr>
              <w:t>;</w:t>
            </w:r>
          </w:p>
          <w:p w14:paraId="4F175F92" w14:textId="77777777" w:rsidR="002C4AD9" w:rsidRPr="002C4AD9" w:rsidRDefault="002C4AD9" w:rsidP="002C4AD9">
            <w:pPr>
              <w:ind w:left="130" w:right="132"/>
              <w:rPr>
                <w:rFonts w:ascii="Times New Roman" w:hAnsi="Times New Roman" w:cs="Times New Roman"/>
              </w:rPr>
            </w:pPr>
            <w:r w:rsidRPr="002C4AD9">
              <w:rPr>
                <w:rFonts w:ascii="Times New Roman" w:hAnsi="Times New Roman"/>
              </w:rPr>
              <w:t>- составляет собственное объявление с предложением в СМИ;</w:t>
            </w:r>
          </w:p>
          <w:p w14:paraId="4EBA3CE7" w14:textId="77777777" w:rsidR="002C4AD9" w:rsidRPr="002C4AD9" w:rsidRDefault="002C4AD9" w:rsidP="002C4AD9">
            <w:pPr>
              <w:ind w:left="130" w:right="132"/>
              <w:rPr>
                <w:rFonts w:ascii="Times New Roman" w:hAnsi="Times New Roman" w:cs="Times New Roman"/>
              </w:rPr>
            </w:pPr>
            <w:r w:rsidRPr="002C4AD9">
              <w:rPr>
                <w:rFonts w:ascii="Times New Roman" w:hAnsi="Times New Roman"/>
              </w:rPr>
              <w:t>- разрабатывать успешную тактику разговора по телефону;</w:t>
            </w:r>
          </w:p>
          <w:p w14:paraId="59BF5417" w14:textId="77777777" w:rsidR="002C4AD9" w:rsidRPr="002C4AD9" w:rsidRDefault="002C4AD9" w:rsidP="002C4AD9">
            <w:pPr>
              <w:ind w:left="130" w:right="132"/>
              <w:rPr>
                <w:rFonts w:ascii="Times New Roman" w:hAnsi="Times New Roman" w:cs="Times New Roman"/>
              </w:rPr>
            </w:pPr>
            <w:r w:rsidRPr="002C4AD9">
              <w:rPr>
                <w:rFonts w:ascii="Times New Roman" w:hAnsi="Times New Roman"/>
              </w:rPr>
              <w:t>- разрабатывает варианты решений на причины возможного отказа в работе;</w:t>
            </w:r>
          </w:p>
          <w:p w14:paraId="1C09DEF5" w14:textId="77777777" w:rsidR="002C4AD9" w:rsidRPr="002C4AD9" w:rsidRDefault="002C4AD9" w:rsidP="002C4AD9">
            <w:pPr>
              <w:ind w:left="130" w:right="132"/>
              <w:rPr>
                <w:rFonts w:ascii="Times New Roman" w:hAnsi="Times New Roman" w:cs="Times New Roman"/>
              </w:rPr>
            </w:pPr>
            <w:r w:rsidRPr="002C4AD9">
              <w:rPr>
                <w:rFonts w:ascii="Times New Roman" w:hAnsi="Times New Roman"/>
              </w:rPr>
              <w:lastRenderedPageBreak/>
              <w:t>- адаптируется на рабочем месте.</w:t>
            </w:r>
          </w:p>
        </w:tc>
        <w:tc>
          <w:tcPr>
            <w:tcW w:w="2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BB265C" w14:textId="77777777" w:rsidR="002C4AD9" w:rsidRPr="002C4AD9" w:rsidRDefault="002C4AD9" w:rsidP="002C4AD9">
            <w:pPr>
              <w:jc w:val="both"/>
              <w:rPr>
                <w:rFonts w:ascii="Times New Roman" w:hAnsi="Times New Roman"/>
              </w:rPr>
            </w:pPr>
          </w:p>
          <w:p w14:paraId="43BB6A98" w14:textId="77777777" w:rsidR="002C4AD9" w:rsidRPr="002C4AD9" w:rsidRDefault="002C4AD9" w:rsidP="002C4AD9">
            <w:pPr>
              <w:rPr>
                <w:rFonts w:ascii="Times New Roman" w:hAnsi="Times New Roman" w:cs="Times New Roman"/>
              </w:rPr>
            </w:pPr>
            <w:r w:rsidRPr="002C4AD9">
              <w:rPr>
                <w:rFonts w:ascii="Times New Roman" w:hAnsi="Times New Roman"/>
              </w:rPr>
              <w:t xml:space="preserve">Выполнение практических работ, решение ситуационных заданий, самостоятельной внеаудиторной работы (подготовка рефератов, докладов, составление документов, электронных презентаций и т.д.), </w:t>
            </w:r>
            <w:proofErr w:type="spellStart"/>
            <w:r w:rsidRPr="002C4AD9">
              <w:rPr>
                <w:rFonts w:ascii="Times New Roman" w:hAnsi="Times New Roman"/>
              </w:rPr>
              <w:t>диф.зачет</w:t>
            </w:r>
            <w:proofErr w:type="spellEnd"/>
            <w:r w:rsidRPr="002C4AD9">
              <w:rPr>
                <w:rFonts w:ascii="Times New Roman" w:hAnsi="Times New Roman"/>
              </w:rPr>
              <w:t>.</w:t>
            </w:r>
          </w:p>
        </w:tc>
      </w:tr>
      <w:tr w:rsidR="002C4AD9" w:rsidRPr="002C4AD9" w14:paraId="08266A9C" w14:textId="77777777" w:rsidTr="006158BE">
        <w:tc>
          <w:tcPr>
            <w:tcW w:w="39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0212135" w14:textId="77777777" w:rsidR="002C4AD9" w:rsidRPr="002C4AD9" w:rsidRDefault="002C4AD9" w:rsidP="002C4AD9">
            <w:pPr>
              <w:jc w:val="both"/>
              <w:rPr>
                <w:rFonts w:ascii="Times New Roman" w:hAnsi="Times New Roman"/>
                <w:i/>
              </w:rPr>
            </w:pPr>
            <w:r w:rsidRPr="002C4AD9">
              <w:rPr>
                <w:rFonts w:ascii="Times New Roman" w:hAnsi="Times New Roman"/>
              </w:rPr>
              <w:lastRenderedPageBreak/>
              <w:t>Знает</w:t>
            </w:r>
            <w:r w:rsidRPr="002C4AD9">
              <w:rPr>
                <w:rFonts w:ascii="Times New Roman" w:hAnsi="Times New Roman"/>
                <w:i/>
              </w:rPr>
              <w:t>:</w:t>
            </w:r>
          </w:p>
          <w:p w14:paraId="7203E7DC" w14:textId="77777777" w:rsidR="002C4AD9" w:rsidRPr="002C4AD9" w:rsidRDefault="002C4AD9" w:rsidP="002C4AD9">
            <w:pPr>
              <w:rPr>
                <w:rFonts w:ascii="Times New Roman" w:hAnsi="Times New Roman"/>
              </w:rPr>
            </w:pPr>
            <w:r w:rsidRPr="002C4AD9">
              <w:rPr>
                <w:rFonts w:ascii="Times New Roman" w:hAnsi="Times New Roman"/>
              </w:rPr>
              <w:t>- актуальный профессиональный и социальный контекст, в котором приходится работать и жить</w:t>
            </w:r>
          </w:p>
          <w:p w14:paraId="1AE2DB8F" w14:textId="77777777" w:rsidR="002C4AD9" w:rsidRPr="002C4AD9" w:rsidRDefault="002C4AD9" w:rsidP="002C4AD9">
            <w:pPr>
              <w:rPr>
                <w:rFonts w:ascii="Times New Roman" w:hAnsi="Times New Roman"/>
              </w:rPr>
            </w:pPr>
            <w:r w:rsidRPr="002C4AD9">
              <w:rPr>
                <w:rFonts w:ascii="Times New Roman" w:hAnsi="Times New Roman" w:cs="Times New Roman"/>
                <w:bCs/>
                <w:sz w:val="24"/>
                <w:szCs w:val="24"/>
              </w:rPr>
              <w:t xml:space="preserve">- </w:t>
            </w:r>
            <w:r w:rsidRPr="002C4AD9">
              <w:rPr>
                <w:rFonts w:ascii="Times New Roman" w:hAnsi="Times New Roman"/>
              </w:rPr>
              <w:t>структура плана для решения задач, алгоритмы выполнения работ в профессиональной и смежных областях</w:t>
            </w:r>
          </w:p>
          <w:p w14:paraId="0C0DC183" w14:textId="77777777" w:rsidR="002C4AD9" w:rsidRPr="002C4AD9" w:rsidRDefault="002C4AD9" w:rsidP="002C4AD9">
            <w:pPr>
              <w:rPr>
                <w:rFonts w:ascii="Times New Roman" w:hAnsi="Times New Roman"/>
              </w:rPr>
            </w:pPr>
            <w:r w:rsidRPr="002C4AD9">
              <w:rPr>
                <w:rFonts w:ascii="Times New Roman" w:hAnsi="Times New Roman" w:cs="Times New Roman"/>
                <w:bCs/>
                <w:sz w:val="24"/>
                <w:szCs w:val="24"/>
              </w:rPr>
              <w:t xml:space="preserve">- </w:t>
            </w:r>
            <w:r w:rsidRPr="002C4AD9">
              <w:rPr>
                <w:rFonts w:ascii="Times New Roman" w:hAnsi="Times New Roman"/>
              </w:rPr>
              <w:t>основные источники информации и ресурсы для решения задач и/или проблем в профессиональном и/или социальном контексте</w:t>
            </w:r>
          </w:p>
          <w:p w14:paraId="06C579C9" w14:textId="77777777" w:rsidR="002C4AD9" w:rsidRPr="002C4AD9" w:rsidRDefault="002C4AD9" w:rsidP="002C4AD9">
            <w:pPr>
              <w:rPr>
                <w:rFonts w:ascii="Times New Roman" w:hAnsi="Times New Roman"/>
              </w:rPr>
            </w:pPr>
            <w:r w:rsidRPr="002C4AD9">
              <w:rPr>
                <w:rFonts w:ascii="Times New Roman" w:hAnsi="Times New Roman"/>
              </w:rPr>
              <w:t>- методы работы в профессиональной и смежных сферах</w:t>
            </w:r>
          </w:p>
          <w:p w14:paraId="60DDDA86" w14:textId="77777777" w:rsidR="002C4AD9" w:rsidRPr="002C4AD9" w:rsidRDefault="002C4AD9" w:rsidP="002C4AD9">
            <w:pPr>
              <w:rPr>
                <w:rFonts w:ascii="Times New Roman" w:hAnsi="Times New Roman"/>
              </w:rPr>
            </w:pPr>
            <w:r w:rsidRPr="002C4AD9">
              <w:rPr>
                <w:rFonts w:ascii="Times New Roman" w:hAnsi="Times New Roman"/>
              </w:rPr>
              <w:t>- порядок оценки результатов решения задач профессиональной деятельности;</w:t>
            </w:r>
          </w:p>
          <w:p w14:paraId="3A1543F6" w14:textId="77777777" w:rsidR="002C4AD9" w:rsidRPr="002C4AD9" w:rsidRDefault="002C4AD9" w:rsidP="002C4AD9">
            <w:pPr>
              <w:rPr>
                <w:rFonts w:ascii="Times New Roman" w:hAnsi="Times New Roman"/>
              </w:rPr>
            </w:pPr>
            <w:r w:rsidRPr="002C4AD9">
              <w:rPr>
                <w:rFonts w:ascii="Times New Roman" w:hAnsi="Times New Roman"/>
              </w:rPr>
              <w:t>- номенклатура информационных источников, применяемых в профессиональной деятельности</w:t>
            </w:r>
          </w:p>
          <w:p w14:paraId="5CDD02D1" w14:textId="77777777" w:rsidR="002C4AD9" w:rsidRPr="002C4AD9" w:rsidRDefault="002C4AD9" w:rsidP="002C4AD9">
            <w:pPr>
              <w:rPr>
                <w:rFonts w:ascii="Times New Roman" w:hAnsi="Times New Roman"/>
              </w:rPr>
            </w:pPr>
            <w:r w:rsidRPr="002C4AD9">
              <w:rPr>
                <w:rFonts w:ascii="Times New Roman" w:hAnsi="Times New Roman"/>
              </w:rPr>
              <w:t>- приемы структурирования информации</w:t>
            </w:r>
          </w:p>
          <w:p w14:paraId="25C1EC96" w14:textId="77777777" w:rsidR="002C4AD9" w:rsidRPr="002C4AD9" w:rsidRDefault="002C4AD9" w:rsidP="002C4AD9">
            <w:pPr>
              <w:rPr>
                <w:rFonts w:ascii="Times New Roman" w:hAnsi="Times New Roman"/>
              </w:rPr>
            </w:pPr>
            <w:r w:rsidRPr="002C4AD9">
              <w:rPr>
                <w:rFonts w:ascii="Times New Roman" w:hAnsi="Times New Roman" w:cs="Times New Roman"/>
                <w:bCs/>
                <w:sz w:val="24"/>
                <w:szCs w:val="24"/>
              </w:rPr>
              <w:t xml:space="preserve">- </w:t>
            </w:r>
            <w:r w:rsidRPr="002C4AD9">
              <w:rPr>
                <w:rFonts w:ascii="Times New Roman" w:hAnsi="Times New Roman"/>
              </w:rPr>
              <w:t>формат оформления результатов поиска информации</w:t>
            </w:r>
          </w:p>
          <w:p w14:paraId="1B9DF61C" w14:textId="77777777" w:rsidR="002C4AD9" w:rsidRPr="002C4AD9" w:rsidRDefault="002C4AD9" w:rsidP="002C4AD9">
            <w:pPr>
              <w:rPr>
                <w:rFonts w:ascii="Times New Roman" w:hAnsi="Times New Roman"/>
              </w:rPr>
            </w:pPr>
            <w:r w:rsidRPr="002C4AD9">
              <w:rPr>
                <w:rFonts w:ascii="Times New Roman" w:hAnsi="Times New Roman"/>
              </w:rPr>
              <w:t>- современные средства и устройства информатизации, порядок их применения</w:t>
            </w:r>
          </w:p>
          <w:p w14:paraId="15F74BD1" w14:textId="77777777" w:rsidR="002C4AD9" w:rsidRPr="002C4AD9" w:rsidRDefault="002C4AD9" w:rsidP="002C4AD9">
            <w:pPr>
              <w:rPr>
                <w:rFonts w:ascii="Times New Roman" w:hAnsi="Times New Roman"/>
              </w:rPr>
            </w:pPr>
            <w:r w:rsidRPr="002C4AD9">
              <w:rPr>
                <w:rFonts w:ascii="Times New Roman" w:hAnsi="Times New Roman"/>
              </w:rPr>
              <w:t>- программное обеспечение в профессиональной деятельности, в том числе цифровые средства;</w:t>
            </w:r>
          </w:p>
          <w:p w14:paraId="4B245AE1" w14:textId="77777777" w:rsidR="002C4AD9" w:rsidRPr="002C4AD9" w:rsidRDefault="002C4AD9" w:rsidP="002C4AD9">
            <w:pPr>
              <w:rPr>
                <w:rFonts w:ascii="Times New Roman" w:hAnsi="Times New Roman"/>
              </w:rPr>
            </w:pPr>
            <w:r w:rsidRPr="002C4AD9">
              <w:rPr>
                <w:rFonts w:ascii="Times New Roman" w:hAnsi="Times New Roman"/>
              </w:rPr>
              <w:t>- содержание актуальной нормативно-правовой документации</w:t>
            </w:r>
          </w:p>
          <w:p w14:paraId="4CBF4E4B" w14:textId="77777777" w:rsidR="002C4AD9" w:rsidRPr="002C4AD9" w:rsidRDefault="002C4AD9" w:rsidP="002C4AD9">
            <w:pPr>
              <w:rPr>
                <w:rFonts w:ascii="Times New Roman" w:hAnsi="Times New Roman"/>
              </w:rPr>
            </w:pPr>
            <w:r w:rsidRPr="002C4AD9">
              <w:rPr>
                <w:rFonts w:ascii="Times New Roman" w:hAnsi="Times New Roman"/>
              </w:rPr>
              <w:t>- современная научная и профессиональная терминология</w:t>
            </w:r>
          </w:p>
          <w:p w14:paraId="622B63F1" w14:textId="77777777" w:rsidR="002C4AD9" w:rsidRPr="002C4AD9" w:rsidRDefault="002C4AD9" w:rsidP="002C4AD9">
            <w:pPr>
              <w:rPr>
                <w:rFonts w:ascii="Times New Roman" w:hAnsi="Times New Roman"/>
              </w:rPr>
            </w:pPr>
            <w:r w:rsidRPr="002C4AD9">
              <w:rPr>
                <w:rFonts w:ascii="Times New Roman" w:hAnsi="Times New Roman"/>
              </w:rPr>
              <w:t>- возможные траектории профессионального развития и самообразования</w:t>
            </w:r>
          </w:p>
          <w:p w14:paraId="35A60671" w14:textId="77777777" w:rsidR="002C4AD9" w:rsidRPr="002C4AD9" w:rsidRDefault="002C4AD9" w:rsidP="002C4AD9">
            <w:pPr>
              <w:rPr>
                <w:rFonts w:ascii="Times New Roman" w:hAnsi="Times New Roman"/>
              </w:rPr>
            </w:pPr>
            <w:r w:rsidRPr="002C4AD9">
              <w:rPr>
                <w:rFonts w:ascii="Times New Roman" w:hAnsi="Times New Roman"/>
              </w:rPr>
              <w:t>- основы предпринимательской деятельности, правовой и финансовой грамотности</w:t>
            </w:r>
          </w:p>
          <w:p w14:paraId="3D51FA7D" w14:textId="77777777" w:rsidR="002C4AD9" w:rsidRPr="002C4AD9" w:rsidRDefault="002C4AD9" w:rsidP="002C4AD9">
            <w:pPr>
              <w:rPr>
                <w:rFonts w:ascii="Times New Roman" w:hAnsi="Times New Roman"/>
              </w:rPr>
            </w:pPr>
            <w:r w:rsidRPr="002C4AD9">
              <w:rPr>
                <w:rFonts w:ascii="Times New Roman" w:hAnsi="Times New Roman"/>
              </w:rPr>
              <w:t>- правила разработки презентации</w:t>
            </w:r>
          </w:p>
          <w:p w14:paraId="0D03544C" w14:textId="77777777" w:rsidR="002C4AD9" w:rsidRPr="002C4AD9" w:rsidRDefault="002C4AD9" w:rsidP="002C4AD9">
            <w:r w:rsidRPr="002C4AD9">
              <w:t xml:space="preserve">- </w:t>
            </w:r>
            <w:r w:rsidRPr="002C4AD9">
              <w:rPr>
                <w:rFonts w:ascii="Times New Roman" w:hAnsi="Times New Roman"/>
              </w:rPr>
              <w:t>основные этапы разработки и реализации проекта</w:t>
            </w:r>
          </w:p>
          <w:p w14:paraId="53C594A4" w14:textId="77777777" w:rsidR="002C4AD9" w:rsidRPr="002C4AD9" w:rsidRDefault="002C4AD9" w:rsidP="002C4AD9">
            <w:pPr>
              <w:rPr>
                <w:rFonts w:ascii="Times New Roman" w:hAnsi="Times New Roman"/>
              </w:rPr>
            </w:pPr>
            <w:r w:rsidRPr="002C4AD9">
              <w:rPr>
                <w:rFonts w:ascii="Times New Roman" w:hAnsi="Times New Roman"/>
              </w:rPr>
              <w:lastRenderedPageBreak/>
              <w:t>- психологические основы деятельности коллектива</w:t>
            </w:r>
          </w:p>
          <w:p w14:paraId="5DE437C9" w14:textId="77777777" w:rsidR="002C4AD9" w:rsidRPr="002C4AD9" w:rsidRDefault="002C4AD9" w:rsidP="002C4AD9">
            <w:pPr>
              <w:rPr>
                <w:rFonts w:ascii="Times New Roman" w:hAnsi="Times New Roman"/>
              </w:rPr>
            </w:pPr>
            <w:r w:rsidRPr="002C4AD9">
              <w:rPr>
                <w:rFonts w:ascii="Times New Roman" w:hAnsi="Times New Roman"/>
              </w:rPr>
              <w:t>- психологические особенности личности;</w:t>
            </w:r>
          </w:p>
          <w:p w14:paraId="173CFC8E" w14:textId="77777777" w:rsidR="002C4AD9" w:rsidRPr="002C4AD9" w:rsidRDefault="002C4AD9" w:rsidP="002C4AD9">
            <w:pPr>
              <w:rPr>
                <w:rFonts w:ascii="Times New Roman" w:hAnsi="Times New Roman"/>
              </w:rPr>
            </w:pPr>
            <w:r w:rsidRPr="002C4AD9">
              <w:rPr>
                <w:rFonts w:ascii="Times New Roman" w:hAnsi="Times New Roman"/>
              </w:rPr>
              <w:t>- правила оформления документов</w:t>
            </w:r>
          </w:p>
          <w:p w14:paraId="19B18198" w14:textId="77777777" w:rsidR="002C4AD9" w:rsidRPr="002C4AD9" w:rsidRDefault="002C4AD9" w:rsidP="002C4AD9">
            <w:pPr>
              <w:rPr>
                <w:rFonts w:ascii="Times New Roman" w:hAnsi="Times New Roman"/>
              </w:rPr>
            </w:pPr>
            <w:r w:rsidRPr="002C4AD9">
              <w:rPr>
                <w:rFonts w:ascii="Times New Roman" w:hAnsi="Times New Roman"/>
              </w:rPr>
              <w:t>- правила построения устных сообщений</w:t>
            </w:r>
          </w:p>
          <w:p w14:paraId="49C56BED" w14:textId="77777777" w:rsidR="002C4AD9" w:rsidRPr="002C4AD9" w:rsidRDefault="002C4AD9" w:rsidP="002C4AD9">
            <w:pPr>
              <w:rPr>
                <w:rFonts w:ascii="Times New Roman" w:hAnsi="Times New Roman"/>
              </w:rPr>
            </w:pPr>
            <w:r w:rsidRPr="002C4AD9">
              <w:rPr>
                <w:rFonts w:ascii="Times New Roman" w:hAnsi="Times New Roman"/>
              </w:rPr>
              <w:t>- особенности социального и культурного контекста;</w:t>
            </w:r>
          </w:p>
          <w:p w14:paraId="35CA366B" w14:textId="77777777" w:rsidR="002C4AD9" w:rsidRPr="002C4AD9" w:rsidRDefault="002C4AD9" w:rsidP="002C4AD9">
            <w:pPr>
              <w:rPr>
                <w:rFonts w:ascii="Times New Roman" w:hAnsi="Times New Roman"/>
              </w:rPr>
            </w:pPr>
            <w:r w:rsidRPr="002C4AD9">
              <w:t xml:space="preserve">- </w:t>
            </w:r>
            <w:r w:rsidRPr="002C4AD9">
              <w:rPr>
                <w:rFonts w:ascii="Times New Roman" w:hAnsi="Times New Roman"/>
              </w:rPr>
              <w:t>сущность гражданско-патриотической позиции</w:t>
            </w:r>
          </w:p>
          <w:p w14:paraId="2996801D" w14:textId="77777777" w:rsidR="002C4AD9" w:rsidRPr="002C4AD9" w:rsidRDefault="002C4AD9" w:rsidP="002C4AD9">
            <w:pPr>
              <w:rPr>
                <w:rFonts w:ascii="Times New Roman" w:hAnsi="Times New Roman"/>
              </w:rPr>
            </w:pPr>
            <w:r w:rsidRPr="002C4AD9">
              <w:rPr>
                <w:rFonts w:ascii="Times New Roman" w:hAnsi="Times New Roman"/>
              </w:rPr>
              <w:t>- традиционных общечеловеческих ценностей, в том числе с учетом гармонизации межнациональных и межрелигиозных отношений</w:t>
            </w:r>
          </w:p>
          <w:p w14:paraId="0DBD98D4" w14:textId="77777777" w:rsidR="002C4AD9" w:rsidRPr="002C4AD9" w:rsidRDefault="002C4AD9" w:rsidP="002C4AD9">
            <w:pPr>
              <w:rPr>
                <w:rFonts w:ascii="Times New Roman" w:hAnsi="Times New Roman"/>
              </w:rPr>
            </w:pPr>
            <w:r w:rsidRPr="002C4AD9">
              <w:rPr>
                <w:rFonts w:ascii="Times New Roman" w:hAnsi="Times New Roman"/>
              </w:rPr>
              <w:t>- значимость профессиональной деятельности по специальности</w:t>
            </w:r>
          </w:p>
          <w:p w14:paraId="3D9CAAA6" w14:textId="77777777" w:rsidR="002C4AD9" w:rsidRPr="002C4AD9" w:rsidRDefault="002C4AD9" w:rsidP="002C4AD9">
            <w:pPr>
              <w:rPr>
                <w:rFonts w:ascii="Times New Roman" w:hAnsi="Times New Roman"/>
              </w:rPr>
            </w:pPr>
            <w:r w:rsidRPr="002C4AD9">
              <w:rPr>
                <w:rFonts w:ascii="Times New Roman" w:hAnsi="Times New Roman"/>
              </w:rPr>
              <w:t>- стандарты антикоррупционного поведения и последствия его нарушения;</w:t>
            </w:r>
          </w:p>
          <w:p w14:paraId="3E4B6D88" w14:textId="77777777" w:rsidR="002C4AD9" w:rsidRPr="002C4AD9" w:rsidRDefault="002C4AD9" w:rsidP="002C4AD9">
            <w:pPr>
              <w:rPr>
                <w:rFonts w:ascii="Times New Roman" w:hAnsi="Times New Roman"/>
              </w:rPr>
            </w:pPr>
            <w:r w:rsidRPr="002C4AD9">
              <w:rPr>
                <w:rFonts w:ascii="Times New Roman" w:hAnsi="Times New Roman"/>
              </w:rPr>
              <w:t>- правила построения простых и сложных предложений на профессиональные темы</w:t>
            </w:r>
          </w:p>
          <w:p w14:paraId="6EB5E254" w14:textId="77777777" w:rsidR="002C4AD9" w:rsidRPr="002C4AD9" w:rsidRDefault="002C4AD9" w:rsidP="002C4AD9">
            <w:pPr>
              <w:rPr>
                <w:rFonts w:ascii="Times New Roman" w:hAnsi="Times New Roman"/>
              </w:rPr>
            </w:pPr>
            <w:r w:rsidRPr="002C4AD9">
              <w:t xml:space="preserve">- </w:t>
            </w:r>
            <w:r w:rsidRPr="002C4AD9">
              <w:rPr>
                <w:rFonts w:ascii="Times New Roman" w:hAnsi="Times New Roman"/>
              </w:rPr>
              <w:t>основные общеупотребительные глаголы (бытовая и профессиональная лексика)</w:t>
            </w:r>
          </w:p>
          <w:p w14:paraId="52B8AE3F" w14:textId="77777777" w:rsidR="002C4AD9" w:rsidRPr="002C4AD9" w:rsidRDefault="002C4AD9" w:rsidP="002C4AD9">
            <w:pPr>
              <w:rPr>
                <w:rFonts w:ascii="Times New Roman" w:hAnsi="Times New Roman"/>
              </w:rPr>
            </w:pPr>
            <w:r w:rsidRPr="002C4AD9">
              <w:rPr>
                <w:rFonts w:ascii="Times New Roman" w:hAnsi="Times New Roman"/>
              </w:rPr>
              <w:t>- лексический минимум, относящийся к описанию предметов, средств и процессов профессиональной деятельности</w:t>
            </w:r>
          </w:p>
          <w:p w14:paraId="120178F0" w14:textId="77777777" w:rsidR="002C4AD9" w:rsidRPr="002C4AD9" w:rsidRDefault="002C4AD9" w:rsidP="002C4AD9">
            <w:pPr>
              <w:rPr>
                <w:rFonts w:ascii="Times New Roman" w:hAnsi="Times New Roman"/>
              </w:rPr>
            </w:pPr>
            <w:r w:rsidRPr="002C4AD9">
              <w:t xml:space="preserve">- </w:t>
            </w:r>
            <w:r w:rsidRPr="002C4AD9">
              <w:rPr>
                <w:rFonts w:ascii="Times New Roman" w:hAnsi="Times New Roman"/>
              </w:rPr>
              <w:t>особенности произношения</w:t>
            </w:r>
          </w:p>
          <w:p w14:paraId="5D893EB1" w14:textId="77777777" w:rsidR="002C4AD9" w:rsidRPr="002C4AD9" w:rsidRDefault="002C4AD9" w:rsidP="002C4AD9">
            <w:pPr>
              <w:rPr>
                <w:rFonts w:ascii="Times New Roman" w:hAnsi="Times New Roman"/>
              </w:rPr>
            </w:pPr>
            <w:r w:rsidRPr="002C4AD9">
              <w:t xml:space="preserve">- </w:t>
            </w:r>
            <w:r w:rsidRPr="002C4AD9">
              <w:rPr>
                <w:rFonts w:ascii="Times New Roman" w:hAnsi="Times New Roman"/>
              </w:rPr>
              <w:t>правила чтения текстов профессиональной направленности</w:t>
            </w:r>
          </w:p>
        </w:tc>
        <w:tc>
          <w:tcPr>
            <w:tcW w:w="2976" w:type="dxa"/>
            <w:tcBorders>
              <w:top w:val="single" w:sz="4" w:space="0" w:color="auto"/>
              <w:left w:val="single" w:sz="4" w:space="0" w:color="auto"/>
              <w:bottom w:val="single" w:sz="4" w:space="0" w:color="auto"/>
              <w:right w:val="single" w:sz="4" w:space="0" w:color="auto"/>
            </w:tcBorders>
            <w:hideMark/>
          </w:tcPr>
          <w:p w14:paraId="7536EC48" w14:textId="77777777" w:rsidR="002C4AD9" w:rsidRPr="002C4AD9" w:rsidRDefault="002C4AD9" w:rsidP="002C4AD9">
            <w:pPr>
              <w:ind w:left="130" w:right="132"/>
              <w:rPr>
                <w:rFonts w:ascii="Times New Roman" w:hAnsi="Times New Roman"/>
              </w:rPr>
            </w:pPr>
            <w:r w:rsidRPr="002C4AD9">
              <w:rPr>
                <w:rFonts w:ascii="Times New Roman" w:hAnsi="Times New Roman"/>
              </w:rPr>
              <w:lastRenderedPageBreak/>
              <w:t>Правильность, полнота выполнения заданий, точность формулировок, точность расчетов, соответствие требованиям при составлении отчетности,</w:t>
            </w:r>
          </w:p>
          <w:p w14:paraId="57137A25" w14:textId="77777777" w:rsidR="002C4AD9" w:rsidRPr="002C4AD9" w:rsidRDefault="002C4AD9" w:rsidP="002C4AD9">
            <w:pPr>
              <w:ind w:left="130" w:right="132"/>
              <w:rPr>
                <w:rFonts w:ascii="Times New Roman" w:hAnsi="Times New Roman" w:cs="Times New Roman"/>
              </w:rPr>
            </w:pPr>
            <w:r w:rsidRPr="002C4AD9">
              <w:rPr>
                <w:rFonts w:ascii="Times New Roman" w:hAnsi="Times New Roman"/>
              </w:rPr>
              <w:t>адекватность, оптимальность выбора способов действий при составлении документов первичной отчетности</w:t>
            </w:r>
          </w:p>
        </w:tc>
        <w:tc>
          <w:tcPr>
            <w:tcW w:w="2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41BE2D" w14:textId="77777777" w:rsidR="002C4AD9" w:rsidRPr="002C4AD9" w:rsidRDefault="002C4AD9" w:rsidP="002C4AD9">
            <w:pPr>
              <w:jc w:val="both"/>
              <w:rPr>
                <w:rFonts w:ascii="Times New Roman" w:hAnsi="Times New Roman"/>
              </w:rPr>
            </w:pPr>
          </w:p>
          <w:p w14:paraId="72298AED" w14:textId="77777777" w:rsidR="002C4AD9" w:rsidRPr="002C4AD9" w:rsidRDefault="002C4AD9" w:rsidP="002C4AD9">
            <w:pPr>
              <w:jc w:val="both"/>
              <w:rPr>
                <w:rFonts w:ascii="Times New Roman" w:hAnsi="Times New Roman"/>
              </w:rPr>
            </w:pPr>
            <w:r w:rsidRPr="002C4AD9">
              <w:rPr>
                <w:rFonts w:ascii="Times New Roman" w:hAnsi="Times New Roman"/>
              </w:rPr>
              <w:t>Тестирование,</w:t>
            </w:r>
          </w:p>
          <w:p w14:paraId="3EC3AA59" w14:textId="77777777" w:rsidR="002C4AD9" w:rsidRPr="002C4AD9" w:rsidRDefault="002C4AD9" w:rsidP="002C4AD9">
            <w:pPr>
              <w:jc w:val="both"/>
              <w:rPr>
                <w:rFonts w:ascii="Times New Roman" w:hAnsi="Times New Roman"/>
              </w:rPr>
            </w:pPr>
            <w:r w:rsidRPr="002C4AD9">
              <w:rPr>
                <w:rFonts w:ascii="Times New Roman" w:hAnsi="Times New Roman"/>
              </w:rPr>
              <w:t>практические занятия.</w:t>
            </w:r>
          </w:p>
          <w:p w14:paraId="736AE2BC" w14:textId="77777777" w:rsidR="002C4AD9" w:rsidRPr="002C4AD9" w:rsidRDefault="002C4AD9" w:rsidP="002C4AD9">
            <w:pPr>
              <w:jc w:val="both"/>
              <w:rPr>
                <w:rFonts w:ascii="Times New Roman" w:hAnsi="Times New Roman"/>
              </w:rPr>
            </w:pPr>
            <w:r w:rsidRPr="002C4AD9">
              <w:rPr>
                <w:rFonts w:ascii="Times New Roman" w:hAnsi="Times New Roman"/>
              </w:rPr>
              <w:t>Рефераты,</w:t>
            </w:r>
          </w:p>
          <w:p w14:paraId="66892E4C" w14:textId="77777777" w:rsidR="002C4AD9" w:rsidRPr="002C4AD9" w:rsidRDefault="002C4AD9" w:rsidP="002C4AD9">
            <w:pPr>
              <w:jc w:val="both"/>
              <w:rPr>
                <w:rFonts w:ascii="Times New Roman" w:hAnsi="Times New Roman"/>
              </w:rPr>
            </w:pPr>
            <w:r w:rsidRPr="002C4AD9">
              <w:rPr>
                <w:rFonts w:ascii="Times New Roman" w:hAnsi="Times New Roman"/>
              </w:rPr>
              <w:t>решение ситуационных задач,</w:t>
            </w:r>
          </w:p>
          <w:p w14:paraId="37C1F7F2" w14:textId="77777777" w:rsidR="002C4AD9" w:rsidRPr="002C4AD9" w:rsidRDefault="002C4AD9" w:rsidP="002C4AD9">
            <w:pPr>
              <w:jc w:val="both"/>
              <w:rPr>
                <w:rFonts w:ascii="Times New Roman" w:hAnsi="Times New Roman"/>
              </w:rPr>
            </w:pPr>
            <w:r w:rsidRPr="002C4AD9">
              <w:rPr>
                <w:rFonts w:ascii="Times New Roman" w:hAnsi="Times New Roman"/>
              </w:rPr>
              <w:t>рефераты,</w:t>
            </w:r>
          </w:p>
          <w:p w14:paraId="2751CCB1" w14:textId="77777777" w:rsidR="002C4AD9" w:rsidRPr="002C4AD9" w:rsidRDefault="002C4AD9" w:rsidP="002C4AD9">
            <w:pPr>
              <w:jc w:val="both"/>
              <w:rPr>
                <w:rFonts w:ascii="Times New Roman" w:hAnsi="Times New Roman" w:cs="Times New Roman"/>
              </w:rPr>
            </w:pPr>
            <w:r w:rsidRPr="002C4AD9">
              <w:rPr>
                <w:rFonts w:ascii="Times New Roman" w:hAnsi="Times New Roman"/>
              </w:rPr>
              <w:t>составление структурных схем</w:t>
            </w:r>
          </w:p>
        </w:tc>
      </w:tr>
    </w:tbl>
    <w:p w14:paraId="44D4A103" w14:textId="77777777" w:rsidR="002C4AD9" w:rsidRPr="002C4AD9" w:rsidRDefault="002C4AD9" w:rsidP="002C4AD9">
      <w:pPr>
        <w:rPr>
          <w:rFonts w:ascii="Times New Roman Полужирный" w:eastAsia="Segoe UI" w:hAnsi="Times New Roman Полужирный" w:cs="Times New Roman"/>
          <w:b/>
          <w:bCs/>
          <w:caps/>
          <w:kern w:val="32"/>
          <w:sz w:val="24"/>
          <w:szCs w:val="24"/>
          <w:lang w:val="x-none" w:eastAsia="x-none"/>
        </w:rPr>
      </w:pPr>
    </w:p>
    <w:p w14:paraId="089E36F6" w14:textId="77777777" w:rsidR="002C4AD9" w:rsidRDefault="002C4AD9">
      <w:pPr>
        <w:rPr>
          <w:rFonts w:ascii="Times New Roman" w:hAnsi="Times New Roman" w:cs="Times New Roman"/>
          <w:b/>
          <w:bCs/>
          <w:sz w:val="24"/>
          <w:szCs w:val="24"/>
        </w:rPr>
      </w:pPr>
      <w:r>
        <w:rPr>
          <w:rFonts w:ascii="Times New Roman" w:hAnsi="Times New Roman" w:cs="Times New Roman"/>
          <w:b/>
          <w:bCs/>
          <w:sz w:val="24"/>
          <w:szCs w:val="24"/>
        </w:rPr>
        <w:br w:type="page"/>
      </w:r>
    </w:p>
    <w:p w14:paraId="13246C03" w14:textId="44A1A75B" w:rsidR="00F8074F" w:rsidRPr="00F8074F" w:rsidRDefault="00F8074F" w:rsidP="00F8074F">
      <w:pPr>
        <w:jc w:val="right"/>
        <w:rPr>
          <w:rFonts w:ascii="Times New Roman" w:hAnsi="Times New Roman" w:cs="Times New Roman"/>
          <w:b/>
          <w:bCs/>
          <w:sz w:val="24"/>
          <w:szCs w:val="24"/>
        </w:rPr>
      </w:pPr>
      <w:r w:rsidRPr="00F8074F">
        <w:rPr>
          <w:rFonts w:ascii="Times New Roman" w:hAnsi="Times New Roman" w:cs="Times New Roman"/>
          <w:b/>
          <w:bCs/>
          <w:sz w:val="24"/>
          <w:szCs w:val="24"/>
        </w:rPr>
        <w:lastRenderedPageBreak/>
        <w:t xml:space="preserve">Приложение 2.13 </w:t>
      </w:r>
    </w:p>
    <w:p w14:paraId="77507166" w14:textId="77777777" w:rsidR="00F8074F" w:rsidRPr="00F8074F" w:rsidRDefault="00F8074F" w:rsidP="00F8074F">
      <w:pPr>
        <w:jc w:val="right"/>
        <w:rPr>
          <w:rFonts w:ascii="Times New Roman" w:hAnsi="Times New Roman"/>
          <w:b/>
          <w:i/>
        </w:rPr>
      </w:pPr>
      <w:r w:rsidRPr="00F8074F">
        <w:rPr>
          <w:rFonts w:ascii="Times New Roman" w:hAnsi="Times New Roman"/>
          <w:b/>
          <w:bCs/>
        </w:rPr>
        <w:t>к ПОП по</w:t>
      </w:r>
      <w:r w:rsidRPr="00F8074F">
        <w:rPr>
          <w:rFonts w:ascii="Times New Roman" w:hAnsi="Times New Roman"/>
        </w:rPr>
        <w:t xml:space="preserve"> </w:t>
      </w:r>
      <w:r w:rsidRPr="00F8074F">
        <w:rPr>
          <w:rFonts w:ascii="Times New Roman" w:hAnsi="Times New Roman"/>
          <w:b/>
        </w:rPr>
        <w:t>профессии</w:t>
      </w:r>
      <w:r w:rsidRPr="00F8074F">
        <w:rPr>
          <w:rFonts w:ascii="Times New Roman" w:hAnsi="Times New Roman"/>
          <w:b/>
          <w:i/>
        </w:rPr>
        <w:t xml:space="preserve"> </w:t>
      </w:r>
    </w:p>
    <w:p w14:paraId="641B4CBD" w14:textId="77777777" w:rsidR="00F8074F" w:rsidRPr="00F8074F" w:rsidRDefault="00F8074F" w:rsidP="00F8074F">
      <w:pPr>
        <w:jc w:val="right"/>
        <w:rPr>
          <w:rFonts w:ascii="Times New Roman" w:hAnsi="Times New Roman"/>
          <w:sz w:val="24"/>
          <w:szCs w:val="24"/>
        </w:rPr>
      </w:pPr>
      <w:r w:rsidRPr="00F8074F">
        <w:rPr>
          <w:rFonts w:ascii="Times New Roman" w:hAnsi="Times New Roman"/>
          <w:sz w:val="24"/>
          <w:szCs w:val="24"/>
        </w:rPr>
        <w:t xml:space="preserve">15.01.05 Сварщик ручной и частично </w:t>
      </w:r>
    </w:p>
    <w:p w14:paraId="065BE414" w14:textId="77777777" w:rsidR="00F8074F" w:rsidRPr="00F8074F" w:rsidRDefault="00F8074F" w:rsidP="00F8074F">
      <w:pPr>
        <w:jc w:val="right"/>
        <w:rPr>
          <w:rFonts w:ascii="Times New Roman" w:hAnsi="Times New Roman"/>
          <w:sz w:val="24"/>
          <w:szCs w:val="24"/>
        </w:rPr>
      </w:pPr>
      <w:r w:rsidRPr="00F8074F">
        <w:rPr>
          <w:rFonts w:ascii="Times New Roman" w:hAnsi="Times New Roman"/>
          <w:sz w:val="24"/>
          <w:szCs w:val="24"/>
        </w:rPr>
        <w:t>механизированной сварки (наплавки)</w:t>
      </w:r>
    </w:p>
    <w:p w14:paraId="0E497895" w14:textId="77777777" w:rsidR="00F8074F" w:rsidRPr="006F5AFB" w:rsidRDefault="00F8074F" w:rsidP="00F8074F">
      <w:pPr>
        <w:jc w:val="right"/>
        <w:rPr>
          <w:rFonts w:ascii="Times New Roman" w:hAnsi="Times New Roman" w:cs="Times New Roman"/>
          <w:b/>
          <w:bCs/>
          <w:sz w:val="24"/>
          <w:szCs w:val="24"/>
        </w:rPr>
      </w:pPr>
    </w:p>
    <w:p w14:paraId="33A3B124" w14:textId="77777777" w:rsidR="00F8074F" w:rsidRPr="006F5AFB" w:rsidRDefault="00F8074F" w:rsidP="00F8074F">
      <w:pPr>
        <w:jc w:val="right"/>
        <w:rPr>
          <w:rFonts w:ascii="Times New Roman" w:hAnsi="Times New Roman" w:cs="Times New Roman"/>
          <w:b/>
          <w:bCs/>
          <w:sz w:val="24"/>
          <w:szCs w:val="24"/>
        </w:rPr>
      </w:pPr>
    </w:p>
    <w:p w14:paraId="29CF70B8" w14:textId="77777777" w:rsidR="00F8074F" w:rsidRPr="006F5AFB" w:rsidRDefault="00F8074F" w:rsidP="00F8074F">
      <w:pPr>
        <w:jc w:val="right"/>
        <w:rPr>
          <w:rFonts w:ascii="Times New Roman" w:hAnsi="Times New Roman" w:cs="Times New Roman"/>
          <w:b/>
          <w:bCs/>
          <w:sz w:val="24"/>
          <w:szCs w:val="24"/>
        </w:rPr>
      </w:pPr>
    </w:p>
    <w:p w14:paraId="162416FE" w14:textId="77777777" w:rsidR="00F8074F" w:rsidRPr="006F5AFB" w:rsidRDefault="00F8074F" w:rsidP="00F8074F">
      <w:pPr>
        <w:jc w:val="right"/>
        <w:rPr>
          <w:rFonts w:ascii="Times New Roman" w:hAnsi="Times New Roman" w:cs="Times New Roman"/>
          <w:b/>
          <w:bCs/>
          <w:sz w:val="24"/>
          <w:szCs w:val="24"/>
        </w:rPr>
      </w:pPr>
    </w:p>
    <w:p w14:paraId="0192C114" w14:textId="77777777" w:rsidR="00F8074F" w:rsidRPr="006F5AFB" w:rsidRDefault="00F8074F" w:rsidP="00F8074F">
      <w:pPr>
        <w:jc w:val="right"/>
        <w:rPr>
          <w:rFonts w:ascii="Times New Roman" w:hAnsi="Times New Roman" w:cs="Times New Roman"/>
          <w:b/>
          <w:bCs/>
          <w:sz w:val="24"/>
          <w:szCs w:val="24"/>
        </w:rPr>
      </w:pPr>
    </w:p>
    <w:p w14:paraId="7605D595" w14:textId="77777777" w:rsidR="00F8074F" w:rsidRPr="006F5AFB" w:rsidRDefault="00F8074F" w:rsidP="00F8074F">
      <w:pPr>
        <w:jc w:val="right"/>
        <w:rPr>
          <w:rFonts w:ascii="Times New Roman" w:hAnsi="Times New Roman" w:cs="Times New Roman"/>
          <w:b/>
          <w:bCs/>
          <w:sz w:val="24"/>
          <w:szCs w:val="24"/>
        </w:rPr>
      </w:pPr>
    </w:p>
    <w:p w14:paraId="58DFB39C" w14:textId="77777777" w:rsidR="00F8074F" w:rsidRPr="006F5AFB" w:rsidRDefault="00F8074F" w:rsidP="00F8074F">
      <w:pPr>
        <w:jc w:val="right"/>
        <w:rPr>
          <w:rFonts w:ascii="Times New Roman" w:hAnsi="Times New Roman" w:cs="Times New Roman"/>
          <w:b/>
          <w:bCs/>
          <w:sz w:val="24"/>
          <w:szCs w:val="24"/>
        </w:rPr>
      </w:pPr>
    </w:p>
    <w:p w14:paraId="18FA3E11" w14:textId="77777777" w:rsidR="00F8074F" w:rsidRPr="006F5AFB" w:rsidRDefault="00F8074F" w:rsidP="00F8074F">
      <w:pPr>
        <w:jc w:val="right"/>
        <w:rPr>
          <w:rFonts w:ascii="Times New Roman" w:hAnsi="Times New Roman" w:cs="Times New Roman"/>
          <w:b/>
          <w:bCs/>
          <w:sz w:val="24"/>
          <w:szCs w:val="24"/>
        </w:rPr>
      </w:pPr>
    </w:p>
    <w:p w14:paraId="532BD636" w14:textId="77777777" w:rsidR="00F8074F" w:rsidRPr="006F5AFB" w:rsidRDefault="00F8074F" w:rsidP="00F8074F">
      <w:pPr>
        <w:jc w:val="right"/>
        <w:rPr>
          <w:rFonts w:ascii="Times New Roman" w:hAnsi="Times New Roman" w:cs="Times New Roman"/>
          <w:b/>
          <w:bCs/>
          <w:sz w:val="24"/>
          <w:szCs w:val="24"/>
        </w:rPr>
      </w:pPr>
    </w:p>
    <w:p w14:paraId="53C5ACC2" w14:textId="77777777" w:rsidR="00F8074F" w:rsidRPr="006F5AFB" w:rsidRDefault="00F8074F" w:rsidP="00F8074F">
      <w:pPr>
        <w:jc w:val="right"/>
        <w:rPr>
          <w:rFonts w:ascii="Times New Roman" w:hAnsi="Times New Roman" w:cs="Times New Roman"/>
          <w:b/>
          <w:bCs/>
          <w:sz w:val="24"/>
          <w:szCs w:val="24"/>
        </w:rPr>
      </w:pPr>
    </w:p>
    <w:p w14:paraId="618171D4" w14:textId="77777777" w:rsidR="00F8074F" w:rsidRPr="00F8074F" w:rsidRDefault="00F8074F" w:rsidP="00F8074F">
      <w:pPr>
        <w:jc w:val="center"/>
        <w:rPr>
          <w:rFonts w:ascii="Times New Roman" w:hAnsi="Times New Roman" w:cs="Times New Roman"/>
          <w:b/>
          <w:bCs/>
          <w:sz w:val="24"/>
          <w:szCs w:val="24"/>
        </w:rPr>
      </w:pPr>
      <w:r w:rsidRPr="00F8074F">
        <w:rPr>
          <w:rFonts w:ascii="Times New Roman" w:hAnsi="Times New Roman" w:cs="Times New Roman"/>
          <w:b/>
          <w:bCs/>
          <w:sz w:val="24"/>
          <w:szCs w:val="24"/>
        </w:rPr>
        <w:t>Рабочая программа дисциплины</w:t>
      </w:r>
    </w:p>
    <w:p w14:paraId="3DF8CCAC" w14:textId="77777777" w:rsidR="00F8074F" w:rsidRPr="00F8074F" w:rsidRDefault="00F8074F" w:rsidP="00F8074F">
      <w:pPr>
        <w:keepNext/>
        <w:spacing w:before="60" w:after="60" w:line="276" w:lineRule="auto"/>
        <w:jc w:val="center"/>
        <w:outlineLvl w:val="1"/>
        <w:rPr>
          <w:rFonts w:ascii="Times New Roman" w:eastAsia="Times New Roman" w:hAnsi="Times New Roman" w:cs="Times New Roman"/>
          <w:b/>
          <w:bCs/>
          <w:iCs/>
          <w:sz w:val="24"/>
          <w:szCs w:val="24"/>
          <w:lang w:val="x-none" w:eastAsia="x-none"/>
        </w:rPr>
      </w:pPr>
      <w:bookmarkStart w:id="85" w:name="_Toc162535654"/>
      <w:r w:rsidRPr="00F8074F">
        <w:rPr>
          <w:rFonts w:ascii="Times New Roman" w:eastAsia="Times New Roman" w:hAnsi="Times New Roman" w:cs="Times New Roman"/>
          <w:b/>
          <w:bCs/>
          <w:iCs/>
          <w:sz w:val="24"/>
          <w:szCs w:val="24"/>
          <w:lang w:val="x-none" w:eastAsia="x-none"/>
        </w:rPr>
        <w:t>«</w:t>
      </w:r>
      <w:r w:rsidRPr="00F8074F">
        <w:rPr>
          <w:rFonts w:ascii="Times New Roman" w:eastAsia="Times New Roman" w:hAnsi="Times New Roman" w:cs="Times New Roman"/>
          <w:b/>
          <w:bCs/>
          <w:iCs/>
          <w:noProof/>
          <w:sz w:val="24"/>
          <w:szCs w:val="24"/>
          <w:lang w:val="x-none" w:eastAsia="x-none"/>
        </w:rPr>
        <w:t>ОП.0</w:t>
      </w:r>
      <w:r w:rsidRPr="00F8074F">
        <w:rPr>
          <w:rFonts w:ascii="Times New Roman" w:eastAsia="Times New Roman" w:hAnsi="Times New Roman" w:cs="Times New Roman"/>
          <w:b/>
          <w:bCs/>
          <w:iCs/>
          <w:noProof/>
          <w:sz w:val="24"/>
          <w:szCs w:val="24"/>
          <w:lang w:eastAsia="x-none"/>
        </w:rPr>
        <w:t>7</w:t>
      </w:r>
      <w:r w:rsidRPr="00F8074F">
        <w:rPr>
          <w:rFonts w:ascii="Times New Roman" w:eastAsia="Times New Roman" w:hAnsi="Times New Roman" w:cs="Times New Roman"/>
          <w:b/>
          <w:bCs/>
          <w:iCs/>
          <w:sz w:val="24"/>
          <w:szCs w:val="24"/>
          <w:lang w:val="x-none" w:eastAsia="x-none"/>
        </w:rPr>
        <w:t xml:space="preserve"> </w:t>
      </w:r>
      <w:r w:rsidRPr="00F8074F">
        <w:rPr>
          <w:rFonts w:ascii="Times New Roman" w:eastAsia="Times New Roman" w:hAnsi="Times New Roman" w:cs="Times New Roman"/>
          <w:b/>
          <w:bCs/>
          <w:iCs/>
          <w:noProof/>
          <w:sz w:val="24"/>
          <w:szCs w:val="24"/>
          <w:lang w:val="x-none" w:eastAsia="x-none"/>
        </w:rPr>
        <w:t>Охрана труда</w:t>
      </w:r>
      <w:r w:rsidRPr="00F8074F">
        <w:rPr>
          <w:rFonts w:ascii="Times New Roman" w:eastAsia="Times New Roman" w:hAnsi="Times New Roman" w:cs="Times New Roman"/>
          <w:b/>
          <w:bCs/>
          <w:iCs/>
          <w:sz w:val="24"/>
          <w:szCs w:val="24"/>
          <w:lang w:val="x-none" w:eastAsia="x-none"/>
        </w:rPr>
        <w:t>»</w:t>
      </w:r>
      <w:bookmarkEnd w:id="85"/>
    </w:p>
    <w:p w14:paraId="0CD0C997" w14:textId="77777777" w:rsidR="00F8074F" w:rsidRPr="00F8074F" w:rsidRDefault="00F8074F" w:rsidP="00F8074F">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0D256EF" w14:textId="77777777" w:rsidR="00F8074F" w:rsidRPr="00F8074F" w:rsidRDefault="00F8074F" w:rsidP="00F8074F">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05DE7B0" w14:textId="77777777" w:rsidR="00F8074F" w:rsidRPr="00F8074F" w:rsidRDefault="00F8074F" w:rsidP="00F8074F">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D8E351D" w14:textId="77777777" w:rsidR="00F8074F" w:rsidRPr="00F8074F" w:rsidRDefault="00F8074F" w:rsidP="00F8074F">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3985BC6" w14:textId="77777777" w:rsidR="00F8074F" w:rsidRPr="00F8074F" w:rsidRDefault="00F8074F" w:rsidP="00F8074F">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7058449" w14:textId="77777777" w:rsidR="00F8074F" w:rsidRPr="00F8074F" w:rsidRDefault="00F8074F" w:rsidP="00F8074F">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9B0B7B1" w14:textId="77777777" w:rsidR="00F8074F" w:rsidRPr="00F8074F" w:rsidRDefault="00F8074F" w:rsidP="00F8074F">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B83CC9B" w14:textId="77777777" w:rsidR="00F8074F" w:rsidRPr="00F8074F" w:rsidRDefault="00F8074F" w:rsidP="00F8074F">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7A4D1ED6" w14:textId="77777777" w:rsidR="00F8074F" w:rsidRPr="00F8074F" w:rsidRDefault="00F8074F" w:rsidP="00F8074F">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7BA4F159" w14:textId="77777777" w:rsidR="00F8074F" w:rsidRPr="00F8074F" w:rsidRDefault="00F8074F" w:rsidP="00F8074F">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1CBDC0C" w14:textId="77777777" w:rsidR="00F8074F" w:rsidRPr="00F8074F" w:rsidRDefault="00F8074F" w:rsidP="00F8074F">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4C55D74" w14:textId="77777777" w:rsidR="00F8074F" w:rsidRPr="00F8074F" w:rsidRDefault="00F8074F" w:rsidP="00F8074F">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29EDB40" w14:textId="77777777" w:rsidR="00F8074F" w:rsidRPr="00F8074F" w:rsidRDefault="00F8074F" w:rsidP="00F8074F">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34DE1E2" w14:textId="77777777" w:rsidR="00F8074F" w:rsidRPr="00F8074F" w:rsidRDefault="00F8074F" w:rsidP="00F8074F">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DDF7C2C" w14:textId="77777777" w:rsidR="00F8074F" w:rsidRPr="00F8074F" w:rsidRDefault="00F8074F" w:rsidP="00F8074F">
      <w:pPr>
        <w:widowControl w:val="0"/>
        <w:jc w:val="center"/>
        <w:rPr>
          <w:rFonts w:ascii="Times New Roman" w:eastAsia="Times New Roman" w:hAnsi="Times New Roman" w:cs="Times New Roman"/>
          <w:b/>
          <w:bCs/>
          <w:sz w:val="24"/>
          <w:szCs w:val="24"/>
          <w:lang w:eastAsia="nl-NL"/>
        </w:rPr>
      </w:pPr>
      <w:r w:rsidRPr="00F8074F">
        <w:rPr>
          <w:rFonts w:ascii="Times New Roman" w:eastAsia="Times New Roman" w:hAnsi="Times New Roman" w:cs="Times New Roman"/>
          <w:b/>
          <w:bCs/>
          <w:sz w:val="24"/>
          <w:szCs w:val="24"/>
          <w:lang w:eastAsia="nl-NL"/>
        </w:rPr>
        <w:t>2024г.</w:t>
      </w:r>
    </w:p>
    <w:p w14:paraId="21AB76B5" w14:textId="77777777" w:rsidR="00F8074F" w:rsidRPr="00F8074F" w:rsidRDefault="00F8074F" w:rsidP="00F8074F">
      <w:pPr>
        <w:rPr>
          <w:rFonts w:ascii="Times New Roman Полужирный" w:eastAsia="Segoe UI" w:hAnsi="Times New Roman Полужирный" w:cs="Times New Roman"/>
          <w:b/>
          <w:bCs/>
          <w:caps/>
          <w:kern w:val="32"/>
          <w:sz w:val="24"/>
          <w:szCs w:val="24"/>
          <w:lang w:val="x-none" w:eastAsia="x-none"/>
        </w:rPr>
      </w:pPr>
      <w:r w:rsidRPr="00F8074F">
        <w:br w:type="page"/>
      </w:r>
    </w:p>
    <w:p w14:paraId="49F5C59C" w14:textId="77777777" w:rsidR="00F8074F" w:rsidRPr="00F8074F" w:rsidRDefault="00F8074F" w:rsidP="00F8074F">
      <w:pPr>
        <w:keepNext/>
        <w:spacing w:after="120"/>
        <w:jc w:val="center"/>
        <w:outlineLvl w:val="0"/>
        <w:rPr>
          <w:rFonts w:ascii="Times New Roman" w:eastAsia="Segoe UI" w:hAnsi="Times New Roman" w:cs="Times New Roman"/>
          <w:b/>
          <w:bCs/>
          <w:caps/>
          <w:kern w:val="32"/>
          <w:sz w:val="24"/>
          <w:szCs w:val="24"/>
          <w:lang w:eastAsia="x-none"/>
        </w:rPr>
      </w:pPr>
      <w:bookmarkStart w:id="86" w:name="_Toc167454396"/>
      <w:r w:rsidRPr="00F8074F">
        <w:rPr>
          <w:rFonts w:ascii="Times New Roman" w:eastAsia="Segoe UI" w:hAnsi="Times New Roman" w:cs="Times New Roman"/>
          <w:b/>
          <w:bCs/>
          <w:caps/>
          <w:kern w:val="32"/>
          <w:sz w:val="24"/>
          <w:szCs w:val="24"/>
          <w:lang w:eastAsia="x-none"/>
        </w:rPr>
        <w:lastRenderedPageBreak/>
        <w:t>СОДЕРЖАНИЕ ПРОГРАММЫ</w:t>
      </w:r>
      <w:bookmarkEnd w:id="86"/>
    </w:p>
    <w:p w14:paraId="74AAD2ED" w14:textId="77777777" w:rsidR="00F8074F" w:rsidRPr="002C4AD9" w:rsidRDefault="00F8074F" w:rsidP="00F8074F">
      <w:pPr>
        <w:tabs>
          <w:tab w:val="right" w:leader="dot" w:pos="9639"/>
        </w:tabs>
        <w:spacing w:before="120" w:line="276" w:lineRule="auto"/>
        <w:rPr>
          <w:rFonts w:ascii="Times New Roman" w:hAnsi="Times New Roman" w:cs="Times New Roman"/>
          <w:b/>
          <w:bCs/>
          <w:noProof/>
        </w:rPr>
      </w:pPr>
      <w:r w:rsidRPr="00F8074F">
        <w:rPr>
          <w:rFonts w:ascii="Times New Roman" w:hAnsi="Times New Roman" w:cs="Times New Roman"/>
          <w:noProof/>
        </w:rPr>
        <w:fldChar w:fldCharType="begin"/>
      </w:r>
      <w:r w:rsidRPr="00F8074F">
        <w:rPr>
          <w:rFonts w:ascii="Times New Roman" w:hAnsi="Times New Roman" w:cs="Times New Roman"/>
          <w:noProof/>
        </w:rPr>
        <w:instrText xml:space="preserve"> TOC \h \z \t "Раздел 1;1;Раздел 1.1;2" </w:instrText>
      </w:r>
      <w:r w:rsidRPr="00F8074F">
        <w:rPr>
          <w:rFonts w:ascii="Times New Roman" w:hAnsi="Times New Roman" w:cs="Times New Roman"/>
          <w:noProof/>
        </w:rPr>
        <w:fldChar w:fldCharType="separate"/>
      </w:r>
      <w:hyperlink w:anchor="_Toc167454396" w:history="1">
        <w:r w:rsidRPr="002C4AD9">
          <w:rPr>
            <w:rFonts w:ascii="Times New Roman" w:hAnsi="Times New Roman" w:cs="Times New Roman"/>
            <w:b/>
            <w:bCs/>
            <w:noProof/>
          </w:rPr>
          <w:t>СОДЕРЖАНИЕ ПРОГРАММЫ</w:t>
        </w:r>
        <w:r w:rsidRPr="002C4AD9">
          <w:rPr>
            <w:rFonts w:ascii="Times New Roman" w:hAnsi="Times New Roman" w:cs="Times New Roman"/>
            <w:b/>
            <w:bCs/>
            <w:noProof/>
            <w:webHidden/>
          </w:rPr>
          <w:tab/>
        </w:r>
        <w:r w:rsidRPr="002C4AD9">
          <w:rPr>
            <w:rFonts w:ascii="Times New Roman" w:hAnsi="Times New Roman" w:cs="Times New Roman"/>
            <w:b/>
            <w:bCs/>
            <w:noProof/>
            <w:webHidden/>
          </w:rPr>
          <w:fldChar w:fldCharType="begin"/>
        </w:r>
        <w:r w:rsidRPr="002C4AD9">
          <w:rPr>
            <w:rFonts w:ascii="Times New Roman" w:hAnsi="Times New Roman" w:cs="Times New Roman"/>
            <w:b/>
            <w:bCs/>
            <w:noProof/>
            <w:webHidden/>
          </w:rPr>
          <w:instrText xml:space="preserve"> PAGEREF _Toc167454396 \h </w:instrText>
        </w:r>
        <w:r w:rsidRPr="002C4AD9">
          <w:rPr>
            <w:rFonts w:ascii="Times New Roman" w:hAnsi="Times New Roman" w:cs="Times New Roman"/>
            <w:b/>
            <w:bCs/>
            <w:noProof/>
            <w:webHidden/>
          </w:rPr>
        </w:r>
        <w:r w:rsidRPr="002C4AD9">
          <w:rPr>
            <w:rFonts w:ascii="Times New Roman" w:hAnsi="Times New Roman" w:cs="Times New Roman"/>
            <w:b/>
            <w:bCs/>
            <w:noProof/>
            <w:webHidden/>
          </w:rPr>
          <w:fldChar w:fldCharType="separate"/>
        </w:r>
        <w:r w:rsidRPr="002C4AD9">
          <w:rPr>
            <w:rFonts w:ascii="Times New Roman" w:hAnsi="Times New Roman" w:cs="Times New Roman"/>
            <w:b/>
            <w:bCs/>
            <w:noProof/>
            <w:webHidden/>
          </w:rPr>
          <w:t>2</w:t>
        </w:r>
        <w:r w:rsidRPr="002C4AD9">
          <w:rPr>
            <w:rFonts w:ascii="Times New Roman" w:hAnsi="Times New Roman" w:cs="Times New Roman"/>
            <w:b/>
            <w:bCs/>
            <w:noProof/>
            <w:webHidden/>
          </w:rPr>
          <w:fldChar w:fldCharType="end"/>
        </w:r>
      </w:hyperlink>
    </w:p>
    <w:p w14:paraId="586AC575" w14:textId="77777777" w:rsidR="00F8074F" w:rsidRPr="002C4AD9" w:rsidRDefault="006158BE" w:rsidP="00F8074F">
      <w:pPr>
        <w:tabs>
          <w:tab w:val="right" w:leader="dot" w:pos="9639"/>
        </w:tabs>
        <w:spacing w:before="120" w:line="276" w:lineRule="auto"/>
        <w:rPr>
          <w:rFonts w:eastAsiaTheme="minorEastAsia"/>
          <w:noProof/>
          <w:lang w:eastAsia="ru-RU"/>
        </w:rPr>
      </w:pPr>
      <w:hyperlink w:anchor="_Toc156825288" w:history="1">
        <w:r w:rsidR="00F8074F" w:rsidRPr="002C4AD9">
          <w:rPr>
            <w:rFonts w:ascii="Times New Roman" w:hAnsi="Times New Roman" w:cs="Times New Roman"/>
            <w:b/>
            <w:bCs/>
            <w:noProof/>
          </w:rPr>
          <w:t>1. Общая характеристика</w:t>
        </w:r>
        <w:r w:rsidR="00F8074F" w:rsidRPr="002C4AD9">
          <w:rPr>
            <w:rFonts w:ascii="Times New Roman" w:hAnsi="Times New Roman" w:cs="Times New Roman"/>
            <w:b/>
            <w:bCs/>
            <w:noProof/>
            <w:webHidden/>
          </w:rPr>
          <w:tab/>
          <w:t>3</w:t>
        </w:r>
      </w:hyperlink>
    </w:p>
    <w:p w14:paraId="132600FC" w14:textId="77777777" w:rsidR="00F8074F" w:rsidRPr="002C4AD9" w:rsidRDefault="006158BE" w:rsidP="00F8074F">
      <w:pPr>
        <w:tabs>
          <w:tab w:val="right" w:leader="dot" w:pos="9639"/>
        </w:tabs>
        <w:spacing w:before="120"/>
        <w:ind w:left="240"/>
        <w:rPr>
          <w:rFonts w:eastAsiaTheme="minorEastAsia"/>
          <w:noProof/>
          <w:lang w:eastAsia="ru-RU"/>
        </w:rPr>
      </w:pPr>
      <w:hyperlink w:anchor="_Toc167454397" w:history="1">
        <w:r w:rsidR="00F8074F" w:rsidRPr="002C4AD9">
          <w:rPr>
            <w:rFonts w:ascii="Times New Roman" w:eastAsia="Times New Roman" w:hAnsi="Times New Roman" w:cs="Times New Roman"/>
            <w:iCs/>
            <w:noProof/>
            <w:sz w:val="24"/>
            <w:szCs w:val="24"/>
            <w:lang w:eastAsia="ru-RU"/>
          </w:rPr>
          <w:t>1.1. Цель и место дисциплины в структуре основной образовательной программы:</w:t>
        </w:r>
        <w:r w:rsidR="00F8074F" w:rsidRPr="002C4AD9">
          <w:rPr>
            <w:rFonts w:ascii="Times New Roman" w:eastAsia="Times New Roman" w:hAnsi="Times New Roman" w:cs="Times New Roman"/>
            <w:iCs/>
            <w:noProof/>
            <w:webHidden/>
            <w:sz w:val="24"/>
            <w:szCs w:val="24"/>
            <w:lang w:eastAsia="ru-RU"/>
          </w:rPr>
          <w:tab/>
        </w:r>
        <w:r w:rsidR="00F8074F" w:rsidRPr="002C4AD9">
          <w:rPr>
            <w:rFonts w:ascii="Times New Roman" w:eastAsia="Times New Roman" w:hAnsi="Times New Roman" w:cs="Times New Roman"/>
            <w:iCs/>
            <w:noProof/>
            <w:webHidden/>
            <w:sz w:val="24"/>
            <w:szCs w:val="24"/>
            <w:lang w:eastAsia="ru-RU"/>
          </w:rPr>
          <w:fldChar w:fldCharType="begin"/>
        </w:r>
        <w:r w:rsidR="00F8074F" w:rsidRPr="002C4AD9">
          <w:rPr>
            <w:rFonts w:ascii="Times New Roman" w:eastAsia="Times New Roman" w:hAnsi="Times New Roman" w:cs="Times New Roman"/>
            <w:iCs/>
            <w:noProof/>
            <w:webHidden/>
            <w:sz w:val="24"/>
            <w:szCs w:val="24"/>
            <w:lang w:eastAsia="ru-RU"/>
          </w:rPr>
          <w:instrText xml:space="preserve"> PAGEREF _Toc167454397 \h </w:instrText>
        </w:r>
        <w:r w:rsidR="00F8074F" w:rsidRPr="002C4AD9">
          <w:rPr>
            <w:rFonts w:ascii="Times New Roman" w:eastAsia="Times New Roman" w:hAnsi="Times New Roman" w:cs="Times New Roman"/>
            <w:iCs/>
            <w:noProof/>
            <w:webHidden/>
            <w:sz w:val="24"/>
            <w:szCs w:val="24"/>
            <w:lang w:eastAsia="ru-RU"/>
          </w:rPr>
        </w:r>
        <w:r w:rsidR="00F8074F" w:rsidRPr="002C4AD9">
          <w:rPr>
            <w:rFonts w:ascii="Times New Roman" w:eastAsia="Times New Roman" w:hAnsi="Times New Roman" w:cs="Times New Roman"/>
            <w:iCs/>
            <w:noProof/>
            <w:webHidden/>
            <w:sz w:val="24"/>
            <w:szCs w:val="24"/>
            <w:lang w:eastAsia="ru-RU"/>
          </w:rPr>
          <w:fldChar w:fldCharType="separate"/>
        </w:r>
        <w:r w:rsidR="00F8074F" w:rsidRPr="002C4AD9">
          <w:rPr>
            <w:rFonts w:ascii="Times New Roman" w:eastAsia="Times New Roman" w:hAnsi="Times New Roman" w:cs="Times New Roman"/>
            <w:iCs/>
            <w:noProof/>
            <w:webHidden/>
            <w:sz w:val="24"/>
            <w:szCs w:val="24"/>
            <w:lang w:eastAsia="ru-RU"/>
          </w:rPr>
          <w:t>3</w:t>
        </w:r>
        <w:r w:rsidR="00F8074F" w:rsidRPr="002C4AD9">
          <w:rPr>
            <w:rFonts w:ascii="Times New Roman" w:eastAsia="Times New Roman" w:hAnsi="Times New Roman" w:cs="Times New Roman"/>
            <w:iCs/>
            <w:noProof/>
            <w:webHidden/>
            <w:sz w:val="24"/>
            <w:szCs w:val="24"/>
            <w:lang w:eastAsia="ru-RU"/>
          </w:rPr>
          <w:fldChar w:fldCharType="end"/>
        </w:r>
      </w:hyperlink>
    </w:p>
    <w:p w14:paraId="3400711B" w14:textId="77777777" w:rsidR="00F8074F" w:rsidRPr="002C4AD9" w:rsidRDefault="006158BE" w:rsidP="00F8074F">
      <w:pPr>
        <w:tabs>
          <w:tab w:val="right" w:leader="dot" w:pos="9639"/>
        </w:tabs>
        <w:spacing w:before="120"/>
        <w:ind w:left="240"/>
        <w:rPr>
          <w:rFonts w:eastAsiaTheme="minorEastAsia"/>
          <w:noProof/>
          <w:lang w:eastAsia="ru-RU"/>
        </w:rPr>
      </w:pPr>
      <w:hyperlink w:anchor="_Toc167454398" w:history="1">
        <w:r w:rsidR="00F8074F" w:rsidRPr="002C4AD9">
          <w:rPr>
            <w:rFonts w:ascii="Times New Roman" w:eastAsia="Times New Roman" w:hAnsi="Times New Roman" w:cs="Times New Roman"/>
            <w:iCs/>
            <w:noProof/>
            <w:sz w:val="24"/>
            <w:szCs w:val="24"/>
            <w:lang w:eastAsia="ru-RU"/>
          </w:rPr>
          <w:t>1.2. Планируемые результаты освоения дисциплины</w:t>
        </w:r>
        <w:r w:rsidR="00F8074F" w:rsidRPr="002C4AD9">
          <w:rPr>
            <w:rFonts w:ascii="Times New Roman" w:eastAsia="Times New Roman" w:hAnsi="Times New Roman" w:cs="Times New Roman"/>
            <w:iCs/>
            <w:noProof/>
            <w:webHidden/>
            <w:sz w:val="24"/>
            <w:szCs w:val="24"/>
            <w:lang w:eastAsia="ru-RU"/>
          </w:rPr>
          <w:tab/>
        </w:r>
        <w:r w:rsidR="00F8074F" w:rsidRPr="002C4AD9">
          <w:rPr>
            <w:rFonts w:ascii="Times New Roman" w:eastAsia="Times New Roman" w:hAnsi="Times New Roman" w:cs="Times New Roman"/>
            <w:iCs/>
            <w:noProof/>
            <w:webHidden/>
            <w:sz w:val="24"/>
            <w:szCs w:val="24"/>
            <w:lang w:eastAsia="ru-RU"/>
          </w:rPr>
          <w:fldChar w:fldCharType="begin"/>
        </w:r>
        <w:r w:rsidR="00F8074F" w:rsidRPr="002C4AD9">
          <w:rPr>
            <w:rFonts w:ascii="Times New Roman" w:eastAsia="Times New Roman" w:hAnsi="Times New Roman" w:cs="Times New Roman"/>
            <w:iCs/>
            <w:noProof/>
            <w:webHidden/>
            <w:sz w:val="24"/>
            <w:szCs w:val="24"/>
            <w:lang w:eastAsia="ru-RU"/>
          </w:rPr>
          <w:instrText xml:space="preserve"> PAGEREF _Toc167454398 \h </w:instrText>
        </w:r>
        <w:r w:rsidR="00F8074F" w:rsidRPr="002C4AD9">
          <w:rPr>
            <w:rFonts w:ascii="Times New Roman" w:eastAsia="Times New Roman" w:hAnsi="Times New Roman" w:cs="Times New Roman"/>
            <w:iCs/>
            <w:noProof/>
            <w:webHidden/>
            <w:sz w:val="24"/>
            <w:szCs w:val="24"/>
            <w:lang w:eastAsia="ru-RU"/>
          </w:rPr>
        </w:r>
        <w:r w:rsidR="00F8074F" w:rsidRPr="002C4AD9">
          <w:rPr>
            <w:rFonts w:ascii="Times New Roman" w:eastAsia="Times New Roman" w:hAnsi="Times New Roman" w:cs="Times New Roman"/>
            <w:iCs/>
            <w:noProof/>
            <w:webHidden/>
            <w:sz w:val="24"/>
            <w:szCs w:val="24"/>
            <w:lang w:eastAsia="ru-RU"/>
          </w:rPr>
          <w:fldChar w:fldCharType="separate"/>
        </w:r>
        <w:r w:rsidR="00F8074F" w:rsidRPr="002C4AD9">
          <w:rPr>
            <w:rFonts w:ascii="Times New Roman" w:eastAsia="Times New Roman" w:hAnsi="Times New Roman" w:cs="Times New Roman"/>
            <w:iCs/>
            <w:noProof/>
            <w:webHidden/>
            <w:sz w:val="24"/>
            <w:szCs w:val="24"/>
            <w:lang w:eastAsia="ru-RU"/>
          </w:rPr>
          <w:t>3</w:t>
        </w:r>
        <w:r w:rsidR="00F8074F" w:rsidRPr="002C4AD9">
          <w:rPr>
            <w:rFonts w:ascii="Times New Roman" w:eastAsia="Times New Roman" w:hAnsi="Times New Roman" w:cs="Times New Roman"/>
            <w:iCs/>
            <w:noProof/>
            <w:webHidden/>
            <w:sz w:val="24"/>
            <w:szCs w:val="24"/>
            <w:lang w:eastAsia="ru-RU"/>
          </w:rPr>
          <w:fldChar w:fldCharType="end"/>
        </w:r>
      </w:hyperlink>
    </w:p>
    <w:p w14:paraId="0FFFDD12" w14:textId="77777777" w:rsidR="00F8074F" w:rsidRPr="002C4AD9" w:rsidRDefault="00F8074F" w:rsidP="00F8074F">
      <w:pPr>
        <w:tabs>
          <w:tab w:val="right" w:leader="dot" w:pos="9639"/>
        </w:tabs>
        <w:spacing w:before="120" w:line="276" w:lineRule="auto"/>
        <w:rPr>
          <w:rFonts w:eastAsiaTheme="minorEastAsia"/>
          <w:noProof/>
          <w:lang w:eastAsia="ru-RU"/>
        </w:rPr>
      </w:pPr>
      <w:r w:rsidRPr="002C4AD9">
        <w:rPr>
          <w:rFonts w:ascii="Times New Roman" w:hAnsi="Times New Roman" w:cs="Times New Roman"/>
          <w:b/>
          <w:bCs/>
          <w:noProof/>
        </w:rPr>
        <w:t xml:space="preserve">2. </w:t>
      </w:r>
      <w:hyperlink w:anchor="_Toc167454399" w:history="1">
        <w:r w:rsidRPr="002C4AD9">
          <w:rPr>
            <w:rFonts w:ascii="Times New Roman" w:hAnsi="Times New Roman" w:cs="Times New Roman"/>
            <w:b/>
            <w:bCs/>
            <w:noProof/>
          </w:rPr>
          <w:t>Структура и содержание ДИСЦИПЛИНЫ</w:t>
        </w:r>
        <w:r w:rsidRPr="002C4AD9">
          <w:rPr>
            <w:rFonts w:ascii="Times New Roman" w:hAnsi="Times New Roman" w:cs="Times New Roman"/>
            <w:b/>
            <w:bCs/>
            <w:noProof/>
            <w:webHidden/>
          </w:rPr>
          <w:tab/>
          <w:t>5</w:t>
        </w:r>
      </w:hyperlink>
    </w:p>
    <w:p w14:paraId="65D0C138" w14:textId="77777777" w:rsidR="00F8074F" w:rsidRPr="002C4AD9" w:rsidRDefault="006158BE" w:rsidP="00F8074F">
      <w:pPr>
        <w:tabs>
          <w:tab w:val="right" w:leader="dot" w:pos="9639"/>
        </w:tabs>
        <w:spacing w:before="120"/>
        <w:ind w:left="240"/>
        <w:rPr>
          <w:rFonts w:eastAsiaTheme="minorEastAsia"/>
          <w:noProof/>
          <w:lang w:eastAsia="ru-RU"/>
        </w:rPr>
      </w:pPr>
      <w:hyperlink w:anchor="_Toc167454400" w:history="1">
        <w:r w:rsidR="00F8074F" w:rsidRPr="002C4AD9">
          <w:rPr>
            <w:rFonts w:ascii="Times New Roman" w:eastAsia="Times New Roman" w:hAnsi="Times New Roman" w:cs="Times New Roman"/>
            <w:iCs/>
            <w:noProof/>
            <w:sz w:val="24"/>
            <w:szCs w:val="24"/>
            <w:lang w:eastAsia="ru-RU"/>
          </w:rPr>
          <w:t>2.1. Трудоемкость освоения дисциплины</w:t>
        </w:r>
        <w:r w:rsidR="00F8074F" w:rsidRPr="002C4AD9">
          <w:rPr>
            <w:rFonts w:ascii="Times New Roman" w:eastAsia="Times New Roman" w:hAnsi="Times New Roman" w:cs="Times New Roman"/>
            <w:iCs/>
            <w:noProof/>
            <w:webHidden/>
            <w:sz w:val="24"/>
            <w:szCs w:val="24"/>
            <w:lang w:eastAsia="ru-RU"/>
          </w:rPr>
          <w:tab/>
          <w:t>5</w:t>
        </w:r>
      </w:hyperlink>
    </w:p>
    <w:p w14:paraId="14917EB4" w14:textId="77777777" w:rsidR="00F8074F" w:rsidRPr="002C4AD9" w:rsidRDefault="006158BE" w:rsidP="00F8074F">
      <w:pPr>
        <w:tabs>
          <w:tab w:val="right" w:leader="dot" w:pos="9639"/>
        </w:tabs>
        <w:spacing w:before="120"/>
        <w:ind w:left="240"/>
        <w:rPr>
          <w:rFonts w:eastAsiaTheme="minorEastAsia"/>
          <w:noProof/>
          <w:lang w:eastAsia="ru-RU"/>
        </w:rPr>
      </w:pPr>
      <w:hyperlink w:anchor="_Toc167454401" w:history="1">
        <w:r w:rsidR="00F8074F" w:rsidRPr="002C4AD9">
          <w:rPr>
            <w:rFonts w:ascii="Times New Roman" w:eastAsia="Times New Roman" w:hAnsi="Times New Roman" w:cs="Times New Roman"/>
            <w:iCs/>
            <w:noProof/>
            <w:sz w:val="24"/>
            <w:szCs w:val="24"/>
            <w:lang w:eastAsia="ru-RU"/>
          </w:rPr>
          <w:t>2.2. Содержание дисциплины</w:t>
        </w:r>
        <w:r w:rsidR="00F8074F" w:rsidRPr="002C4AD9">
          <w:rPr>
            <w:rFonts w:ascii="Times New Roman" w:eastAsia="Times New Roman" w:hAnsi="Times New Roman" w:cs="Times New Roman"/>
            <w:iCs/>
            <w:noProof/>
            <w:webHidden/>
            <w:sz w:val="24"/>
            <w:szCs w:val="24"/>
            <w:lang w:eastAsia="ru-RU"/>
          </w:rPr>
          <w:tab/>
          <w:t>6</w:t>
        </w:r>
      </w:hyperlink>
    </w:p>
    <w:p w14:paraId="2CB66E72" w14:textId="77777777" w:rsidR="00F8074F" w:rsidRPr="002C4AD9" w:rsidRDefault="006158BE" w:rsidP="00F8074F">
      <w:pPr>
        <w:tabs>
          <w:tab w:val="right" w:leader="dot" w:pos="9639"/>
        </w:tabs>
        <w:spacing w:before="120" w:line="276" w:lineRule="auto"/>
        <w:rPr>
          <w:rFonts w:eastAsiaTheme="minorEastAsia"/>
          <w:noProof/>
          <w:lang w:eastAsia="ru-RU"/>
        </w:rPr>
      </w:pPr>
      <w:hyperlink w:anchor="_Toc167454402" w:history="1">
        <w:r w:rsidR="00F8074F" w:rsidRPr="002C4AD9">
          <w:rPr>
            <w:rFonts w:ascii="Times New Roman" w:hAnsi="Times New Roman" w:cs="Times New Roman"/>
            <w:b/>
            <w:bCs/>
            <w:noProof/>
          </w:rPr>
          <w:t>3. Условия реализации ДИСЦИПЛИНЫ</w:t>
        </w:r>
        <w:r w:rsidR="00F8074F" w:rsidRPr="002C4AD9">
          <w:rPr>
            <w:rFonts w:ascii="Times New Roman" w:hAnsi="Times New Roman" w:cs="Times New Roman"/>
            <w:b/>
            <w:bCs/>
            <w:noProof/>
            <w:webHidden/>
          </w:rPr>
          <w:tab/>
          <w:t>9</w:t>
        </w:r>
      </w:hyperlink>
    </w:p>
    <w:p w14:paraId="6DB7E7F3" w14:textId="77777777" w:rsidR="00F8074F" w:rsidRPr="002C4AD9" w:rsidRDefault="006158BE" w:rsidP="00F8074F">
      <w:pPr>
        <w:tabs>
          <w:tab w:val="right" w:leader="dot" w:pos="9639"/>
        </w:tabs>
        <w:spacing w:before="120"/>
        <w:ind w:left="240"/>
        <w:rPr>
          <w:rFonts w:eastAsiaTheme="minorEastAsia"/>
          <w:noProof/>
          <w:lang w:eastAsia="ru-RU"/>
        </w:rPr>
      </w:pPr>
      <w:hyperlink w:anchor="_Toc167454403" w:history="1">
        <w:r w:rsidR="00F8074F" w:rsidRPr="002C4AD9">
          <w:rPr>
            <w:rFonts w:ascii="Times New Roman" w:eastAsia="Times New Roman" w:hAnsi="Times New Roman" w:cs="Times New Roman"/>
            <w:iCs/>
            <w:noProof/>
            <w:sz w:val="24"/>
            <w:szCs w:val="24"/>
            <w:lang w:eastAsia="ru-RU"/>
          </w:rPr>
          <w:t>3.1. Материально-техническое обеспечение</w:t>
        </w:r>
        <w:r w:rsidR="00F8074F" w:rsidRPr="002C4AD9">
          <w:rPr>
            <w:rFonts w:ascii="Times New Roman" w:eastAsia="Times New Roman" w:hAnsi="Times New Roman" w:cs="Times New Roman"/>
            <w:iCs/>
            <w:noProof/>
            <w:webHidden/>
            <w:sz w:val="24"/>
            <w:szCs w:val="24"/>
            <w:lang w:eastAsia="ru-RU"/>
          </w:rPr>
          <w:tab/>
          <w:t>9</w:t>
        </w:r>
      </w:hyperlink>
    </w:p>
    <w:p w14:paraId="434A3BA1" w14:textId="77777777" w:rsidR="00F8074F" w:rsidRPr="002C4AD9" w:rsidRDefault="006158BE" w:rsidP="00F8074F">
      <w:pPr>
        <w:tabs>
          <w:tab w:val="right" w:leader="dot" w:pos="9639"/>
        </w:tabs>
        <w:spacing w:before="120"/>
        <w:ind w:left="240"/>
        <w:rPr>
          <w:rFonts w:ascii="Times New Roman" w:eastAsia="Times New Roman" w:hAnsi="Times New Roman" w:cs="Times New Roman"/>
          <w:iCs/>
          <w:noProof/>
          <w:sz w:val="24"/>
          <w:szCs w:val="24"/>
          <w:lang w:eastAsia="ru-RU"/>
        </w:rPr>
      </w:pPr>
      <w:hyperlink w:anchor="_Toc167454404" w:history="1">
        <w:r w:rsidR="00F8074F" w:rsidRPr="002C4AD9">
          <w:rPr>
            <w:rFonts w:ascii="Times New Roman" w:eastAsia="Times New Roman" w:hAnsi="Times New Roman" w:cs="Times New Roman"/>
            <w:iCs/>
            <w:noProof/>
            <w:sz w:val="24"/>
            <w:szCs w:val="24"/>
            <w:lang w:eastAsia="ru-RU"/>
          </w:rPr>
          <w:t>3.2. Учебно-методическое обеспечение</w:t>
        </w:r>
        <w:r w:rsidR="00F8074F" w:rsidRPr="002C4AD9">
          <w:rPr>
            <w:rFonts w:ascii="Times New Roman" w:eastAsia="Times New Roman" w:hAnsi="Times New Roman" w:cs="Times New Roman"/>
            <w:iCs/>
            <w:noProof/>
            <w:webHidden/>
            <w:sz w:val="24"/>
            <w:szCs w:val="24"/>
            <w:lang w:eastAsia="ru-RU"/>
          </w:rPr>
          <w:tab/>
          <w:t>9</w:t>
        </w:r>
      </w:hyperlink>
    </w:p>
    <w:p w14:paraId="11DE6E20" w14:textId="77777777" w:rsidR="00F8074F" w:rsidRPr="002C4AD9" w:rsidRDefault="006158BE" w:rsidP="00F8074F">
      <w:pPr>
        <w:tabs>
          <w:tab w:val="right" w:leader="dot" w:pos="9639"/>
        </w:tabs>
        <w:spacing w:before="120" w:line="276" w:lineRule="auto"/>
        <w:rPr>
          <w:rFonts w:eastAsiaTheme="minorEastAsia"/>
          <w:noProof/>
          <w:lang w:eastAsia="ru-RU"/>
        </w:rPr>
      </w:pPr>
      <w:hyperlink w:anchor="_Toc156825299" w:history="1">
        <w:r w:rsidR="00F8074F" w:rsidRPr="002C4AD9">
          <w:rPr>
            <w:rFonts w:ascii="Times New Roman" w:hAnsi="Times New Roman" w:cs="Times New Roman"/>
            <w:b/>
            <w:bCs/>
            <w:noProof/>
          </w:rPr>
          <w:t>4. Контроль и оценка результатов  освоения ДИСЦИПЛИНЫ</w:t>
        </w:r>
        <w:r w:rsidR="00F8074F" w:rsidRPr="002C4AD9">
          <w:rPr>
            <w:rFonts w:ascii="Times New Roman" w:hAnsi="Times New Roman" w:cs="Times New Roman"/>
            <w:b/>
            <w:bCs/>
            <w:noProof/>
            <w:webHidden/>
          </w:rPr>
          <w:tab/>
          <w:t>9</w:t>
        </w:r>
      </w:hyperlink>
    </w:p>
    <w:p w14:paraId="1D3384EA" w14:textId="77777777" w:rsidR="00F8074F" w:rsidRPr="00F8074F" w:rsidRDefault="00F8074F" w:rsidP="00F8074F">
      <w:pPr>
        <w:rPr>
          <w:lang w:eastAsia="ru-RU"/>
        </w:rPr>
      </w:pPr>
    </w:p>
    <w:p w14:paraId="5C7EBCD4" w14:textId="77777777" w:rsidR="00F8074F" w:rsidRPr="00F8074F" w:rsidRDefault="00F8074F" w:rsidP="00F8074F">
      <w:pPr>
        <w:keepNext/>
        <w:spacing w:after="120"/>
        <w:outlineLvl w:val="0"/>
        <w:rPr>
          <w:rFonts w:ascii="Times New Roman" w:eastAsia="Segoe UI" w:hAnsi="Times New Roman" w:cs="Times New Roman"/>
          <w:caps/>
          <w:kern w:val="32"/>
          <w:sz w:val="24"/>
          <w:szCs w:val="24"/>
          <w:lang w:eastAsia="x-none"/>
        </w:rPr>
      </w:pPr>
      <w:r w:rsidRPr="00F8074F">
        <w:rPr>
          <w:rFonts w:ascii="Times New Roman" w:eastAsia="Segoe UI" w:hAnsi="Times New Roman" w:cs="Times New Roman"/>
          <w:caps/>
          <w:kern w:val="32"/>
          <w:sz w:val="24"/>
          <w:szCs w:val="24"/>
          <w:lang w:eastAsia="x-none"/>
        </w:rPr>
        <w:fldChar w:fldCharType="end"/>
      </w:r>
    </w:p>
    <w:p w14:paraId="051EF739" w14:textId="77777777" w:rsidR="00F8074F" w:rsidRPr="00F8074F" w:rsidRDefault="00F8074F" w:rsidP="00F8074F">
      <w:pPr>
        <w:keepNext/>
        <w:spacing w:after="120"/>
        <w:outlineLvl w:val="0"/>
        <w:rPr>
          <w:rFonts w:ascii="Times New Roman" w:eastAsia="Segoe UI" w:hAnsi="Times New Roman" w:cs="Times New Roman"/>
          <w:b/>
          <w:bCs/>
          <w:caps/>
          <w:kern w:val="32"/>
          <w:sz w:val="24"/>
          <w:szCs w:val="24"/>
          <w:lang w:eastAsia="x-none"/>
        </w:rPr>
        <w:sectPr w:rsidR="00F8074F" w:rsidRPr="00F8074F" w:rsidSect="00502F97">
          <w:headerReference w:type="even" r:id="rId72"/>
          <w:headerReference w:type="default" r:id="rId73"/>
          <w:pgSz w:w="11906" w:h="16838"/>
          <w:pgMar w:top="1134" w:right="567" w:bottom="1134" w:left="1701" w:header="709" w:footer="709" w:gutter="0"/>
          <w:cols w:space="708"/>
          <w:docGrid w:linePitch="360"/>
        </w:sectPr>
      </w:pPr>
    </w:p>
    <w:p w14:paraId="0FFEEFE5" w14:textId="77777777" w:rsidR="00F8074F" w:rsidRPr="00F8074F" w:rsidRDefault="00F8074F" w:rsidP="00F8074F">
      <w:pPr>
        <w:suppressAutoHyphens/>
        <w:jc w:val="center"/>
        <w:rPr>
          <w:rFonts w:ascii="Times New Roman" w:hAnsi="Times New Roman" w:cs="Times New Roman"/>
          <w:b/>
          <w:sz w:val="24"/>
          <w:szCs w:val="24"/>
        </w:rPr>
      </w:pPr>
      <w:r w:rsidRPr="00F8074F">
        <w:rPr>
          <w:rFonts w:ascii="Times New Roman" w:hAnsi="Times New Roman" w:cs="Times New Roman"/>
          <w:b/>
          <w:sz w:val="24"/>
          <w:szCs w:val="24"/>
        </w:rPr>
        <w:lastRenderedPageBreak/>
        <w:t xml:space="preserve">1. ОБЩАЯ ХАРАКТЕРИСТИКА </w:t>
      </w:r>
      <w:r w:rsidRPr="00F8074F">
        <w:rPr>
          <w:rFonts w:ascii="Times New Roman" w:hAnsi="Times New Roman" w:cs="Times New Roman"/>
          <w:b/>
          <w:color w:val="000000"/>
          <w:sz w:val="24"/>
          <w:szCs w:val="24"/>
        </w:rPr>
        <w:t>РАБОЧЕЙ ПРОГРАММЫ</w:t>
      </w:r>
      <w:r w:rsidRPr="00F8074F">
        <w:rPr>
          <w:rFonts w:ascii="Times New Roman" w:hAnsi="Times New Roman" w:cs="Times New Roman"/>
          <w:b/>
          <w:sz w:val="24"/>
          <w:szCs w:val="24"/>
        </w:rPr>
        <w:t xml:space="preserve"> УЧЕБНОЙ ДИСЦИПЛИНЫ</w:t>
      </w:r>
    </w:p>
    <w:p w14:paraId="4245E1C8" w14:textId="77777777" w:rsidR="00F8074F" w:rsidRPr="00F8074F" w:rsidRDefault="00F8074F" w:rsidP="00F8074F">
      <w:pPr>
        <w:suppressAutoHyphens/>
        <w:jc w:val="center"/>
        <w:rPr>
          <w:rFonts w:ascii="Times New Roman" w:hAnsi="Times New Roman" w:cs="Times New Roman"/>
          <w:b/>
          <w:sz w:val="24"/>
          <w:szCs w:val="24"/>
        </w:rPr>
      </w:pPr>
      <w:r w:rsidRPr="00F8074F">
        <w:rPr>
          <w:rFonts w:ascii="Times New Roman" w:hAnsi="Times New Roman" w:cs="Times New Roman"/>
          <w:b/>
          <w:sz w:val="24"/>
          <w:szCs w:val="24"/>
        </w:rPr>
        <w:t>«</w:t>
      </w:r>
      <w:r w:rsidRPr="00F8074F">
        <w:rPr>
          <w:rFonts w:ascii="Times New Roman" w:hAnsi="Times New Roman" w:cs="Times New Roman"/>
          <w:b/>
          <w:noProof/>
          <w:sz w:val="24"/>
          <w:szCs w:val="24"/>
        </w:rPr>
        <w:t>ОП.07</w:t>
      </w:r>
      <w:r w:rsidRPr="00F8074F">
        <w:rPr>
          <w:rFonts w:ascii="Times New Roman" w:hAnsi="Times New Roman" w:cs="Times New Roman"/>
          <w:b/>
          <w:sz w:val="24"/>
          <w:szCs w:val="24"/>
        </w:rPr>
        <w:t xml:space="preserve"> </w:t>
      </w:r>
      <w:r w:rsidRPr="00F8074F">
        <w:rPr>
          <w:rFonts w:ascii="Times New Roman" w:hAnsi="Times New Roman" w:cs="Times New Roman"/>
          <w:b/>
          <w:noProof/>
          <w:sz w:val="24"/>
          <w:szCs w:val="24"/>
        </w:rPr>
        <w:t>Охрана труда</w:t>
      </w:r>
      <w:r w:rsidRPr="00F8074F">
        <w:rPr>
          <w:rFonts w:ascii="Times New Roman" w:hAnsi="Times New Roman" w:cs="Times New Roman"/>
          <w:b/>
          <w:sz w:val="24"/>
          <w:szCs w:val="24"/>
        </w:rPr>
        <w:t>»</w:t>
      </w:r>
    </w:p>
    <w:p w14:paraId="0DF39B56" w14:textId="77777777" w:rsidR="00F8074F" w:rsidRPr="00F8074F" w:rsidRDefault="00F8074F" w:rsidP="00F80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vertAlign w:val="superscript"/>
        </w:rPr>
      </w:pPr>
    </w:p>
    <w:p w14:paraId="559AF860" w14:textId="77777777" w:rsidR="00F8074F" w:rsidRPr="00F8074F" w:rsidRDefault="00F8074F" w:rsidP="006158BE">
      <w:pPr>
        <w:spacing w:after="120" w:line="276" w:lineRule="auto"/>
        <w:ind w:firstLine="709"/>
        <w:jc w:val="both"/>
        <w:outlineLvl w:val="1"/>
        <w:rPr>
          <w:rFonts w:ascii="Times New Roman Полужирный" w:eastAsia="Segoe UI" w:hAnsi="Times New Roman Полужирный" w:cs="Times New Roman"/>
          <w:b/>
          <w:bCs/>
          <w:color w:val="000000"/>
          <w:spacing w:val="15"/>
          <w:sz w:val="24"/>
          <w:szCs w:val="24"/>
          <w:lang w:eastAsia="ru-RU"/>
        </w:rPr>
      </w:pPr>
      <w:bookmarkStart w:id="87" w:name="_Toc167454397"/>
      <w:r w:rsidRPr="00F8074F">
        <w:rPr>
          <w:rFonts w:ascii="Times New Roman Полужирный" w:eastAsia="Segoe UI" w:hAnsi="Times New Roman Полужирный" w:cs="Times New Roman"/>
          <w:b/>
          <w:bCs/>
          <w:color w:val="5A5A5A" w:themeColor="text1" w:themeTint="A5"/>
          <w:spacing w:val="15"/>
          <w:sz w:val="24"/>
          <w:szCs w:val="24"/>
          <w:lang w:eastAsia="ru-RU"/>
        </w:rPr>
        <w:t>1.1. Цель и место дисциплины в структуре основной образовательной программы:</w:t>
      </w:r>
      <w:bookmarkEnd w:id="87"/>
      <w:r w:rsidRPr="00F8074F">
        <w:rPr>
          <w:rFonts w:ascii="Times New Roman Полужирный" w:eastAsia="Segoe UI" w:hAnsi="Times New Roman Полужирный" w:cs="Times New Roman"/>
          <w:b/>
          <w:bCs/>
          <w:color w:val="5A5A5A" w:themeColor="text1" w:themeTint="A5"/>
          <w:spacing w:val="15"/>
          <w:sz w:val="24"/>
          <w:szCs w:val="24"/>
          <w:lang w:eastAsia="ru-RU"/>
        </w:rPr>
        <w:t xml:space="preserve"> </w:t>
      </w:r>
    </w:p>
    <w:p w14:paraId="35375550" w14:textId="77777777" w:rsidR="00F8074F" w:rsidRPr="00F8074F" w:rsidRDefault="00F8074F" w:rsidP="006158BE">
      <w:pPr>
        <w:spacing w:line="276" w:lineRule="auto"/>
        <w:ind w:firstLine="709"/>
        <w:jc w:val="both"/>
        <w:rPr>
          <w:rFonts w:ascii="Times New Roman" w:hAnsi="Times New Roman"/>
          <w:sz w:val="24"/>
          <w:szCs w:val="24"/>
        </w:rPr>
      </w:pPr>
      <w:r w:rsidRPr="00F8074F">
        <w:rPr>
          <w:rFonts w:ascii="Times New Roman" w:eastAsia="Times New Roman" w:hAnsi="Times New Roman" w:cs="Times New Roman"/>
          <w:sz w:val="24"/>
          <w:szCs w:val="24"/>
          <w:lang w:eastAsia="ru-RU"/>
        </w:rPr>
        <w:t>Цель дисциплины</w:t>
      </w:r>
      <w:r w:rsidRPr="00F8074F">
        <w:rPr>
          <w:rFonts w:ascii="Times New Roman" w:hAnsi="Times New Roman"/>
          <w:sz w:val="24"/>
          <w:szCs w:val="24"/>
        </w:rPr>
        <w:t xml:space="preserve"> «ОП.07 Охрана труда»: вооружить будущих выпускников теоретическими и практическими знаниями, необходимым для:</w:t>
      </w:r>
    </w:p>
    <w:p w14:paraId="26D0C11F" w14:textId="77777777" w:rsidR="00F8074F" w:rsidRPr="00F8074F" w:rsidRDefault="00F8074F" w:rsidP="006158BE">
      <w:pPr>
        <w:spacing w:line="276" w:lineRule="auto"/>
        <w:ind w:firstLine="709"/>
        <w:jc w:val="both"/>
        <w:rPr>
          <w:rFonts w:ascii="Times New Roman" w:hAnsi="Times New Roman"/>
          <w:sz w:val="24"/>
          <w:szCs w:val="24"/>
        </w:rPr>
      </w:pPr>
      <w:r w:rsidRPr="00F8074F">
        <w:rPr>
          <w:rFonts w:ascii="Times New Roman" w:hAnsi="Times New Roman"/>
          <w:sz w:val="24"/>
          <w:szCs w:val="24"/>
        </w:rPr>
        <w:t>- идентификации негативных факторов производственной среды;</w:t>
      </w:r>
    </w:p>
    <w:p w14:paraId="318D7AAF" w14:textId="77777777" w:rsidR="00F8074F" w:rsidRPr="00F8074F" w:rsidRDefault="00F8074F" w:rsidP="006158BE">
      <w:pPr>
        <w:spacing w:line="276" w:lineRule="auto"/>
        <w:ind w:firstLine="709"/>
        <w:jc w:val="both"/>
        <w:rPr>
          <w:rFonts w:ascii="Times New Roman" w:hAnsi="Times New Roman"/>
          <w:sz w:val="24"/>
          <w:szCs w:val="24"/>
        </w:rPr>
      </w:pPr>
      <w:r w:rsidRPr="00F8074F">
        <w:rPr>
          <w:rFonts w:ascii="Times New Roman" w:hAnsi="Times New Roman"/>
          <w:sz w:val="24"/>
          <w:szCs w:val="24"/>
        </w:rPr>
        <w:t>- защиты человека от вредных и опасных производительных факторов;</w:t>
      </w:r>
    </w:p>
    <w:p w14:paraId="1BA85CCD" w14:textId="77777777" w:rsidR="00F8074F" w:rsidRPr="00F8074F" w:rsidRDefault="00F8074F" w:rsidP="006158BE">
      <w:pPr>
        <w:spacing w:line="276" w:lineRule="auto"/>
        <w:ind w:firstLine="709"/>
        <w:jc w:val="both"/>
        <w:rPr>
          <w:rFonts w:ascii="Times New Roman" w:hAnsi="Times New Roman"/>
          <w:sz w:val="24"/>
          <w:szCs w:val="24"/>
        </w:rPr>
      </w:pPr>
      <w:r w:rsidRPr="00F8074F">
        <w:rPr>
          <w:rFonts w:ascii="Times New Roman" w:hAnsi="Times New Roman"/>
          <w:sz w:val="24"/>
          <w:szCs w:val="24"/>
        </w:rPr>
        <w:t>- создания комфортных условий для трудовой деятельности;</w:t>
      </w:r>
    </w:p>
    <w:p w14:paraId="24FCD40E" w14:textId="77777777" w:rsidR="00F8074F" w:rsidRPr="00F8074F" w:rsidRDefault="00F8074F" w:rsidP="006158BE">
      <w:pPr>
        <w:spacing w:line="276" w:lineRule="auto"/>
        <w:ind w:firstLine="709"/>
        <w:jc w:val="both"/>
        <w:rPr>
          <w:rFonts w:ascii="Times New Roman" w:hAnsi="Times New Roman"/>
          <w:sz w:val="24"/>
          <w:szCs w:val="24"/>
        </w:rPr>
      </w:pPr>
      <w:r w:rsidRPr="00F8074F">
        <w:rPr>
          <w:rFonts w:ascii="Times New Roman" w:hAnsi="Times New Roman"/>
          <w:sz w:val="24"/>
          <w:szCs w:val="24"/>
        </w:rPr>
        <w:t>- обеспечения условий для безопасного труда;</w:t>
      </w:r>
    </w:p>
    <w:p w14:paraId="125FDDAD" w14:textId="77777777" w:rsidR="00F8074F" w:rsidRPr="00F8074F" w:rsidRDefault="00F8074F" w:rsidP="006158BE">
      <w:pPr>
        <w:spacing w:line="276" w:lineRule="auto"/>
        <w:ind w:firstLine="709"/>
        <w:jc w:val="both"/>
        <w:rPr>
          <w:rFonts w:ascii="Times New Roman" w:hAnsi="Times New Roman"/>
          <w:sz w:val="24"/>
          <w:szCs w:val="24"/>
        </w:rPr>
      </w:pPr>
      <w:r w:rsidRPr="00F8074F">
        <w:rPr>
          <w:rFonts w:ascii="Times New Roman" w:hAnsi="Times New Roman"/>
          <w:sz w:val="24"/>
          <w:szCs w:val="24"/>
        </w:rPr>
        <w:t>- оказания первой помощи пострадавшим на производстве.</w:t>
      </w:r>
    </w:p>
    <w:p w14:paraId="02C7FF5B" w14:textId="77777777" w:rsidR="00F8074F" w:rsidRPr="00F8074F" w:rsidRDefault="00F8074F" w:rsidP="006158BE">
      <w:pPr>
        <w:spacing w:line="276" w:lineRule="auto"/>
        <w:ind w:firstLine="709"/>
        <w:jc w:val="both"/>
        <w:rPr>
          <w:rFonts w:ascii="Times New Roman" w:hAnsi="Times New Roman" w:cs="Times New Roman"/>
          <w:sz w:val="24"/>
          <w:szCs w:val="24"/>
        </w:rPr>
      </w:pPr>
      <w:r w:rsidRPr="00F8074F">
        <w:rPr>
          <w:rFonts w:ascii="Times New Roman" w:hAnsi="Times New Roman" w:cs="Times New Roman"/>
          <w:sz w:val="24"/>
          <w:szCs w:val="24"/>
        </w:rPr>
        <w:t>Дисциплина «</w:t>
      </w:r>
      <w:r w:rsidRPr="00F8074F">
        <w:rPr>
          <w:rFonts w:ascii="Times New Roman" w:hAnsi="Times New Roman"/>
          <w:sz w:val="24"/>
          <w:szCs w:val="24"/>
        </w:rPr>
        <w:t>ОП.07 Охрана труда</w:t>
      </w:r>
      <w:r w:rsidRPr="00F8074F">
        <w:rPr>
          <w:rFonts w:ascii="Times New Roman" w:hAnsi="Times New Roman" w:cs="Times New Roman"/>
          <w:sz w:val="24"/>
          <w:szCs w:val="24"/>
        </w:rPr>
        <w:t xml:space="preserve">» включена в </w:t>
      </w:r>
      <w:r w:rsidRPr="00F8074F">
        <w:rPr>
          <w:rFonts w:ascii="Times New Roman" w:hAnsi="Times New Roman" w:cs="Times New Roman"/>
          <w:iCs/>
          <w:color w:val="000000" w:themeColor="text1"/>
          <w:sz w:val="24"/>
          <w:szCs w:val="24"/>
        </w:rPr>
        <w:t>вариативную часть общепрофессионального цикла образовательной программы</w:t>
      </w:r>
      <w:r w:rsidRPr="00F8074F">
        <w:rPr>
          <w:rFonts w:ascii="Times New Roman" w:hAnsi="Times New Roman"/>
          <w:sz w:val="24"/>
          <w:szCs w:val="24"/>
        </w:rPr>
        <w:t xml:space="preserve"> для изучения нормативных документов по системе охраны труда на производстве, организации планирования мероприятий по охране труда, порядка обучения по охране труда на предприятии, изучения порядка разработки инструкций по охране труда на рабочих местах по запросу работодателя ООО «ЖЭК Уварово».</w:t>
      </w:r>
    </w:p>
    <w:p w14:paraId="4D9C00CD" w14:textId="77777777" w:rsidR="00F8074F" w:rsidRPr="00F8074F" w:rsidRDefault="00F8074F" w:rsidP="006158BE">
      <w:pPr>
        <w:suppressAutoHyphens/>
        <w:spacing w:line="276" w:lineRule="auto"/>
        <w:ind w:firstLine="709"/>
        <w:jc w:val="both"/>
        <w:rPr>
          <w:rFonts w:ascii="Times New Roman" w:hAnsi="Times New Roman" w:cs="Times New Roman"/>
          <w:iCs/>
          <w:color w:val="000000" w:themeColor="text1"/>
          <w:sz w:val="24"/>
          <w:szCs w:val="24"/>
        </w:rPr>
      </w:pPr>
    </w:p>
    <w:p w14:paraId="74D7A1E5" w14:textId="77777777" w:rsidR="00F8074F" w:rsidRPr="00F8074F" w:rsidRDefault="00F8074F" w:rsidP="006158BE">
      <w:pPr>
        <w:spacing w:after="120" w:line="276" w:lineRule="auto"/>
        <w:ind w:firstLine="709"/>
        <w:outlineLvl w:val="1"/>
        <w:rPr>
          <w:rFonts w:ascii="Times New Roman" w:eastAsia="Segoe UI" w:hAnsi="Times New Roman" w:cs="Times New Roman"/>
          <w:b/>
          <w:bCs/>
          <w:color w:val="5A5A5A" w:themeColor="text1" w:themeTint="A5"/>
          <w:spacing w:val="15"/>
          <w:sz w:val="24"/>
          <w:szCs w:val="24"/>
          <w:lang w:eastAsia="ru-RU"/>
        </w:rPr>
      </w:pPr>
      <w:bookmarkStart w:id="88" w:name="_Toc167454398"/>
      <w:r w:rsidRPr="00F8074F">
        <w:rPr>
          <w:rFonts w:ascii="Times New Roman" w:eastAsia="Segoe UI" w:hAnsi="Times New Roman" w:cs="Times New Roman"/>
          <w:b/>
          <w:bCs/>
          <w:color w:val="5A5A5A" w:themeColor="text1" w:themeTint="A5"/>
          <w:spacing w:val="15"/>
          <w:sz w:val="24"/>
          <w:szCs w:val="24"/>
          <w:lang w:eastAsia="ru-RU"/>
        </w:rPr>
        <w:t>1.2. Планируемые результаты освоения дисциплины</w:t>
      </w:r>
      <w:bookmarkEnd w:id="88"/>
    </w:p>
    <w:p w14:paraId="0F6AD4D7" w14:textId="77777777" w:rsidR="00F8074F" w:rsidRPr="00F8074F" w:rsidRDefault="00F8074F" w:rsidP="006158BE">
      <w:pPr>
        <w:spacing w:line="276" w:lineRule="auto"/>
        <w:ind w:firstLine="709"/>
        <w:jc w:val="both"/>
        <w:rPr>
          <w:rFonts w:ascii="Times New Roman" w:eastAsia="Times New Roman" w:hAnsi="Times New Roman" w:cs="Times New Roman"/>
          <w:sz w:val="24"/>
          <w:szCs w:val="24"/>
          <w:lang w:eastAsia="ru-RU"/>
        </w:rPr>
      </w:pPr>
      <w:r w:rsidRPr="00F8074F">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4.3.2 ОПОП-П).</w:t>
      </w:r>
    </w:p>
    <w:p w14:paraId="1073FF52" w14:textId="77777777" w:rsidR="00F8074F" w:rsidRPr="00F8074F" w:rsidRDefault="00F8074F" w:rsidP="006158BE">
      <w:pPr>
        <w:spacing w:after="120" w:line="276" w:lineRule="auto"/>
        <w:ind w:firstLine="709"/>
        <w:rPr>
          <w:rFonts w:ascii="Times New Roman" w:hAnsi="Times New Roman" w:cs="Times New Roman"/>
          <w:bCs/>
          <w:sz w:val="24"/>
          <w:szCs w:val="24"/>
        </w:rPr>
      </w:pPr>
      <w:r w:rsidRPr="00F8074F">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5"/>
        <w:gridCol w:w="2406"/>
        <w:gridCol w:w="2471"/>
        <w:gridCol w:w="2406"/>
      </w:tblGrid>
      <w:tr w:rsidR="00F8074F" w:rsidRPr="00F8074F" w14:paraId="4CD0D00A" w14:textId="77777777" w:rsidTr="006158BE">
        <w:tc>
          <w:tcPr>
            <w:tcW w:w="2345" w:type="dxa"/>
            <w:tcBorders>
              <w:top w:val="single" w:sz="4" w:space="0" w:color="auto"/>
              <w:left w:val="single" w:sz="4" w:space="0" w:color="auto"/>
              <w:right w:val="single" w:sz="4" w:space="0" w:color="auto"/>
            </w:tcBorders>
          </w:tcPr>
          <w:p w14:paraId="4D169DA4" w14:textId="77777777" w:rsidR="00F8074F" w:rsidRPr="00F8074F" w:rsidRDefault="00F8074F" w:rsidP="00F8074F">
            <w:pPr>
              <w:rPr>
                <w:rFonts w:ascii="Times New Roman" w:hAnsi="Times New Roman" w:cs="Times New Roman"/>
                <w:b/>
                <w:i/>
                <w:sz w:val="24"/>
                <w:szCs w:val="24"/>
              </w:rPr>
            </w:pPr>
            <w:r w:rsidRPr="00F8074F">
              <w:rPr>
                <w:rFonts w:ascii="Times New Roman" w:hAnsi="Times New Roman" w:cs="Times New Roman"/>
                <w:b/>
                <w:i/>
                <w:sz w:val="24"/>
                <w:szCs w:val="24"/>
              </w:rPr>
              <w:t xml:space="preserve">Код ОК </w:t>
            </w:r>
          </w:p>
        </w:tc>
        <w:tc>
          <w:tcPr>
            <w:tcW w:w="2406" w:type="dxa"/>
            <w:tcBorders>
              <w:top w:val="single" w:sz="4" w:space="0" w:color="auto"/>
              <w:left w:val="single" w:sz="4" w:space="0" w:color="auto"/>
              <w:right w:val="single" w:sz="4" w:space="0" w:color="auto"/>
            </w:tcBorders>
          </w:tcPr>
          <w:p w14:paraId="77AA86E6" w14:textId="77777777" w:rsidR="00F8074F" w:rsidRPr="00F8074F" w:rsidRDefault="00F8074F" w:rsidP="00F8074F">
            <w:pPr>
              <w:jc w:val="center"/>
              <w:rPr>
                <w:rFonts w:ascii="Times New Roman" w:hAnsi="Times New Roman" w:cs="Times New Roman"/>
                <w:b/>
                <w:sz w:val="24"/>
                <w:szCs w:val="24"/>
              </w:rPr>
            </w:pPr>
            <w:r w:rsidRPr="00F8074F">
              <w:rPr>
                <w:rFonts w:ascii="Times New Roman" w:hAnsi="Times New Roman" w:cs="Times New Roman"/>
                <w:b/>
                <w:sz w:val="24"/>
                <w:szCs w:val="24"/>
              </w:rPr>
              <w:t>Уметь</w:t>
            </w:r>
          </w:p>
        </w:tc>
        <w:tc>
          <w:tcPr>
            <w:tcW w:w="2471" w:type="dxa"/>
            <w:tcBorders>
              <w:top w:val="single" w:sz="4" w:space="0" w:color="auto"/>
              <w:left w:val="single" w:sz="4" w:space="0" w:color="auto"/>
              <w:bottom w:val="single" w:sz="4" w:space="0" w:color="auto"/>
              <w:right w:val="single" w:sz="4" w:space="0" w:color="auto"/>
            </w:tcBorders>
            <w:shd w:val="clear" w:color="auto" w:fill="auto"/>
          </w:tcPr>
          <w:p w14:paraId="64061C17" w14:textId="77777777" w:rsidR="00F8074F" w:rsidRPr="00F8074F" w:rsidRDefault="00F8074F" w:rsidP="00F8074F">
            <w:pPr>
              <w:jc w:val="center"/>
              <w:rPr>
                <w:rFonts w:ascii="Times New Roman" w:hAnsi="Times New Roman" w:cs="Times New Roman"/>
                <w:b/>
                <w:i/>
                <w:sz w:val="24"/>
                <w:szCs w:val="24"/>
              </w:rPr>
            </w:pPr>
            <w:r w:rsidRPr="00F8074F">
              <w:rPr>
                <w:rFonts w:ascii="Times New Roman" w:hAnsi="Times New Roman" w:cs="Times New Roman"/>
                <w:b/>
                <w:sz w:val="24"/>
                <w:szCs w:val="24"/>
              </w:rPr>
              <w:t>Знать</w:t>
            </w:r>
          </w:p>
        </w:tc>
        <w:tc>
          <w:tcPr>
            <w:tcW w:w="2406" w:type="dxa"/>
            <w:tcBorders>
              <w:top w:val="single" w:sz="4" w:space="0" w:color="auto"/>
              <w:left w:val="single" w:sz="4" w:space="0" w:color="auto"/>
              <w:bottom w:val="single" w:sz="4" w:space="0" w:color="auto"/>
              <w:right w:val="single" w:sz="4" w:space="0" w:color="auto"/>
            </w:tcBorders>
          </w:tcPr>
          <w:p w14:paraId="597085FB" w14:textId="77777777" w:rsidR="00F8074F" w:rsidRPr="00F8074F" w:rsidRDefault="00F8074F" w:rsidP="00F8074F">
            <w:pPr>
              <w:jc w:val="center"/>
              <w:rPr>
                <w:rFonts w:ascii="Times New Roman" w:hAnsi="Times New Roman" w:cs="Times New Roman"/>
                <w:b/>
                <w:i/>
                <w:sz w:val="24"/>
                <w:szCs w:val="24"/>
              </w:rPr>
            </w:pPr>
            <w:r w:rsidRPr="00F8074F">
              <w:rPr>
                <w:rFonts w:ascii="Times New Roman" w:hAnsi="Times New Roman" w:cs="Times New Roman"/>
                <w:b/>
                <w:sz w:val="24"/>
                <w:szCs w:val="24"/>
              </w:rPr>
              <w:t xml:space="preserve">Владеть навыками </w:t>
            </w:r>
          </w:p>
        </w:tc>
      </w:tr>
      <w:tr w:rsidR="00F8074F" w:rsidRPr="00F8074F" w14:paraId="6E386BE8" w14:textId="77777777" w:rsidTr="006158BE">
        <w:tc>
          <w:tcPr>
            <w:tcW w:w="2345" w:type="dxa"/>
            <w:tcBorders>
              <w:top w:val="single" w:sz="4" w:space="0" w:color="auto"/>
              <w:left w:val="single" w:sz="4" w:space="0" w:color="auto"/>
              <w:right w:val="single" w:sz="4" w:space="0" w:color="auto"/>
            </w:tcBorders>
          </w:tcPr>
          <w:p w14:paraId="01C9F205" w14:textId="77777777" w:rsidR="00F8074F" w:rsidRPr="00F8074F" w:rsidRDefault="00F8074F" w:rsidP="00F8074F">
            <w:pPr>
              <w:rPr>
                <w:rFonts w:ascii="Times New Roman" w:hAnsi="Times New Roman" w:cs="Times New Roman"/>
                <w:bCs/>
                <w:sz w:val="24"/>
                <w:szCs w:val="24"/>
              </w:rPr>
            </w:pPr>
            <w:r w:rsidRPr="00F8074F">
              <w:rPr>
                <w:rFonts w:ascii="Times New Roman" w:hAnsi="Times New Roman" w:cs="Times New Roman"/>
                <w:bCs/>
                <w:sz w:val="24"/>
                <w:szCs w:val="24"/>
              </w:rPr>
              <w:t>ОК.01</w:t>
            </w:r>
          </w:p>
          <w:p w14:paraId="3B5649E3" w14:textId="77777777" w:rsidR="00F8074F" w:rsidRPr="00F8074F" w:rsidRDefault="00F8074F" w:rsidP="00F8074F">
            <w:pPr>
              <w:rPr>
                <w:rFonts w:ascii="Times New Roman" w:hAnsi="Times New Roman"/>
              </w:rPr>
            </w:pPr>
            <w:r w:rsidRPr="00F8074F">
              <w:rPr>
                <w:rFonts w:ascii="Times New Roman" w:hAnsi="Times New Roman"/>
              </w:rPr>
              <w:t>Выбирать способы решения задач профессиональной деятельности применительно к различным контекстам</w:t>
            </w:r>
          </w:p>
          <w:p w14:paraId="785D596A" w14:textId="77777777" w:rsidR="00F8074F" w:rsidRPr="00F8074F" w:rsidRDefault="00F8074F" w:rsidP="00F8074F">
            <w:pPr>
              <w:rPr>
                <w:rFonts w:ascii="Times New Roman" w:hAnsi="Times New Roman" w:cs="Times New Roman"/>
                <w:bCs/>
                <w:sz w:val="24"/>
                <w:szCs w:val="24"/>
              </w:rPr>
            </w:pPr>
          </w:p>
        </w:tc>
        <w:tc>
          <w:tcPr>
            <w:tcW w:w="2406" w:type="dxa"/>
            <w:tcBorders>
              <w:top w:val="single" w:sz="4" w:space="0" w:color="auto"/>
              <w:left w:val="single" w:sz="4" w:space="0" w:color="auto"/>
              <w:right w:val="single" w:sz="4" w:space="0" w:color="auto"/>
            </w:tcBorders>
            <w:hideMark/>
          </w:tcPr>
          <w:p w14:paraId="303C2115" w14:textId="77777777" w:rsidR="00F8074F" w:rsidRPr="00F8074F" w:rsidRDefault="00F8074F" w:rsidP="00F8074F">
            <w:pPr>
              <w:rPr>
                <w:rFonts w:ascii="Times New Roman" w:hAnsi="Times New Roman"/>
              </w:rPr>
            </w:pPr>
            <w:r w:rsidRPr="00F8074F">
              <w:rPr>
                <w:rFonts w:ascii="Times New Roman" w:hAnsi="Times New Roman"/>
              </w:rPr>
              <w:t>- распознавать задачу и/или проблему в профессиональном и/или социальном контексте, анализировать и выделять её составные части</w:t>
            </w:r>
          </w:p>
          <w:p w14:paraId="0DCDF9EC" w14:textId="77777777" w:rsidR="00F8074F" w:rsidRPr="00F8074F" w:rsidRDefault="00F8074F" w:rsidP="00F8074F">
            <w:pPr>
              <w:rPr>
                <w:rFonts w:ascii="Times New Roman" w:hAnsi="Times New Roman" w:cs="Times New Roman"/>
                <w:bCs/>
              </w:rPr>
            </w:pPr>
            <w:r w:rsidRPr="00F8074F">
              <w:rPr>
                <w:rFonts w:ascii="Times New Roman" w:hAnsi="Times New Roman" w:cs="Times New Roman"/>
                <w:bCs/>
              </w:rPr>
              <w:t>- определять этапы решения задачи</w:t>
            </w:r>
            <w:r w:rsidRPr="00F8074F">
              <w:rPr>
                <w:rFonts w:ascii="Times New Roman" w:hAnsi="Times New Roman"/>
              </w:rPr>
              <w:t xml:space="preserve"> составлять план действия, реализовывать составленный план, определять необходимые ресурсы</w:t>
            </w:r>
          </w:p>
          <w:p w14:paraId="31F99DAA" w14:textId="77777777" w:rsidR="00F8074F" w:rsidRPr="00F8074F" w:rsidRDefault="00F8074F" w:rsidP="00F8074F">
            <w:pPr>
              <w:rPr>
                <w:rFonts w:ascii="Times New Roman" w:hAnsi="Times New Roman" w:cs="Times New Roman"/>
                <w:bCs/>
              </w:rPr>
            </w:pPr>
            <w:r w:rsidRPr="00F8074F">
              <w:rPr>
                <w:rFonts w:ascii="Times New Roman" w:hAnsi="Times New Roman" w:cs="Times New Roman"/>
                <w:bCs/>
              </w:rPr>
              <w:t>-</w:t>
            </w:r>
            <w:r w:rsidRPr="00F8074F">
              <w:rPr>
                <w:rFonts w:ascii="Times New Roman" w:hAnsi="Times New Roman"/>
              </w:rPr>
              <w:t xml:space="preserve"> выявлять и эффективно искать информацию, необходимую для решения задачи и/или проблемы</w:t>
            </w:r>
          </w:p>
          <w:p w14:paraId="50224ECF" w14:textId="77777777" w:rsidR="00F8074F" w:rsidRPr="00F8074F" w:rsidRDefault="00F8074F" w:rsidP="00F8074F">
            <w:pPr>
              <w:rPr>
                <w:rFonts w:ascii="Times New Roman" w:hAnsi="Times New Roman" w:cs="Times New Roman"/>
                <w:bCs/>
              </w:rPr>
            </w:pPr>
            <w:r w:rsidRPr="00F8074F">
              <w:rPr>
                <w:rFonts w:ascii="Times New Roman" w:hAnsi="Times New Roman" w:cs="Times New Roman"/>
                <w:bCs/>
              </w:rPr>
              <w:lastRenderedPageBreak/>
              <w:t xml:space="preserve">- </w:t>
            </w:r>
            <w:r w:rsidRPr="00F8074F">
              <w:rPr>
                <w:rFonts w:ascii="Times New Roman" w:hAnsi="Times New Roman"/>
              </w:rPr>
              <w:t>владеть актуальными методами работы в профессиональной и смежных сферах</w:t>
            </w:r>
          </w:p>
          <w:p w14:paraId="4F36430D" w14:textId="77777777" w:rsidR="00F8074F" w:rsidRPr="00F8074F" w:rsidRDefault="00F8074F" w:rsidP="00F8074F">
            <w:pPr>
              <w:rPr>
                <w:rFonts w:ascii="Times New Roman" w:hAnsi="Times New Roman" w:cs="Times New Roman"/>
                <w:bCs/>
              </w:rPr>
            </w:pPr>
            <w:r w:rsidRPr="00F8074F">
              <w:rPr>
                <w:rFonts w:ascii="Times New Roman" w:hAnsi="Times New Roman" w:cs="Times New Roman"/>
                <w:bCs/>
              </w:rPr>
              <w:t>-</w:t>
            </w:r>
            <w:r w:rsidRPr="00F8074F">
              <w:rPr>
                <w:rFonts w:ascii="Times New Roman" w:hAnsi="Times New Roman"/>
              </w:rPr>
              <w:t xml:space="preserve"> оценивать результат и последствия своих действий (самостоятельно или с помощью наставника)</w:t>
            </w:r>
          </w:p>
        </w:tc>
        <w:tc>
          <w:tcPr>
            <w:tcW w:w="2471" w:type="dxa"/>
            <w:tcBorders>
              <w:top w:val="single" w:sz="4" w:space="0" w:color="auto"/>
              <w:left w:val="single" w:sz="4" w:space="0" w:color="auto"/>
              <w:bottom w:val="single" w:sz="4" w:space="0" w:color="auto"/>
              <w:right w:val="single" w:sz="4" w:space="0" w:color="auto"/>
            </w:tcBorders>
            <w:shd w:val="clear" w:color="auto" w:fill="auto"/>
          </w:tcPr>
          <w:p w14:paraId="6FB71A1E" w14:textId="77777777" w:rsidR="00F8074F" w:rsidRPr="00F8074F" w:rsidRDefault="00F8074F" w:rsidP="00F8074F">
            <w:pPr>
              <w:rPr>
                <w:rFonts w:ascii="Times New Roman" w:hAnsi="Times New Roman"/>
              </w:rPr>
            </w:pPr>
            <w:r w:rsidRPr="00F8074F">
              <w:rPr>
                <w:rFonts w:ascii="Times New Roman" w:hAnsi="Times New Roman"/>
              </w:rPr>
              <w:lastRenderedPageBreak/>
              <w:t>- актуальный профессиональный и социальный контекст, в котором приходится работать и жить</w:t>
            </w:r>
          </w:p>
          <w:p w14:paraId="5E71ED47" w14:textId="77777777" w:rsidR="00F8074F" w:rsidRPr="00F8074F" w:rsidRDefault="00F8074F" w:rsidP="00F8074F">
            <w:pPr>
              <w:rPr>
                <w:rFonts w:ascii="Times New Roman" w:hAnsi="Times New Roman"/>
              </w:rPr>
            </w:pPr>
            <w:r w:rsidRPr="00F8074F">
              <w:rPr>
                <w:rFonts w:ascii="Times New Roman" w:hAnsi="Times New Roman"/>
              </w:rPr>
              <w:t>- структура плана для решения задач, алгоритмы выполнения работ в профессиональной и смежных областях</w:t>
            </w:r>
          </w:p>
          <w:p w14:paraId="53A8AAB6" w14:textId="77777777" w:rsidR="00F8074F" w:rsidRPr="00F8074F" w:rsidRDefault="00F8074F" w:rsidP="00F8074F">
            <w:pPr>
              <w:rPr>
                <w:rFonts w:ascii="Times New Roman" w:hAnsi="Times New Roman"/>
              </w:rPr>
            </w:pPr>
            <w:r w:rsidRPr="00F8074F">
              <w:rPr>
                <w:rFonts w:ascii="Times New Roman" w:hAnsi="Times New Roman"/>
              </w:rPr>
              <w:t>- основные источники информации и ресурсы для решения задач и/или проблем в профессиональном и/или социальном контексте</w:t>
            </w:r>
          </w:p>
          <w:p w14:paraId="08A9F3DE" w14:textId="77777777" w:rsidR="00F8074F" w:rsidRPr="00F8074F" w:rsidRDefault="00F8074F" w:rsidP="00F8074F">
            <w:pPr>
              <w:rPr>
                <w:rFonts w:ascii="Times New Roman" w:hAnsi="Times New Roman"/>
              </w:rPr>
            </w:pPr>
            <w:r w:rsidRPr="00F8074F">
              <w:rPr>
                <w:rFonts w:ascii="Times New Roman" w:hAnsi="Times New Roman"/>
              </w:rPr>
              <w:t>- методы работы в профессиональной и смежных сферах</w:t>
            </w:r>
          </w:p>
          <w:p w14:paraId="7AFD46C3" w14:textId="77777777" w:rsidR="00F8074F" w:rsidRPr="00F8074F" w:rsidRDefault="00F8074F" w:rsidP="00F8074F">
            <w:pPr>
              <w:rPr>
                <w:rFonts w:ascii="Times New Roman" w:hAnsi="Times New Roman"/>
              </w:rPr>
            </w:pPr>
            <w:r w:rsidRPr="00F8074F">
              <w:rPr>
                <w:rFonts w:ascii="Times New Roman" w:hAnsi="Times New Roman"/>
              </w:rPr>
              <w:t xml:space="preserve">- порядок оценки результатов решения </w:t>
            </w:r>
            <w:r w:rsidRPr="00F8074F">
              <w:rPr>
                <w:rFonts w:ascii="Times New Roman" w:hAnsi="Times New Roman"/>
              </w:rPr>
              <w:lastRenderedPageBreak/>
              <w:t>задач профессиональной деятельности</w:t>
            </w:r>
          </w:p>
          <w:p w14:paraId="6190B31B" w14:textId="77777777" w:rsidR="00F8074F" w:rsidRPr="00F8074F" w:rsidRDefault="00F8074F" w:rsidP="00F8074F">
            <w:pPr>
              <w:rPr>
                <w:rFonts w:ascii="Times New Roman" w:hAnsi="Times New Roman" w:cs="Times New Roman"/>
                <w:bCs/>
                <w:i/>
              </w:rPr>
            </w:pPr>
          </w:p>
        </w:tc>
        <w:tc>
          <w:tcPr>
            <w:tcW w:w="2406" w:type="dxa"/>
            <w:tcBorders>
              <w:top w:val="single" w:sz="4" w:space="0" w:color="auto"/>
              <w:left w:val="single" w:sz="4" w:space="0" w:color="auto"/>
              <w:bottom w:val="single" w:sz="4" w:space="0" w:color="auto"/>
              <w:right w:val="single" w:sz="4" w:space="0" w:color="auto"/>
            </w:tcBorders>
          </w:tcPr>
          <w:p w14:paraId="0733EDDA" w14:textId="77777777" w:rsidR="00F8074F" w:rsidRPr="00F8074F" w:rsidRDefault="00F8074F" w:rsidP="00F8074F">
            <w:pPr>
              <w:jc w:val="center"/>
              <w:rPr>
                <w:rFonts w:ascii="Times New Roman" w:hAnsi="Times New Roman" w:cs="Times New Roman"/>
                <w:bCs/>
                <w:i/>
                <w:sz w:val="24"/>
                <w:szCs w:val="24"/>
              </w:rPr>
            </w:pPr>
            <w:r w:rsidRPr="00F8074F">
              <w:rPr>
                <w:rFonts w:ascii="Times New Roman" w:hAnsi="Times New Roman" w:cs="Times New Roman"/>
                <w:bCs/>
                <w:i/>
                <w:sz w:val="24"/>
                <w:szCs w:val="24"/>
              </w:rPr>
              <w:lastRenderedPageBreak/>
              <w:t>-</w:t>
            </w:r>
          </w:p>
        </w:tc>
      </w:tr>
      <w:tr w:rsidR="00F8074F" w:rsidRPr="00F8074F" w14:paraId="73AC93D5" w14:textId="77777777" w:rsidTr="006158BE">
        <w:tc>
          <w:tcPr>
            <w:tcW w:w="2345" w:type="dxa"/>
            <w:tcBorders>
              <w:left w:val="single" w:sz="4" w:space="0" w:color="auto"/>
              <w:bottom w:val="single" w:sz="4" w:space="0" w:color="auto"/>
              <w:right w:val="single" w:sz="4" w:space="0" w:color="auto"/>
            </w:tcBorders>
          </w:tcPr>
          <w:p w14:paraId="05908777" w14:textId="77777777" w:rsidR="00F8074F" w:rsidRPr="00F8074F" w:rsidRDefault="00F8074F" w:rsidP="00F8074F">
            <w:pPr>
              <w:rPr>
                <w:rFonts w:ascii="Times New Roman" w:hAnsi="Times New Roman" w:cs="Times New Roman"/>
                <w:bCs/>
              </w:rPr>
            </w:pPr>
            <w:r w:rsidRPr="00F8074F">
              <w:rPr>
                <w:rFonts w:ascii="Times New Roman" w:hAnsi="Times New Roman" w:cs="Times New Roman"/>
                <w:bCs/>
              </w:rPr>
              <w:lastRenderedPageBreak/>
              <w:t>ОК.05</w:t>
            </w:r>
          </w:p>
          <w:p w14:paraId="14A98E2A" w14:textId="77777777" w:rsidR="00F8074F" w:rsidRPr="00F8074F" w:rsidRDefault="00F8074F" w:rsidP="00F8074F">
            <w:pPr>
              <w:rPr>
                <w:rFonts w:ascii="Times New Roman" w:hAnsi="Times New Roman" w:cs="Times New Roman"/>
                <w:bCs/>
              </w:rPr>
            </w:pPr>
            <w:r w:rsidRPr="00F8074F">
              <w:rPr>
                <w:rFonts w:ascii="Times New Roman" w:hAnsi="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406" w:type="dxa"/>
            <w:tcBorders>
              <w:left w:val="single" w:sz="4" w:space="0" w:color="auto"/>
              <w:bottom w:val="single" w:sz="4" w:space="0" w:color="auto"/>
              <w:right w:val="single" w:sz="4" w:space="0" w:color="auto"/>
            </w:tcBorders>
          </w:tcPr>
          <w:p w14:paraId="47BFA1FF" w14:textId="77777777" w:rsidR="00F8074F" w:rsidRPr="00F8074F" w:rsidRDefault="00F8074F" w:rsidP="00F8074F">
            <w:pPr>
              <w:rPr>
                <w:rFonts w:ascii="Times New Roman" w:hAnsi="Times New Roman"/>
              </w:rPr>
            </w:pPr>
            <w:r w:rsidRPr="00F8074F">
              <w:rPr>
                <w:rFonts w:ascii="Times New Roman" w:hAnsi="Times New Roman"/>
              </w:rPr>
              <w:t>- грамотно излагать свои мысли и оформлять документы по профессиональной тематике на государственном языке</w:t>
            </w:r>
          </w:p>
          <w:p w14:paraId="1DB68B15" w14:textId="77777777" w:rsidR="00F8074F" w:rsidRPr="00F8074F" w:rsidRDefault="00F8074F" w:rsidP="00F8074F">
            <w:pPr>
              <w:rPr>
                <w:rFonts w:ascii="Times New Roman" w:hAnsi="Times New Roman" w:cs="Times New Roman"/>
                <w:bCs/>
              </w:rPr>
            </w:pPr>
            <w:r w:rsidRPr="00F8074F">
              <w:rPr>
                <w:rFonts w:ascii="Times New Roman" w:hAnsi="Times New Roman"/>
              </w:rPr>
              <w:t>- проявлять толерантность в рабочем коллективе</w:t>
            </w:r>
          </w:p>
        </w:tc>
        <w:tc>
          <w:tcPr>
            <w:tcW w:w="2471" w:type="dxa"/>
            <w:tcBorders>
              <w:top w:val="single" w:sz="4" w:space="0" w:color="auto"/>
              <w:left w:val="single" w:sz="4" w:space="0" w:color="auto"/>
              <w:bottom w:val="single" w:sz="4" w:space="0" w:color="auto"/>
              <w:right w:val="single" w:sz="4" w:space="0" w:color="auto"/>
            </w:tcBorders>
            <w:shd w:val="clear" w:color="auto" w:fill="auto"/>
          </w:tcPr>
          <w:p w14:paraId="7F025721" w14:textId="77777777" w:rsidR="00F8074F" w:rsidRPr="00F8074F" w:rsidRDefault="00F8074F" w:rsidP="00F8074F">
            <w:pPr>
              <w:rPr>
                <w:rFonts w:ascii="Times New Roman" w:hAnsi="Times New Roman"/>
              </w:rPr>
            </w:pPr>
            <w:r w:rsidRPr="00F8074F">
              <w:rPr>
                <w:rFonts w:ascii="Times New Roman" w:hAnsi="Times New Roman"/>
              </w:rPr>
              <w:t>- правила оформления документов</w:t>
            </w:r>
          </w:p>
          <w:p w14:paraId="17D5772A" w14:textId="77777777" w:rsidR="00F8074F" w:rsidRPr="00F8074F" w:rsidRDefault="00F8074F" w:rsidP="00F8074F">
            <w:pPr>
              <w:rPr>
                <w:rFonts w:ascii="Times New Roman" w:hAnsi="Times New Roman"/>
              </w:rPr>
            </w:pPr>
            <w:r w:rsidRPr="00F8074F">
              <w:rPr>
                <w:rFonts w:ascii="Times New Roman" w:hAnsi="Times New Roman"/>
              </w:rPr>
              <w:t>- правила построения устных сообщений</w:t>
            </w:r>
          </w:p>
          <w:p w14:paraId="73494891" w14:textId="77777777" w:rsidR="00F8074F" w:rsidRPr="00F8074F" w:rsidRDefault="00F8074F" w:rsidP="00F8074F">
            <w:pPr>
              <w:rPr>
                <w:rFonts w:ascii="Times New Roman" w:hAnsi="Times New Roman" w:cs="Times New Roman"/>
                <w:bCs/>
                <w:i/>
              </w:rPr>
            </w:pPr>
            <w:r w:rsidRPr="00F8074F">
              <w:rPr>
                <w:rFonts w:ascii="Times New Roman" w:hAnsi="Times New Roman"/>
              </w:rPr>
              <w:t>- особенности социального и культурного контекста</w:t>
            </w:r>
          </w:p>
        </w:tc>
        <w:tc>
          <w:tcPr>
            <w:tcW w:w="2406" w:type="dxa"/>
            <w:tcBorders>
              <w:top w:val="single" w:sz="4" w:space="0" w:color="auto"/>
              <w:left w:val="single" w:sz="4" w:space="0" w:color="auto"/>
              <w:bottom w:val="single" w:sz="4" w:space="0" w:color="auto"/>
              <w:right w:val="single" w:sz="4" w:space="0" w:color="auto"/>
            </w:tcBorders>
          </w:tcPr>
          <w:p w14:paraId="5D71D95C" w14:textId="77777777" w:rsidR="00F8074F" w:rsidRPr="00F8074F" w:rsidRDefault="00F8074F" w:rsidP="00F8074F">
            <w:pPr>
              <w:jc w:val="center"/>
              <w:rPr>
                <w:rFonts w:ascii="Times New Roman" w:hAnsi="Times New Roman" w:cs="Times New Roman"/>
                <w:bCs/>
                <w:i/>
                <w:sz w:val="24"/>
                <w:szCs w:val="24"/>
              </w:rPr>
            </w:pPr>
            <w:r w:rsidRPr="00F8074F">
              <w:rPr>
                <w:rFonts w:ascii="Times New Roman" w:hAnsi="Times New Roman" w:cs="Times New Roman"/>
                <w:bCs/>
                <w:i/>
                <w:sz w:val="24"/>
                <w:szCs w:val="24"/>
              </w:rPr>
              <w:t>-</w:t>
            </w:r>
          </w:p>
        </w:tc>
      </w:tr>
      <w:tr w:rsidR="00F8074F" w:rsidRPr="00F8074F" w14:paraId="3F04D644" w14:textId="77777777" w:rsidTr="006158BE">
        <w:tc>
          <w:tcPr>
            <w:tcW w:w="2345" w:type="dxa"/>
            <w:tcBorders>
              <w:left w:val="single" w:sz="4" w:space="0" w:color="auto"/>
              <w:right w:val="single" w:sz="4" w:space="0" w:color="auto"/>
            </w:tcBorders>
          </w:tcPr>
          <w:p w14:paraId="3EB0446C" w14:textId="77777777" w:rsidR="00F8074F" w:rsidRPr="00F8074F" w:rsidRDefault="00F8074F" w:rsidP="00F8074F">
            <w:pPr>
              <w:rPr>
                <w:rFonts w:ascii="Times New Roman" w:hAnsi="Times New Roman" w:cs="Times New Roman"/>
                <w:bCs/>
              </w:rPr>
            </w:pPr>
            <w:r w:rsidRPr="00F8074F">
              <w:rPr>
                <w:rFonts w:ascii="Times New Roman" w:hAnsi="Times New Roman" w:cs="Times New Roman"/>
                <w:bCs/>
              </w:rPr>
              <w:t>ОК.09</w:t>
            </w:r>
          </w:p>
          <w:p w14:paraId="0B3DA866" w14:textId="77777777" w:rsidR="00F8074F" w:rsidRPr="00F8074F" w:rsidRDefault="00F8074F" w:rsidP="00F8074F">
            <w:pPr>
              <w:rPr>
                <w:rFonts w:ascii="Times New Roman" w:hAnsi="Times New Roman"/>
              </w:rPr>
            </w:pPr>
            <w:r w:rsidRPr="00F8074F">
              <w:rPr>
                <w:rFonts w:ascii="Times New Roman" w:hAnsi="Times New Roman"/>
              </w:rPr>
              <w:t>Пользоваться профессиональной документацией на государственном и иностранном языках</w:t>
            </w:r>
          </w:p>
          <w:p w14:paraId="5771F744" w14:textId="77777777" w:rsidR="00F8074F" w:rsidRPr="00F8074F" w:rsidRDefault="00F8074F" w:rsidP="00F8074F">
            <w:pPr>
              <w:rPr>
                <w:rFonts w:ascii="Times New Roman" w:hAnsi="Times New Roman" w:cs="Times New Roman"/>
                <w:bCs/>
              </w:rPr>
            </w:pPr>
          </w:p>
        </w:tc>
        <w:tc>
          <w:tcPr>
            <w:tcW w:w="2406" w:type="dxa"/>
            <w:tcBorders>
              <w:left w:val="single" w:sz="4" w:space="0" w:color="auto"/>
              <w:right w:val="single" w:sz="4" w:space="0" w:color="auto"/>
            </w:tcBorders>
          </w:tcPr>
          <w:p w14:paraId="4A27DDF8" w14:textId="77777777" w:rsidR="00F8074F" w:rsidRPr="00F8074F" w:rsidRDefault="00F8074F" w:rsidP="00F8074F">
            <w:pPr>
              <w:rPr>
                <w:rFonts w:ascii="Times New Roman" w:hAnsi="Times New Roman"/>
              </w:rPr>
            </w:pPr>
            <w:r w:rsidRPr="00F8074F">
              <w:rPr>
                <w:rFonts w:ascii="Times New Roman" w:hAnsi="Times New Roman"/>
              </w:rPr>
              <w:t>-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767B4D01" w14:textId="77777777" w:rsidR="00F8074F" w:rsidRPr="00F8074F" w:rsidRDefault="00F8074F" w:rsidP="00F8074F">
            <w:pPr>
              <w:rPr>
                <w:rFonts w:ascii="Times New Roman" w:hAnsi="Times New Roman"/>
              </w:rPr>
            </w:pPr>
            <w:r w:rsidRPr="00F8074F">
              <w:rPr>
                <w:rFonts w:ascii="Times New Roman" w:hAnsi="Times New Roman"/>
              </w:rPr>
              <w:t>- участвовать в диалогах на знакомые общие и профессиональные темы</w:t>
            </w:r>
          </w:p>
          <w:p w14:paraId="73461E5D" w14:textId="77777777" w:rsidR="00F8074F" w:rsidRPr="00F8074F" w:rsidRDefault="00F8074F" w:rsidP="00F8074F">
            <w:pPr>
              <w:rPr>
                <w:rFonts w:ascii="Times New Roman" w:hAnsi="Times New Roman"/>
              </w:rPr>
            </w:pPr>
            <w:r w:rsidRPr="00F8074F">
              <w:rPr>
                <w:rFonts w:ascii="Times New Roman" w:hAnsi="Times New Roman" w:cs="Times New Roman"/>
                <w:bCs/>
                <w:i/>
              </w:rPr>
              <w:t xml:space="preserve">- </w:t>
            </w:r>
            <w:r w:rsidRPr="00F8074F">
              <w:rPr>
                <w:rFonts w:ascii="Times New Roman" w:hAnsi="Times New Roman"/>
              </w:rPr>
              <w:t>строить простые высказывания о себе и о своей профессиональной деятельности</w:t>
            </w:r>
          </w:p>
          <w:p w14:paraId="6407D17D" w14:textId="77777777" w:rsidR="00F8074F" w:rsidRPr="00F8074F" w:rsidRDefault="00F8074F" w:rsidP="00F8074F">
            <w:pPr>
              <w:rPr>
                <w:rFonts w:ascii="Times New Roman" w:hAnsi="Times New Roman"/>
              </w:rPr>
            </w:pPr>
            <w:r w:rsidRPr="00F8074F">
              <w:rPr>
                <w:rFonts w:ascii="Times New Roman" w:hAnsi="Times New Roman"/>
              </w:rPr>
              <w:t>- кратко обосновывать и объяснять свои действия (текущие и планируемые)</w:t>
            </w:r>
          </w:p>
          <w:p w14:paraId="1AFCA46B" w14:textId="77777777" w:rsidR="00F8074F" w:rsidRPr="00F8074F" w:rsidRDefault="00F8074F" w:rsidP="00F8074F">
            <w:pPr>
              <w:rPr>
                <w:rFonts w:ascii="Times New Roman" w:hAnsi="Times New Roman" w:cs="Times New Roman"/>
                <w:bCs/>
                <w:i/>
              </w:rPr>
            </w:pPr>
            <w:r w:rsidRPr="00F8074F">
              <w:rPr>
                <w:rFonts w:ascii="Times New Roman" w:hAnsi="Times New Roman"/>
              </w:rPr>
              <w:t>- писать простые связные сообщения на знакомые или интересующие профессиональные темы</w:t>
            </w:r>
          </w:p>
        </w:tc>
        <w:tc>
          <w:tcPr>
            <w:tcW w:w="2471" w:type="dxa"/>
            <w:tcBorders>
              <w:top w:val="single" w:sz="4" w:space="0" w:color="auto"/>
              <w:left w:val="single" w:sz="4" w:space="0" w:color="auto"/>
              <w:bottom w:val="single" w:sz="4" w:space="0" w:color="auto"/>
              <w:right w:val="single" w:sz="4" w:space="0" w:color="auto"/>
            </w:tcBorders>
            <w:shd w:val="clear" w:color="auto" w:fill="auto"/>
          </w:tcPr>
          <w:p w14:paraId="693C67F2" w14:textId="77777777" w:rsidR="00F8074F" w:rsidRPr="00F8074F" w:rsidRDefault="00F8074F" w:rsidP="00F8074F">
            <w:pPr>
              <w:rPr>
                <w:rFonts w:ascii="Times New Roman" w:hAnsi="Times New Roman"/>
              </w:rPr>
            </w:pPr>
            <w:r w:rsidRPr="00F8074F">
              <w:rPr>
                <w:rFonts w:ascii="Times New Roman" w:hAnsi="Times New Roman"/>
              </w:rPr>
              <w:t>- правила построения простых и сложных предложений на профессиональные темы</w:t>
            </w:r>
          </w:p>
          <w:p w14:paraId="4D6CAF44" w14:textId="77777777" w:rsidR="00F8074F" w:rsidRPr="00F8074F" w:rsidRDefault="00F8074F" w:rsidP="00F8074F">
            <w:pPr>
              <w:rPr>
                <w:rFonts w:ascii="Times New Roman" w:hAnsi="Times New Roman"/>
              </w:rPr>
            </w:pPr>
            <w:r w:rsidRPr="00F8074F">
              <w:rPr>
                <w:rFonts w:ascii="Times New Roman" w:hAnsi="Times New Roman"/>
              </w:rPr>
              <w:t>- основные общеупотребительные глаголы (бытовая и профессиональная лексика)</w:t>
            </w:r>
          </w:p>
          <w:p w14:paraId="5D8CA34F" w14:textId="77777777" w:rsidR="00F8074F" w:rsidRPr="00F8074F" w:rsidRDefault="00F8074F" w:rsidP="00F8074F">
            <w:pPr>
              <w:rPr>
                <w:rFonts w:ascii="Times New Roman" w:hAnsi="Times New Roman"/>
              </w:rPr>
            </w:pPr>
            <w:r w:rsidRPr="00F8074F">
              <w:rPr>
                <w:rFonts w:ascii="Times New Roman" w:hAnsi="Times New Roman"/>
              </w:rPr>
              <w:t>- лексический минимум, относящийся к описанию предметов, средств и процессов профессиональной деятельности</w:t>
            </w:r>
          </w:p>
          <w:p w14:paraId="77620535" w14:textId="77777777" w:rsidR="00F8074F" w:rsidRPr="00F8074F" w:rsidRDefault="00F8074F" w:rsidP="00F8074F">
            <w:pPr>
              <w:rPr>
                <w:rFonts w:ascii="Times New Roman" w:hAnsi="Times New Roman"/>
              </w:rPr>
            </w:pPr>
            <w:r w:rsidRPr="00F8074F">
              <w:rPr>
                <w:rFonts w:ascii="Times New Roman" w:hAnsi="Times New Roman"/>
              </w:rPr>
              <w:t>- особенности произношения</w:t>
            </w:r>
          </w:p>
          <w:p w14:paraId="066EB798" w14:textId="77777777" w:rsidR="00F8074F" w:rsidRPr="00F8074F" w:rsidRDefault="00F8074F" w:rsidP="00F8074F">
            <w:pPr>
              <w:rPr>
                <w:rFonts w:ascii="Times New Roman" w:hAnsi="Times New Roman"/>
              </w:rPr>
            </w:pPr>
            <w:r w:rsidRPr="00F8074F">
              <w:rPr>
                <w:rFonts w:ascii="Times New Roman" w:hAnsi="Times New Roman"/>
              </w:rPr>
              <w:t>- правила чтения текстов профессиональной направленности</w:t>
            </w:r>
          </w:p>
          <w:p w14:paraId="60860714" w14:textId="77777777" w:rsidR="00F8074F" w:rsidRPr="00F8074F" w:rsidRDefault="00F8074F" w:rsidP="00F8074F">
            <w:pPr>
              <w:rPr>
                <w:rFonts w:ascii="Times New Roman" w:hAnsi="Times New Roman" w:cs="Times New Roman"/>
                <w:bCs/>
                <w:i/>
              </w:rPr>
            </w:pPr>
          </w:p>
        </w:tc>
        <w:tc>
          <w:tcPr>
            <w:tcW w:w="2406" w:type="dxa"/>
            <w:tcBorders>
              <w:top w:val="single" w:sz="4" w:space="0" w:color="auto"/>
              <w:left w:val="single" w:sz="4" w:space="0" w:color="auto"/>
              <w:bottom w:val="single" w:sz="4" w:space="0" w:color="auto"/>
              <w:right w:val="single" w:sz="4" w:space="0" w:color="auto"/>
            </w:tcBorders>
          </w:tcPr>
          <w:p w14:paraId="10CA6156" w14:textId="77777777" w:rsidR="00F8074F" w:rsidRPr="00F8074F" w:rsidRDefault="00F8074F" w:rsidP="00F8074F">
            <w:pPr>
              <w:jc w:val="center"/>
              <w:rPr>
                <w:rFonts w:ascii="Times New Roman" w:hAnsi="Times New Roman" w:cs="Times New Roman"/>
                <w:bCs/>
                <w:i/>
                <w:sz w:val="24"/>
                <w:szCs w:val="24"/>
              </w:rPr>
            </w:pPr>
            <w:r w:rsidRPr="00F8074F">
              <w:rPr>
                <w:rFonts w:ascii="Times New Roman" w:hAnsi="Times New Roman" w:cs="Times New Roman"/>
                <w:bCs/>
                <w:i/>
                <w:sz w:val="24"/>
                <w:szCs w:val="24"/>
              </w:rPr>
              <w:t>-</w:t>
            </w:r>
          </w:p>
        </w:tc>
      </w:tr>
    </w:tbl>
    <w:p w14:paraId="26CDB7AF" w14:textId="47610D8C" w:rsidR="006158BE" w:rsidRDefault="006158BE" w:rsidP="00F8074F">
      <w:pPr>
        <w:keepNext/>
        <w:spacing w:after="120"/>
        <w:jc w:val="center"/>
        <w:outlineLvl w:val="0"/>
        <w:rPr>
          <w:rFonts w:ascii="Times New Roman" w:eastAsia="Segoe UI" w:hAnsi="Times New Roman" w:cs="Times New Roman"/>
          <w:b/>
          <w:bCs/>
          <w:caps/>
          <w:kern w:val="32"/>
          <w:sz w:val="24"/>
          <w:szCs w:val="24"/>
          <w:lang w:val="x-none" w:eastAsia="x-none"/>
        </w:rPr>
      </w:pPr>
      <w:bookmarkStart w:id="89" w:name="_Toc167454399"/>
    </w:p>
    <w:p w14:paraId="71519377" w14:textId="77777777" w:rsidR="006158BE" w:rsidRPr="00F8074F" w:rsidRDefault="006158BE" w:rsidP="00F8074F">
      <w:pPr>
        <w:keepNext/>
        <w:spacing w:after="120"/>
        <w:jc w:val="center"/>
        <w:outlineLvl w:val="0"/>
        <w:rPr>
          <w:rFonts w:ascii="Times New Roman" w:eastAsia="Segoe UI" w:hAnsi="Times New Roman" w:cs="Times New Roman"/>
          <w:b/>
          <w:bCs/>
          <w:caps/>
          <w:kern w:val="32"/>
          <w:sz w:val="24"/>
          <w:szCs w:val="24"/>
          <w:lang w:val="x-none" w:eastAsia="x-none"/>
        </w:rPr>
      </w:pPr>
    </w:p>
    <w:p w14:paraId="3FF3EBB8" w14:textId="77777777" w:rsidR="00F8074F" w:rsidRPr="00F8074F" w:rsidRDefault="00F8074F" w:rsidP="00F8074F">
      <w:pPr>
        <w:keepNext/>
        <w:spacing w:after="120"/>
        <w:jc w:val="center"/>
        <w:outlineLvl w:val="0"/>
        <w:rPr>
          <w:rFonts w:ascii="Times New Roman" w:eastAsia="Segoe UI" w:hAnsi="Times New Roman" w:cs="Times New Roman"/>
          <w:b/>
          <w:bCs/>
          <w:caps/>
          <w:kern w:val="32"/>
          <w:sz w:val="24"/>
          <w:szCs w:val="24"/>
          <w:lang w:val="x-none" w:eastAsia="x-none"/>
        </w:rPr>
      </w:pPr>
    </w:p>
    <w:p w14:paraId="0BA6B91B" w14:textId="77777777" w:rsidR="00F8074F" w:rsidRPr="00F8074F" w:rsidRDefault="00F8074F" w:rsidP="00F8074F">
      <w:pPr>
        <w:keepNext/>
        <w:spacing w:after="120"/>
        <w:jc w:val="center"/>
        <w:outlineLvl w:val="0"/>
        <w:rPr>
          <w:rFonts w:ascii="Times New Roman" w:eastAsia="Segoe UI" w:hAnsi="Times New Roman" w:cs="Times New Roman"/>
          <w:b/>
          <w:bCs/>
          <w:caps/>
          <w:kern w:val="32"/>
          <w:sz w:val="24"/>
          <w:szCs w:val="24"/>
          <w:lang w:eastAsia="x-none"/>
        </w:rPr>
      </w:pPr>
      <w:r w:rsidRPr="00F8074F">
        <w:rPr>
          <w:rFonts w:ascii="Times New Roman" w:eastAsia="Segoe UI" w:hAnsi="Times New Roman" w:cs="Times New Roman"/>
          <w:b/>
          <w:bCs/>
          <w:caps/>
          <w:kern w:val="32"/>
          <w:sz w:val="24"/>
          <w:szCs w:val="24"/>
          <w:lang w:eastAsia="x-none"/>
        </w:rPr>
        <w:t xml:space="preserve">2. </w:t>
      </w:r>
      <w:r w:rsidRPr="00F8074F">
        <w:rPr>
          <w:rFonts w:ascii="Times New Roman" w:eastAsia="Segoe UI" w:hAnsi="Times New Roman" w:cs="Times New Roman"/>
          <w:b/>
          <w:bCs/>
          <w:caps/>
          <w:kern w:val="32"/>
          <w:sz w:val="24"/>
          <w:szCs w:val="24"/>
          <w:lang w:val="x-none" w:eastAsia="x-none"/>
        </w:rPr>
        <w:t xml:space="preserve">Структура и содержание </w:t>
      </w:r>
      <w:r w:rsidRPr="00F8074F">
        <w:rPr>
          <w:rFonts w:ascii="Times New Roman" w:eastAsia="Segoe UI" w:hAnsi="Times New Roman" w:cs="Times New Roman"/>
          <w:b/>
          <w:bCs/>
          <w:caps/>
          <w:kern w:val="32"/>
          <w:sz w:val="24"/>
          <w:szCs w:val="24"/>
          <w:lang w:eastAsia="x-none"/>
        </w:rPr>
        <w:t>ДИСЦИПЛИНЫ</w:t>
      </w:r>
      <w:bookmarkEnd w:id="89"/>
    </w:p>
    <w:p w14:paraId="1617EA52" w14:textId="77777777" w:rsidR="00F8074F" w:rsidRPr="00F8074F" w:rsidRDefault="00F8074F" w:rsidP="00F8074F">
      <w:pPr>
        <w:spacing w:after="120" w:line="276" w:lineRule="auto"/>
        <w:ind w:firstLine="709"/>
        <w:outlineLvl w:val="1"/>
        <w:rPr>
          <w:rFonts w:ascii="Times New Roman" w:eastAsia="Segoe UI" w:hAnsi="Times New Roman" w:cs="Times New Roman"/>
          <w:b/>
          <w:bCs/>
          <w:color w:val="5A5A5A" w:themeColor="text1" w:themeTint="A5"/>
          <w:spacing w:val="15"/>
          <w:sz w:val="24"/>
          <w:szCs w:val="24"/>
          <w:lang w:eastAsia="ru-RU"/>
        </w:rPr>
      </w:pPr>
      <w:bookmarkStart w:id="90" w:name="_Toc167454400"/>
      <w:r w:rsidRPr="00F8074F">
        <w:rPr>
          <w:rFonts w:ascii="Times New Roman" w:eastAsia="Segoe UI" w:hAnsi="Times New Roman" w:cs="Times New Roman"/>
          <w:b/>
          <w:bCs/>
          <w:color w:val="5A5A5A" w:themeColor="text1" w:themeTint="A5"/>
          <w:spacing w:val="15"/>
          <w:sz w:val="24"/>
          <w:szCs w:val="24"/>
          <w:lang w:eastAsia="ru-RU"/>
        </w:rPr>
        <w:t>2.1. Трудоемкость освоения дисциплины</w:t>
      </w:r>
      <w:bookmarkEnd w:id="90"/>
      <w:r w:rsidRPr="00F8074F">
        <w:rPr>
          <w:rFonts w:ascii="Times New Roman" w:eastAsia="Segoe UI" w:hAnsi="Times New Roman" w:cs="Times New Roman"/>
          <w:b/>
          <w:bCs/>
          <w:color w:val="5A5A5A" w:themeColor="text1" w:themeTint="A5"/>
          <w:spacing w:val="15"/>
          <w:sz w:val="24"/>
          <w:szCs w:val="24"/>
          <w:lang w:eastAsia="ru-RU"/>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132"/>
        <w:gridCol w:w="2272"/>
      </w:tblGrid>
      <w:tr w:rsidR="00F8074F" w:rsidRPr="00F8074F" w14:paraId="613C3938" w14:textId="77777777" w:rsidTr="006158BE">
        <w:trPr>
          <w:trHeight w:val="23"/>
        </w:trPr>
        <w:tc>
          <w:tcPr>
            <w:tcW w:w="3259" w:type="pct"/>
            <w:vAlign w:val="center"/>
          </w:tcPr>
          <w:p w14:paraId="2E851765" w14:textId="77777777" w:rsidR="00F8074F" w:rsidRPr="00F8074F" w:rsidRDefault="00F8074F" w:rsidP="00F8074F">
            <w:pPr>
              <w:jc w:val="center"/>
              <w:rPr>
                <w:rFonts w:ascii="Times New Roman" w:hAnsi="Times New Roman" w:cs="Times New Roman"/>
                <w:b/>
                <w:sz w:val="24"/>
              </w:rPr>
            </w:pPr>
            <w:r w:rsidRPr="00F8074F">
              <w:rPr>
                <w:rFonts w:ascii="Times New Roman" w:hAnsi="Times New Roman" w:cs="Times New Roman"/>
                <w:b/>
                <w:sz w:val="24"/>
              </w:rPr>
              <w:t>Наименование составных частей дисциплины</w:t>
            </w:r>
          </w:p>
        </w:tc>
        <w:tc>
          <w:tcPr>
            <w:tcW w:w="579" w:type="pct"/>
            <w:vAlign w:val="center"/>
          </w:tcPr>
          <w:p w14:paraId="42DF3BBB" w14:textId="77777777" w:rsidR="00F8074F" w:rsidRPr="00F8074F" w:rsidRDefault="00F8074F" w:rsidP="00F8074F">
            <w:pPr>
              <w:jc w:val="center"/>
              <w:rPr>
                <w:rFonts w:ascii="Times New Roman" w:hAnsi="Times New Roman" w:cs="Times New Roman"/>
                <w:b/>
                <w:iCs/>
                <w:sz w:val="24"/>
              </w:rPr>
            </w:pPr>
            <w:r w:rsidRPr="00F8074F">
              <w:rPr>
                <w:rFonts w:ascii="Times New Roman" w:hAnsi="Times New Roman" w:cs="Times New Roman"/>
                <w:b/>
                <w:iCs/>
                <w:sz w:val="24"/>
              </w:rPr>
              <w:t>Объем в часах</w:t>
            </w:r>
          </w:p>
        </w:tc>
        <w:tc>
          <w:tcPr>
            <w:tcW w:w="1162" w:type="pct"/>
          </w:tcPr>
          <w:p w14:paraId="09035E10" w14:textId="77777777" w:rsidR="00F8074F" w:rsidRPr="00F8074F" w:rsidRDefault="00F8074F" w:rsidP="00F8074F">
            <w:pPr>
              <w:jc w:val="center"/>
              <w:rPr>
                <w:rFonts w:ascii="Times New Roman" w:hAnsi="Times New Roman" w:cs="Times New Roman"/>
                <w:b/>
                <w:iCs/>
                <w:sz w:val="24"/>
              </w:rPr>
            </w:pPr>
            <w:r w:rsidRPr="00F8074F">
              <w:rPr>
                <w:rFonts w:ascii="Times New Roman" w:hAnsi="Times New Roman" w:cs="Times New Roman"/>
                <w:b/>
                <w:sz w:val="24"/>
              </w:rPr>
              <w:t xml:space="preserve">В </w:t>
            </w:r>
            <w:proofErr w:type="spellStart"/>
            <w:r w:rsidRPr="00F8074F">
              <w:rPr>
                <w:rFonts w:ascii="Times New Roman" w:hAnsi="Times New Roman" w:cs="Times New Roman"/>
                <w:b/>
                <w:sz w:val="24"/>
              </w:rPr>
              <w:t>т.ч</w:t>
            </w:r>
            <w:proofErr w:type="spellEnd"/>
            <w:r w:rsidRPr="00F8074F">
              <w:rPr>
                <w:rFonts w:ascii="Times New Roman" w:hAnsi="Times New Roman" w:cs="Times New Roman"/>
                <w:b/>
                <w:sz w:val="24"/>
              </w:rPr>
              <w:t xml:space="preserve">. в форме </w:t>
            </w:r>
            <w:proofErr w:type="spellStart"/>
            <w:r w:rsidRPr="00F8074F">
              <w:rPr>
                <w:rFonts w:ascii="Times New Roman" w:hAnsi="Times New Roman" w:cs="Times New Roman"/>
                <w:b/>
                <w:sz w:val="24"/>
              </w:rPr>
              <w:t>практ</w:t>
            </w:r>
            <w:proofErr w:type="spellEnd"/>
            <w:r w:rsidRPr="00F8074F">
              <w:rPr>
                <w:rFonts w:ascii="Times New Roman" w:hAnsi="Times New Roman" w:cs="Times New Roman"/>
                <w:b/>
                <w:sz w:val="24"/>
              </w:rPr>
              <w:t>. подготовки</w:t>
            </w:r>
          </w:p>
        </w:tc>
      </w:tr>
      <w:tr w:rsidR="00F8074F" w:rsidRPr="00F8074F" w14:paraId="25569B4D" w14:textId="77777777" w:rsidTr="006158BE">
        <w:trPr>
          <w:trHeight w:val="23"/>
        </w:trPr>
        <w:tc>
          <w:tcPr>
            <w:tcW w:w="3259" w:type="pct"/>
            <w:vAlign w:val="center"/>
          </w:tcPr>
          <w:p w14:paraId="5E6BF607" w14:textId="77777777" w:rsidR="00F8074F" w:rsidRPr="00F8074F" w:rsidRDefault="00F8074F" w:rsidP="00F8074F">
            <w:pPr>
              <w:jc w:val="both"/>
              <w:rPr>
                <w:rFonts w:ascii="Times New Roman" w:hAnsi="Times New Roman" w:cs="Times New Roman"/>
                <w:bCs/>
                <w:sz w:val="24"/>
                <w:szCs w:val="24"/>
              </w:rPr>
            </w:pPr>
            <w:r w:rsidRPr="00F8074F">
              <w:rPr>
                <w:rFonts w:ascii="Times New Roman" w:hAnsi="Times New Roman" w:cs="Times New Roman"/>
                <w:bCs/>
                <w:sz w:val="24"/>
                <w:szCs w:val="24"/>
              </w:rPr>
              <w:t>Учебные занятия, в том числе:</w:t>
            </w:r>
          </w:p>
        </w:tc>
        <w:tc>
          <w:tcPr>
            <w:tcW w:w="579" w:type="pct"/>
            <w:vAlign w:val="center"/>
          </w:tcPr>
          <w:p w14:paraId="6ECA5ED4" w14:textId="77777777" w:rsidR="00F8074F" w:rsidRPr="00F8074F" w:rsidRDefault="00F8074F" w:rsidP="00F8074F">
            <w:pPr>
              <w:jc w:val="center"/>
              <w:rPr>
                <w:rFonts w:ascii="Times New Roman" w:hAnsi="Times New Roman" w:cs="Times New Roman"/>
                <w:bCs/>
                <w:sz w:val="24"/>
                <w:szCs w:val="24"/>
              </w:rPr>
            </w:pPr>
            <w:r w:rsidRPr="00F8074F">
              <w:rPr>
                <w:rFonts w:ascii="Times New Roman" w:hAnsi="Times New Roman" w:cs="Times New Roman"/>
                <w:bCs/>
                <w:sz w:val="24"/>
                <w:szCs w:val="24"/>
              </w:rPr>
              <w:t>32</w:t>
            </w:r>
          </w:p>
        </w:tc>
        <w:tc>
          <w:tcPr>
            <w:tcW w:w="1162" w:type="pct"/>
            <w:vAlign w:val="center"/>
          </w:tcPr>
          <w:p w14:paraId="64A4E79F" w14:textId="77777777" w:rsidR="00F8074F" w:rsidRPr="00F8074F" w:rsidRDefault="00F8074F" w:rsidP="00F8074F">
            <w:pPr>
              <w:jc w:val="center"/>
              <w:rPr>
                <w:rFonts w:ascii="Times New Roman" w:hAnsi="Times New Roman" w:cs="Times New Roman"/>
                <w:bCs/>
                <w:sz w:val="24"/>
                <w:szCs w:val="24"/>
              </w:rPr>
            </w:pPr>
            <w:r w:rsidRPr="00F8074F">
              <w:rPr>
                <w:rFonts w:ascii="Times New Roman" w:hAnsi="Times New Roman" w:cs="Times New Roman"/>
                <w:bCs/>
                <w:sz w:val="24"/>
                <w:szCs w:val="24"/>
              </w:rPr>
              <w:t>16</w:t>
            </w:r>
          </w:p>
        </w:tc>
      </w:tr>
      <w:tr w:rsidR="00F8074F" w:rsidRPr="00F8074F" w14:paraId="324B23B6" w14:textId="77777777" w:rsidTr="006158BE">
        <w:trPr>
          <w:trHeight w:val="23"/>
        </w:trPr>
        <w:tc>
          <w:tcPr>
            <w:tcW w:w="3259" w:type="pct"/>
            <w:vAlign w:val="center"/>
          </w:tcPr>
          <w:p w14:paraId="069098F7" w14:textId="77777777" w:rsidR="00F8074F" w:rsidRPr="00F8074F" w:rsidRDefault="00F8074F" w:rsidP="00F8074F">
            <w:pPr>
              <w:jc w:val="both"/>
              <w:rPr>
                <w:rFonts w:ascii="Times New Roman" w:hAnsi="Times New Roman" w:cs="Times New Roman"/>
                <w:bCs/>
                <w:sz w:val="24"/>
                <w:szCs w:val="24"/>
              </w:rPr>
            </w:pPr>
            <w:r w:rsidRPr="00F8074F">
              <w:rPr>
                <w:rFonts w:ascii="Times New Roman" w:hAnsi="Times New Roman" w:cs="Times New Roman"/>
                <w:bCs/>
                <w:sz w:val="24"/>
                <w:szCs w:val="24"/>
              </w:rPr>
              <w:t>теоретические занятия</w:t>
            </w:r>
          </w:p>
        </w:tc>
        <w:tc>
          <w:tcPr>
            <w:tcW w:w="579" w:type="pct"/>
            <w:vAlign w:val="center"/>
          </w:tcPr>
          <w:p w14:paraId="7448F3D9" w14:textId="77777777" w:rsidR="00F8074F" w:rsidRPr="00F8074F" w:rsidRDefault="00F8074F" w:rsidP="00F8074F">
            <w:pPr>
              <w:jc w:val="center"/>
              <w:rPr>
                <w:rFonts w:ascii="Times New Roman" w:hAnsi="Times New Roman" w:cs="Times New Roman"/>
                <w:bCs/>
                <w:sz w:val="24"/>
                <w:szCs w:val="24"/>
              </w:rPr>
            </w:pPr>
            <w:r w:rsidRPr="00F8074F">
              <w:rPr>
                <w:rFonts w:ascii="Times New Roman" w:hAnsi="Times New Roman" w:cs="Times New Roman"/>
                <w:bCs/>
                <w:sz w:val="24"/>
                <w:szCs w:val="24"/>
              </w:rPr>
              <w:t>16</w:t>
            </w:r>
          </w:p>
        </w:tc>
        <w:tc>
          <w:tcPr>
            <w:tcW w:w="1162" w:type="pct"/>
            <w:vAlign w:val="center"/>
          </w:tcPr>
          <w:p w14:paraId="2DBFCDE9" w14:textId="77777777" w:rsidR="00F8074F" w:rsidRPr="00F8074F" w:rsidRDefault="00F8074F" w:rsidP="00F8074F">
            <w:pPr>
              <w:jc w:val="center"/>
              <w:rPr>
                <w:rFonts w:ascii="Times New Roman" w:hAnsi="Times New Roman" w:cs="Times New Roman"/>
                <w:bCs/>
                <w:sz w:val="24"/>
                <w:szCs w:val="24"/>
              </w:rPr>
            </w:pPr>
          </w:p>
        </w:tc>
      </w:tr>
      <w:tr w:rsidR="00F8074F" w:rsidRPr="00F8074F" w14:paraId="1ADCFE00" w14:textId="77777777" w:rsidTr="006158BE">
        <w:trPr>
          <w:trHeight w:val="23"/>
        </w:trPr>
        <w:tc>
          <w:tcPr>
            <w:tcW w:w="3259" w:type="pct"/>
            <w:vAlign w:val="center"/>
          </w:tcPr>
          <w:p w14:paraId="07A5BC36" w14:textId="77777777" w:rsidR="00F8074F" w:rsidRPr="00F8074F" w:rsidRDefault="00F8074F" w:rsidP="00F8074F">
            <w:pPr>
              <w:jc w:val="both"/>
              <w:rPr>
                <w:rFonts w:ascii="Times New Roman" w:hAnsi="Times New Roman" w:cs="Times New Roman"/>
                <w:bCs/>
                <w:sz w:val="24"/>
                <w:szCs w:val="24"/>
              </w:rPr>
            </w:pPr>
            <w:r w:rsidRPr="00F8074F">
              <w:rPr>
                <w:rFonts w:ascii="Times New Roman" w:hAnsi="Times New Roman" w:cs="Times New Roman"/>
                <w:bCs/>
                <w:sz w:val="24"/>
                <w:szCs w:val="24"/>
              </w:rPr>
              <w:t>практические занятия</w:t>
            </w:r>
          </w:p>
        </w:tc>
        <w:tc>
          <w:tcPr>
            <w:tcW w:w="579" w:type="pct"/>
            <w:vAlign w:val="center"/>
          </w:tcPr>
          <w:p w14:paraId="7C3214D7" w14:textId="77777777" w:rsidR="00F8074F" w:rsidRPr="00F8074F" w:rsidRDefault="00F8074F" w:rsidP="00F8074F">
            <w:pPr>
              <w:jc w:val="center"/>
              <w:rPr>
                <w:rFonts w:ascii="Times New Roman" w:hAnsi="Times New Roman" w:cs="Times New Roman"/>
                <w:bCs/>
                <w:sz w:val="24"/>
                <w:szCs w:val="24"/>
              </w:rPr>
            </w:pPr>
            <w:r w:rsidRPr="00F8074F">
              <w:rPr>
                <w:rFonts w:ascii="Times New Roman" w:hAnsi="Times New Roman" w:cs="Times New Roman"/>
                <w:bCs/>
                <w:sz w:val="24"/>
                <w:szCs w:val="24"/>
              </w:rPr>
              <w:t>16</w:t>
            </w:r>
          </w:p>
        </w:tc>
        <w:tc>
          <w:tcPr>
            <w:tcW w:w="1162" w:type="pct"/>
            <w:vAlign w:val="center"/>
          </w:tcPr>
          <w:p w14:paraId="28568946" w14:textId="77777777" w:rsidR="00F8074F" w:rsidRPr="00F8074F" w:rsidRDefault="00F8074F" w:rsidP="00F8074F">
            <w:pPr>
              <w:jc w:val="center"/>
              <w:rPr>
                <w:rFonts w:ascii="Times New Roman" w:hAnsi="Times New Roman" w:cs="Times New Roman"/>
                <w:bCs/>
                <w:sz w:val="24"/>
                <w:szCs w:val="24"/>
              </w:rPr>
            </w:pPr>
            <w:r w:rsidRPr="00F8074F">
              <w:rPr>
                <w:rFonts w:ascii="Times New Roman" w:hAnsi="Times New Roman" w:cs="Times New Roman"/>
                <w:bCs/>
                <w:sz w:val="24"/>
                <w:szCs w:val="24"/>
              </w:rPr>
              <w:t>16</w:t>
            </w:r>
          </w:p>
        </w:tc>
      </w:tr>
      <w:tr w:rsidR="00F8074F" w:rsidRPr="00F8074F" w14:paraId="328444F5" w14:textId="77777777" w:rsidTr="006158BE">
        <w:trPr>
          <w:trHeight w:val="23"/>
        </w:trPr>
        <w:tc>
          <w:tcPr>
            <w:tcW w:w="3259" w:type="pct"/>
            <w:vAlign w:val="center"/>
          </w:tcPr>
          <w:p w14:paraId="2B0908FD" w14:textId="77777777" w:rsidR="00F8074F" w:rsidRPr="00F8074F" w:rsidRDefault="00F8074F" w:rsidP="00F8074F">
            <w:pPr>
              <w:jc w:val="both"/>
              <w:rPr>
                <w:rFonts w:ascii="Times New Roman" w:hAnsi="Times New Roman" w:cs="Times New Roman"/>
                <w:bCs/>
                <w:sz w:val="24"/>
                <w:szCs w:val="24"/>
              </w:rPr>
            </w:pPr>
            <w:r w:rsidRPr="00F8074F">
              <w:rPr>
                <w:rFonts w:ascii="Times New Roman" w:hAnsi="Times New Roman" w:cs="Times New Roman"/>
                <w:bCs/>
                <w:sz w:val="24"/>
                <w:szCs w:val="24"/>
              </w:rPr>
              <w:t>Самостоятельная работа</w:t>
            </w:r>
          </w:p>
        </w:tc>
        <w:tc>
          <w:tcPr>
            <w:tcW w:w="579" w:type="pct"/>
            <w:vAlign w:val="center"/>
          </w:tcPr>
          <w:p w14:paraId="14AA943A" w14:textId="77777777" w:rsidR="00F8074F" w:rsidRPr="00F8074F" w:rsidRDefault="00F8074F" w:rsidP="00F8074F">
            <w:pPr>
              <w:jc w:val="center"/>
              <w:rPr>
                <w:rFonts w:ascii="Times New Roman" w:hAnsi="Times New Roman" w:cs="Times New Roman"/>
                <w:bCs/>
                <w:sz w:val="24"/>
                <w:szCs w:val="24"/>
              </w:rPr>
            </w:pPr>
            <w:r w:rsidRPr="00F8074F">
              <w:rPr>
                <w:rFonts w:ascii="Times New Roman" w:hAnsi="Times New Roman" w:cs="Times New Roman"/>
                <w:bCs/>
                <w:sz w:val="24"/>
                <w:szCs w:val="24"/>
              </w:rPr>
              <w:t>2</w:t>
            </w:r>
          </w:p>
        </w:tc>
        <w:tc>
          <w:tcPr>
            <w:tcW w:w="1162" w:type="pct"/>
            <w:vAlign w:val="center"/>
          </w:tcPr>
          <w:p w14:paraId="6F051F07" w14:textId="77777777" w:rsidR="00F8074F" w:rsidRPr="00F8074F" w:rsidRDefault="00F8074F" w:rsidP="00F8074F">
            <w:pPr>
              <w:jc w:val="center"/>
              <w:rPr>
                <w:rFonts w:ascii="Times New Roman" w:hAnsi="Times New Roman" w:cs="Times New Roman"/>
                <w:bCs/>
                <w:sz w:val="24"/>
                <w:szCs w:val="24"/>
              </w:rPr>
            </w:pPr>
            <w:r w:rsidRPr="00F8074F">
              <w:rPr>
                <w:rFonts w:ascii="Times New Roman" w:hAnsi="Times New Roman" w:cs="Times New Roman"/>
                <w:bCs/>
                <w:sz w:val="24"/>
                <w:szCs w:val="24"/>
              </w:rPr>
              <w:t>-</w:t>
            </w:r>
          </w:p>
        </w:tc>
      </w:tr>
      <w:tr w:rsidR="00F8074F" w:rsidRPr="00F8074F" w14:paraId="22A26DB3" w14:textId="77777777" w:rsidTr="006158BE">
        <w:trPr>
          <w:trHeight w:val="23"/>
        </w:trPr>
        <w:tc>
          <w:tcPr>
            <w:tcW w:w="3259" w:type="pct"/>
            <w:vAlign w:val="center"/>
          </w:tcPr>
          <w:p w14:paraId="175636C2" w14:textId="77777777" w:rsidR="00F8074F" w:rsidRPr="00F8074F" w:rsidRDefault="00F8074F" w:rsidP="00F8074F">
            <w:pPr>
              <w:jc w:val="both"/>
              <w:rPr>
                <w:rFonts w:ascii="Times New Roman" w:hAnsi="Times New Roman" w:cs="Times New Roman"/>
                <w:bCs/>
                <w:sz w:val="24"/>
                <w:szCs w:val="24"/>
              </w:rPr>
            </w:pPr>
            <w:r w:rsidRPr="00F8074F">
              <w:rPr>
                <w:rFonts w:ascii="Times New Roman" w:hAnsi="Times New Roman" w:cs="Times New Roman"/>
                <w:bCs/>
                <w:sz w:val="24"/>
                <w:szCs w:val="24"/>
              </w:rPr>
              <w:t xml:space="preserve">Промежуточная аттестация в </w:t>
            </w:r>
            <w:r w:rsidRPr="00F8074F">
              <w:rPr>
                <w:rFonts w:ascii="Times New Roman" w:hAnsi="Times New Roman" w:cs="Times New Roman"/>
                <w:bCs/>
                <w:i/>
                <w:iCs/>
                <w:sz w:val="24"/>
                <w:szCs w:val="24"/>
              </w:rPr>
              <w:t>форме</w:t>
            </w:r>
            <w:r w:rsidRPr="00F8074F">
              <w:rPr>
                <w:rFonts w:ascii="Times New Roman" w:hAnsi="Times New Roman" w:cs="Times New Roman"/>
                <w:bCs/>
                <w:i/>
                <w:iCs/>
                <w:sz w:val="20"/>
                <w:szCs w:val="20"/>
              </w:rPr>
              <w:t xml:space="preserve"> </w:t>
            </w:r>
            <w:proofErr w:type="spellStart"/>
            <w:r w:rsidRPr="00F8074F">
              <w:rPr>
                <w:rFonts w:ascii="Times New Roman" w:hAnsi="Times New Roman" w:cs="Times New Roman"/>
                <w:bCs/>
                <w:i/>
                <w:iCs/>
                <w:sz w:val="20"/>
                <w:szCs w:val="20"/>
              </w:rPr>
              <w:t>диф.зачет</w:t>
            </w:r>
            <w:proofErr w:type="spellEnd"/>
            <w:r w:rsidRPr="00F8074F">
              <w:rPr>
                <w:rFonts w:ascii="Times New Roman" w:hAnsi="Times New Roman" w:cs="Times New Roman"/>
                <w:bCs/>
                <w:i/>
                <w:iCs/>
                <w:sz w:val="20"/>
                <w:szCs w:val="20"/>
              </w:rPr>
              <w:t>,</w:t>
            </w:r>
          </w:p>
        </w:tc>
        <w:tc>
          <w:tcPr>
            <w:tcW w:w="579" w:type="pct"/>
            <w:vAlign w:val="center"/>
          </w:tcPr>
          <w:p w14:paraId="617F7C74" w14:textId="77777777" w:rsidR="00F8074F" w:rsidRPr="00F8074F" w:rsidRDefault="00F8074F" w:rsidP="00F8074F">
            <w:pPr>
              <w:jc w:val="center"/>
              <w:rPr>
                <w:rFonts w:ascii="Times New Roman" w:hAnsi="Times New Roman" w:cs="Times New Roman"/>
                <w:bCs/>
                <w:sz w:val="24"/>
                <w:szCs w:val="24"/>
              </w:rPr>
            </w:pPr>
            <w:r w:rsidRPr="00F8074F">
              <w:rPr>
                <w:rFonts w:ascii="Times New Roman" w:hAnsi="Times New Roman" w:cs="Times New Roman"/>
                <w:bCs/>
                <w:sz w:val="24"/>
                <w:szCs w:val="24"/>
              </w:rPr>
              <w:t>2</w:t>
            </w:r>
          </w:p>
        </w:tc>
        <w:tc>
          <w:tcPr>
            <w:tcW w:w="1162" w:type="pct"/>
            <w:vAlign w:val="center"/>
          </w:tcPr>
          <w:p w14:paraId="72D64F05" w14:textId="77777777" w:rsidR="00F8074F" w:rsidRPr="00F8074F" w:rsidRDefault="00F8074F" w:rsidP="00F8074F">
            <w:pPr>
              <w:jc w:val="center"/>
              <w:rPr>
                <w:rFonts w:ascii="Times New Roman" w:hAnsi="Times New Roman" w:cs="Times New Roman"/>
                <w:bCs/>
                <w:sz w:val="24"/>
                <w:szCs w:val="24"/>
              </w:rPr>
            </w:pPr>
            <w:r w:rsidRPr="00F8074F">
              <w:rPr>
                <w:rFonts w:ascii="Times New Roman" w:hAnsi="Times New Roman" w:cs="Times New Roman"/>
                <w:bCs/>
                <w:sz w:val="24"/>
                <w:szCs w:val="24"/>
              </w:rPr>
              <w:t>-</w:t>
            </w:r>
          </w:p>
        </w:tc>
      </w:tr>
      <w:tr w:rsidR="00F8074F" w:rsidRPr="00F8074F" w14:paraId="47BF7D95" w14:textId="77777777" w:rsidTr="006158BE">
        <w:trPr>
          <w:trHeight w:val="23"/>
        </w:trPr>
        <w:tc>
          <w:tcPr>
            <w:tcW w:w="3259" w:type="pct"/>
            <w:vAlign w:val="center"/>
          </w:tcPr>
          <w:p w14:paraId="4C5741AC" w14:textId="77777777" w:rsidR="00F8074F" w:rsidRPr="00F8074F" w:rsidRDefault="00F8074F" w:rsidP="00F8074F">
            <w:pPr>
              <w:jc w:val="both"/>
              <w:rPr>
                <w:rFonts w:ascii="Times New Roman" w:hAnsi="Times New Roman" w:cs="Times New Roman"/>
                <w:bCs/>
                <w:sz w:val="24"/>
                <w:szCs w:val="24"/>
              </w:rPr>
            </w:pPr>
            <w:r w:rsidRPr="00F8074F">
              <w:rPr>
                <w:rFonts w:ascii="Times New Roman" w:hAnsi="Times New Roman" w:cs="Times New Roman"/>
                <w:bCs/>
                <w:sz w:val="24"/>
                <w:szCs w:val="24"/>
              </w:rPr>
              <w:t>Всего</w:t>
            </w:r>
          </w:p>
        </w:tc>
        <w:tc>
          <w:tcPr>
            <w:tcW w:w="579" w:type="pct"/>
            <w:vAlign w:val="center"/>
          </w:tcPr>
          <w:p w14:paraId="4A7F2E90" w14:textId="77777777" w:rsidR="00F8074F" w:rsidRPr="00F8074F" w:rsidRDefault="00F8074F" w:rsidP="00F8074F">
            <w:pPr>
              <w:jc w:val="center"/>
              <w:rPr>
                <w:rFonts w:ascii="Times New Roman" w:hAnsi="Times New Roman" w:cs="Times New Roman"/>
                <w:b/>
                <w:sz w:val="24"/>
                <w:szCs w:val="24"/>
              </w:rPr>
            </w:pPr>
            <w:r w:rsidRPr="00F8074F">
              <w:rPr>
                <w:rFonts w:ascii="Times New Roman" w:hAnsi="Times New Roman" w:cs="Times New Roman"/>
                <w:b/>
                <w:sz w:val="24"/>
                <w:szCs w:val="24"/>
              </w:rPr>
              <w:t>36</w:t>
            </w:r>
          </w:p>
        </w:tc>
        <w:tc>
          <w:tcPr>
            <w:tcW w:w="1162" w:type="pct"/>
            <w:vAlign w:val="center"/>
          </w:tcPr>
          <w:p w14:paraId="0C2A244E" w14:textId="77777777" w:rsidR="00F8074F" w:rsidRPr="00F8074F" w:rsidRDefault="00F8074F" w:rsidP="00F8074F">
            <w:pPr>
              <w:jc w:val="center"/>
              <w:rPr>
                <w:rFonts w:ascii="Times New Roman" w:hAnsi="Times New Roman" w:cs="Times New Roman"/>
                <w:b/>
                <w:sz w:val="24"/>
                <w:szCs w:val="24"/>
              </w:rPr>
            </w:pPr>
            <w:r w:rsidRPr="00F8074F">
              <w:rPr>
                <w:rFonts w:ascii="Times New Roman" w:hAnsi="Times New Roman" w:cs="Times New Roman"/>
                <w:b/>
                <w:sz w:val="24"/>
                <w:szCs w:val="24"/>
              </w:rPr>
              <w:t>16</w:t>
            </w:r>
          </w:p>
        </w:tc>
      </w:tr>
    </w:tbl>
    <w:p w14:paraId="18418E47" w14:textId="77777777" w:rsidR="00F8074F" w:rsidRPr="00F8074F" w:rsidRDefault="00F8074F" w:rsidP="00F8074F">
      <w:pPr>
        <w:rPr>
          <w:rFonts w:ascii="Times New Roman" w:eastAsia="Segoe UI" w:hAnsi="Times New Roman" w:cs="Times New Roman"/>
          <w:b/>
          <w:bCs/>
          <w:sz w:val="24"/>
          <w:szCs w:val="24"/>
          <w:lang w:eastAsia="ru-RU"/>
        </w:rPr>
      </w:pPr>
      <w:r w:rsidRPr="00F8074F">
        <w:rPr>
          <w:rFonts w:ascii="Times New Roman" w:hAnsi="Times New Roman"/>
        </w:rPr>
        <w:br w:type="page"/>
      </w:r>
    </w:p>
    <w:p w14:paraId="25FC08C5" w14:textId="77777777" w:rsidR="00F8074F" w:rsidRPr="00F8074F" w:rsidRDefault="00F8074F" w:rsidP="00F8074F">
      <w:pPr>
        <w:spacing w:after="120" w:line="276" w:lineRule="auto"/>
        <w:ind w:firstLine="709"/>
        <w:outlineLvl w:val="1"/>
        <w:rPr>
          <w:rFonts w:ascii="Times New Roman" w:eastAsia="Segoe UI" w:hAnsi="Times New Roman" w:cs="Times New Roman"/>
          <w:b/>
          <w:bCs/>
          <w:color w:val="5A5A5A" w:themeColor="text1" w:themeTint="A5"/>
          <w:spacing w:val="15"/>
          <w:sz w:val="24"/>
          <w:szCs w:val="24"/>
          <w:lang w:eastAsia="ru-RU"/>
        </w:rPr>
        <w:sectPr w:rsidR="00F8074F" w:rsidRPr="00F8074F" w:rsidSect="001604E7">
          <w:headerReference w:type="even" r:id="rId74"/>
          <w:pgSz w:w="11906" w:h="16838"/>
          <w:pgMar w:top="1134" w:right="567" w:bottom="1134" w:left="1701" w:header="709" w:footer="709" w:gutter="0"/>
          <w:cols w:space="708"/>
          <w:docGrid w:linePitch="360"/>
        </w:sectPr>
      </w:pPr>
    </w:p>
    <w:p w14:paraId="50E93246" w14:textId="77777777" w:rsidR="00F8074F" w:rsidRPr="00F8074F" w:rsidRDefault="00F8074F" w:rsidP="00F8074F">
      <w:pPr>
        <w:spacing w:after="120" w:line="276" w:lineRule="auto"/>
        <w:ind w:firstLine="709"/>
        <w:outlineLvl w:val="1"/>
        <w:rPr>
          <w:rFonts w:ascii="Times New Roman" w:eastAsia="Segoe UI" w:hAnsi="Times New Roman" w:cs="Times New Roman"/>
          <w:b/>
          <w:bCs/>
          <w:color w:val="5A5A5A" w:themeColor="text1" w:themeTint="A5"/>
          <w:spacing w:val="15"/>
          <w:sz w:val="24"/>
          <w:szCs w:val="24"/>
          <w:lang w:eastAsia="ru-RU"/>
        </w:rPr>
      </w:pPr>
      <w:bookmarkStart w:id="91" w:name="_Toc167454401"/>
      <w:r w:rsidRPr="00F8074F">
        <w:rPr>
          <w:rFonts w:ascii="Times New Roman" w:eastAsia="Segoe UI" w:hAnsi="Times New Roman" w:cs="Times New Roman"/>
          <w:b/>
          <w:bCs/>
          <w:color w:val="5A5A5A" w:themeColor="text1" w:themeTint="A5"/>
          <w:spacing w:val="15"/>
          <w:sz w:val="24"/>
          <w:szCs w:val="24"/>
          <w:lang w:eastAsia="ru-RU"/>
        </w:rPr>
        <w:lastRenderedPageBreak/>
        <w:t>2.2. Содержание дисциплины</w:t>
      </w:r>
      <w:bookmarkEnd w:id="91"/>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gridCol w:w="2694"/>
        <w:gridCol w:w="2409"/>
      </w:tblGrid>
      <w:tr w:rsidR="00F8074F" w:rsidRPr="00F8074F" w14:paraId="45D37C69" w14:textId="77777777" w:rsidTr="006158BE">
        <w:trPr>
          <w:trHeight w:val="903"/>
        </w:trPr>
        <w:tc>
          <w:tcPr>
            <w:tcW w:w="2972" w:type="dxa"/>
            <w:vAlign w:val="center"/>
          </w:tcPr>
          <w:p w14:paraId="1D3A96ED" w14:textId="77777777" w:rsidR="00F8074F" w:rsidRPr="00F8074F" w:rsidRDefault="00F8074F" w:rsidP="00F8074F">
            <w:pPr>
              <w:spacing w:line="276" w:lineRule="auto"/>
              <w:jc w:val="center"/>
              <w:rPr>
                <w:rFonts w:ascii="Times New Roman" w:eastAsia="Times New Roman" w:hAnsi="Times New Roman" w:cs="Times New Roman"/>
                <w:b/>
                <w:sz w:val="24"/>
                <w:szCs w:val="24"/>
                <w:lang w:eastAsia="ru-RU"/>
              </w:rPr>
            </w:pPr>
            <w:r w:rsidRPr="00F8074F">
              <w:rPr>
                <w:rFonts w:ascii="Times New Roman" w:eastAsia="Times New Roman" w:hAnsi="Times New Roman" w:cs="Times New Roman"/>
                <w:b/>
                <w:bCs/>
                <w:sz w:val="24"/>
                <w:szCs w:val="24"/>
                <w:lang w:eastAsia="ru-RU"/>
              </w:rPr>
              <w:t>Наименование разделов и тем</w:t>
            </w:r>
          </w:p>
        </w:tc>
        <w:tc>
          <w:tcPr>
            <w:tcW w:w="6662" w:type="dxa"/>
            <w:vAlign w:val="center"/>
          </w:tcPr>
          <w:p w14:paraId="6BBCC05C" w14:textId="77777777" w:rsidR="00F8074F" w:rsidRPr="00F8074F" w:rsidRDefault="00F8074F" w:rsidP="00F8074F">
            <w:pPr>
              <w:suppressAutoHyphens/>
              <w:jc w:val="center"/>
              <w:rPr>
                <w:rFonts w:ascii="Times New Roman" w:eastAsia="Times New Roman" w:hAnsi="Times New Roman" w:cs="Times New Roman"/>
                <w:b/>
                <w:sz w:val="24"/>
                <w:szCs w:val="24"/>
                <w:lang w:eastAsia="ru-RU"/>
              </w:rPr>
            </w:pPr>
            <w:r w:rsidRPr="00F8074F">
              <w:rPr>
                <w:rFonts w:ascii="Times New Roman" w:eastAsia="Times New Roman" w:hAnsi="Times New Roman" w:cs="Times New Roman"/>
                <w:b/>
                <w:bCs/>
                <w:sz w:val="24"/>
                <w:szCs w:val="24"/>
                <w:lang w:eastAsia="ru-RU"/>
              </w:rPr>
              <w:t>Содержание учебного материала, практических и лабораторных занятий</w:t>
            </w:r>
          </w:p>
        </w:tc>
        <w:tc>
          <w:tcPr>
            <w:tcW w:w="2694" w:type="dxa"/>
          </w:tcPr>
          <w:p w14:paraId="432C8774" w14:textId="77777777" w:rsidR="00F8074F" w:rsidRPr="00F8074F" w:rsidRDefault="00F8074F" w:rsidP="00F8074F">
            <w:pPr>
              <w:suppressAutoHyphens/>
              <w:jc w:val="center"/>
              <w:rPr>
                <w:rFonts w:ascii="Times New Roman" w:eastAsia="Times New Roman" w:hAnsi="Times New Roman" w:cs="Times New Roman"/>
                <w:b/>
                <w:bCs/>
                <w:sz w:val="24"/>
                <w:szCs w:val="24"/>
                <w:lang w:eastAsia="ru-RU"/>
              </w:rPr>
            </w:pPr>
            <w:r w:rsidRPr="00F8074F">
              <w:rPr>
                <w:rFonts w:ascii="Times New Roman" w:hAnsi="Times New Roman"/>
                <w:b/>
                <w:bCs/>
                <w:sz w:val="24"/>
                <w:szCs w:val="24"/>
              </w:rPr>
              <w:t xml:space="preserve">Объем, </w:t>
            </w:r>
            <w:proofErr w:type="spellStart"/>
            <w:r w:rsidRPr="00F8074F">
              <w:rPr>
                <w:rFonts w:ascii="Times New Roman" w:hAnsi="Times New Roman"/>
                <w:b/>
                <w:bCs/>
                <w:sz w:val="24"/>
                <w:szCs w:val="24"/>
              </w:rPr>
              <w:t>ак</w:t>
            </w:r>
            <w:proofErr w:type="spellEnd"/>
            <w:r w:rsidRPr="00F8074F">
              <w:rPr>
                <w:rFonts w:ascii="Times New Roman" w:hAnsi="Times New Roman"/>
                <w:b/>
                <w:bCs/>
                <w:sz w:val="24"/>
                <w:szCs w:val="24"/>
              </w:rPr>
              <w:t xml:space="preserve">. ч. / </w:t>
            </w:r>
            <w:r w:rsidRPr="00F8074F">
              <w:rPr>
                <w:rFonts w:ascii="Times New Roman" w:hAnsi="Times New Roman"/>
                <w:b/>
                <w:bCs/>
                <w:sz w:val="24"/>
                <w:szCs w:val="24"/>
              </w:rPr>
              <w:br/>
              <w:t xml:space="preserve">в том числе </w:t>
            </w:r>
            <w:r w:rsidRPr="00F8074F">
              <w:rPr>
                <w:rFonts w:ascii="Times New Roman" w:hAnsi="Times New Roman"/>
                <w:b/>
                <w:bCs/>
                <w:sz w:val="24"/>
                <w:szCs w:val="24"/>
              </w:rPr>
              <w:br/>
              <w:t xml:space="preserve">в форме практической подготовки, </w:t>
            </w:r>
            <w:r w:rsidRPr="00F8074F">
              <w:rPr>
                <w:rFonts w:ascii="Times New Roman" w:hAnsi="Times New Roman"/>
                <w:b/>
                <w:bCs/>
                <w:sz w:val="24"/>
                <w:szCs w:val="24"/>
              </w:rPr>
              <w:br/>
            </w:r>
            <w:proofErr w:type="spellStart"/>
            <w:r w:rsidRPr="00F8074F">
              <w:rPr>
                <w:rFonts w:ascii="Times New Roman" w:hAnsi="Times New Roman"/>
                <w:b/>
                <w:bCs/>
                <w:sz w:val="24"/>
                <w:szCs w:val="24"/>
              </w:rPr>
              <w:t>ак</w:t>
            </w:r>
            <w:proofErr w:type="spellEnd"/>
            <w:r w:rsidRPr="00F8074F">
              <w:rPr>
                <w:rFonts w:ascii="Times New Roman" w:hAnsi="Times New Roman"/>
                <w:b/>
                <w:bCs/>
                <w:sz w:val="24"/>
                <w:szCs w:val="24"/>
              </w:rPr>
              <w:t>. ч.</w:t>
            </w:r>
          </w:p>
        </w:tc>
        <w:tc>
          <w:tcPr>
            <w:tcW w:w="2409" w:type="dxa"/>
          </w:tcPr>
          <w:p w14:paraId="1E5534B3" w14:textId="77777777" w:rsidR="00F8074F" w:rsidRPr="00F8074F" w:rsidRDefault="00F8074F" w:rsidP="00F8074F">
            <w:pPr>
              <w:suppressAutoHyphens/>
              <w:jc w:val="center"/>
              <w:rPr>
                <w:rFonts w:ascii="Times New Roman" w:eastAsia="Times New Roman" w:hAnsi="Times New Roman" w:cs="Times New Roman"/>
                <w:b/>
                <w:bCs/>
                <w:sz w:val="24"/>
                <w:szCs w:val="24"/>
                <w:lang w:eastAsia="ru-RU"/>
              </w:rPr>
            </w:pPr>
            <w:r w:rsidRPr="00F8074F">
              <w:rPr>
                <w:rFonts w:ascii="Times New Roman" w:hAnsi="Times New Roman"/>
                <w:b/>
                <w:bCs/>
                <w:sz w:val="24"/>
                <w:szCs w:val="24"/>
              </w:rPr>
              <w:t>Коды компетенций, формированию которых способствует элемент программы</w:t>
            </w:r>
          </w:p>
        </w:tc>
      </w:tr>
      <w:tr w:rsidR="00F8074F" w:rsidRPr="00F8074F" w14:paraId="0A913A35" w14:textId="77777777" w:rsidTr="006158BE">
        <w:tc>
          <w:tcPr>
            <w:tcW w:w="9634" w:type="dxa"/>
            <w:gridSpan w:val="2"/>
          </w:tcPr>
          <w:p w14:paraId="5D58A9A0" w14:textId="77777777" w:rsidR="00F8074F" w:rsidRPr="00F8074F" w:rsidRDefault="00F8074F" w:rsidP="00F8074F">
            <w:pPr>
              <w:rPr>
                <w:rFonts w:ascii="Times New Roman" w:eastAsia="Times New Roman" w:hAnsi="Times New Roman" w:cs="Times New Roman"/>
                <w:i/>
                <w:sz w:val="24"/>
                <w:szCs w:val="24"/>
                <w:lang w:eastAsia="ru-RU"/>
              </w:rPr>
            </w:pPr>
            <w:r w:rsidRPr="00F8074F">
              <w:rPr>
                <w:rFonts w:ascii="Times New Roman" w:eastAsia="Calibri" w:hAnsi="Times New Roman" w:cs="Times New Roman"/>
                <w:b/>
                <w:bCs/>
                <w:sz w:val="24"/>
                <w:szCs w:val="24"/>
              </w:rPr>
              <w:t xml:space="preserve">Раздел 1. </w:t>
            </w:r>
            <w:r w:rsidRPr="00F8074F">
              <w:rPr>
                <w:rFonts w:ascii="Times New Roman" w:eastAsia="Calibri" w:hAnsi="Times New Roman" w:cs="Times New Roman"/>
                <w:b/>
                <w:sz w:val="24"/>
                <w:szCs w:val="24"/>
              </w:rPr>
              <w:t>Идентификация и воздействие на человека негативных факторов производственной среды</w:t>
            </w:r>
          </w:p>
        </w:tc>
        <w:tc>
          <w:tcPr>
            <w:tcW w:w="2694" w:type="dxa"/>
          </w:tcPr>
          <w:p w14:paraId="2D704507" w14:textId="77777777" w:rsidR="00F8074F" w:rsidRPr="00F8074F" w:rsidRDefault="00F8074F" w:rsidP="00F8074F">
            <w:pPr>
              <w:rPr>
                <w:rFonts w:ascii="Times New Roman" w:eastAsia="Times New Roman" w:hAnsi="Times New Roman" w:cs="Times New Roman"/>
                <w:b/>
                <w:bCs/>
                <w:sz w:val="24"/>
                <w:szCs w:val="24"/>
                <w:lang w:eastAsia="ru-RU"/>
              </w:rPr>
            </w:pPr>
            <w:r w:rsidRPr="00F8074F">
              <w:rPr>
                <w:rFonts w:ascii="Times New Roman" w:eastAsia="Times New Roman" w:hAnsi="Times New Roman" w:cs="Times New Roman"/>
                <w:b/>
                <w:bCs/>
                <w:sz w:val="24"/>
                <w:szCs w:val="24"/>
                <w:lang w:eastAsia="ru-RU"/>
              </w:rPr>
              <w:t>10/4</w:t>
            </w:r>
          </w:p>
        </w:tc>
        <w:tc>
          <w:tcPr>
            <w:tcW w:w="2409" w:type="dxa"/>
          </w:tcPr>
          <w:p w14:paraId="4714F895" w14:textId="77777777" w:rsidR="00F8074F" w:rsidRPr="00F8074F" w:rsidRDefault="00F8074F" w:rsidP="00F8074F">
            <w:pPr>
              <w:rPr>
                <w:rFonts w:ascii="Times New Roman" w:eastAsia="Times New Roman" w:hAnsi="Times New Roman" w:cs="Times New Roman"/>
                <w:b/>
                <w:bCs/>
                <w:sz w:val="24"/>
                <w:szCs w:val="24"/>
                <w:lang w:eastAsia="ru-RU"/>
              </w:rPr>
            </w:pPr>
          </w:p>
        </w:tc>
      </w:tr>
      <w:tr w:rsidR="00F8074F" w:rsidRPr="00F8074F" w14:paraId="76CC9F7F" w14:textId="77777777" w:rsidTr="006158BE">
        <w:tc>
          <w:tcPr>
            <w:tcW w:w="2972" w:type="dxa"/>
            <w:vMerge w:val="restart"/>
          </w:tcPr>
          <w:p w14:paraId="0072C113" w14:textId="77777777" w:rsidR="00F8074F" w:rsidRPr="00F8074F" w:rsidRDefault="00F8074F" w:rsidP="00F8074F">
            <w:pPr>
              <w:rPr>
                <w:rFonts w:ascii="Times New Roman" w:eastAsia="Times New Roman" w:hAnsi="Times New Roman" w:cs="Times New Roman"/>
                <w:b/>
                <w:bCs/>
                <w:sz w:val="24"/>
                <w:szCs w:val="24"/>
                <w:lang w:eastAsia="ru-RU"/>
              </w:rPr>
            </w:pPr>
            <w:r w:rsidRPr="00F8074F">
              <w:rPr>
                <w:rFonts w:ascii="Times New Roman" w:eastAsia="Calibri" w:hAnsi="Times New Roman" w:cs="Times New Roman"/>
                <w:b/>
                <w:bCs/>
                <w:sz w:val="24"/>
                <w:szCs w:val="24"/>
              </w:rPr>
              <w:t xml:space="preserve">Тема 1.1. </w:t>
            </w:r>
            <w:r w:rsidRPr="00F8074F">
              <w:rPr>
                <w:rFonts w:ascii="Times New Roman" w:eastAsia="Calibri" w:hAnsi="Times New Roman" w:cs="Times New Roman"/>
                <w:bCs/>
                <w:sz w:val="24"/>
                <w:szCs w:val="24"/>
              </w:rPr>
              <w:t>Классификация и номенклатура негативных факторов</w:t>
            </w:r>
          </w:p>
        </w:tc>
        <w:tc>
          <w:tcPr>
            <w:tcW w:w="6662" w:type="dxa"/>
          </w:tcPr>
          <w:p w14:paraId="4D65A3C2" w14:textId="77777777" w:rsidR="00F8074F" w:rsidRPr="00F8074F" w:rsidRDefault="00F8074F" w:rsidP="00F8074F">
            <w:pPr>
              <w:rPr>
                <w:rFonts w:ascii="Times New Roman" w:eastAsia="Times New Roman" w:hAnsi="Times New Roman" w:cs="Times New Roman"/>
                <w:b/>
                <w:sz w:val="24"/>
                <w:szCs w:val="24"/>
                <w:lang w:eastAsia="ru-RU"/>
              </w:rPr>
            </w:pPr>
            <w:r w:rsidRPr="00F8074F">
              <w:rPr>
                <w:rFonts w:ascii="Times New Roman" w:eastAsia="Times New Roman" w:hAnsi="Times New Roman" w:cs="Times New Roman"/>
                <w:b/>
                <w:bCs/>
                <w:sz w:val="24"/>
                <w:szCs w:val="24"/>
                <w:lang w:eastAsia="ru-RU"/>
              </w:rPr>
              <w:t xml:space="preserve">Содержание </w:t>
            </w:r>
          </w:p>
        </w:tc>
        <w:tc>
          <w:tcPr>
            <w:tcW w:w="2694" w:type="dxa"/>
          </w:tcPr>
          <w:p w14:paraId="4F48299C" w14:textId="77777777" w:rsidR="00F8074F" w:rsidRPr="00F8074F" w:rsidRDefault="00F8074F" w:rsidP="00F8074F">
            <w:pPr>
              <w:rPr>
                <w:rFonts w:ascii="Times New Roman" w:eastAsia="Times New Roman" w:hAnsi="Times New Roman" w:cs="Times New Roman"/>
                <w:b/>
                <w:bCs/>
                <w:sz w:val="24"/>
                <w:szCs w:val="24"/>
                <w:lang w:eastAsia="ru-RU"/>
              </w:rPr>
            </w:pPr>
            <w:r w:rsidRPr="00F8074F">
              <w:rPr>
                <w:rFonts w:ascii="Times New Roman" w:eastAsia="Times New Roman" w:hAnsi="Times New Roman" w:cs="Times New Roman"/>
                <w:b/>
                <w:bCs/>
                <w:sz w:val="24"/>
                <w:szCs w:val="24"/>
                <w:lang w:eastAsia="ru-RU"/>
              </w:rPr>
              <w:t>4/2</w:t>
            </w:r>
          </w:p>
        </w:tc>
        <w:tc>
          <w:tcPr>
            <w:tcW w:w="2409" w:type="dxa"/>
            <w:vMerge w:val="restart"/>
          </w:tcPr>
          <w:p w14:paraId="1E712CB3" w14:textId="77777777" w:rsidR="00F8074F" w:rsidRPr="00F8074F" w:rsidRDefault="00F8074F" w:rsidP="00F8074F">
            <w:pPr>
              <w:rPr>
                <w:rFonts w:ascii="Times New Roman" w:eastAsia="Times New Roman" w:hAnsi="Times New Roman" w:cs="Times New Roman"/>
                <w:b/>
                <w:bCs/>
                <w:sz w:val="24"/>
                <w:szCs w:val="24"/>
                <w:lang w:eastAsia="ru-RU"/>
              </w:rPr>
            </w:pPr>
            <w:r w:rsidRPr="00F8074F">
              <w:rPr>
                <w:rFonts w:ascii="Times New Roman" w:eastAsia="Calibri" w:hAnsi="Times New Roman" w:cs="Times New Roman"/>
                <w:sz w:val="24"/>
                <w:szCs w:val="24"/>
              </w:rPr>
              <w:t>ОК 1, ОК 5, ОК 9</w:t>
            </w:r>
          </w:p>
        </w:tc>
      </w:tr>
      <w:tr w:rsidR="00F8074F" w:rsidRPr="00F8074F" w14:paraId="1FD8E9FE" w14:textId="77777777" w:rsidTr="006158BE">
        <w:trPr>
          <w:trHeight w:val="396"/>
        </w:trPr>
        <w:tc>
          <w:tcPr>
            <w:tcW w:w="2972" w:type="dxa"/>
            <w:vMerge/>
          </w:tcPr>
          <w:p w14:paraId="230FCE7D" w14:textId="77777777" w:rsidR="00F8074F" w:rsidRPr="00F8074F" w:rsidRDefault="00F8074F" w:rsidP="00F8074F">
            <w:pPr>
              <w:rPr>
                <w:rFonts w:ascii="Times New Roman" w:eastAsia="Times New Roman" w:hAnsi="Times New Roman" w:cs="Times New Roman"/>
                <w:b/>
                <w:bCs/>
                <w:sz w:val="24"/>
                <w:szCs w:val="24"/>
                <w:lang w:eastAsia="ru-RU"/>
              </w:rPr>
            </w:pPr>
          </w:p>
        </w:tc>
        <w:tc>
          <w:tcPr>
            <w:tcW w:w="6662" w:type="dxa"/>
          </w:tcPr>
          <w:p w14:paraId="307154EC" w14:textId="77777777" w:rsidR="00F8074F" w:rsidRPr="00F8074F" w:rsidRDefault="00F8074F" w:rsidP="00F8074F">
            <w:pPr>
              <w:rPr>
                <w:rFonts w:ascii="Times New Roman" w:eastAsia="Calibri" w:hAnsi="Times New Roman" w:cs="Times New Roman"/>
                <w:sz w:val="24"/>
                <w:szCs w:val="24"/>
              </w:rPr>
            </w:pPr>
            <w:r w:rsidRPr="00F8074F">
              <w:rPr>
                <w:rFonts w:ascii="Times New Roman" w:eastAsia="Calibri" w:hAnsi="Times New Roman" w:cs="Times New Roman"/>
                <w:b/>
                <w:bCs/>
                <w:sz w:val="24"/>
                <w:szCs w:val="24"/>
              </w:rPr>
              <w:t xml:space="preserve">1. </w:t>
            </w:r>
            <w:r w:rsidRPr="00F8074F">
              <w:rPr>
                <w:rFonts w:ascii="Times New Roman" w:eastAsia="Calibri" w:hAnsi="Times New Roman" w:cs="Times New Roman"/>
                <w:sz w:val="24"/>
                <w:szCs w:val="24"/>
              </w:rPr>
              <w:t xml:space="preserve">Основные стадии идентификации негативных производственных факторов. Классификация опасных и вредных производственных факторов: физические, химические, биологические и психофизиологические. Изучение нормативно-правовых актов по охране труда (в действующей редакции): </w:t>
            </w:r>
          </w:p>
          <w:p w14:paraId="06D3AE77" w14:textId="77777777" w:rsidR="00F8074F" w:rsidRPr="00F8074F" w:rsidRDefault="00F8074F" w:rsidP="00F8074F">
            <w:pPr>
              <w:suppressAutoHyphens/>
              <w:jc w:val="both"/>
              <w:rPr>
                <w:rFonts w:ascii="Times New Roman" w:eastAsia="Times New Roman" w:hAnsi="Times New Roman" w:cs="Times New Roman"/>
                <w:sz w:val="24"/>
                <w:szCs w:val="24"/>
                <w:lang w:eastAsia="ru-RU"/>
              </w:rPr>
            </w:pPr>
            <w:r w:rsidRPr="00F8074F">
              <w:rPr>
                <w:rFonts w:ascii="Times New Roman" w:eastAsia="Times New Roman" w:hAnsi="Times New Roman" w:cs="Times New Roman"/>
                <w:sz w:val="24"/>
                <w:szCs w:val="24"/>
                <w:lang w:eastAsia="ru-RU"/>
              </w:rPr>
              <w:t>Виды и правила проведения инструктажей по охране труда</w:t>
            </w:r>
          </w:p>
        </w:tc>
        <w:tc>
          <w:tcPr>
            <w:tcW w:w="2694" w:type="dxa"/>
            <w:vAlign w:val="center"/>
          </w:tcPr>
          <w:p w14:paraId="01D8BEB6" w14:textId="77777777" w:rsidR="00F8074F" w:rsidRPr="00F8074F" w:rsidRDefault="00F8074F" w:rsidP="00F8074F">
            <w:pPr>
              <w:suppressAutoHyphens/>
              <w:jc w:val="both"/>
              <w:rPr>
                <w:rFonts w:ascii="Times New Roman" w:eastAsia="Times New Roman" w:hAnsi="Times New Roman" w:cs="Times New Roman"/>
                <w:sz w:val="24"/>
                <w:szCs w:val="24"/>
                <w:lang w:eastAsia="ru-RU"/>
              </w:rPr>
            </w:pPr>
            <w:r w:rsidRPr="00F8074F">
              <w:rPr>
                <w:rFonts w:ascii="Times New Roman" w:eastAsia="Times New Roman" w:hAnsi="Times New Roman" w:cs="Times New Roman"/>
                <w:sz w:val="24"/>
                <w:szCs w:val="24"/>
                <w:lang w:eastAsia="ru-RU"/>
              </w:rPr>
              <w:t>2</w:t>
            </w:r>
          </w:p>
        </w:tc>
        <w:tc>
          <w:tcPr>
            <w:tcW w:w="2409" w:type="dxa"/>
            <w:vMerge/>
          </w:tcPr>
          <w:p w14:paraId="7318F76C" w14:textId="77777777" w:rsidR="00F8074F" w:rsidRPr="00F8074F" w:rsidRDefault="00F8074F" w:rsidP="00F8074F">
            <w:pPr>
              <w:suppressAutoHyphens/>
              <w:jc w:val="both"/>
              <w:rPr>
                <w:rFonts w:ascii="Times New Roman" w:eastAsia="Times New Roman" w:hAnsi="Times New Roman" w:cs="Times New Roman"/>
                <w:sz w:val="24"/>
                <w:szCs w:val="24"/>
                <w:lang w:eastAsia="ru-RU"/>
              </w:rPr>
            </w:pPr>
          </w:p>
        </w:tc>
      </w:tr>
      <w:tr w:rsidR="00F8074F" w:rsidRPr="00F8074F" w14:paraId="2DF3F389" w14:textId="77777777" w:rsidTr="006158BE">
        <w:trPr>
          <w:trHeight w:val="396"/>
        </w:trPr>
        <w:tc>
          <w:tcPr>
            <w:tcW w:w="2972" w:type="dxa"/>
            <w:vMerge/>
          </w:tcPr>
          <w:p w14:paraId="5F957423" w14:textId="77777777" w:rsidR="00F8074F" w:rsidRPr="00F8074F" w:rsidRDefault="00F8074F" w:rsidP="00F8074F">
            <w:pPr>
              <w:rPr>
                <w:rFonts w:ascii="Times New Roman" w:eastAsia="Times New Roman" w:hAnsi="Times New Roman" w:cs="Times New Roman"/>
                <w:b/>
                <w:bCs/>
                <w:sz w:val="24"/>
                <w:szCs w:val="24"/>
                <w:lang w:eastAsia="ru-RU"/>
              </w:rPr>
            </w:pPr>
          </w:p>
        </w:tc>
        <w:tc>
          <w:tcPr>
            <w:tcW w:w="6662" w:type="dxa"/>
          </w:tcPr>
          <w:p w14:paraId="03954BC5" w14:textId="77777777" w:rsidR="00F8074F" w:rsidRPr="00F8074F" w:rsidRDefault="00F8074F" w:rsidP="00F8074F">
            <w:pPr>
              <w:rPr>
                <w:rFonts w:ascii="Times New Roman" w:eastAsia="Calibri" w:hAnsi="Times New Roman" w:cs="Times New Roman"/>
                <w:b/>
                <w:bCs/>
                <w:sz w:val="24"/>
                <w:szCs w:val="24"/>
              </w:rPr>
            </w:pPr>
            <w:r w:rsidRPr="00F8074F">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vAlign w:val="center"/>
          </w:tcPr>
          <w:p w14:paraId="11886B02" w14:textId="77777777" w:rsidR="00F8074F" w:rsidRPr="00F8074F" w:rsidRDefault="00F8074F" w:rsidP="00F8074F">
            <w:pPr>
              <w:suppressAutoHyphens/>
              <w:jc w:val="both"/>
              <w:rPr>
                <w:rFonts w:ascii="Times New Roman" w:eastAsia="Times New Roman" w:hAnsi="Times New Roman" w:cs="Times New Roman"/>
                <w:sz w:val="24"/>
                <w:szCs w:val="24"/>
                <w:lang w:eastAsia="ru-RU"/>
              </w:rPr>
            </w:pPr>
            <w:r w:rsidRPr="00F8074F">
              <w:rPr>
                <w:rFonts w:ascii="Times New Roman" w:eastAsia="Times New Roman" w:hAnsi="Times New Roman" w:cs="Times New Roman"/>
                <w:sz w:val="24"/>
                <w:szCs w:val="24"/>
                <w:lang w:eastAsia="ru-RU"/>
              </w:rPr>
              <w:t>2/2</w:t>
            </w:r>
          </w:p>
        </w:tc>
        <w:tc>
          <w:tcPr>
            <w:tcW w:w="2409" w:type="dxa"/>
          </w:tcPr>
          <w:p w14:paraId="397DE62C" w14:textId="77777777" w:rsidR="00F8074F" w:rsidRPr="00F8074F" w:rsidRDefault="00F8074F" w:rsidP="00F8074F">
            <w:pPr>
              <w:suppressAutoHyphens/>
              <w:jc w:val="both"/>
              <w:rPr>
                <w:rFonts w:ascii="Times New Roman" w:eastAsia="Times New Roman" w:hAnsi="Times New Roman" w:cs="Times New Roman"/>
                <w:sz w:val="24"/>
                <w:szCs w:val="24"/>
                <w:lang w:eastAsia="ru-RU"/>
              </w:rPr>
            </w:pPr>
          </w:p>
        </w:tc>
      </w:tr>
      <w:tr w:rsidR="00F8074F" w:rsidRPr="00F8074F" w14:paraId="2E785B23" w14:textId="77777777" w:rsidTr="006158BE">
        <w:trPr>
          <w:trHeight w:val="396"/>
        </w:trPr>
        <w:tc>
          <w:tcPr>
            <w:tcW w:w="2972" w:type="dxa"/>
            <w:vMerge/>
          </w:tcPr>
          <w:p w14:paraId="02D2A88A" w14:textId="77777777" w:rsidR="00F8074F" w:rsidRPr="00F8074F" w:rsidRDefault="00F8074F" w:rsidP="00F8074F">
            <w:pPr>
              <w:rPr>
                <w:rFonts w:ascii="Times New Roman" w:eastAsia="Times New Roman" w:hAnsi="Times New Roman" w:cs="Times New Roman"/>
                <w:b/>
                <w:bCs/>
                <w:sz w:val="24"/>
                <w:szCs w:val="24"/>
                <w:lang w:eastAsia="ru-RU"/>
              </w:rPr>
            </w:pPr>
          </w:p>
        </w:tc>
        <w:tc>
          <w:tcPr>
            <w:tcW w:w="6662" w:type="dxa"/>
          </w:tcPr>
          <w:p w14:paraId="66985A79" w14:textId="77777777" w:rsidR="00F8074F" w:rsidRPr="00F8074F" w:rsidRDefault="00F8074F" w:rsidP="00F8074F">
            <w:pPr>
              <w:rPr>
                <w:rFonts w:ascii="Times New Roman" w:eastAsia="Calibri" w:hAnsi="Times New Roman" w:cs="Times New Roman"/>
                <w:bCs/>
                <w:sz w:val="24"/>
                <w:szCs w:val="24"/>
              </w:rPr>
            </w:pPr>
            <w:r w:rsidRPr="00F8074F">
              <w:rPr>
                <w:rFonts w:ascii="Times New Roman" w:eastAsia="Calibri" w:hAnsi="Times New Roman" w:cs="Times New Roman"/>
                <w:bCs/>
                <w:sz w:val="24"/>
                <w:szCs w:val="24"/>
              </w:rPr>
              <w:t>Составление акта по форме Н-1</w:t>
            </w:r>
          </w:p>
        </w:tc>
        <w:tc>
          <w:tcPr>
            <w:tcW w:w="2694" w:type="dxa"/>
            <w:vAlign w:val="center"/>
          </w:tcPr>
          <w:p w14:paraId="7DD3B177" w14:textId="77777777" w:rsidR="00F8074F" w:rsidRPr="00F8074F" w:rsidRDefault="00F8074F" w:rsidP="00F8074F">
            <w:pPr>
              <w:suppressAutoHyphens/>
              <w:jc w:val="both"/>
              <w:rPr>
                <w:rFonts w:ascii="Times New Roman" w:eastAsia="Times New Roman" w:hAnsi="Times New Roman" w:cs="Times New Roman"/>
                <w:sz w:val="24"/>
                <w:szCs w:val="24"/>
                <w:lang w:eastAsia="ru-RU"/>
              </w:rPr>
            </w:pPr>
            <w:r w:rsidRPr="00F8074F">
              <w:rPr>
                <w:rFonts w:ascii="Times New Roman" w:eastAsia="Times New Roman" w:hAnsi="Times New Roman" w:cs="Times New Roman"/>
                <w:sz w:val="24"/>
                <w:szCs w:val="24"/>
                <w:lang w:eastAsia="ru-RU"/>
              </w:rPr>
              <w:t>2</w:t>
            </w:r>
          </w:p>
        </w:tc>
        <w:tc>
          <w:tcPr>
            <w:tcW w:w="2409" w:type="dxa"/>
          </w:tcPr>
          <w:p w14:paraId="3D4C2D73" w14:textId="77777777" w:rsidR="00F8074F" w:rsidRPr="00F8074F" w:rsidRDefault="00F8074F" w:rsidP="00F8074F">
            <w:pPr>
              <w:suppressAutoHyphens/>
              <w:jc w:val="both"/>
              <w:rPr>
                <w:rFonts w:ascii="Times New Roman" w:eastAsia="Times New Roman" w:hAnsi="Times New Roman" w:cs="Times New Roman"/>
                <w:sz w:val="24"/>
                <w:szCs w:val="24"/>
                <w:lang w:eastAsia="ru-RU"/>
              </w:rPr>
            </w:pPr>
          </w:p>
        </w:tc>
      </w:tr>
      <w:tr w:rsidR="00F8074F" w:rsidRPr="00F8074F" w14:paraId="199E719B" w14:textId="77777777" w:rsidTr="006158BE">
        <w:trPr>
          <w:trHeight w:val="396"/>
        </w:trPr>
        <w:tc>
          <w:tcPr>
            <w:tcW w:w="2972" w:type="dxa"/>
            <w:vMerge/>
          </w:tcPr>
          <w:p w14:paraId="5A4D16B2" w14:textId="77777777" w:rsidR="00F8074F" w:rsidRPr="00F8074F" w:rsidRDefault="00F8074F" w:rsidP="00F8074F">
            <w:pPr>
              <w:rPr>
                <w:rFonts w:ascii="Times New Roman" w:eastAsia="Times New Roman" w:hAnsi="Times New Roman" w:cs="Times New Roman"/>
                <w:b/>
                <w:bCs/>
                <w:sz w:val="24"/>
                <w:szCs w:val="24"/>
                <w:lang w:eastAsia="ru-RU"/>
              </w:rPr>
            </w:pPr>
          </w:p>
        </w:tc>
        <w:tc>
          <w:tcPr>
            <w:tcW w:w="6662" w:type="dxa"/>
          </w:tcPr>
          <w:p w14:paraId="5A6C815B" w14:textId="77777777" w:rsidR="00F8074F" w:rsidRPr="00F8074F" w:rsidRDefault="00F8074F" w:rsidP="00F8074F">
            <w:pPr>
              <w:rPr>
                <w:rFonts w:ascii="Times New Roman" w:eastAsia="Calibri" w:hAnsi="Times New Roman" w:cs="Times New Roman"/>
                <w:b/>
                <w:bCs/>
                <w:sz w:val="24"/>
                <w:szCs w:val="24"/>
              </w:rPr>
            </w:pPr>
            <w:r w:rsidRPr="00F8074F">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vAlign w:val="center"/>
          </w:tcPr>
          <w:p w14:paraId="0FAB5FF8" w14:textId="77777777" w:rsidR="00F8074F" w:rsidRPr="00F8074F" w:rsidRDefault="00F8074F" w:rsidP="00F8074F">
            <w:pPr>
              <w:suppressAutoHyphens/>
              <w:jc w:val="both"/>
              <w:rPr>
                <w:rFonts w:ascii="Times New Roman" w:eastAsia="Times New Roman" w:hAnsi="Times New Roman" w:cs="Times New Roman"/>
                <w:sz w:val="24"/>
                <w:szCs w:val="24"/>
                <w:lang w:eastAsia="ru-RU"/>
              </w:rPr>
            </w:pPr>
            <w:r w:rsidRPr="00F8074F">
              <w:rPr>
                <w:rFonts w:ascii="Times New Roman" w:eastAsia="Times New Roman" w:hAnsi="Times New Roman" w:cs="Times New Roman"/>
                <w:sz w:val="24"/>
                <w:szCs w:val="24"/>
                <w:lang w:eastAsia="ru-RU"/>
              </w:rPr>
              <w:t>-</w:t>
            </w:r>
          </w:p>
        </w:tc>
        <w:tc>
          <w:tcPr>
            <w:tcW w:w="2409" w:type="dxa"/>
          </w:tcPr>
          <w:p w14:paraId="3C8D73C0" w14:textId="77777777" w:rsidR="00F8074F" w:rsidRPr="00F8074F" w:rsidRDefault="00F8074F" w:rsidP="00F8074F">
            <w:pPr>
              <w:suppressAutoHyphens/>
              <w:jc w:val="both"/>
              <w:rPr>
                <w:rFonts w:ascii="Times New Roman" w:eastAsia="Times New Roman" w:hAnsi="Times New Roman" w:cs="Times New Roman"/>
                <w:sz w:val="24"/>
                <w:szCs w:val="24"/>
                <w:lang w:eastAsia="ru-RU"/>
              </w:rPr>
            </w:pPr>
          </w:p>
        </w:tc>
      </w:tr>
      <w:tr w:rsidR="00F8074F" w:rsidRPr="00F8074F" w14:paraId="2D0313B3" w14:textId="77777777" w:rsidTr="006158BE">
        <w:trPr>
          <w:trHeight w:val="361"/>
        </w:trPr>
        <w:tc>
          <w:tcPr>
            <w:tcW w:w="2972" w:type="dxa"/>
            <w:vMerge w:val="restart"/>
          </w:tcPr>
          <w:p w14:paraId="6E790D84" w14:textId="77777777" w:rsidR="00F8074F" w:rsidRPr="00F8074F" w:rsidRDefault="00F8074F" w:rsidP="00F8074F">
            <w:pPr>
              <w:rPr>
                <w:rFonts w:ascii="Times New Roman" w:eastAsia="Calibri" w:hAnsi="Times New Roman" w:cs="Times New Roman"/>
                <w:b/>
                <w:bCs/>
                <w:sz w:val="24"/>
                <w:szCs w:val="24"/>
              </w:rPr>
            </w:pPr>
            <w:r w:rsidRPr="00F8074F">
              <w:rPr>
                <w:rFonts w:ascii="Times New Roman" w:eastAsia="Calibri" w:hAnsi="Times New Roman" w:cs="Times New Roman"/>
                <w:b/>
                <w:bCs/>
                <w:sz w:val="24"/>
                <w:szCs w:val="24"/>
              </w:rPr>
              <w:t xml:space="preserve">Тема 1.2 </w:t>
            </w:r>
          </w:p>
          <w:p w14:paraId="3508625C" w14:textId="77777777" w:rsidR="00F8074F" w:rsidRPr="00F8074F" w:rsidRDefault="00F8074F" w:rsidP="00F8074F">
            <w:pPr>
              <w:rPr>
                <w:rFonts w:ascii="Times New Roman" w:eastAsia="Times New Roman" w:hAnsi="Times New Roman" w:cs="Times New Roman"/>
                <w:b/>
                <w:bCs/>
                <w:sz w:val="24"/>
                <w:szCs w:val="24"/>
                <w:lang w:eastAsia="ru-RU"/>
              </w:rPr>
            </w:pPr>
            <w:r w:rsidRPr="00F8074F">
              <w:rPr>
                <w:rFonts w:ascii="Times New Roman" w:eastAsia="Calibri" w:hAnsi="Times New Roman" w:cs="Times New Roman"/>
                <w:bCs/>
                <w:sz w:val="24"/>
                <w:szCs w:val="24"/>
              </w:rPr>
              <w:t>Источники и характеристики негативных факторов и их воздействия на человека</w:t>
            </w:r>
          </w:p>
        </w:tc>
        <w:tc>
          <w:tcPr>
            <w:tcW w:w="6662" w:type="dxa"/>
            <w:tcBorders>
              <w:top w:val="single" w:sz="4" w:space="0" w:color="auto"/>
              <w:left w:val="single" w:sz="4" w:space="0" w:color="auto"/>
              <w:bottom w:val="single" w:sz="4" w:space="0" w:color="auto"/>
            </w:tcBorders>
            <w:vAlign w:val="bottom"/>
          </w:tcPr>
          <w:p w14:paraId="1DB2425C" w14:textId="77777777" w:rsidR="00F8074F" w:rsidRPr="00F8074F" w:rsidRDefault="00F8074F" w:rsidP="00F8074F">
            <w:pPr>
              <w:rPr>
                <w:rFonts w:ascii="Times New Roman" w:eastAsia="Times New Roman" w:hAnsi="Times New Roman" w:cs="Times New Roman"/>
                <w:b/>
                <w:bCs/>
                <w:sz w:val="24"/>
                <w:szCs w:val="24"/>
                <w:lang w:eastAsia="ru-RU"/>
              </w:rPr>
            </w:pPr>
            <w:r w:rsidRPr="00F8074F">
              <w:rPr>
                <w:rFonts w:ascii="Times New Roman" w:eastAsia="Times New Roman" w:hAnsi="Times New Roman" w:cs="Times New Roman"/>
                <w:b/>
                <w:bCs/>
                <w:sz w:val="24"/>
                <w:szCs w:val="24"/>
                <w:lang w:eastAsia="ru-RU"/>
              </w:rPr>
              <w:t xml:space="preserve">Содержание </w:t>
            </w:r>
          </w:p>
        </w:tc>
        <w:tc>
          <w:tcPr>
            <w:tcW w:w="2694" w:type="dxa"/>
          </w:tcPr>
          <w:p w14:paraId="5AA87C37" w14:textId="77777777" w:rsidR="00F8074F" w:rsidRPr="00F8074F" w:rsidRDefault="00F8074F" w:rsidP="00F8074F">
            <w:pPr>
              <w:rPr>
                <w:rFonts w:ascii="Times New Roman" w:eastAsia="Times New Roman" w:hAnsi="Times New Roman" w:cs="Times New Roman"/>
                <w:b/>
                <w:bCs/>
                <w:sz w:val="24"/>
                <w:szCs w:val="24"/>
                <w:lang w:eastAsia="ru-RU"/>
              </w:rPr>
            </w:pPr>
            <w:r w:rsidRPr="00F8074F">
              <w:rPr>
                <w:rFonts w:ascii="Times New Roman" w:eastAsia="Times New Roman" w:hAnsi="Times New Roman" w:cs="Times New Roman"/>
                <w:b/>
                <w:bCs/>
                <w:sz w:val="24"/>
                <w:szCs w:val="24"/>
                <w:lang w:eastAsia="ru-RU"/>
              </w:rPr>
              <w:t>6/2</w:t>
            </w:r>
          </w:p>
        </w:tc>
        <w:tc>
          <w:tcPr>
            <w:tcW w:w="2409" w:type="dxa"/>
            <w:vMerge w:val="restart"/>
          </w:tcPr>
          <w:p w14:paraId="0CB23E0C" w14:textId="77777777" w:rsidR="00F8074F" w:rsidRPr="00F8074F" w:rsidRDefault="00F8074F" w:rsidP="00F8074F">
            <w:pPr>
              <w:rPr>
                <w:rFonts w:ascii="Times New Roman" w:eastAsia="Times New Roman" w:hAnsi="Times New Roman" w:cs="Times New Roman"/>
                <w:b/>
                <w:bCs/>
                <w:sz w:val="24"/>
                <w:szCs w:val="24"/>
                <w:lang w:eastAsia="ru-RU"/>
              </w:rPr>
            </w:pPr>
            <w:r w:rsidRPr="00F8074F">
              <w:rPr>
                <w:rFonts w:ascii="Times New Roman" w:eastAsia="Calibri" w:hAnsi="Times New Roman" w:cs="Times New Roman"/>
                <w:sz w:val="24"/>
                <w:szCs w:val="24"/>
              </w:rPr>
              <w:t>ОК 1, ОК 5, ОК 9</w:t>
            </w:r>
          </w:p>
        </w:tc>
      </w:tr>
      <w:tr w:rsidR="00F8074F" w:rsidRPr="00F8074F" w14:paraId="60CBDDD0" w14:textId="77777777" w:rsidTr="006158BE">
        <w:trPr>
          <w:trHeight w:val="361"/>
        </w:trPr>
        <w:tc>
          <w:tcPr>
            <w:tcW w:w="2972" w:type="dxa"/>
            <w:vMerge/>
          </w:tcPr>
          <w:p w14:paraId="6A177C7D" w14:textId="77777777" w:rsidR="00F8074F" w:rsidRPr="00F8074F" w:rsidRDefault="00F8074F" w:rsidP="00F8074F">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220FA5AC" w14:textId="77777777" w:rsidR="00F8074F" w:rsidRPr="00F8074F" w:rsidRDefault="00F8074F" w:rsidP="00F8074F">
            <w:pPr>
              <w:rPr>
                <w:rFonts w:ascii="Times New Roman" w:eastAsia="Times New Roman" w:hAnsi="Times New Roman" w:cs="Times New Roman"/>
                <w:sz w:val="24"/>
                <w:szCs w:val="24"/>
                <w:lang w:eastAsia="ru-RU"/>
              </w:rPr>
            </w:pPr>
            <w:r w:rsidRPr="00F8074F">
              <w:rPr>
                <w:rFonts w:ascii="Times New Roman" w:eastAsia="Calibri" w:hAnsi="Times New Roman" w:cs="Times New Roman"/>
                <w:b/>
                <w:bCs/>
                <w:sz w:val="24"/>
                <w:szCs w:val="24"/>
              </w:rPr>
              <w:t xml:space="preserve">1. </w:t>
            </w:r>
            <w:r w:rsidRPr="00F8074F">
              <w:rPr>
                <w:rFonts w:ascii="Times New Roman" w:eastAsia="Calibri" w:hAnsi="Times New Roman" w:cs="Times New Roman"/>
                <w:sz w:val="24"/>
                <w:szCs w:val="24"/>
              </w:rPr>
              <w:t>Опасные механические факторы: механическое движение и действие технологического оборудования, инструмента, механизмов и машин.</w:t>
            </w:r>
          </w:p>
        </w:tc>
        <w:tc>
          <w:tcPr>
            <w:tcW w:w="2694" w:type="dxa"/>
            <w:vMerge w:val="restart"/>
            <w:vAlign w:val="center"/>
          </w:tcPr>
          <w:p w14:paraId="4D537E4B" w14:textId="77777777" w:rsidR="00F8074F" w:rsidRPr="00F8074F" w:rsidRDefault="00F8074F" w:rsidP="00F8074F">
            <w:pPr>
              <w:rPr>
                <w:rFonts w:ascii="Times New Roman" w:eastAsia="Times New Roman" w:hAnsi="Times New Roman" w:cs="Times New Roman"/>
                <w:sz w:val="24"/>
                <w:szCs w:val="24"/>
                <w:lang w:eastAsia="ru-RU"/>
              </w:rPr>
            </w:pPr>
            <w:r w:rsidRPr="00F8074F">
              <w:rPr>
                <w:rFonts w:ascii="Times New Roman" w:eastAsia="Times New Roman" w:hAnsi="Times New Roman" w:cs="Times New Roman"/>
                <w:sz w:val="24"/>
                <w:szCs w:val="24"/>
                <w:lang w:eastAsia="ru-RU"/>
              </w:rPr>
              <w:t>2</w:t>
            </w:r>
          </w:p>
        </w:tc>
        <w:tc>
          <w:tcPr>
            <w:tcW w:w="2409" w:type="dxa"/>
            <w:vMerge/>
          </w:tcPr>
          <w:p w14:paraId="1720CFAD" w14:textId="77777777" w:rsidR="00F8074F" w:rsidRPr="00F8074F" w:rsidRDefault="00F8074F" w:rsidP="00F8074F">
            <w:pPr>
              <w:rPr>
                <w:rFonts w:ascii="Times New Roman" w:eastAsia="Times New Roman" w:hAnsi="Times New Roman" w:cs="Times New Roman"/>
                <w:sz w:val="24"/>
                <w:szCs w:val="24"/>
                <w:lang w:eastAsia="ru-RU"/>
              </w:rPr>
            </w:pPr>
          </w:p>
        </w:tc>
      </w:tr>
      <w:tr w:rsidR="00F8074F" w:rsidRPr="00F8074F" w14:paraId="769623BE" w14:textId="77777777" w:rsidTr="006158BE">
        <w:trPr>
          <w:trHeight w:val="1475"/>
        </w:trPr>
        <w:tc>
          <w:tcPr>
            <w:tcW w:w="2972" w:type="dxa"/>
            <w:vMerge/>
          </w:tcPr>
          <w:p w14:paraId="080956B9" w14:textId="77777777" w:rsidR="00F8074F" w:rsidRPr="00F8074F" w:rsidRDefault="00F8074F" w:rsidP="00F8074F">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tcBorders>
            <w:vAlign w:val="bottom"/>
          </w:tcPr>
          <w:p w14:paraId="6950A8BC" w14:textId="77777777" w:rsidR="00F8074F" w:rsidRPr="00F8074F" w:rsidRDefault="00F8074F" w:rsidP="00F8074F">
            <w:pPr>
              <w:rPr>
                <w:rFonts w:ascii="Times New Roman" w:eastAsia="Calibri" w:hAnsi="Times New Roman" w:cs="Times New Roman"/>
                <w:b/>
                <w:bCs/>
                <w:sz w:val="24"/>
                <w:szCs w:val="24"/>
              </w:rPr>
            </w:pPr>
            <w:r w:rsidRPr="00F8074F">
              <w:rPr>
                <w:rFonts w:ascii="Times New Roman" w:eastAsia="Calibri" w:hAnsi="Times New Roman" w:cs="Times New Roman"/>
                <w:b/>
                <w:bCs/>
                <w:sz w:val="24"/>
                <w:szCs w:val="24"/>
              </w:rPr>
              <w:t>2</w:t>
            </w:r>
            <w:r w:rsidRPr="00F8074F">
              <w:rPr>
                <w:rFonts w:ascii="Times New Roman" w:eastAsia="Calibri" w:hAnsi="Times New Roman" w:cs="Times New Roman"/>
                <w:sz w:val="24"/>
                <w:szCs w:val="24"/>
              </w:rPr>
              <w:t xml:space="preserve"> Опасные факторы комплексного характера: пожар, взрывоопасность – основные сведения о пожаре и взрыве, категорирование помещений и зданий по степени взрывопожарной опасности. Опасные и вредные факторы статического электричества.</w:t>
            </w:r>
          </w:p>
        </w:tc>
        <w:tc>
          <w:tcPr>
            <w:tcW w:w="2694" w:type="dxa"/>
            <w:vMerge/>
          </w:tcPr>
          <w:p w14:paraId="5666109C" w14:textId="77777777" w:rsidR="00F8074F" w:rsidRPr="00F8074F" w:rsidRDefault="00F8074F" w:rsidP="00F8074F">
            <w:pPr>
              <w:rPr>
                <w:rFonts w:ascii="Times New Roman" w:eastAsia="Times New Roman" w:hAnsi="Times New Roman" w:cs="Times New Roman"/>
                <w:sz w:val="24"/>
                <w:szCs w:val="24"/>
                <w:lang w:eastAsia="ru-RU"/>
              </w:rPr>
            </w:pPr>
          </w:p>
        </w:tc>
        <w:tc>
          <w:tcPr>
            <w:tcW w:w="2409" w:type="dxa"/>
            <w:vMerge/>
          </w:tcPr>
          <w:p w14:paraId="2498021F" w14:textId="77777777" w:rsidR="00F8074F" w:rsidRPr="00F8074F" w:rsidRDefault="00F8074F" w:rsidP="00F8074F">
            <w:pPr>
              <w:rPr>
                <w:rFonts w:ascii="Times New Roman" w:eastAsia="Times New Roman" w:hAnsi="Times New Roman" w:cs="Times New Roman"/>
                <w:sz w:val="24"/>
                <w:szCs w:val="24"/>
                <w:lang w:eastAsia="ru-RU"/>
              </w:rPr>
            </w:pPr>
          </w:p>
        </w:tc>
      </w:tr>
      <w:tr w:rsidR="00F8074F" w:rsidRPr="00F8074F" w14:paraId="39C427D5" w14:textId="77777777" w:rsidTr="006158BE">
        <w:trPr>
          <w:trHeight w:val="361"/>
        </w:trPr>
        <w:tc>
          <w:tcPr>
            <w:tcW w:w="2972" w:type="dxa"/>
            <w:vMerge/>
          </w:tcPr>
          <w:p w14:paraId="78E630F9" w14:textId="77777777" w:rsidR="00F8074F" w:rsidRPr="00F8074F" w:rsidRDefault="00F8074F" w:rsidP="00F8074F">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31F1B186" w14:textId="77777777" w:rsidR="00F8074F" w:rsidRPr="00F8074F" w:rsidRDefault="00F8074F" w:rsidP="00F8074F">
            <w:pPr>
              <w:rPr>
                <w:rFonts w:ascii="Times New Roman" w:eastAsia="Times New Roman" w:hAnsi="Times New Roman" w:cs="Times New Roman"/>
                <w:b/>
                <w:bCs/>
                <w:sz w:val="24"/>
                <w:szCs w:val="24"/>
                <w:lang w:eastAsia="ru-RU"/>
              </w:rPr>
            </w:pPr>
            <w:r w:rsidRPr="00F8074F">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20343F44" w14:textId="77777777" w:rsidR="00F8074F" w:rsidRPr="00F8074F" w:rsidRDefault="00F8074F" w:rsidP="00F8074F">
            <w:pPr>
              <w:rPr>
                <w:rFonts w:ascii="Times New Roman" w:eastAsia="Times New Roman" w:hAnsi="Times New Roman" w:cs="Times New Roman"/>
                <w:b/>
                <w:bCs/>
                <w:sz w:val="24"/>
                <w:szCs w:val="24"/>
                <w:lang w:eastAsia="ru-RU"/>
              </w:rPr>
            </w:pPr>
            <w:r w:rsidRPr="00F8074F">
              <w:rPr>
                <w:rFonts w:ascii="Times New Roman" w:eastAsia="Times New Roman" w:hAnsi="Times New Roman" w:cs="Times New Roman"/>
                <w:b/>
                <w:bCs/>
                <w:sz w:val="24"/>
                <w:szCs w:val="24"/>
                <w:lang w:eastAsia="ru-RU"/>
              </w:rPr>
              <w:t>2/2</w:t>
            </w:r>
          </w:p>
        </w:tc>
        <w:tc>
          <w:tcPr>
            <w:tcW w:w="2409" w:type="dxa"/>
            <w:vMerge/>
          </w:tcPr>
          <w:p w14:paraId="0F6BE886" w14:textId="77777777" w:rsidR="00F8074F" w:rsidRPr="00F8074F" w:rsidRDefault="00F8074F" w:rsidP="00F8074F">
            <w:pPr>
              <w:rPr>
                <w:rFonts w:ascii="Times New Roman" w:eastAsia="Times New Roman" w:hAnsi="Times New Roman" w:cs="Times New Roman"/>
                <w:b/>
                <w:bCs/>
                <w:sz w:val="24"/>
                <w:szCs w:val="24"/>
                <w:lang w:eastAsia="ru-RU"/>
              </w:rPr>
            </w:pPr>
          </w:p>
        </w:tc>
      </w:tr>
      <w:tr w:rsidR="00F8074F" w:rsidRPr="00F8074F" w14:paraId="5526E078" w14:textId="77777777" w:rsidTr="006158BE">
        <w:trPr>
          <w:trHeight w:val="137"/>
        </w:trPr>
        <w:tc>
          <w:tcPr>
            <w:tcW w:w="2972" w:type="dxa"/>
            <w:vMerge/>
          </w:tcPr>
          <w:p w14:paraId="3538F756" w14:textId="77777777" w:rsidR="00F8074F" w:rsidRPr="00F8074F" w:rsidRDefault="00F8074F" w:rsidP="00F8074F">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657579BA" w14:textId="77777777" w:rsidR="00F8074F" w:rsidRPr="00F8074F" w:rsidRDefault="00F8074F" w:rsidP="00F8074F">
            <w:pPr>
              <w:rPr>
                <w:rFonts w:ascii="Times New Roman" w:eastAsia="Times New Roman" w:hAnsi="Times New Roman" w:cs="Times New Roman"/>
                <w:sz w:val="24"/>
                <w:szCs w:val="24"/>
                <w:lang w:eastAsia="ru-RU"/>
              </w:rPr>
            </w:pPr>
            <w:r w:rsidRPr="00F8074F">
              <w:rPr>
                <w:rFonts w:ascii="Times New Roman" w:eastAsia="Times New Roman" w:hAnsi="Times New Roman" w:cs="Times New Roman"/>
                <w:sz w:val="24"/>
                <w:szCs w:val="24"/>
                <w:lang w:eastAsia="ru-RU"/>
              </w:rPr>
              <w:t xml:space="preserve">Определение и проведение анализа </w:t>
            </w:r>
            <w:proofErr w:type="spellStart"/>
            <w:r w:rsidRPr="00F8074F">
              <w:rPr>
                <w:rFonts w:ascii="Times New Roman" w:eastAsia="Times New Roman" w:hAnsi="Times New Roman" w:cs="Times New Roman"/>
                <w:sz w:val="24"/>
                <w:szCs w:val="24"/>
                <w:lang w:eastAsia="ru-RU"/>
              </w:rPr>
              <w:t>травмоопасных</w:t>
            </w:r>
            <w:proofErr w:type="spellEnd"/>
            <w:r w:rsidRPr="00F8074F">
              <w:rPr>
                <w:rFonts w:ascii="Times New Roman" w:eastAsia="Times New Roman" w:hAnsi="Times New Roman" w:cs="Times New Roman"/>
                <w:sz w:val="24"/>
                <w:szCs w:val="24"/>
                <w:lang w:eastAsia="ru-RU"/>
              </w:rPr>
              <w:t xml:space="preserve"> и вредных факторов в сфере производственной деятельности </w:t>
            </w:r>
          </w:p>
        </w:tc>
        <w:tc>
          <w:tcPr>
            <w:tcW w:w="2694" w:type="dxa"/>
          </w:tcPr>
          <w:p w14:paraId="66CBCC74" w14:textId="77777777" w:rsidR="00F8074F" w:rsidRPr="00F8074F" w:rsidRDefault="00F8074F" w:rsidP="00F8074F">
            <w:pPr>
              <w:rPr>
                <w:rFonts w:ascii="Times New Roman" w:eastAsia="Times New Roman" w:hAnsi="Times New Roman" w:cs="Times New Roman"/>
                <w:sz w:val="24"/>
                <w:szCs w:val="24"/>
                <w:lang w:eastAsia="ru-RU"/>
              </w:rPr>
            </w:pPr>
            <w:r w:rsidRPr="00F8074F">
              <w:rPr>
                <w:rFonts w:ascii="Times New Roman" w:eastAsia="Times New Roman" w:hAnsi="Times New Roman" w:cs="Times New Roman"/>
                <w:sz w:val="24"/>
                <w:szCs w:val="24"/>
                <w:lang w:eastAsia="ru-RU"/>
              </w:rPr>
              <w:t>2</w:t>
            </w:r>
          </w:p>
        </w:tc>
        <w:tc>
          <w:tcPr>
            <w:tcW w:w="2409" w:type="dxa"/>
            <w:vMerge/>
          </w:tcPr>
          <w:p w14:paraId="336F6FF5" w14:textId="77777777" w:rsidR="00F8074F" w:rsidRPr="00F8074F" w:rsidRDefault="00F8074F" w:rsidP="00F8074F">
            <w:pPr>
              <w:rPr>
                <w:rFonts w:ascii="Times New Roman" w:eastAsia="Times New Roman" w:hAnsi="Times New Roman" w:cs="Times New Roman"/>
                <w:sz w:val="24"/>
                <w:szCs w:val="24"/>
                <w:lang w:eastAsia="ru-RU"/>
              </w:rPr>
            </w:pPr>
          </w:p>
        </w:tc>
      </w:tr>
      <w:tr w:rsidR="00F8074F" w:rsidRPr="00F8074F" w14:paraId="72510163" w14:textId="77777777" w:rsidTr="006158BE">
        <w:trPr>
          <w:trHeight w:val="137"/>
        </w:trPr>
        <w:tc>
          <w:tcPr>
            <w:tcW w:w="2972" w:type="dxa"/>
            <w:vMerge/>
          </w:tcPr>
          <w:p w14:paraId="4F7E4CF6" w14:textId="77777777" w:rsidR="00F8074F" w:rsidRPr="00F8074F" w:rsidRDefault="00F8074F" w:rsidP="00F8074F">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3B5B4C63" w14:textId="77777777" w:rsidR="00F8074F" w:rsidRPr="00F8074F" w:rsidRDefault="00F8074F" w:rsidP="00F8074F">
            <w:pPr>
              <w:rPr>
                <w:rFonts w:ascii="Times New Roman" w:eastAsia="Times New Roman" w:hAnsi="Times New Roman" w:cs="Times New Roman"/>
                <w:b/>
                <w:bCs/>
                <w:sz w:val="24"/>
                <w:szCs w:val="24"/>
                <w:lang w:eastAsia="ru-RU"/>
              </w:rPr>
            </w:pPr>
            <w:r w:rsidRPr="00F8074F">
              <w:rPr>
                <w:rFonts w:ascii="Times New Roman" w:eastAsia="Times New Roman" w:hAnsi="Times New Roman" w:cs="Times New Roman"/>
                <w:b/>
                <w:bCs/>
                <w:sz w:val="24"/>
                <w:szCs w:val="24"/>
                <w:lang w:eastAsia="ru-RU"/>
              </w:rPr>
              <w:t>В том числе самостоятельная работа обучающихся</w:t>
            </w:r>
          </w:p>
          <w:p w14:paraId="388E55B2" w14:textId="77777777" w:rsidR="00F8074F" w:rsidRPr="00F8074F" w:rsidRDefault="00F8074F" w:rsidP="00F8074F">
            <w:pPr>
              <w:rPr>
                <w:rFonts w:ascii="Times New Roman" w:eastAsia="Calibri" w:hAnsi="Times New Roman" w:cs="Times New Roman"/>
                <w:sz w:val="24"/>
                <w:szCs w:val="24"/>
              </w:rPr>
            </w:pPr>
            <w:r w:rsidRPr="00F8074F">
              <w:rPr>
                <w:rFonts w:ascii="Times New Roman" w:eastAsia="Calibri" w:hAnsi="Times New Roman" w:cs="Times New Roman"/>
                <w:sz w:val="24"/>
                <w:szCs w:val="24"/>
              </w:rPr>
              <w:t>Составление таблицы «Опасные и вредные производственные факторы в производственной деятельности»</w:t>
            </w:r>
          </w:p>
        </w:tc>
        <w:tc>
          <w:tcPr>
            <w:tcW w:w="2694" w:type="dxa"/>
          </w:tcPr>
          <w:p w14:paraId="477A5E70" w14:textId="77777777" w:rsidR="00F8074F" w:rsidRPr="00F8074F" w:rsidRDefault="00F8074F" w:rsidP="00F8074F">
            <w:pPr>
              <w:rPr>
                <w:rFonts w:ascii="Times New Roman" w:eastAsia="Times New Roman" w:hAnsi="Times New Roman" w:cs="Times New Roman"/>
                <w:sz w:val="24"/>
                <w:szCs w:val="24"/>
                <w:lang w:eastAsia="ru-RU"/>
              </w:rPr>
            </w:pPr>
            <w:r w:rsidRPr="00F8074F">
              <w:rPr>
                <w:rFonts w:ascii="Times New Roman" w:eastAsia="Times New Roman" w:hAnsi="Times New Roman" w:cs="Times New Roman"/>
                <w:sz w:val="24"/>
                <w:szCs w:val="24"/>
                <w:lang w:eastAsia="ru-RU"/>
              </w:rPr>
              <w:t>2</w:t>
            </w:r>
          </w:p>
        </w:tc>
        <w:tc>
          <w:tcPr>
            <w:tcW w:w="2409" w:type="dxa"/>
            <w:vMerge/>
          </w:tcPr>
          <w:p w14:paraId="3C85C12F" w14:textId="77777777" w:rsidR="00F8074F" w:rsidRPr="00F8074F" w:rsidRDefault="00F8074F" w:rsidP="00F8074F">
            <w:pPr>
              <w:rPr>
                <w:rFonts w:ascii="Times New Roman" w:eastAsia="Times New Roman" w:hAnsi="Times New Roman" w:cs="Times New Roman"/>
                <w:sz w:val="24"/>
                <w:szCs w:val="24"/>
                <w:lang w:eastAsia="ru-RU"/>
              </w:rPr>
            </w:pPr>
          </w:p>
        </w:tc>
      </w:tr>
      <w:tr w:rsidR="00F8074F" w:rsidRPr="00F8074F" w14:paraId="6E5C8B0B" w14:textId="77777777" w:rsidTr="006158BE">
        <w:tc>
          <w:tcPr>
            <w:tcW w:w="9634" w:type="dxa"/>
            <w:gridSpan w:val="2"/>
          </w:tcPr>
          <w:p w14:paraId="28AF2096" w14:textId="77777777" w:rsidR="00F8074F" w:rsidRPr="00F8074F" w:rsidRDefault="00F8074F" w:rsidP="00F8074F">
            <w:pPr>
              <w:rPr>
                <w:rFonts w:ascii="Times New Roman" w:eastAsia="Times New Roman" w:hAnsi="Times New Roman" w:cs="Times New Roman"/>
                <w:i/>
                <w:sz w:val="24"/>
                <w:szCs w:val="24"/>
                <w:lang w:eastAsia="ru-RU"/>
              </w:rPr>
            </w:pPr>
            <w:r w:rsidRPr="00F8074F">
              <w:rPr>
                <w:rFonts w:ascii="Times New Roman" w:eastAsia="Calibri" w:hAnsi="Times New Roman" w:cs="Times New Roman"/>
                <w:b/>
                <w:bCs/>
                <w:sz w:val="24"/>
                <w:szCs w:val="24"/>
              </w:rPr>
              <w:t xml:space="preserve">Раздел 2. </w:t>
            </w:r>
            <w:r w:rsidRPr="00F8074F">
              <w:rPr>
                <w:rFonts w:ascii="Times New Roman" w:eastAsia="Calibri" w:hAnsi="Times New Roman" w:cs="Times New Roman"/>
                <w:b/>
                <w:sz w:val="24"/>
                <w:szCs w:val="24"/>
              </w:rPr>
              <w:t>Защита человека от вредных и опасных производственных факторов</w:t>
            </w:r>
          </w:p>
        </w:tc>
        <w:tc>
          <w:tcPr>
            <w:tcW w:w="2694" w:type="dxa"/>
          </w:tcPr>
          <w:p w14:paraId="6181EA70" w14:textId="77777777" w:rsidR="00F8074F" w:rsidRPr="00F8074F" w:rsidRDefault="00F8074F" w:rsidP="00F8074F">
            <w:pPr>
              <w:rPr>
                <w:rFonts w:ascii="Times New Roman" w:eastAsia="Times New Roman" w:hAnsi="Times New Roman" w:cs="Times New Roman"/>
                <w:b/>
                <w:bCs/>
                <w:sz w:val="24"/>
                <w:szCs w:val="24"/>
                <w:lang w:eastAsia="ru-RU"/>
              </w:rPr>
            </w:pPr>
            <w:r w:rsidRPr="00F8074F">
              <w:rPr>
                <w:rFonts w:ascii="Times New Roman" w:eastAsia="Times New Roman" w:hAnsi="Times New Roman" w:cs="Times New Roman"/>
                <w:b/>
                <w:bCs/>
                <w:sz w:val="24"/>
                <w:szCs w:val="24"/>
                <w:lang w:eastAsia="ru-RU"/>
              </w:rPr>
              <w:t>20/10</w:t>
            </w:r>
          </w:p>
        </w:tc>
        <w:tc>
          <w:tcPr>
            <w:tcW w:w="2409" w:type="dxa"/>
          </w:tcPr>
          <w:p w14:paraId="500BC39F" w14:textId="77777777" w:rsidR="00F8074F" w:rsidRPr="00F8074F" w:rsidRDefault="00F8074F" w:rsidP="00F8074F">
            <w:pPr>
              <w:rPr>
                <w:rFonts w:ascii="Times New Roman" w:eastAsia="Times New Roman" w:hAnsi="Times New Roman" w:cs="Times New Roman"/>
                <w:b/>
                <w:bCs/>
                <w:sz w:val="24"/>
                <w:szCs w:val="24"/>
                <w:lang w:eastAsia="ru-RU"/>
              </w:rPr>
            </w:pPr>
          </w:p>
        </w:tc>
      </w:tr>
      <w:tr w:rsidR="00F8074F" w:rsidRPr="00F8074F" w14:paraId="295A62BE" w14:textId="77777777" w:rsidTr="006158BE">
        <w:tc>
          <w:tcPr>
            <w:tcW w:w="2972" w:type="dxa"/>
            <w:vMerge w:val="restart"/>
          </w:tcPr>
          <w:p w14:paraId="6F4F0E7E" w14:textId="77777777" w:rsidR="00F8074F" w:rsidRPr="00F8074F" w:rsidRDefault="00F8074F" w:rsidP="00F8074F">
            <w:pPr>
              <w:rPr>
                <w:rFonts w:ascii="Times New Roman" w:eastAsia="Calibri" w:hAnsi="Times New Roman" w:cs="Times New Roman"/>
                <w:b/>
                <w:bCs/>
                <w:sz w:val="24"/>
                <w:szCs w:val="24"/>
              </w:rPr>
            </w:pPr>
            <w:r w:rsidRPr="00F8074F">
              <w:rPr>
                <w:rFonts w:ascii="Times New Roman" w:eastAsia="Calibri" w:hAnsi="Times New Roman" w:cs="Times New Roman"/>
                <w:b/>
                <w:bCs/>
                <w:sz w:val="24"/>
                <w:szCs w:val="24"/>
              </w:rPr>
              <w:t>Тема 2.1.</w:t>
            </w:r>
          </w:p>
          <w:p w14:paraId="46EBEE63" w14:textId="77777777" w:rsidR="00F8074F" w:rsidRPr="00F8074F" w:rsidRDefault="00F8074F" w:rsidP="00F8074F">
            <w:pPr>
              <w:rPr>
                <w:rFonts w:ascii="Times New Roman" w:eastAsia="Times New Roman" w:hAnsi="Times New Roman" w:cs="Times New Roman"/>
                <w:b/>
                <w:bCs/>
                <w:sz w:val="24"/>
                <w:szCs w:val="24"/>
                <w:lang w:eastAsia="ru-RU"/>
              </w:rPr>
            </w:pPr>
            <w:r w:rsidRPr="00F8074F">
              <w:rPr>
                <w:rFonts w:ascii="Times New Roman" w:eastAsia="Calibri" w:hAnsi="Times New Roman" w:cs="Times New Roman"/>
                <w:bCs/>
                <w:sz w:val="24"/>
                <w:szCs w:val="24"/>
              </w:rPr>
              <w:t>Защита человека от физических, химических негативных факторов</w:t>
            </w:r>
          </w:p>
          <w:p w14:paraId="6425141E" w14:textId="77777777" w:rsidR="00F8074F" w:rsidRPr="00F8074F" w:rsidRDefault="00F8074F" w:rsidP="00F8074F">
            <w:pPr>
              <w:rPr>
                <w:rFonts w:ascii="Times New Roman" w:eastAsia="Times New Roman" w:hAnsi="Times New Roman" w:cs="Times New Roman"/>
                <w:b/>
                <w:bCs/>
                <w:sz w:val="24"/>
                <w:szCs w:val="24"/>
                <w:lang w:eastAsia="ru-RU"/>
              </w:rPr>
            </w:pPr>
          </w:p>
        </w:tc>
        <w:tc>
          <w:tcPr>
            <w:tcW w:w="6662" w:type="dxa"/>
          </w:tcPr>
          <w:p w14:paraId="7D81C006" w14:textId="77777777" w:rsidR="00F8074F" w:rsidRPr="00F8074F" w:rsidRDefault="00F8074F" w:rsidP="00F8074F">
            <w:pPr>
              <w:rPr>
                <w:rFonts w:ascii="Times New Roman" w:eastAsia="Times New Roman" w:hAnsi="Times New Roman" w:cs="Times New Roman"/>
                <w:b/>
                <w:sz w:val="24"/>
                <w:szCs w:val="24"/>
                <w:lang w:eastAsia="ru-RU"/>
              </w:rPr>
            </w:pPr>
            <w:r w:rsidRPr="00F8074F">
              <w:rPr>
                <w:rFonts w:ascii="Times New Roman" w:eastAsia="Times New Roman" w:hAnsi="Times New Roman" w:cs="Times New Roman"/>
                <w:b/>
                <w:bCs/>
                <w:sz w:val="24"/>
                <w:szCs w:val="24"/>
                <w:lang w:eastAsia="ru-RU"/>
              </w:rPr>
              <w:t xml:space="preserve">Содержание </w:t>
            </w:r>
          </w:p>
        </w:tc>
        <w:tc>
          <w:tcPr>
            <w:tcW w:w="2694" w:type="dxa"/>
          </w:tcPr>
          <w:p w14:paraId="75B0B36B" w14:textId="77777777" w:rsidR="00F8074F" w:rsidRPr="00F8074F" w:rsidRDefault="00F8074F" w:rsidP="00F8074F">
            <w:pPr>
              <w:rPr>
                <w:rFonts w:ascii="Times New Roman" w:eastAsia="Times New Roman" w:hAnsi="Times New Roman" w:cs="Times New Roman"/>
                <w:b/>
                <w:bCs/>
                <w:sz w:val="24"/>
                <w:szCs w:val="24"/>
                <w:lang w:eastAsia="ru-RU"/>
              </w:rPr>
            </w:pPr>
            <w:r w:rsidRPr="00F8074F">
              <w:rPr>
                <w:rFonts w:ascii="Times New Roman" w:eastAsia="Times New Roman" w:hAnsi="Times New Roman" w:cs="Times New Roman"/>
                <w:b/>
                <w:bCs/>
                <w:sz w:val="24"/>
                <w:szCs w:val="24"/>
                <w:lang w:eastAsia="ru-RU"/>
              </w:rPr>
              <w:t>6/4</w:t>
            </w:r>
          </w:p>
        </w:tc>
        <w:tc>
          <w:tcPr>
            <w:tcW w:w="2409" w:type="dxa"/>
            <w:vMerge w:val="restart"/>
          </w:tcPr>
          <w:p w14:paraId="16DFF8D9" w14:textId="77777777" w:rsidR="00F8074F" w:rsidRPr="00F8074F" w:rsidRDefault="00F8074F" w:rsidP="00F8074F">
            <w:pPr>
              <w:rPr>
                <w:rFonts w:ascii="Times New Roman" w:eastAsia="Times New Roman" w:hAnsi="Times New Roman" w:cs="Times New Roman"/>
                <w:b/>
                <w:bCs/>
                <w:sz w:val="24"/>
                <w:szCs w:val="24"/>
                <w:lang w:eastAsia="ru-RU"/>
              </w:rPr>
            </w:pPr>
            <w:r w:rsidRPr="00F8074F">
              <w:rPr>
                <w:rFonts w:ascii="Times New Roman" w:eastAsia="Calibri" w:hAnsi="Times New Roman" w:cs="Times New Roman"/>
                <w:sz w:val="24"/>
                <w:szCs w:val="24"/>
              </w:rPr>
              <w:t>ОК 1, ОК 5, ОК 9, ПК 2.3 (направленность по выбору)</w:t>
            </w:r>
          </w:p>
        </w:tc>
      </w:tr>
      <w:tr w:rsidR="00F8074F" w:rsidRPr="00F8074F" w14:paraId="0CB14FF9" w14:textId="77777777" w:rsidTr="006158BE">
        <w:trPr>
          <w:trHeight w:val="2603"/>
        </w:trPr>
        <w:tc>
          <w:tcPr>
            <w:tcW w:w="2972" w:type="dxa"/>
            <w:vMerge/>
          </w:tcPr>
          <w:p w14:paraId="0B8AD88F" w14:textId="77777777" w:rsidR="00F8074F" w:rsidRPr="00F8074F" w:rsidRDefault="00F8074F" w:rsidP="00F8074F">
            <w:pPr>
              <w:rPr>
                <w:rFonts w:ascii="Times New Roman" w:eastAsia="Times New Roman" w:hAnsi="Times New Roman" w:cs="Times New Roman"/>
                <w:b/>
                <w:bCs/>
                <w:sz w:val="24"/>
                <w:szCs w:val="24"/>
                <w:lang w:eastAsia="ru-RU"/>
              </w:rPr>
            </w:pPr>
          </w:p>
        </w:tc>
        <w:tc>
          <w:tcPr>
            <w:tcW w:w="6662" w:type="dxa"/>
          </w:tcPr>
          <w:p w14:paraId="68A2AF01" w14:textId="77777777" w:rsidR="00F8074F" w:rsidRPr="00F8074F" w:rsidRDefault="00F8074F" w:rsidP="00F8074F">
            <w:pPr>
              <w:suppressAutoHyphens/>
              <w:jc w:val="both"/>
              <w:rPr>
                <w:rFonts w:ascii="Times New Roman" w:eastAsia="Times New Roman" w:hAnsi="Times New Roman" w:cs="Times New Roman"/>
                <w:sz w:val="24"/>
                <w:szCs w:val="24"/>
                <w:lang w:eastAsia="ru-RU"/>
              </w:rPr>
            </w:pPr>
            <w:r w:rsidRPr="00F8074F">
              <w:rPr>
                <w:rFonts w:ascii="Times New Roman" w:eastAsia="Calibri" w:hAnsi="Times New Roman" w:cs="Times New Roman"/>
                <w:b/>
                <w:bCs/>
                <w:sz w:val="24"/>
                <w:szCs w:val="24"/>
              </w:rPr>
              <w:t xml:space="preserve">1. </w:t>
            </w:r>
            <w:r w:rsidRPr="00F8074F">
              <w:rPr>
                <w:rFonts w:ascii="Times New Roman" w:eastAsia="Calibri" w:hAnsi="Times New Roman" w:cs="Times New Roman"/>
                <w:sz w:val="24"/>
                <w:szCs w:val="24"/>
              </w:rPr>
              <w:t>Защита от вибрации, шума, инфра- и ультразвука, от электромагнитных излучений, электрических и магнитных полей. Защита от радиации. Электрический ток, методы и средства обеспечения электробезопасности</w:t>
            </w:r>
            <w:r w:rsidRPr="00F8074F">
              <w:rPr>
                <w:rFonts w:ascii="Times New Roman" w:eastAsia="Times New Roman" w:hAnsi="Times New Roman" w:cs="Times New Roman"/>
                <w:sz w:val="24"/>
                <w:szCs w:val="24"/>
                <w:lang w:eastAsia="ru-RU"/>
              </w:rPr>
              <w:t xml:space="preserve">. </w:t>
            </w:r>
          </w:p>
          <w:p w14:paraId="44209706" w14:textId="77777777" w:rsidR="00F8074F" w:rsidRPr="00F8074F" w:rsidRDefault="00F8074F" w:rsidP="00F8074F">
            <w:pPr>
              <w:rPr>
                <w:rFonts w:ascii="Times New Roman" w:hAnsi="Times New Roman" w:cs="Times New Roman"/>
                <w:sz w:val="24"/>
                <w:szCs w:val="24"/>
              </w:rPr>
            </w:pPr>
            <w:r w:rsidRPr="00F8074F">
              <w:rPr>
                <w:rFonts w:ascii="Times New Roman" w:hAnsi="Times New Roman" w:cs="Times New Roman"/>
                <w:sz w:val="24"/>
                <w:szCs w:val="24"/>
              </w:rPr>
              <w:t xml:space="preserve">Защита от загрязнения воздушной среды: вентиляция и системы вентиляции, основные методы и средства очистки воздуха от вредных веществ. </w:t>
            </w:r>
          </w:p>
          <w:p w14:paraId="314E9CF8" w14:textId="77777777" w:rsidR="00F8074F" w:rsidRPr="00F8074F" w:rsidRDefault="00F8074F" w:rsidP="00F8074F">
            <w:pPr>
              <w:rPr>
                <w:rFonts w:ascii="Times New Roman" w:eastAsia="Times New Roman" w:hAnsi="Times New Roman" w:cs="Times New Roman"/>
                <w:sz w:val="24"/>
                <w:szCs w:val="24"/>
                <w:lang w:eastAsia="ru-RU"/>
              </w:rPr>
            </w:pPr>
            <w:r w:rsidRPr="00F8074F">
              <w:rPr>
                <w:rFonts w:ascii="Times New Roman" w:hAnsi="Times New Roman" w:cs="Times New Roman"/>
                <w:sz w:val="24"/>
                <w:szCs w:val="24"/>
              </w:rPr>
              <w:t>Средства защиты: коллективные и индивидуальные средства защиты</w:t>
            </w:r>
          </w:p>
        </w:tc>
        <w:tc>
          <w:tcPr>
            <w:tcW w:w="2694" w:type="dxa"/>
            <w:vAlign w:val="center"/>
          </w:tcPr>
          <w:p w14:paraId="2FE89D21" w14:textId="77777777" w:rsidR="00F8074F" w:rsidRPr="00F8074F" w:rsidRDefault="00F8074F" w:rsidP="00F8074F">
            <w:pPr>
              <w:rPr>
                <w:rFonts w:ascii="Times New Roman" w:eastAsia="Times New Roman" w:hAnsi="Times New Roman" w:cs="Times New Roman"/>
                <w:sz w:val="24"/>
                <w:szCs w:val="24"/>
                <w:lang w:eastAsia="ru-RU"/>
              </w:rPr>
            </w:pPr>
            <w:r w:rsidRPr="00F8074F">
              <w:rPr>
                <w:rFonts w:ascii="Times New Roman" w:eastAsia="Times New Roman" w:hAnsi="Times New Roman" w:cs="Times New Roman"/>
                <w:sz w:val="24"/>
                <w:szCs w:val="24"/>
                <w:lang w:eastAsia="ru-RU"/>
              </w:rPr>
              <w:t>2</w:t>
            </w:r>
          </w:p>
        </w:tc>
        <w:tc>
          <w:tcPr>
            <w:tcW w:w="2409" w:type="dxa"/>
            <w:vMerge/>
          </w:tcPr>
          <w:p w14:paraId="09E0B5F6" w14:textId="77777777" w:rsidR="00F8074F" w:rsidRPr="00F8074F" w:rsidRDefault="00F8074F" w:rsidP="00F8074F">
            <w:pPr>
              <w:suppressAutoHyphens/>
              <w:jc w:val="both"/>
              <w:rPr>
                <w:rFonts w:ascii="Times New Roman" w:eastAsia="Times New Roman" w:hAnsi="Times New Roman" w:cs="Times New Roman"/>
                <w:sz w:val="24"/>
                <w:szCs w:val="24"/>
                <w:lang w:eastAsia="ru-RU"/>
              </w:rPr>
            </w:pPr>
          </w:p>
        </w:tc>
      </w:tr>
      <w:tr w:rsidR="00F8074F" w:rsidRPr="00F8074F" w14:paraId="3C72D150" w14:textId="77777777" w:rsidTr="006158BE">
        <w:trPr>
          <w:trHeight w:val="361"/>
        </w:trPr>
        <w:tc>
          <w:tcPr>
            <w:tcW w:w="2972" w:type="dxa"/>
            <w:vMerge/>
          </w:tcPr>
          <w:p w14:paraId="0955C061" w14:textId="77777777" w:rsidR="00F8074F" w:rsidRPr="00F8074F" w:rsidRDefault="00F8074F" w:rsidP="00F8074F">
            <w:pPr>
              <w:rPr>
                <w:rFonts w:ascii="Times New Roman" w:eastAsia="Times New Roman" w:hAnsi="Times New Roman" w:cs="Times New Roman"/>
                <w:b/>
                <w:bCs/>
                <w:sz w:val="24"/>
                <w:szCs w:val="24"/>
                <w:lang w:eastAsia="ru-RU"/>
              </w:rPr>
            </w:pPr>
          </w:p>
        </w:tc>
        <w:tc>
          <w:tcPr>
            <w:tcW w:w="6662" w:type="dxa"/>
            <w:vAlign w:val="bottom"/>
          </w:tcPr>
          <w:p w14:paraId="39C1F034" w14:textId="77777777" w:rsidR="00F8074F" w:rsidRPr="00F8074F" w:rsidRDefault="00F8074F" w:rsidP="00F8074F">
            <w:pPr>
              <w:rPr>
                <w:rFonts w:ascii="Times New Roman" w:hAnsi="Times New Roman" w:cs="Times New Roman"/>
                <w:sz w:val="24"/>
                <w:szCs w:val="24"/>
              </w:rPr>
            </w:pPr>
            <w:r w:rsidRPr="00F8074F">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6028BFC0" w14:textId="77777777" w:rsidR="00F8074F" w:rsidRPr="00F8074F" w:rsidRDefault="00F8074F" w:rsidP="00F8074F">
            <w:pPr>
              <w:rPr>
                <w:rFonts w:ascii="Times New Roman" w:eastAsia="Times New Roman" w:hAnsi="Times New Roman" w:cs="Times New Roman"/>
                <w:b/>
                <w:bCs/>
                <w:sz w:val="24"/>
                <w:szCs w:val="24"/>
                <w:lang w:eastAsia="ru-RU"/>
              </w:rPr>
            </w:pPr>
            <w:r w:rsidRPr="00F8074F">
              <w:rPr>
                <w:rFonts w:ascii="Times New Roman" w:eastAsia="Times New Roman" w:hAnsi="Times New Roman" w:cs="Times New Roman"/>
                <w:b/>
                <w:bCs/>
                <w:sz w:val="24"/>
                <w:szCs w:val="24"/>
                <w:lang w:eastAsia="ru-RU"/>
              </w:rPr>
              <w:t>4/4</w:t>
            </w:r>
          </w:p>
        </w:tc>
        <w:tc>
          <w:tcPr>
            <w:tcW w:w="2409" w:type="dxa"/>
            <w:vMerge/>
          </w:tcPr>
          <w:p w14:paraId="1650FFD2" w14:textId="77777777" w:rsidR="00F8074F" w:rsidRPr="00F8074F" w:rsidRDefault="00F8074F" w:rsidP="00F8074F">
            <w:pPr>
              <w:rPr>
                <w:rFonts w:ascii="Times New Roman" w:eastAsia="Times New Roman" w:hAnsi="Times New Roman" w:cs="Times New Roman"/>
                <w:b/>
                <w:bCs/>
                <w:sz w:val="24"/>
                <w:szCs w:val="24"/>
                <w:lang w:eastAsia="ru-RU"/>
              </w:rPr>
            </w:pPr>
          </w:p>
        </w:tc>
      </w:tr>
      <w:tr w:rsidR="00F8074F" w:rsidRPr="00F8074F" w14:paraId="0E4A3348" w14:textId="77777777" w:rsidTr="006158BE">
        <w:trPr>
          <w:trHeight w:val="361"/>
        </w:trPr>
        <w:tc>
          <w:tcPr>
            <w:tcW w:w="2972" w:type="dxa"/>
            <w:vMerge/>
          </w:tcPr>
          <w:p w14:paraId="1BD4C27B" w14:textId="77777777" w:rsidR="00F8074F" w:rsidRPr="00F8074F" w:rsidRDefault="00F8074F" w:rsidP="00F8074F">
            <w:pPr>
              <w:rPr>
                <w:rFonts w:ascii="Times New Roman" w:eastAsia="Times New Roman" w:hAnsi="Times New Roman" w:cs="Times New Roman"/>
                <w:b/>
                <w:bCs/>
                <w:sz w:val="24"/>
                <w:szCs w:val="24"/>
                <w:lang w:eastAsia="ru-RU"/>
              </w:rPr>
            </w:pPr>
          </w:p>
        </w:tc>
        <w:tc>
          <w:tcPr>
            <w:tcW w:w="6662" w:type="dxa"/>
            <w:vAlign w:val="bottom"/>
          </w:tcPr>
          <w:p w14:paraId="4C35A90C" w14:textId="77777777" w:rsidR="00F8074F" w:rsidRPr="00F8074F" w:rsidRDefault="00F8074F" w:rsidP="00F8074F">
            <w:pPr>
              <w:rPr>
                <w:rFonts w:ascii="Times New Roman" w:eastAsia="Times New Roman" w:hAnsi="Times New Roman" w:cs="Times New Roman"/>
                <w:bCs/>
                <w:sz w:val="24"/>
                <w:szCs w:val="24"/>
                <w:lang w:eastAsia="ru-RU"/>
              </w:rPr>
            </w:pPr>
            <w:r w:rsidRPr="00F8074F">
              <w:rPr>
                <w:rFonts w:ascii="Times New Roman" w:eastAsia="Times New Roman" w:hAnsi="Times New Roman" w:cs="Times New Roman"/>
                <w:bCs/>
                <w:sz w:val="24"/>
                <w:szCs w:val="24"/>
                <w:lang w:eastAsia="ru-RU"/>
              </w:rPr>
              <w:t>Использование индивидуальных и групповых средств защиты (вытяжной вентиляции, респираторов, ушных вкладышей, спецодежды)</w:t>
            </w:r>
          </w:p>
        </w:tc>
        <w:tc>
          <w:tcPr>
            <w:tcW w:w="2694" w:type="dxa"/>
          </w:tcPr>
          <w:p w14:paraId="41A30C53" w14:textId="77777777" w:rsidR="00F8074F" w:rsidRPr="00F8074F" w:rsidRDefault="00F8074F" w:rsidP="00F8074F">
            <w:pPr>
              <w:rPr>
                <w:rFonts w:ascii="Times New Roman" w:eastAsia="Times New Roman" w:hAnsi="Times New Roman" w:cs="Times New Roman"/>
                <w:b/>
                <w:bCs/>
                <w:sz w:val="24"/>
                <w:szCs w:val="24"/>
                <w:lang w:eastAsia="ru-RU"/>
              </w:rPr>
            </w:pPr>
            <w:r w:rsidRPr="00F8074F">
              <w:rPr>
                <w:rFonts w:ascii="Times New Roman" w:eastAsia="Times New Roman" w:hAnsi="Times New Roman" w:cs="Times New Roman"/>
                <w:b/>
                <w:bCs/>
                <w:sz w:val="24"/>
                <w:szCs w:val="24"/>
                <w:lang w:eastAsia="ru-RU"/>
              </w:rPr>
              <w:t>2</w:t>
            </w:r>
          </w:p>
        </w:tc>
        <w:tc>
          <w:tcPr>
            <w:tcW w:w="2409" w:type="dxa"/>
            <w:vMerge/>
          </w:tcPr>
          <w:p w14:paraId="271C9343" w14:textId="77777777" w:rsidR="00F8074F" w:rsidRPr="00F8074F" w:rsidRDefault="00F8074F" w:rsidP="00F8074F">
            <w:pPr>
              <w:rPr>
                <w:rFonts w:ascii="Times New Roman" w:eastAsia="Times New Roman" w:hAnsi="Times New Roman" w:cs="Times New Roman"/>
                <w:b/>
                <w:bCs/>
                <w:sz w:val="24"/>
                <w:szCs w:val="24"/>
                <w:lang w:eastAsia="ru-RU"/>
              </w:rPr>
            </w:pPr>
          </w:p>
        </w:tc>
      </w:tr>
      <w:tr w:rsidR="00F8074F" w:rsidRPr="00F8074F" w14:paraId="3732D74F" w14:textId="77777777" w:rsidTr="006158BE">
        <w:trPr>
          <w:trHeight w:val="361"/>
        </w:trPr>
        <w:tc>
          <w:tcPr>
            <w:tcW w:w="2972" w:type="dxa"/>
            <w:vMerge/>
          </w:tcPr>
          <w:p w14:paraId="4F9DFEA3" w14:textId="77777777" w:rsidR="00F8074F" w:rsidRPr="00F8074F" w:rsidRDefault="00F8074F" w:rsidP="00F8074F">
            <w:pPr>
              <w:rPr>
                <w:rFonts w:ascii="Times New Roman" w:eastAsia="Times New Roman" w:hAnsi="Times New Roman" w:cs="Times New Roman"/>
                <w:b/>
                <w:bCs/>
                <w:sz w:val="24"/>
                <w:szCs w:val="24"/>
                <w:lang w:eastAsia="ru-RU"/>
              </w:rPr>
            </w:pPr>
          </w:p>
        </w:tc>
        <w:tc>
          <w:tcPr>
            <w:tcW w:w="6662" w:type="dxa"/>
            <w:vAlign w:val="bottom"/>
          </w:tcPr>
          <w:p w14:paraId="7B3E96DE" w14:textId="77777777" w:rsidR="00F8074F" w:rsidRPr="00F8074F" w:rsidRDefault="00F8074F" w:rsidP="00F8074F">
            <w:pPr>
              <w:rPr>
                <w:rFonts w:ascii="Times New Roman" w:hAnsi="Times New Roman" w:cs="Times New Roman"/>
                <w:sz w:val="24"/>
                <w:szCs w:val="24"/>
              </w:rPr>
            </w:pPr>
            <w:r w:rsidRPr="00F8074F">
              <w:rPr>
                <w:rFonts w:ascii="Times New Roman" w:hAnsi="Times New Roman" w:cs="Times New Roman"/>
                <w:spacing w:val="-2"/>
                <w:sz w:val="24"/>
                <w:szCs w:val="24"/>
              </w:rPr>
              <w:t xml:space="preserve">Расчет потребности воздухообмена при </w:t>
            </w:r>
            <w:proofErr w:type="spellStart"/>
            <w:r w:rsidRPr="00F8074F">
              <w:rPr>
                <w:rFonts w:ascii="Times New Roman" w:hAnsi="Times New Roman" w:cs="Times New Roman"/>
                <w:sz w:val="24"/>
                <w:szCs w:val="24"/>
              </w:rPr>
              <w:t>общеобменной</w:t>
            </w:r>
            <w:proofErr w:type="spellEnd"/>
            <w:r w:rsidRPr="00F8074F">
              <w:rPr>
                <w:rFonts w:ascii="Times New Roman" w:hAnsi="Times New Roman" w:cs="Times New Roman"/>
                <w:sz w:val="24"/>
                <w:szCs w:val="24"/>
              </w:rPr>
              <w:t xml:space="preserve"> вентиляции</w:t>
            </w:r>
          </w:p>
        </w:tc>
        <w:tc>
          <w:tcPr>
            <w:tcW w:w="2694" w:type="dxa"/>
          </w:tcPr>
          <w:p w14:paraId="2B2EB2D1" w14:textId="77777777" w:rsidR="00F8074F" w:rsidRPr="00F8074F" w:rsidRDefault="00F8074F" w:rsidP="00F8074F">
            <w:pPr>
              <w:rPr>
                <w:rFonts w:ascii="Times New Roman" w:eastAsia="Times New Roman" w:hAnsi="Times New Roman" w:cs="Times New Roman"/>
                <w:b/>
                <w:bCs/>
                <w:sz w:val="24"/>
                <w:szCs w:val="24"/>
                <w:lang w:eastAsia="ru-RU"/>
              </w:rPr>
            </w:pPr>
            <w:r w:rsidRPr="00F8074F">
              <w:rPr>
                <w:rFonts w:ascii="Times New Roman" w:eastAsia="Times New Roman" w:hAnsi="Times New Roman" w:cs="Times New Roman"/>
                <w:b/>
                <w:bCs/>
                <w:sz w:val="24"/>
                <w:szCs w:val="24"/>
                <w:lang w:eastAsia="ru-RU"/>
              </w:rPr>
              <w:t>2</w:t>
            </w:r>
          </w:p>
        </w:tc>
        <w:tc>
          <w:tcPr>
            <w:tcW w:w="2409" w:type="dxa"/>
            <w:vMerge/>
          </w:tcPr>
          <w:p w14:paraId="398ED29E" w14:textId="77777777" w:rsidR="00F8074F" w:rsidRPr="00F8074F" w:rsidRDefault="00F8074F" w:rsidP="00F8074F">
            <w:pPr>
              <w:rPr>
                <w:rFonts w:ascii="Times New Roman" w:eastAsia="Times New Roman" w:hAnsi="Times New Roman" w:cs="Times New Roman"/>
                <w:b/>
                <w:bCs/>
                <w:sz w:val="24"/>
                <w:szCs w:val="24"/>
                <w:lang w:eastAsia="ru-RU"/>
              </w:rPr>
            </w:pPr>
          </w:p>
        </w:tc>
      </w:tr>
      <w:tr w:rsidR="00F8074F" w:rsidRPr="00F8074F" w14:paraId="65E1A1E6" w14:textId="77777777" w:rsidTr="006158BE">
        <w:trPr>
          <w:trHeight w:val="361"/>
        </w:trPr>
        <w:tc>
          <w:tcPr>
            <w:tcW w:w="2972" w:type="dxa"/>
            <w:vMerge/>
          </w:tcPr>
          <w:p w14:paraId="347AB85C" w14:textId="77777777" w:rsidR="00F8074F" w:rsidRPr="00F8074F" w:rsidRDefault="00F8074F" w:rsidP="00F8074F">
            <w:pPr>
              <w:rPr>
                <w:rFonts w:ascii="Times New Roman" w:eastAsia="Times New Roman" w:hAnsi="Times New Roman" w:cs="Times New Roman"/>
                <w:b/>
                <w:bCs/>
                <w:sz w:val="24"/>
                <w:szCs w:val="24"/>
                <w:lang w:eastAsia="ru-RU"/>
              </w:rPr>
            </w:pPr>
          </w:p>
        </w:tc>
        <w:tc>
          <w:tcPr>
            <w:tcW w:w="6662" w:type="dxa"/>
            <w:vAlign w:val="bottom"/>
          </w:tcPr>
          <w:p w14:paraId="62FF5FE9" w14:textId="77777777" w:rsidR="00F8074F" w:rsidRPr="00F8074F" w:rsidRDefault="00F8074F" w:rsidP="00F8074F">
            <w:pPr>
              <w:rPr>
                <w:rFonts w:ascii="Times New Roman" w:eastAsia="Times New Roman" w:hAnsi="Times New Roman" w:cs="Times New Roman"/>
                <w:b/>
                <w:bCs/>
                <w:sz w:val="24"/>
                <w:szCs w:val="24"/>
                <w:lang w:eastAsia="ru-RU"/>
              </w:rPr>
            </w:pPr>
            <w:r w:rsidRPr="00F8074F">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tcPr>
          <w:p w14:paraId="7A0F5A36" w14:textId="77777777" w:rsidR="00F8074F" w:rsidRPr="00F8074F" w:rsidRDefault="00F8074F" w:rsidP="00F8074F">
            <w:pPr>
              <w:rPr>
                <w:rFonts w:ascii="Times New Roman" w:eastAsia="Times New Roman" w:hAnsi="Times New Roman" w:cs="Times New Roman"/>
                <w:b/>
                <w:bCs/>
                <w:sz w:val="24"/>
                <w:szCs w:val="24"/>
                <w:lang w:eastAsia="ru-RU"/>
              </w:rPr>
            </w:pPr>
            <w:r w:rsidRPr="00F8074F">
              <w:rPr>
                <w:rFonts w:ascii="Times New Roman" w:eastAsia="Times New Roman" w:hAnsi="Times New Roman" w:cs="Times New Roman"/>
                <w:b/>
                <w:bCs/>
                <w:sz w:val="24"/>
                <w:szCs w:val="24"/>
                <w:lang w:eastAsia="ru-RU"/>
              </w:rPr>
              <w:t>-</w:t>
            </w:r>
          </w:p>
        </w:tc>
        <w:tc>
          <w:tcPr>
            <w:tcW w:w="2409" w:type="dxa"/>
            <w:vMerge/>
          </w:tcPr>
          <w:p w14:paraId="3A04D163" w14:textId="77777777" w:rsidR="00F8074F" w:rsidRPr="00F8074F" w:rsidRDefault="00F8074F" w:rsidP="00F8074F">
            <w:pPr>
              <w:rPr>
                <w:rFonts w:ascii="Times New Roman" w:eastAsia="Times New Roman" w:hAnsi="Times New Roman" w:cs="Times New Roman"/>
                <w:b/>
                <w:bCs/>
                <w:sz w:val="24"/>
                <w:szCs w:val="24"/>
                <w:lang w:eastAsia="ru-RU"/>
              </w:rPr>
            </w:pPr>
          </w:p>
        </w:tc>
      </w:tr>
      <w:tr w:rsidR="00F8074F" w:rsidRPr="00F8074F" w14:paraId="7B8F2D5A" w14:textId="77777777" w:rsidTr="006158BE">
        <w:trPr>
          <w:trHeight w:val="361"/>
        </w:trPr>
        <w:tc>
          <w:tcPr>
            <w:tcW w:w="2972" w:type="dxa"/>
            <w:vMerge w:val="restart"/>
          </w:tcPr>
          <w:p w14:paraId="1C0CD3B7" w14:textId="77777777" w:rsidR="00F8074F" w:rsidRPr="00F8074F" w:rsidRDefault="00F8074F" w:rsidP="00F8074F">
            <w:pPr>
              <w:rPr>
                <w:rFonts w:ascii="Times New Roman" w:eastAsia="Times New Roman" w:hAnsi="Times New Roman" w:cs="Times New Roman"/>
                <w:b/>
                <w:bCs/>
                <w:sz w:val="24"/>
                <w:szCs w:val="24"/>
                <w:lang w:eastAsia="ru-RU"/>
              </w:rPr>
            </w:pPr>
            <w:r w:rsidRPr="00F8074F">
              <w:rPr>
                <w:rFonts w:ascii="Times New Roman" w:eastAsia="Calibri" w:hAnsi="Times New Roman" w:cs="Times New Roman"/>
                <w:b/>
                <w:bCs/>
                <w:sz w:val="24"/>
                <w:szCs w:val="24"/>
              </w:rPr>
              <w:t xml:space="preserve">Тема 2.2 </w:t>
            </w:r>
            <w:r w:rsidRPr="00F8074F">
              <w:rPr>
                <w:rFonts w:ascii="Times New Roman" w:eastAsia="Calibri" w:hAnsi="Times New Roman" w:cs="Times New Roman"/>
                <w:bCs/>
                <w:sz w:val="24"/>
                <w:szCs w:val="24"/>
              </w:rPr>
              <w:t>Пожарная безопасность.</w:t>
            </w:r>
          </w:p>
        </w:tc>
        <w:tc>
          <w:tcPr>
            <w:tcW w:w="6662" w:type="dxa"/>
            <w:tcBorders>
              <w:top w:val="single" w:sz="4" w:space="0" w:color="auto"/>
              <w:left w:val="single" w:sz="4" w:space="0" w:color="auto"/>
              <w:bottom w:val="single" w:sz="4" w:space="0" w:color="auto"/>
            </w:tcBorders>
            <w:vAlign w:val="bottom"/>
          </w:tcPr>
          <w:p w14:paraId="3322E12F" w14:textId="77777777" w:rsidR="00F8074F" w:rsidRPr="00F8074F" w:rsidRDefault="00F8074F" w:rsidP="00F8074F">
            <w:pPr>
              <w:rPr>
                <w:rFonts w:ascii="Times New Roman" w:eastAsia="Times New Roman" w:hAnsi="Times New Roman" w:cs="Times New Roman"/>
                <w:b/>
                <w:bCs/>
                <w:sz w:val="24"/>
                <w:szCs w:val="24"/>
                <w:lang w:eastAsia="ru-RU"/>
              </w:rPr>
            </w:pPr>
            <w:r w:rsidRPr="00F8074F">
              <w:rPr>
                <w:rFonts w:ascii="Times New Roman" w:eastAsia="Times New Roman" w:hAnsi="Times New Roman" w:cs="Times New Roman"/>
                <w:b/>
                <w:bCs/>
                <w:sz w:val="24"/>
                <w:szCs w:val="24"/>
                <w:lang w:eastAsia="ru-RU"/>
              </w:rPr>
              <w:t xml:space="preserve">Содержание </w:t>
            </w:r>
          </w:p>
        </w:tc>
        <w:tc>
          <w:tcPr>
            <w:tcW w:w="2694" w:type="dxa"/>
          </w:tcPr>
          <w:p w14:paraId="5C258969" w14:textId="77777777" w:rsidR="00F8074F" w:rsidRPr="00F8074F" w:rsidRDefault="00F8074F" w:rsidP="00F8074F">
            <w:pPr>
              <w:rPr>
                <w:rFonts w:ascii="Times New Roman" w:eastAsia="Times New Roman" w:hAnsi="Times New Roman" w:cs="Times New Roman"/>
                <w:b/>
                <w:bCs/>
                <w:sz w:val="24"/>
                <w:szCs w:val="24"/>
                <w:lang w:eastAsia="ru-RU"/>
              </w:rPr>
            </w:pPr>
            <w:r w:rsidRPr="00F8074F">
              <w:rPr>
                <w:rFonts w:ascii="Times New Roman" w:eastAsia="Times New Roman" w:hAnsi="Times New Roman" w:cs="Times New Roman"/>
                <w:b/>
                <w:bCs/>
                <w:sz w:val="24"/>
                <w:szCs w:val="24"/>
                <w:lang w:eastAsia="ru-RU"/>
              </w:rPr>
              <w:t>6/2</w:t>
            </w:r>
          </w:p>
        </w:tc>
        <w:tc>
          <w:tcPr>
            <w:tcW w:w="2409" w:type="dxa"/>
            <w:vMerge w:val="restart"/>
          </w:tcPr>
          <w:p w14:paraId="271569F9" w14:textId="77777777" w:rsidR="00F8074F" w:rsidRPr="00F8074F" w:rsidRDefault="00F8074F" w:rsidP="00F8074F">
            <w:pPr>
              <w:rPr>
                <w:rFonts w:ascii="Times New Roman" w:eastAsia="Times New Roman" w:hAnsi="Times New Roman" w:cs="Times New Roman"/>
                <w:b/>
                <w:bCs/>
                <w:sz w:val="24"/>
                <w:szCs w:val="24"/>
                <w:lang w:eastAsia="ru-RU"/>
              </w:rPr>
            </w:pPr>
            <w:r w:rsidRPr="00F8074F">
              <w:rPr>
                <w:rFonts w:ascii="Times New Roman" w:eastAsia="Calibri" w:hAnsi="Times New Roman" w:cs="Times New Roman"/>
                <w:sz w:val="24"/>
                <w:szCs w:val="24"/>
              </w:rPr>
              <w:t>ОК 1, ОК 5, ОК 9, ПК 2.3 (направленность по выбору)</w:t>
            </w:r>
          </w:p>
        </w:tc>
      </w:tr>
      <w:tr w:rsidR="00F8074F" w:rsidRPr="00F8074F" w14:paraId="2AA45812" w14:textId="77777777" w:rsidTr="006158BE">
        <w:trPr>
          <w:trHeight w:val="361"/>
        </w:trPr>
        <w:tc>
          <w:tcPr>
            <w:tcW w:w="2972" w:type="dxa"/>
            <w:vMerge/>
          </w:tcPr>
          <w:p w14:paraId="3ECBC2DE" w14:textId="77777777" w:rsidR="00F8074F" w:rsidRPr="00F8074F" w:rsidRDefault="00F8074F" w:rsidP="00F8074F">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29FF8B27" w14:textId="77777777" w:rsidR="00F8074F" w:rsidRPr="00F8074F" w:rsidRDefault="00F8074F" w:rsidP="00F8074F">
            <w:pPr>
              <w:rPr>
                <w:rFonts w:ascii="Times New Roman" w:eastAsia="Calibri" w:hAnsi="Times New Roman" w:cs="Times New Roman"/>
                <w:bCs/>
                <w:sz w:val="24"/>
                <w:szCs w:val="24"/>
              </w:rPr>
            </w:pPr>
            <w:r w:rsidRPr="00F8074F">
              <w:rPr>
                <w:rFonts w:ascii="Times New Roman" w:eastAsia="Calibri" w:hAnsi="Times New Roman" w:cs="Times New Roman"/>
                <w:bCs/>
                <w:sz w:val="24"/>
                <w:szCs w:val="24"/>
              </w:rPr>
              <w:t>Основы пожаробезопасности.  Классификация производств по взрывной, взрывоопасной и пожарной опасности.</w:t>
            </w:r>
          </w:p>
          <w:p w14:paraId="4B8A1C1A" w14:textId="77777777" w:rsidR="00F8074F" w:rsidRPr="00F8074F" w:rsidRDefault="00F8074F" w:rsidP="00F8074F">
            <w:pPr>
              <w:rPr>
                <w:rFonts w:ascii="Times New Roman" w:eastAsia="Times New Roman" w:hAnsi="Times New Roman" w:cs="Times New Roman"/>
                <w:sz w:val="24"/>
                <w:szCs w:val="24"/>
                <w:lang w:eastAsia="ru-RU"/>
              </w:rPr>
            </w:pPr>
            <w:r w:rsidRPr="00F8074F">
              <w:rPr>
                <w:rFonts w:ascii="Times New Roman" w:eastAsia="Calibri" w:hAnsi="Times New Roman" w:cs="Times New Roman"/>
                <w:sz w:val="24"/>
                <w:szCs w:val="24"/>
              </w:rPr>
              <w:t xml:space="preserve">Пожарная защита на производственных объектах, пассивные и активные меры защиты. </w:t>
            </w:r>
          </w:p>
        </w:tc>
        <w:tc>
          <w:tcPr>
            <w:tcW w:w="2694" w:type="dxa"/>
            <w:vMerge w:val="restart"/>
            <w:vAlign w:val="center"/>
          </w:tcPr>
          <w:p w14:paraId="0C64EF7C" w14:textId="77777777" w:rsidR="00F8074F" w:rsidRPr="00F8074F" w:rsidRDefault="00F8074F" w:rsidP="00F8074F">
            <w:pPr>
              <w:rPr>
                <w:rFonts w:ascii="Times New Roman" w:eastAsia="Times New Roman" w:hAnsi="Times New Roman" w:cs="Times New Roman"/>
                <w:sz w:val="24"/>
                <w:szCs w:val="24"/>
                <w:lang w:eastAsia="ru-RU"/>
              </w:rPr>
            </w:pPr>
            <w:r w:rsidRPr="00F8074F">
              <w:rPr>
                <w:rFonts w:ascii="Times New Roman" w:eastAsia="Times New Roman" w:hAnsi="Times New Roman" w:cs="Times New Roman"/>
                <w:sz w:val="24"/>
                <w:szCs w:val="24"/>
                <w:lang w:eastAsia="ru-RU"/>
              </w:rPr>
              <w:t>4</w:t>
            </w:r>
          </w:p>
        </w:tc>
        <w:tc>
          <w:tcPr>
            <w:tcW w:w="2409" w:type="dxa"/>
            <w:vMerge/>
          </w:tcPr>
          <w:p w14:paraId="174419F4" w14:textId="77777777" w:rsidR="00F8074F" w:rsidRPr="00F8074F" w:rsidRDefault="00F8074F" w:rsidP="00F8074F">
            <w:pPr>
              <w:rPr>
                <w:rFonts w:ascii="Times New Roman" w:eastAsia="Times New Roman" w:hAnsi="Times New Roman" w:cs="Times New Roman"/>
                <w:sz w:val="24"/>
                <w:szCs w:val="24"/>
                <w:lang w:eastAsia="ru-RU"/>
              </w:rPr>
            </w:pPr>
          </w:p>
        </w:tc>
      </w:tr>
      <w:tr w:rsidR="00F8074F" w:rsidRPr="00F8074F" w14:paraId="32073EFB" w14:textId="77777777" w:rsidTr="006158BE">
        <w:trPr>
          <w:trHeight w:val="361"/>
        </w:trPr>
        <w:tc>
          <w:tcPr>
            <w:tcW w:w="2972" w:type="dxa"/>
            <w:vMerge/>
          </w:tcPr>
          <w:p w14:paraId="7DD36761" w14:textId="77777777" w:rsidR="00F8074F" w:rsidRPr="00F8074F" w:rsidRDefault="00F8074F" w:rsidP="00F8074F">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3231E0F6" w14:textId="77777777" w:rsidR="00F8074F" w:rsidRPr="00F8074F" w:rsidRDefault="00F8074F" w:rsidP="00F8074F">
            <w:pPr>
              <w:rPr>
                <w:rFonts w:ascii="Times New Roman" w:eastAsia="Times New Roman" w:hAnsi="Times New Roman" w:cs="Times New Roman"/>
                <w:sz w:val="24"/>
                <w:szCs w:val="24"/>
                <w:lang w:eastAsia="ru-RU"/>
              </w:rPr>
            </w:pPr>
            <w:r w:rsidRPr="00F8074F">
              <w:rPr>
                <w:rFonts w:ascii="Times New Roman" w:eastAsia="Calibri" w:hAnsi="Times New Roman" w:cs="Times New Roman"/>
                <w:b/>
                <w:bCs/>
                <w:sz w:val="24"/>
                <w:szCs w:val="24"/>
              </w:rPr>
              <w:t xml:space="preserve">2. </w:t>
            </w:r>
            <w:r w:rsidRPr="00F8074F">
              <w:rPr>
                <w:rFonts w:ascii="Times New Roman" w:eastAsia="Calibri" w:hAnsi="Times New Roman" w:cs="Times New Roman"/>
                <w:sz w:val="24"/>
                <w:szCs w:val="24"/>
              </w:rPr>
              <w:t>Методы тушения пожара, огнетушащие вещества и особенности их применения. Меры предупреждения пожаров и взрывов.</w:t>
            </w:r>
          </w:p>
        </w:tc>
        <w:tc>
          <w:tcPr>
            <w:tcW w:w="2694" w:type="dxa"/>
            <w:vMerge/>
          </w:tcPr>
          <w:p w14:paraId="3E90066C" w14:textId="77777777" w:rsidR="00F8074F" w:rsidRPr="00F8074F" w:rsidRDefault="00F8074F" w:rsidP="00F8074F">
            <w:pPr>
              <w:rPr>
                <w:rFonts w:ascii="Times New Roman" w:eastAsia="Times New Roman" w:hAnsi="Times New Roman" w:cs="Times New Roman"/>
                <w:sz w:val="24"/>
                <w:szCs w:val="24"/>
                <w:lang w:eastAsia="ru-RU"/>
              </w:rPr>
            </w:pPr>
          </w:p>
        </w:tc>
        <w:tc>
          <w:tcPr>
            <w:tcW w:w="2409" w:type="dxa"/>
            <w:vMerge/>
          </w:tcPr>
          <w:p w14:paraId="36533AE5" w14:textId="77777777" w:rsidR="00F8074F" w:rsidRPr="00F8074F" w:rsidRDefault="00F8074F" w:rsidP="00F8074F">
            <w:pPr>
              <w:rPr>
                <w:rFonts w:ascii="Times New Roman" w:eastAsia="Times New Roman" w:hAnsi="Times New Roman" w:cs="Times New Roman"/>
                <w:sz w:val="24"/>
                <w:szCs w:val="24"/>
                <w:lang w:eastAsia="ru-RU"/>
              </w:rPr>
            </w:pPr>
          </w:p>
        </w:tc>
      </w:tr>
      <w:tr w:rsidR="00F8074F" w:rsidRPr="00F8074F" w14:paraId="5CB4210D" w14:textId="77777777" w:rsidTr="006158BE">
        <w:trPr>
          <w:trHeight w:val="361"/>
        </w:trPr>
        <w:tc>
          <w:tcPr>
            <w:tcW w:w="2972" w:type="dxa"/>
            <w:vMerge/>
          </w:tcPr>
          <w:p w14:paraId="5B07EA37" w14:textId="77777777" w:rsidR="00F8074F" w:rsidRPr="00F8074F" w:rsidRDefault="00F8074F" w:rsidP="00F8074F">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59B12150" w14:textId="77777777" w:rsidR="00F8074F" w:rsidRPr="00F8074F" w:rsidRDefault="00F8074F" w:rsidP="00F8074F">
            <w:pPr>
              <w:rPr>
                <w:rFonts w:ascii="Times New Roman" w:eastAsia="Times New Roman" w:hAnsi="Times New Roman" w:cs="Times New Roman"/>
                <w:b/>
                <w:bCs/>
                <w:sz w:val="24"/>
                <w:szCs w:val="24"/>
                <w:lang w:eastAsia="ru-RU"/>
              </w:rPr>
            </w:pPr>
            <w:r w:rsidRPr="00F8074F">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7B57D206" w14:textId="77777777" w:rsidR="00F8074F" w:rsidRPr="00F8074F" w:rsidRDefault="00F8074F" w:rsidP="00F8074F">
            <w:pPr>
              <w:rPr>
                <w:rFonts w:ascii="Times New Roman" w:eastAsia="Times New Roman" w:hAnsi="Times New Roman" w:cs="Times New Roman"/>
                <w:b/>
                <w:bCs/>
                <w:sz w:val="24"/>
                <w:szCs w:val="24"/>
                <w:lang w:eastAsia="ru-RU"/>
              </w:rPr>
            </w:pPr>
            <w:r w:rsidRPr="00F8074F">
              <w:rPr>
                <w:rFonts w:ascii="Times New Roman" w:eastAsia="Times New Roman" w:hAnsi="Times New Roman" w:cs="Times New Roman"/>
                <w:b/>
                <w:bCs/>
                <w:sz w:val="24"/>
                <w:szCs w:val="24"/>
                <w:lang w:eastAsia="ru-RU"/>
              </w:rPr>
              <w:t>2/2</w:t>
            </w:r>
          </w:p>
        </w:tc>
        <w:tc>
          <w:tcPr>
            <w:tcW w:w="2409" w:type="dxa"/>
            <w:vMerge/>
          </w:tcPr>
          <w:p w14:paraId="732139D2" w14:textId="77777777" w:rsidR="00F8074F" w:rsidRPr="00F8074F" w:rsidRDefault="00F8074F" w:rsidP="00F8074F">
            <w:pPr>
              <w:rPr>
                <w:rFonts w:ascii="Times New Roman" w:eastAsia="Times New Roman" w:hAnsi="Times New Roman" w:cs="Times New Roman"/>
                <w:b/>
                <w:bCs/>
                <w:sz w:val="24"/>
                <w:szCs w:val="24"/>
                <w:lang w:eastAsia="ru-RU"/>
              </w:rPr>
            </w:pPr>
          </w:p>
        </w:tc>
      </w:tr>
      <w:tr w:rsidR="00F8074F" w:rsidRPr="00F8074F" w14:paraId="7F880F8D" w14:textId="77777777" w:rsidTr="006158BE">
        <w:trPr>
          <w:trHeight w:val="137"/>
        </w:trPr>
        <w:tc>
          <w:tcPr>
            <w:tcW w:w="2972" w:type="dxa"/>
            <w:vMerge/>
          </w:tcPr>
          <w:p w14:paraId="0564E1FE" w14:textId="77777777" w:rsidR="00F8074F" w:rsidRPr="00F8074F" w:rsidRDefault="00F8074F" w:rsidP="00F8074F">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0A3E80D4" w14:textId="77777777" w:rsidR="00F8074F" w:rsidRPr="00F8074F" w:rsidRDefault="00F8074F" w:rsidP="00F8074F">
            <w:pPr>
              <w:rPr>
                <w:rFonts w:ascii="Times New Roman" w:eastAsia="Times New Roman" w:hAnsi="Times New Roman" w:cs="Times New Roman"/>
                <w:sz w:val="24"/>
                <w:szCs w:val="24"/>
                <w:lang w:eastAsia="ru-RU"/>
              </w:rPr>
            </w:pPr>
            <w:r w:rsidRPr="00F8074F">
              <w:rPr>
                <w:rFonts w:ascii="Times New Roman" w:eastAsia="Times New Roman" w:hAnsi="Times New Roman" w:cs="Times New Roman"/>
                <w:sz w:val="24"/>
                <w:szCs w:val="24"/>
                <w:lang w:eastAsia="ru-RU"/>
              </w:rPr>
              <w:t>Составление таблицы «Способы тушения пожаров при выполнении сварочных работ»</w:t>
            </w:r>
          </w:p>
        </w:tc>
        <w:tc>
          <w:tcPr>
            <w:tcW w:w="2694" w:type="dxa"/>
          </w:tcPr>
          <w:p w14:paraId="1AE0F74C" w14:textId="77777777" w:rsidR="00F8074F" w:rsidRPr="00F8074F" w:rsidRDefault="00F8074F" w:rsidP="00F8074F">
            <w:pPr>
              <w:rPr>
                <w:rFonts w:ascii="Times New Roman" w:eastAsia="Times New Roman" w:hAnsi="Times New Roman" w:cs="Times New Roman"/>
                <w:sz w:val="24"/>
                <w:szCs w:val="24"/>
                <w:lang w:eastAsia="ru-RU"/>
              </w:rPr>
            </w:pPr>
            <w:r w:rsidRPr="00F8074F">
              <w:rPr>
                <w:rFonts w:ascii="Times New Roman" w:eastAsia="Times New Roman" w:hAnsi="Times New Roman" w:cs="Times New Roman"/>
                <w:sz w:val="24"/>
                <w:szCs w:val="24"/>
                <w:lang w:eastAsia="ru-RU"/>
              </w:rPr>
              <w:t>2</w:t>
            </w:r>
          </w:p>
        </w:tc>
        <w:tc>
          <w:tcPr>
            <w:tcW w:w="2409" w:type="dxa"/>
            <w:vMerge/>
          </w:tcPr>
          <w:p w14:paraId="437BCD84" w14:textId="77777777" w:rsidR="00F8074F" w:rsidRPr="00F8074F" w:rsidRDefault="00F8074F" w:rsidP="00F8074F">
            <w:pPr>
              <w:rPr>
                <w:rFonts w:ascii="Times New Roman" w:eastAsia="Times New Roman" w:hAnsi="Times New Roman" w:cs="Times New Roman"/>
                <w:sz w:val="24"/>
                <w:szCs w:val="24"/>
                <w:lang w:eastAsia="ru-RU"/>
              </w:rPr>
            </w:pPr>
          </w:p>
        </w:tc>
      </w:tr>
      <w:tr w:rsidR="00F8074F" w:rsidRPr="00F8074F" w14:paraId="3718A2F9" w14:textId="77777777" w:rsidTr="006158BE">
        <w:trPr>
          <w:trHeight w:val="361"/>
        </w:trPr>
        <w:tc>
          <w:tcPr>
            <w:tcW w:w="2972" w:type="dxa"/>
            <w:vMerge/>
          </w:tcPr>
          <w:p w14:paraId="21C982D2" w14:textId="77777777" w:rsidR="00F8074F" w:rsidRPr="00F8074F" w:rsidRDefault="00F8074F" w:rsidP="00F8074F">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4AAC69A9" w14:textId="77777777" w:rsidR="00F8074F" w:rsidRPr="00F8074F" w:rsidRDefault="00F8074F" w:rsidP="00F8074F">
            <w:pPr>
              <w:rPr>
                <w:rFonts w:ascii="Times New Roman" w:eastAsia="Times New Roman" w:hAnsi="Times New Roman" w:cs="Times New Roman"/>
                <w:b/>
                <w:bCs/>
                <w:sz w:val="24"/>
                <w:szCs w:val="24"/>
                <w:lang w:eastAsia="ru-RU"/>
              </w:rPr>
            </w:pPr>
            <w:r w:rsidRPr="00F8074F">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tcPr>
          <w:p w14:paraId="535E5B26" w14:textId="77777777" w:rsidR="00F8074F" w:rsidRPr="00F8074F" w:rsidRDefault="00F8074F" w:rsidP="00F8074F">
            <w:pPr>
              <w:rPr>
                <w:rFonts w:ascii="Times New Roman" w:eastAsia="Times New Roman" w:hAnsi="Times New Roman" w:cs="Times New Roman"/>
                <w:b/>
                <w:bCs/>
                <w:sz w:val="24"/>
                <w:szCs w:val="24"/>
                <w:lang w:eastAsia="ru-RU"/>
              </w:rPr>
            </w:pPr>
            <w:r w:rsidRPr="00F8074F">
              <w:rPr>
                <w:rFonts w:ascii="Times New Roman" w:eastAsia="Times New Roman" w:hAnsi="Times New Roman" w:cs="Times New Roman"/>
                <w:b/>
                <w:bCs/>
                <w:sz w:val="24"/>
                <w:szCs w:val="24"/>
                <w:lang w:eastAsia="ru-RU"/>
              </w:rPr>
              <w:t>-</w:t>
            </w:r>
          </w:p>
        </w:tc>
        <w:tc>
          <w:tcPr>
            <w:tcW w:w="2409" w:type="dxa"/>
            <w:vMerge/>
          </w:tcPr>
          <w:p w14:paraId="65DBAA14" w14:textId="77777777" w:rsidR="00F8074F" w:rsidRPr="00F8074F" w:rsidRDefault="00F8074F" w:rsidP="00F8074F">
            <w:pPr>
              <w:rPr>
                <w:rFonts w:ascii="Times New Roman" w:eastAsia="Times New Roman" w:hAnsi="Times New Roman" w:cs="Times New Roman"/>
                <w:b/>
                <w:bCs/>
                <w:sz w:val="24"/>
                <w:szCs w:val="24"/>
                <w:lang w:eastAsia="ru-RU"/>
              </w:rPr>
            </w:pPr>
          </w:p>
        </w:tc>
      </w:tr>
      <w:tr w:rsidR="00F8074F" w:rsidRPr="00F8074F" w14:paraId="6A56D22D" w14:textId="77777777" w:rsidTr="006158BE">
        <w:trPr>
          <w:trHeight w:val="361"/>
        </w:trPr>
        <w:tc>
          <w:tcPr>
            <w:tcW w:w="2972" w:type="dxa"/>
            <w:vMerge w:val="restart"/>
          </w:tcPr>
          <w:p w14:paraId="4730FEE7" w14:textId="77777777" w:rsidR="00F8074F" w:rsidRPr="00F8074F" w:rsidRDefault="00F8074F" w:rsidP="00F8074F">
            <w:pPr>
              <w:rPr>
                <w:rFonts w:ascii="Times New Roman" w:eastAsia="Times New Roman" w:hAnsi="Times New Roman" w:cs="Times New Roman"/>
                <w:bCs/>
                <w:sz w:val="24"/>
                <w:szCs w:val="24"/>
                <w:lang w:eastAsia="ru-RU"/>
              </w:rPr>
            </w:pPr>
            <w:r w:rsidRPr="00F8074F">
              <w:rPr>
                <w:rFonts w:ascii="Times New Roman" w:eastAsia="Times New Roman" w:hAnsi="Times New Roman" w:cs="Times New Roman"/>
                <w:b/>
                <w:bCs/>
                <w:sz w:val="24"/>
                <w:szCs w:val="24"/>
                <w:lang w:eastAsia="ru-RU"/>
              </w:rPr>
              <w:t>Тема 2.3</w:t>
            </w:r>
            <w:r w:rsidRPr="00F8074F">
              <w:rPr>
                <w:rFonts w:ascii="Times New Roman" w:eastAsia="Times New Roman" w:hAnsi="Times New Roman" w:cs="Times New Roman"/>
                <w:bCs/>
                <w:sz w:val="24"/>
                <w:szCs w:val="24"/>
                <w:lang w:eastAsia="ru-RU"/>
              </w:rPr>
              <w:t xml:space="preserve"> Электробезопасность</w:t>
            </w:r>
          </w:p>
        </w:tc>
        <w:tc>
          <w:tcPr>
            <w:tcW w:w="6662" w:type="dxa"/>
            <w:tcBorders>
              <w:top w:val="single" w:sz="4" w:space="0" w:color="auto"/>
              <w:left w:val="single" w:sz="4" w:space="0" w:color="auto"/>
              <w:bottom w:val="single" w:sz="4" w:space="0" w:color="auto"/>
            </w:tcBorders>
            <w:vAlign w:val="bottom"/>
          </w:tcPr>
          <w:p w14:paraId="3DAFB298" w14:textId="77777777" w:rsidR="00F8074F" w:rsidRPr="00F8074F" w:rsidRDefault="00F8074F" w:rsidP="00F8074F">
            <w:pPr>
              <w:rPr>
                <w:rFonts w:ascii="Times New Roman" w:eastAsia="Times New Roman" w:hAnsi="Times New Roman" w:cs="Times New Roman"/>
                <w:b/>
                <w:bCs/>
                <w:sz w:val="24"/>
                <w:szCs w:val="24"/>
                <w:lang w:eastAsia="ru-RU"/>
              </w:rPr>
            </w:pPr>
            <w:r w:rsidRPr="00F8074F">
              <w:rPr>
                <w:rFonts w:ascii="Times New Roman" w:eastAsia="Times New Roman" w:hAnsi="Times New Roman" w:cs="Times New Roman"/>
                <w:b/>
                <w:bCs/>
                <w:sz w:val="24"/>
                <w:szCs w:val="24"/>
                <w:lang w:eastAsia="ru-RU"/>
              </w:rPr>
              <w:t>Содержание</w:t>
            </w:r>
          </w:p>
        </w:tc>
        <w:tc>
          <w:tcPr>
            <w:tcW w:w="2694" w:type="dxa"/>
          </w:tcPr>
          <w:p w14:paraId="1863406C" w14:textId="77777777" w:rsidR="00F8074F" w:rsidRPr="00F8074F" w:rsidRDefault="00F8074F" w:rsidP="00F8074F">
            <w:pPr>
              <w:rPr>
                <w:rFonts w:ascii="Times New Roman" w:eastAsia="Times New Roman" w:hAnsi="Times New Roman" w:cs="Times New Roman"/>
                <w:b/>
                <w:bCs/>
                <w:sz w:val="24"/>
                <w:szCs w:val="24"/>
                <w:lang w:eastAsia="ru-RU"/>
              </w:rPr>
            </w:pPr>
            <w:r w:rsidRPr="00F8074F">
              <w:rPr>
                <w:rFonts w:ascii="Times New Roman" w:eastAsia="Times New Roman" w:hAnsi="Times New Roman" w:cs="Times New Roman"/>
                <w:b/>
                <w:bCs/>
                <w:sz w:val="24"/>
                <w:szCs w:val="24"/>
                <w:lang w:eastAsia="ru-RU"/>
              </w:rPr>
              <w:t>8/4</w:t>
            </w:r>
          </w:p>
        </w:tc>
        <w:tc>
          <w:tcPr>
            <w:tcW w:w="2409" w:type="dxa"/>
          </w:tcPr>
          <w:p w14:paraId="32AB227D" w14:textId="77777777" w:rsidR="00F8074F" w:rsidRPr="00F8074F" w:rsidRDefault="00F8074F" w:rsidP="00F8074F">
            <w:pPr>
              <w:rPr>
                <w:rFonts w:ascii="Times New Roman" w:eastAsia="Times New Roman" w:hAnsi="Times New Roman" w:cs="Times New Roman"/>
                <w:b/>
                <w:bCs/>
                <w:sz w:val="24"/>
                <w:szCs w:val="24"/>
                <w:lang w:eastAsia="ru-RU"/>
              </w:rPr>
            </w:pPr>
          </w:p>
        </w:tc>
      </w:tr>
      <w:tr w:rsidR="00F8074F" w:rsidRPr="00F8074F" w14:paraId="71812990" w14:textId="77777777" w:rsidTr="006158BE">
        <w:trPr>
          <w:trHeight w:val="361"/>
        </w:trPr>
        <w:tc>
          <w:tcPr>
            <w:tcW w:w="2972" w:type="dxa"/>
            <w:vMerge/>
          </w:tcPr>
          <w:p w14:paraId="1FC9EE1A" w14:textId="77777777" w:rsidR="00F8074F" w:rsidRPr="00F8074F" w:rsidRDefault="00F8074F" w:rsidP="00F8074F">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20C0288C" w14:textId="77777777" w:rsidR="00F8074F" w:rsidRPr="00F8074F" w:rsidRDefault="00F8074F" w:rsidP="00F8074F">
            <w:pPr>
              <w:rPr>
                <w:rFonts w:ascii="Times New Roman" w:eastAsia="Times New Roman" w:hAnsi="Times New Roman" w:cs="Times New Roman"/>
                <w:bCs/>
                <w:sz w:val="24"/>
                <w:szCs w:val="24"/>
                <w:lang w:eastAsia="ru-RU"/>
              </w:rPr>
            </w:pPr>
            <w:r w:rsidRPr="00F8074F">
              <w:rPr>
                <w:rFonts w:ascii="Times New Roman" w:eastAsia="Times New Roman" w:hAnsi="Times New Roman" w:cs="Times New Roman"/>
                <w:bCs/>
                <w:sz w:val="24"/>
                <w:szCs w:val="24"/>
                <w:lang w:eastAsia="ru-RU"/>
              </w:rPr>
              <w:t>Действие электрического тока на организм человека,</w:t>
            </w:r>
          </w:p>
          <w:p w14:paraId="06E0592E" w14:textId="77777777" w:rsidR="00F8074F" w:rsidRPr="00F8074F" w:rsidRDefault="00F8074F" w:rsidP="00F8074F">
            <w:pPr>
              <w:rPr>
                <w:rFonts w:ascii="Times New Roman" w:eastAsia="Times New Roman" w:hAnsi="Times New Roman" w:cs="Times New Roman"/>
                <w:bCs/>
                <w:sz w:val="24"/>
                <w:szCs w:val="24"/>
                <w:lang w:eastAsia="ru-RU"/>
              </w:rPr>
            </w:pPr>
            <w:r w:rsidRPr="00F8074F">
              <w:rPr>
                <w:rFonts w:ascii="Times New Roman" w:eastAsia="Times New Roman" w:hAnsi="Times New Roman" w:cs="Times New Roman"/>
                <w:bCs/>
                <w:sz w:val="24"/>
                <w:szCs w:val="24"/>
                <w:lang w:eastAsia="ru-RU"/>
              </w:rPr>
              <w:t>Виды поражения электрическим током. Факторы, от которых зависит исход воздействия электрического тока на организм человека</w:t>
            </w:r>
          </w:p>
        </w:tc>
        <w:tc>
          <w:tcPr>
            <w:tcW w:w="2694" w:type="dxa"/>
            <w:vMerge w:val="restart"/>
            <w:vAlign w:val="center"/>
          </w:tcPr>
          <w:p w14:paraId="67C9F6C7" w14:textId="77777777" w:rsidR="00F8074F" w:rsidRPr="00F8074F" w:rsidRDefault="00F8074F" w:rsidP="00F8074F">
            <w:pPr>
              <w:rPr>
                <w:rFonts w:ascii="Times New Roman" w:eastAsia="Times New Roman" w:hAnsi="Times New Roman" w:cs="Times New Roman"/>
                <w:b/>
                <w:bCs/>
                <w:sz w:val="24"/>
                <w:szCs w:val="24"/>
                <w:lang w:eastAsia="ru-RU"/>
              </w:rPr>
            </w:pPr>
            <w:r w:rsidRPr="00F8074F">
              <w:rPr>
                <w:rFonts w:ascii="Times New Roman" w:eastAsia="Times New Roman" w:hAnsi="Times New Roman" w:cs="Times New Roman"/>
                <w:b/>
                <w:bCs/>
                <w:sz w:val="24"/>
                <w:szCs w:val="24"/>
                <w:lang w:eastAsia="ru-RU"/>
              </w:rPr>
              <w:t>4</w:t>
            </w:r>
          </w:p>
        </w:tc>
        <w:tc>
          <w:tcPr>
            <w:tcW w:w="2409" w:type="dxa"/>
          </w:tcPr>
          <w:p w14:paraId="4A0D0B8E" w14:textId="77777777" w:rsidR="00F8074F" w:rsidRPr="00F8074F" w:rsidRDefault="00F8074F" w:rsidP="00F8074F">
            <w:pPr>
              <w:rPr>
                <w:rFonts w:ascii="Times New Roman" w:eastAsia="Times New Roman" w:hAnsi="Times New Roman" w:cs="Times New Roman"/>
                <w:b/>
                <w:bCs/>
                <w:sz w:val="24"/>
                <w:szCs w:val="24"/>
                <w:lang w:eastAsia="ru-RU"/>
              </w:rPr>
            </w:pPr>
          </w:p>
        </w:tc>
      </w:tr>
      <w:tr w:rsidR="00F8074F" w:rsidRPr="00F8074F" w14:paraId="00FB60CD" w14:textId="77777777" w:rsidTr="006158BE">
        <w:trPr>
          <w:trHeight w:val="361"/>
        </w:trPr>
        <w:tc>
          <w:tcPr>
            <w:tcW w:w="2972" w:type="dxa"/>
            <w:vMerge/>
          </w:tcPr>
          <w:p w14:paraId="0324777F" w14:textId="77777777" w:rsidR="00F8074F" w:rsidRPr="00F8074F" w:rsidRDefault="00F8074F" w:rsidP="00F8074F">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2908F21E" w14:textId="77777777" w:rsidR="00F8074F" w:rsidRPr="00F8074F" w:rsidRDefault="00F8074F" w:rsidP="00F8074F">
            <w:pPr>
              <w:rPr>
                <w:rFonts w:ascii="Times New Roman" w:eastAsia="Times New Roman" w:hAnsi="Times New Roman" w:cs="Times New Roman"/>
                <w:bCs/>
                <w:sz w:val="24"/>
                <w:szCs w:val="24"/>
                <w:lang w:eastAsia="ru-RU"/>
              </w:rPr>
            </w:pPr>
            <w:r w:rsidRPr="00F8074F">
              <w:rPr>
                <w:rFonts w:ascii="Times New Roman" w:eastAsia="Times New Roman" w:hAnsi="Times New Roman" w:cs="Times New Roman"/>
                <w:bCs/>
                <w:sz w:val="24"/>
                <w:szCs w:val="24"/>
                <w:lang w:eastAsia="ru-RU"/>
              </w:rPr>
              <w:t>Оказание первой медицинской помощи при поражении электрическим током</w:t>
            </w:r>
          </w:p>
        </w:tc>
        <w:tc>
          <w:tcPr>
            <w:tcW w:w="2694" w:type="dxa"/>
            <w:vMerge/>
          </w:tcPr>
          <w:p w14:paraId="573D3E78" w14:textId="77777777" w:rsidR="00F8074F" w:rsidRPr="00F8074F" w:rsidRDefault="00F8074F" w:rsidP="00F8074F">
            <w:pPr>
              <w:rPr>
                <w:rFonts w:ascii="Times New Roman" w:eastAsia="Times New Roman" w:hAnsi="Times New Roman" w:cs="Times New Roman"/>
                <w:b/>
                <w:bCs/>
                <w:sz w:val="24"/>
                <w:szCs w:val="24"/>
                <w:lang w:eastAsia="ru-RU"/>
              </w:rPr>
            </w:pPr>
          </w:p>
        </w:tc>
        <w:tc>
          <w:tcPr>
            <w:tcW w:w="2409" w:type="dxa"/>
          </w:tcPr>
          <w:p w14:paraId="63925CB4" w14:textId="77777777" w:rsidR="00F8074F" w:rsidRPr="00F8074F" w:rsidRDefault="00F8074F" w:rsidP="00F8074F">
            <w:pPr>
              <w:rPr>
                <w:rFonts w:ascii="Times New Roman" w:eastAsia="Times New Roman" w:hAnsi="Times New Roman" w:cs="Times New Roman"/>
                <w:b/>
                <w:bCs/>
                <w:sz w:val="24"/>
                <w:szCs w:val="24"/>
                <w:lang w:eastAsia="ru-RU"/>
              </w:rPr>
            </w:pPr>
          </w:p>
        </w:tc>
      </w:tr>
      <w:tr w:rsidR="00F8074F" w:rsidRPr="00F8074F" w14:paraId="588931FB" w14:textId="77777777" w:rsidTr="006158BE">
        <w:trPr>
          <w:trHeight w:val="361"/>
        </w:trPr>
        <w:tc>
          <w:tcPr>
            <w:tcW w:w="2972" w:type="dxa"/>
            <w:vMerge/>
          </w:tcPr>
          <w:p w14:paraId="46BD522B" w14:textId="77777777" w:rsidR="00F8074F" w:rsidRPr="00F8074F" w:rsidRDefault="00F8074F" w:rsidP="00F8074F">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68061037" w14:textId="77777777" w:rsidR="00F8074F" w:rsidRPr="00F8074F" w:rsidRDefault="00F8074F" w:rsidP="00F8074F">
            <w:pPr>
              <w:rPr>
                <w:rFonts w:ascii="Times New Roman" w:eastAsia="Times New Roman" w:hAnsi="Times New Roman" w:cs="Times New Roman"/>
                <w:b/>
                <w:bCs/>
                <w:sz w:val="24"/>
                <w:szCs w:val="24"/>
                <w:lang w:eastAsia="ru-RU"/>
              </w:rPr>
            </w:pPr>
            <w:r w:rsidRPr="00F8074F">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4BA8F60E" w14:textId="77777777" w:rsidR="00F8074F" w:rsidRPr="00F8074F" w:rsidRDefault="00F8074F" w:rsidP="00F8074F">
            <w:pPr>
              <w:rPr>
                <w:rFonts w:ascii="Times New Roman" w:eastAsia="Times New Roman" w:hAnsi="Times New Roman" w:cs="Times New Roman"/>
                <w:b/>
                <w:bCs/>
                <w:sz w:val="24"/>
                <w:szCs w:val="24"/>
                <w:lang w:eastAsia="ru-RU"/>
              </w:rPr>
            </w:pPr>
            <w:r w:rsidRPr="00F8074F">
              <w:rPr>
                <w:rFonts w:ascii="Times New Roman" w:eastAsia="Times New Roman" w:hAnsi="Times New Roman" w:cs="Times New Roman"/>
                <w:b/>
                <w:bCs/>
                <w:sz w:val="24"/>
                <w:szCs w:val="24"/>
                <w:lang w:eastAsia="ru-RU"/>
              </w:rPr>
              <w:t>4/4</w:t>
            </w:r>
          </w:p>
        </w:tc>
        <w:tc>
          <w:tcPr>
            <w:tcW w:w="2409" w:type="dxa"/>
          </w:tcPr>
          <w:p w14:paraId="2BF45C64" w14:textId="77777777" w:rsidR="00F8074F" w:rsidRPr="00F8074F" w:rsidRDefault="00F8074F" w:rsidP="00F8074F">
            <w:pPr>
              <w:rPr>
                <w:rFonts w:ascii="Times New Roman" w:eastAsia="Times New Roman" w:hAnsi="Times New Roman" w:cs="Times New Roman"/>
                <w:b/>
                <w:bCs/>
                <w:sz w:val="24"/>
                <w:szCs w:val="24"/>
                <w:lang w:eastAsia="ru-RU"/>
              </w:rPr>
            </w:pPr>
          </w:p>
        </w:tc>
      </w:tr>
      <w:tr w:rsidR="00F8074F" w:rsidRPr="00F8074F" w14:paraId="6EF75705" w14:textId="77777777" w:rsidTr="006158BE">
        <w:trPr>
          <w:trHeight w:val="361"/>
        </w:trPr>
        <w:tc>
          <w:tcPr>
            <w:tcW w:w="2972" w:type="dxa"/>
            <w:vMerge/>
          </w:tcPr>
          <w:p w14:paraId="224F593B" w14:textId="77777777" w:rsidR="00F8074F" w:rsidRPr="00F8074F" w:rsidRDefault="00F8074F" w:rsidP="00F8074F">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591EE740" w14:textId="77777777" w:rsidR="00F8074F" w:rsidRPr="00F8074F" w:rsidRDefault="00F8074F" w:rsidP="00F8074F">
            <w:pPr>
              <w:rPr>
                <w:rFonts w:ascii="Times New Roman" w:eastAsia="Times New Roman" w:hAnsi="Times New Roman" w:cs="Times New Roman"/>
                <w:bCs/>
                <w:sz w:val="24"/>
                <w:szCs w:val="24"/>
                <w:lang w:eastAsia="ru-RU"/>
              </w:rPr>
            </w:pPr>
            <w:r w:rsidRPr="00F8074F">
              <w:rPr>
                <w:rFonts w:ascii="Times New Roman" w:eastAsia="Times New Roman" w:hAnsi="Times New Roman" w:cs="Times New Roman"/>
                <w:bCs/>
                <w:sz w:val="24"/>
                <w:szCs w:val="24"/>
                <w:lang w:eastAsia="ru-RU"/>
              </w:rPr>
              <w:t>Определение величины тока, проходящего через тело человека, при поражении электрическим током</w:t>
            </w:r>
          </w:p>
        </w:tc>
        <w:tc>
          <w:tcPr>
            <w:tcW w:w="2694" w:type="dxa"/>
          </w:tcPr>
          <w:p w14:paraId="119A72A5" w14:textId="77777777" w:rsidR="00F8074F" w:rsidRPr="00F8074F" w:rsidRDefault="00F8074F" w:rsidP="00F8074F">
            <w:pPr>
              <w:rPr>
                <w:rFonts w:ascii="Times New Roman" w:eastAsia="Times New Roman" w:hAnsi="Times New Roman" w:cs="Times New Roman"/>
                <w:b/>
                <w:bCs/>
                <w:sz w:val="24"/>
                <w:szCs w:val="24"/>
                <w:lang w:eastAsia="ru-RU"/>
              </w:rPr>
            </w:pPr>
            <w:r w:rsidRPr="00F8074F">
              <w:rPr>
                <w:rFonts w:ascii="Times New Roman" w:eastAsia="Times New Roman" w:hAnsi="Times New Roman" w:cs="Times New Roman"/>
                <w:b/>
                <w:bCs/>
                <w:sz w:val="24"/>
                <w:szCs w:val="24"/>
                <w:lang w:eastAsia="ru-RU"/>
              </w:rPr>
              <w:t>2</w:t>
            </w:r>
          </w:p>
        </w:tc>
        <w:tc>
          <w:tcPr>
            <w:tcW w:w="2409" w:type="dxa"/>
          </w:tcPr>
          <w:p w14:paraId="6D2CE919" w14:textId="77777777" w:rsidR="00F8074F" w:rsidRPr="00F8074F" w:rsidRDefault="00F8074F" w:rsidP="00F8074F">
            <w:pPr>
              <w:rPr>
                <w:rFonts w:ascii="Times New Roman" w:eastAsia="Times New Roman" w:hAnsi="Times New Roman" w:cs="Times New Roman"/>
                <w:b/>
                <w:bCs/>
                <w:sz w:val="24"/>
                <w:szCs w:val="24"/>
                <w:lang w:eastAsia="ru-RU"/>
              </w:rPr>
            </w:pPr>
          </w:p>
        </w:tc>
      </w:tr>
      <w:tr w:rsidR="00F8074F" w:rsidRPr="00F8074F" w14:paraId="7A812529" w14:textId="77777777" w:rsidTr="006158BE">
        <w:trPr>
          <w:trHeight w:val="361"/>
        </w:trPr>
        <w:tc>
          <w:tcPr>
            <w:tcW w:w="2972" w:type="dxa"/>
          </w:tcPr>
          <w:p w14:paraId="21D24D3C" w14:textId="77777777" w:rsidR="00F8074F" w:rsidRPr="00F8074F" w:rsidRDefault="00F8074F" w:rsidP="00F8074F">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1BE9B85D" w14:textId="77777777" w:rsidR="00F8074F" w:rsidRPr="00F8074F" w:rsidRDefault="00F8074F" w:rsidP="00F8074F">
            <w:pPr>
              <w:rPr>
                <w:rFonts w:ascii="Times New Roman" w:eastAsia="Times New Roman" w:hAnsi="Times New Roman" w:cs="Times New Roman"/>
                <w:b/>
                <w:bCs/>
                <w:sz w:val="24"/>
                <w:szCs w:val="24"/>
                <w:lang w:eastAsia="ru-RU"/>
              </w:rPr>
            </w:pPr>
            <w:r w:rsidRPr="00F8074F">
              <w:rPr>
                <w:rFonts w:ascii="Times New Roman" w:eastAsia="Calibri" w:hAnsi="Times New Roman" w:cs="Times New Roman"/>
                <w:bCs/>
                <w:sz w:val="24"/>
                <w:szCs w:val="24"/>
              </w:rPr>
              <w:t>Расчёт защитного заземления в цехах с электроустановками напряжением до 1000 В</w:t>
            </w:r>
          </w:p>
        </w:tc>
        <w:tc>
          <w:tcPr>
            <w:tcW w:w="2694" w:type="dxa"/>
          </w:tcPr>
          <w:p w14:paraId="705278C9" w14:textId="77777777" w:rsidR="00F8074F" w:rsidRPr="00F8074F" w:rsidRDefault="00F8074F" w:rsidP="00F8074F">
            <w:pPr>
              <w:rPr>
                <w:rFonts w:ascii="Times New Roman" w:eastAsia="Times New Roman" w:hAnsi="Times New Roman" w:cs="Times New Roman"/>
                <w:b/>
                <w:bCs/>
                <w:sz w:val="24"/>
                <w:szCs w:val="24"/>
                <w:lang w:eastAsia="ru-RU"/>
              </w:rPr>
            </w:pPr>
            <w:r w:rsidRPr="00F8074F">
              <w:rPr>
                <w:rFonts w:ascii="Times New Roman" w:eastAsia="Times New Roman" w:hAnsi="Times New Roman" w:cs="Times New Roman"/>
                <w:b/>
                <w:bCs/>
                <w:sz w:val="24"/>
                <w:szCs w:val="24"/>
                <w:lang w:eastAsia="ru-RU"/>
              </w:rPr>
              <w:t>2</w:t>
            </w:r>
          </w:p>
        </w:tc>
        <w:tc>
          <w:tcPr>
            <w:tcW w:w="2409" w:type="dxa"/>
          </w:tcPr>
          <w:p w14:paraId="26F0AF48" w14:textId="77777777" w:rsidR="00F8074F" w:rsidRPr="00F8074F" w:rsidRDefault="00F8074F" w:rsidP="00F8074F">
            <w:pPr>
              <w:rPr>
                <w:rFonts w:ascii="Times New Roman" w:eastAsia="Times New Roman" w:hAnsi="Times New Roman" w:cs="Times New Roman"/>
                <w:b/>
                <w:bCs/>
                <w:sz w:val="24"/>
                <w:szCs w:val="24"/>
                <w:lang w:eastAsia="ru-RU"/>
              </w:rPr>
            </w:pPr>
          </w:p>
        </w:tc>
      </w:tr>
      <w:tr w:rsidR="00F8074F" w:rsidRPr="00F8074F" w14:paraId="3ECA9410" w14:textId="77777777" w:rsidTr="006158BE">
        <w:trPr>
          <w:trHeight w:val="361"/>
        </w:trPr>
        <w:tc>
          <w:tcPr>
            <w:tcW w:w="9634" w:type="dxa"/>
            <w:gridSpan w:val="2"/>
          </w:tcPr>
          <w:p w14:paraId="477B8517" w14:textId="77777777" w:rsidR="00F8074F" w:rsidRPr="00F8074F" w:rsidRDefault="00F8074F" w:rsidP="00F8074F">
            <w:pPr>
              <w:rPr>
                <w:rFonts w:ascii="Times New Roman" w:eastAsia="Calibri" w:hAnsi="Times New Roman" w:cs="Times New Roman"/>
                <w:b/>
                <w:bCs/>
                <w:sz w:val="24"/>
                <w:szCs w:val="24"/>
              </w:rPr>
            </w:pPr>
            <w:r w:rsidRPr="00F8074F">
              <w:rPr>
                <w:rFonts w:ascii="Times New Roman" w:eastAsia="Calibri" w:hAnsi="Times New Roman" w:cs="Times New Roman"/>
                <w:b/>
                <w:bCs/>
                <w:sz w:val="24"/>
                <w:szCs w:val="24"/>
              </w:rPr>
              <w:t xml:space="preserve">Раздел 3. </w:t>
            </w:r>
            <w:r w:rsidRPr="00F8074F">
              <w:rPr>
                <w:rFonts w:ascii="Times New Roman" w:eastAsia="Calibri" w:hAnsi="Times New Roman" w:cs="Times New Roman"/>
                <w:b/>
                <w:sz w:val="24"/>
                <w:szCs w:val="24"/>
              </w:rPr>
              <w:t>Основы безопасности труда.</w:t>
            </w:r>
          </w:p>
        </w:tc>
        <w:tc>
          <w:tcPr>
            <w:tcW w:w="2694" w:type="dxa"/>
          </w:tcPr>
          <w:p w14:paraId="68AD8C1C" w14:textId="77777777" w:rsidR="00F8074F" w:rsidRPr="00F8074F" w:rsidRDefault="00F8074F" w:rsidP="00F8074F">
            <w:pPr>
              <w:rPr>
                <w:rFonts w:ascii="Times New Roman" w:eastAsia="Times New Roman" w:hAnsi="Times New Roman" w:cs="Times New Roman"/>
                <w:b/>
                <w:bCs/>
                <w:sz w:val="24"/>
                <w:szCs w:val="24"/>
                <w:lang w:eastAsia="ru-RU"/>
              </w:rPr>
            </w:pPr>
            <w:r w:rsidRPr="00F8074F">
              <w:rPr>
                <w:rFonts w:ascii="Times New Roman" w:eastAsia="Times New Roman" w:hAnsi="Times New Roman" w:cs="Times New Roman"/>
                <w:b/>
                <w:bCs/>
                <w:sz w:val="24"/>
                <w:szCs w:val="24"/>
                <w:lang w:eastAsia="ru-RU"/>
              </w:rPr>
              <w:t>4/2</w:t>
            </w:r>
          </w:p>
        </w:tc>
        <w:tc>
          <w:tcPr>
            <w:tcW w:w="2409" w:type="dxa"/>
          </w:tcPr>
          <w:p w14:paraId="64E4F652" w14:textId="77777777" w:rsidR="00F8074F" w:rsidRPr="00F8074F" w:rsidRDefault="00F8074F" w:rsidP="00F8074F">
            <w:pPr>
              <w:rPr>
                <w:rFonts w:ascii="Times New Roman" w:eastAsia="Times New Roman" w:hAnsi="Times New Roman" w:cs="Times New Roman"/>
                <w:b/>
                <w:bCs/>
                <w:sz w:val="24"/>
                <w:szCs w:val="24"/>
                <w:lang w:eastAsia="ru-RU"/>
              </w:rPr>
            </w:pPr>
          </w:p>
        </w:tc>
      </w:tr>
      <w:tr w:rsidR="00F8074F" w:rsidRPr="00F8074F" w14:paraId="430AD145" w14:textId="77777777" w:rsidTr="006158BE">
        <w:trPr>
          <w:trHeight w:val="361"/>
        </w:trPr>
        <w:tc>
          <w:tcPr>
            <w:tcW w:w="2972" w:type="dxa"/>
            <w:vMerge w:val="restart"/>
          </w:tcPr>
          <w:p w14:paraId="7C9EEF58" w14:textId="77777777" w:rsidR="00F8074F" w:rsidRPr="00F8074F" w:rsidRDefault="00F8074F" w:rsidP="00F8074F">
            <w:pPr>
              <w:rPr>
                <w:rFonts w:ascii="Times New Roman" w:eastAsia="Times New Roman" w:hAnsi="Times New Roman" w:cs="Times New Roman"/>
                <w:b/>
                <w:bCs/>
                <w:sz w:val="24"/>
                <w:szCs w:val="24"/>
                <w:lang w:eastAsia="ru-RU"/>
              </w:rPr>
            </w:pPr>
            <w:r w:rsidRPr="00F8074F">
              <w:rPr>
                <w:rFonts w:ascii="Times New Roman" w:eastAsia="Times New Roman" w:hAnsi="Times New Roman" w:cs="Times New Roman"/>
                <w:b/>
                <w:bCs/>
                <w:sz w:val="24"/>
                <w:szCs w:val="24"/>
                <w:lang w:eastAsia="ru-RU"/>
              </w:rPr>
              <w:t>Тема 3.1</w:t>
            </w:r>
          </w:p>
          <w:p w14:paraId="7850F262" w14:textId="77777777" w:rsidR="00F8074F" w:rsidRPr="00F8074F" w:rsidRDefault="00F8074F" w:rsidP="00F8074F">
            <w:pPr>
              <w:rPr>
                <w:rFonts w:ascii="Times New Roman" w:eastAsia="Calibri" w:hAnsi="Times New Roman" w:cs="Times New Roman"/>
                <w:sz w:val="24"/>
                <w:szCs w:val="24"/>
              </w:rPr>
            </w:pPr>
            <w:r w:rsidRPr="00F8074F">
              <w:rPr>
                <w:rFonts w:ascii="Times New Roman" w:eastAsia="Calibri" w:hAnsi="Times New Roman" w:cs="Times New Roman"/>
                <w:bCs/>
                <w:sz w:val="24"/>
                <w:szCs w:val="24"/>
              </w:rPr>
              <w:t>Психофизические основы безопасности труда</w:t>
            </w:r>
            <w:r w:rsidRPr="00F8074F">
              <w:rPr>
                <w:rFonts w:ascii="Times New Roman" w:eastAsia="Calibri" w:hAnsi="Times New Roman" w:cs="Times New Roman"/>
                <w:sz w:val="24"/>
                <w:szCs w:val="24"/>
              </w:rPr>
              <w:t xml:space="preserve">. </w:t>
            </w:r>
          </w:p>
          <w:p w14:paraId="546F9DB3" w14:textId="77777777" w:rsidR="00F8074F" w:rsidRPr="00F8074F" w:rsidRDefault="00F8074F" w:rsidP="00F8074F">
            <w:pPr>
              <w:rPr>
                <w:rFonts w:ascii="Times New Roman" w:eastAsia="Times New Roman" w:hAnsi="Times New Roman" w:cs="Times New Roman"/>
                <w:b/>
                <w:bCs/>
                <w:sz w:val="24"/>
                <w:szCs w:val="24"/>
                <w:lang w:eastAsia="ru-RU"/>
              </w:rPr>
            </w:pPr>
            <w:r w:rsidRPr="00F8074F">
              <w:rPr>
                <w:rFonts w:ascii="Times New Roman" w:eastAsia="Calibri" w:hAnsi="Times New Roman" w:cs="Times New Roman"/>
                <w:bCs/>
                <w:sz w:val="24"/>
                <w:szCs w:val="24"/>
              </w:rPr>
              <w:t>Организационные мероприятия, обеспечивающие безопасность работ</w:t>
            </w:r>
          </w:p>
        </w:tc>
        <w:tc>
          <w:tcPr>
            <w:tcW w:w="6662" w:type="dxa"/>
            <w:tcBorders>
              <w:top w:val="single" w:sz="4" w:space="0" w:color="auto"/>
              <w:left w:val="single" w:sz="4" w:space="0" w:color="auto"/>
              <w:bottom w:val="single" w:sz="4" w:space="0" w:color="auto"/>
            </w:tcBorders>
            <w:vAlign w:val="bottom"/>
          </w:tcPr>
          <w:p w14:paraId="5901BEDB" w14:textId="77777777" w:rsidR="00F8074F" w:rsidRPr="00F8074F" w:rsidRDefault="00F8074F" w:rsidP="00F8074F">
            <w:pPr>
              <w:rPr>
                <w:rFonts w:ascii="Times New Roman" w:eastAsia="Calibri" w:hAnsi="Times New Roman" w:cs="Times New Roman"/>
                <w:b/>
                <w:bCs/>
                <w:sz w:val="24"/>
                <w:szCs w:val="24"/>
              </w:rPr>
            </w:pPr>
            <w:r w:rsidRPr="00F8074F">
              <w:rPr>
                <w:rFonts w:ascii="Times New Roman" w:eastAsia="Calibri" w:hAnsi="Times New Roman" w:cs="Times New Roman"/>
                <w:b/>
                <w:bCs/>
                <w:sz w:val="24"/>
                <w:szCs w:val="24"/>
              </w:rPr>
              <w:t>Содержание учебного материала</w:t>
            </w:r>
          </w:p>
        </w:tc>
        <w:tc>
          <w:tcPr>
            <w:tcW w:w="2694" w:type="dxa"/>
          </w:tcPr>
          <w:p w14:paraId="3303C7CD" w14:textId="77777777" w:rsidR="00F8074F" w:rsidRPr="00F8074F" w:rsidRDefault="00F8074F" w:rsidP="00F8074F">
            <w:pPr>
              <w:rPr>
                <w:rFonts w:ascii="Times New Roman" w:eastAsia="Times New Roman" w:hAnsi="Times New Roman" w:cs="Times New Roman"/>
                <w:b/>
                <w:bCs/>
                <w:sz w:val="24"/>
                <w:szCs w:val="24"/>
                <w:lang w:eastAsia="ru-RU"/>
              </w:rPr>
            </w:pPr>
            <w:r w:rsidRPr="00F8074F">
              <w:rPr>
                <w:rFonts w:ascii="Times New Roman" w:eastAsia="Times New Roman" w:hAnsi="Times New Roman" w:cs="Times New Roman"/>
                <w:b/>
                <w:bCs/>
                <w:sz w:val="24"/>
                <w:szCs w:val="24"/>
                <w:lang w:eastAsia="ru-RU"/>
              </w:rPr>
              <w:t>4/2</w:t>
            </w:r>
          </w:p>
        </w:tc>
        <w:tc>
          <w:tcPr>
            <w:tcW w:w="2409" w:type="dxa"/>
            <w:vMerge w:val="restart"/>
          </w:tcPr>
          <w:p w14:paraId="3314E10F" w14:textId="77777777" w:rsidR="00F8074F" w:rsidRPr="00F8074F" w:rsidRDefault="00F8074F" w:rsidP="00F8074F">
            <w:pPr>
              <w:rPr>
                <w:rFonts w:ascii="Times New Roman" w:eastAsia="Times New Roman" w:hAnsi="Times New Roman" w:cs="Times New Roman"/>
                <w:b/>
                <w:bCs/>
                <w:sz w:val="24"/>
                <w:szCs w:val="24"/>
                <w:lang w:eastAsia="ru-RU"/>
              </w:rPr>
            </w:pPr>
            <w:r w:rsidRPr="00F8074F">
              <w:rPr>
                <w:rFonts w:ascii="Times New Roman" w:eastAsia="Calibri" w:hAnsi="Times New Roman" w:cs="Times New Roman"/>
                <w:sz w:val="24"/>
                <w:szCs w:val="24"/>
              </w:rPr>
              <w:t xml:space="preserve">ОК 1, ОК 5, ОК 9, ПК 2.3 </w:t>
            </w:r>
          </w:p>
        </w:tc>
      </w:tr>
      <w:tr w:rsidR="00F8074F" w:rsidRPr="00F8074F" w14:paraId="0A483505" w14:textId="77777777" w:rsidTr="006158BE">
        <w:trPr>
          <w:trHeight w:val="361"/>
        </w:trPr>
        <w:tc>
          <w:tcPr>
            <w:tcW w:w="2972" w:type="dxa"/>
            <w:vMerge/>
          </w:tcPr>
          <w:p w14:paraId="110B0F39" w14:textId="77777777" w:rsidR="00F8074F" w:rsidRPr="00F8074F" w:rsidRDefault="00F8074F" w:rsidP="00F8074F">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7053B84C" w14:textId="77777777" w:rsidR="00F8074F" w:rsidRPr="00F8074F" w:rsidRDefault="00F8074F" w:rsidP="00F8074F">
            <w:pPr>
              <w:rPr>
                <w:rFonts w:ascii="Times New Roman" w:eastAsia="Calibri" w:hAnsi="Times New Roman" w:cs="Times New Roman"/>
                <w:sz w:val="24"/>
                <w:szCs w:val="24"/>
              </w:rPr>
            </w:pPr>
            <w:r w:rsidRPr="00F8074F">
              <w:rPr>
                <w:rFonts w:ascii="Times New Roman" w:eastAsia="Calibri" w:hAnsi="Times New Roman" w:cs="Times New Roman"/>
                <w:sz w:val="24"/>
                <w:szCs w:val="24"/>
              </w:rPr>
              <w:t>Виды и условия трудовой деятельности: виды трудовой деятельности, классификация условий трудовой деятельности по тяжести и напряжённости трудового процесса.</w:t>
            </w:r>
          </w:p>
          <w:p w14:paraId="56D23D76" w14:textId="77777777" w:rsidR="00F8074F" w:rsidRPr="00F8074F" w:rsidRDefault="00F8074F" w:rsidP="00F8074F">
            <w:pPr>
              <w:rPr>
                <w:rFonts w:ascii="Times New Roman" w:eastAsia="Calibri" w:hAnsi="Times New Roman" w:cs="Times New Roman"/>
                <w:bCs/>
                <w:sz w:val="24"/>
                <w:szCs w:val="24"/>
              </w:rPr>
            </w:pPr>
            <w:r w:rsidRPr="00F8074F">
              <w:rPr>
                <w:rFonts w:ascii="Times New Roman" w:eastAsia="Calibri" w:hAnsi="Times New Roman" w:cs="Times New Roman"/>
                <w:bCs/>
                <w:sz w:val="24"/>
                <w:szCs w:val="24"/>
              </w:rPr>
              <w:t>Организационные мероприятия, обеспечивающие безопасность работ</w:t>
            </w:r>
          </w:p>
        </w:tc>
        <w:tc>
          <w:tcPr>
            <w:tcW w:w="2694" w:type="dxa"/>
          </w:tcPr>
          <w:p w14:paraId="5A8CA976" w14:textId="77777777" w:rsidR="00F8074F" w:rsidRPr="00F8074F" w:rsidRDefault="00F8074F" w:rsidP="00F8074F">
            <w:pPr>
              <w:rPr>
                <w:rFonts w:ascii="Times New Roman" w:eastAsia="Times New Roman" w:hAnsi="Times New Roman" w:cs="Times New Roman"/>
                <w:b/>
                <w:bCs/>
                <w:sz w:val="24"/>
                <w:szCs w:val="24"/>
                <w:lang w:eastAsia="ru-RU"/>
              </w:rPr>
            </w:pPr>
            <w:r w:rsidRPr="00F8074F">
              <w:rPr>
                <w:rFonts w:ascii="Times New Roman" w:eastAsia="Times New Roman" w:hAnsi="Times New Roman" w:cs="Times New Roman"/>
                <w:b/>
                <w:bCs/>
                <w:sz w:val="24"/>
                <w:szCs w:val="24"/>
                <w:lang w:eastAsia="ru-RU"/>
              </w:rPr>
              <w:t>2</w:t>
            </w:r>
          </w:p>
        </w:tc>
        <w:tc>
          <w:tcPr>
            <w:tcW w:w="2409" w:type="dxa"/>
            <w:vMerge/>
          </w:tcPr>
          <w:p w14:paraId="614E0CA6" w14:textId="77777777" w:rsidR="00F8074F" w:rsidRPr="00F8074F" w:rsidRDefault="00F8074F" w:rsidP="00F8074F">
            <w:pPr>
              <w:rPr>
                <w:rFonts w:ascii="Times New Roman" w:eastAsia="Times New Roman" w:hAnsi="Times New Roman" w:cs="Times New Roman"/>
                <w:b/>
                <w:bCs/>
                <w:sz w:val="24"/>
                <w:szCs w:val="24"/>
                <w:lang w:eastAsia="ru-RU"/>
              </w:rPr>
            </w:pPr>
          </w:p>
        </w:tc>
      </w:tr>
      <w:tr w:rsidR="00F8074F" w:rsidRPr="00F8074F" w14:paraId="49154EB6" w14:textId="77777777" w:rsidTr="006158BE">
        <w:trPr>
          <w:trHeight w:val="361"/>
        </w:trPr>
        <w:tc>
          <w:tcPr>
            <w:tcW w:w="2972" w:type="dxa"/>
            <w:vMerge/>
          </w:tcPr>
          <w:p w14:paraId="0F26A5D6" w14:textId="77777777" w:rsidR="00F8074F" w:rsidRPr="00F8074F" w:rsidRDefault="00F8074F" w:rsidP="00F8074F">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58B4ABE0" w14:textId="77777777" w:rsidR="00F8074F" w:rsidRPr="00F8074F" w:rsidRDefault="00F8074F" w:rsidP="00F8074F">
            <w:pPr>
              <w:rPr>
                <w:rFonts w:ascii="Times New Roman" w:eastAsia="Calibri" w:hAnsi="Times New Roman" w:cs="Times New Roman"/>
                <w:b/>
                <w:bCs/>
                <w:sz w:val="24"/>
                <w:szCs w:val="24"/>
              </w:rPr>
            </w:pPr>
            <w:r w:rsidRPr="00F8074F">
              <w:rPr>
                <w:rFonts w:ascii="Times New Roman" w:eastAsia="Calibri" w:hAnsi="Times New Roman" w:cs="Times New Roman"/>
                <w:b/>
                <w:bCs/>
                <w:sz w:val="24"/>
                <w:szCs w:val="24"/>
              </w:rPr>
              <w:t>В том числе практических и лабораторных занятий</w:t>
            </w:r>
          </w:p>
        </w:tc>
        <w:tc>
          <w:tcPr>
            <w:tcW w:w="2694" w:type="dxa"/>
          </w:tcPr>
          <w:p w14:paraId="2632A5DD" w14:textId="77777777" w:rsidR="00F8074F" w:rsidRPr="00F8074F" w:rsidRDefault="00F8074F" w:rsidP="00F8074F">
            <w:pPr>
              <w:rPr>
                <w:rFonts w:ascii="Times New Roman" w:eastAsia="Times New Roman" w:hAnsi="Times New Roman" w:cs="Times New Roman"/>
                <w:b/>
                <w:bCs/>
                <w:sz w:val="24"/>
                <w:szCs w:val="24"/>
                <w:lang w:eastAsia="ru-RU"/>
              </w:rPr>
            </w:pPr>
            <w:r w:rsidRPr="00F8074F">
              <w:rPr>
                <w:rFonts w:ascii="Times New Roman" w:eastAsia="Times New Roman" w:hAnsi="Times New Roman" w:cs="Times New Roman"/>
                <w:b/>
                <w:bCs/>
                <w:sz w:val="24"/>
                <w:szCs w:val="24"/>
                <w:lang w:eastAsia="ru-RU"/>
              </w:rPr>
              <w:t>2/2</w:t>
            </w:r>
          </w:p>
        </w:tc>
        <w:tc>
          <w:tcPr>
            <w:tcW w:w="2409" w:type="dxa"/>
            <w:vMerge/>
          </w:tcPr>
          <w:p w14:paraId="0011E1EF" w14:textId="77777777" w:rsidR="00F8074F" w:rsidRPr="00F8074F" w:rsidRDefault="00F8074F" w:rsidP="00F8074F">
            <w:pPr>
              <w:rPr>
                <w:rFonts w:ascii="Times New Roman" w:eastAsia="Times New Roman" w:hAnsi="Times New Roman" w:cs="Times New Roman"/>
                <w:b/>
                <w:bCs/>
                <w:sz w:val="24"/>
                <w:szCs w:val="24"/>
                <w:lang w:eastAsia="ru-RU"/>
              </w:rPr>
            </w:pPr>
          </w:p>
        </w:tc>
      </w:tr>
      <w:tr w:rsidR="00F8074F" w:rsidRPr="00F8074F" w14:paraId="0915C273" w14:textId="77777777" w:rsidTr="006158BE">
        <w:trPr>
          <w:trHeight w:val="361"/>
        </w:trPr>
        <w:tc>
          <w:tcPr>
            <w:tcW w:w="2972" w:type="dxa"/>
            <w:vMerge/>
          </w:tcPr>
          <w:p w14:paraId="5179817F" w14:textId="77777777" w:rsidR="00F8074F" w:rsidRPr="00F8074F" w:rsidRDefault="00F8074F" w:rsidP="00F8074F">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3D69C366" w14:textId="77777777" w:rsidR="00F8074F" w:rsidRPr="00F8074F" w:rsidRDefault="00F8074F" w:rsidP="00F8074F">
            <w:pPr>
              <w:rPr>
                <w:rFonts w:ascii="Times New Roman" w:eastAsia="Calibri" w:hAnsi="Times New Roman" w:cs="Times New Roman"/>
                <w:bCs/>
                <w:sz w:val="24"/>
                <w:szCs w:val="24"/>
              </w:rPr>
            </w:pPr>
            <w:r w:rsidRPr="00F8074F">
              <w:rPr>
                <w:rFonts w:ascii="Times New Roman" w:eastAsia="Calibri" w:hAnsi="Times New Roman" w:cs="Times New Roman"/>
                <w:sz w:val="24"/>
                <w:szCs w:val="24"/>
              </w:rPr>
              <w:t>Оформление наряда</w:t>
            </w:r>
          </w:p>
        </w:tc>
        <w:tc>
          <w:tcPr>
            <w:tcW w:w="2694" w:type="dxa"/>
          </w:tcPr>
          <w:p w14:paraId="1D79E6DD" w14:textId="77777777" w:rsidR="00F8074F" w:rsidRPr="00F8074F" w:rsidRDefault="00F8074F" w:rsidP="00F8074F">
            <w:pPr>
              <w:rPr>
                <w:rFonts w:ascii="Times New Roman" w:eastAsia="Times New Roman" w:hAnsi="Times New Roman" w:cs="Times New Roman"/>
                <w:b/>
                <w:bCs/>
                <w:sz w:val="24"/>
                <w:szCs w:val="24"/>
                <w:lang w:eastAsia="ru-RU"/>
              </w:rPr>
            </w:pPr>
            <w:r w:rsidRPr="00F8074F">
              <w:rPr>
                <w:rFonts w:ascii="Times New Roman" w:eastAsia="Times New Roman" w:hAnsi="Times New Roman" w:cs="Times New Roman"/>
                <w:b/>
                <w:bCs/>
                <w:sz w:val="24"/>
                <w:szCs w:val="24"/>
                <w:lang w:eastAsia="ru-RU"/>
              </w:rPr>
              <w:t>2</w:t>
            </w:r>
          </w:p>
        </w:tc>
        <w:tc>
          <w:tcPr>
            <w:tcW w:w="2409" w:type="dxa"/>
            <w:vMerge/>
          </w:tcPr>
          <w:p w14:paraId="689A78B6" w14:textId="77777777" w:rsidR="00F8074F" w:rsidRPr="00F8074F" w:rsidRDefault="00F8074F" w:rsidP="00F8074F">
            <w:pPr>
              <w:rPr>
                <w:rFonts w:ascii="Times New Roman" w:eastAsia="Times New Roman" w:hAnsi="Times New Roman" w:cs="Times New Roman"/>
                <w:b/>
                <w:bCs/>
                <w:sz w:val="24"/>
                <w:szCs w:val="24"/>
                <w:lang w:eastAsia="ru-RU"/>
              </w:rPr>
            </w:pPr>
          </w:p>
        </w:tc>
      </w:tr>
      <w:tr w:rsidR="00F8074F" w:rsidRPr="00F8074F" w14:paraId="0F01C5BA" w14:textId="77777777" w:rsidTr="006158BE">
        <w:trPr>
          <w:trHeight w:val="361"/>
        </w:trPr>
        <w:tc>
          <w:tcPr>
            <w:tcW w:w="2972" w:type="dxa"/>
            <w:vMerge/>
          </w:tcPr>
          <w:p w14:paraId="22D17192" w14:textId="77777777" w:rsidR="00F8074F" w:rsidRPr="00F8074F" w:rsidRDefault="00F8074F" w:rsidP="00F8074F">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14:paraId="57FEC5EE" w14:textId="77777777" w:rsidR="00F8074F" w:rsidRPr="00F8074F" w:rsidRDefault="00F8074F" w:rsidP="00F8074F">
            <w:pPr>
              <w:rPr>
                <w:rFonts w:ascii="Times New Roman" w:eastAsia="Calibri" w:hAnsi="Times New Roman" w:cs="Times New Roman"/>
                <w:b/>
                <w:bCs/>
                <w:sz w:val="24"/>
                <w:szCs w:val="24"/>
              </w:rPr>
            </w:pPr>
            <w:r w:rsidRPr="00F8074F">
              <w:rPr>
                <w:rFonts w:ascii="Times New Roman" w:eastAsia="Calibri" w:hAnsi="Times New Roman" w:cs="Times New Roman"/>
                <w:b/>
                <w:bCs/>
                <w:sz w:val="24"/>
                <w:szCs w:val="24"/>
              </w:rPr>
              <w:t>Самостоятельная работа обучающихся</w:t>
            </w:r>
          </w:p>
        </w:tc>
        <w:tc>
          <w:tcPr>
            <w:tcW w:w="2694" w:type="dxa"/>
          </w:tcPr>
          <w:p w14:paraId="63FC17C5" w14:textId="77777777" w:rsidR="00F8074F" w:rsidRPr="00F8074F" w:rsidRDefault="00F8074F" w:rsidP="00F8074F">
            <w:pPr>
              <w:rPr>
                <w:rFonts w:ascii="Times New Roman" w:eastAsia="Times New Roman" w:hAnsi="Times New Roman" w:cs="Times New Roman"/>
                <w:b/>
                <w:bCs/>
                <w:sz w:val="24"/>
                <w:szCs w:val="24"/>
                <w:lang w:eastAsia="ru-RU"/>
              </w:rPr>
            </w:pPr>
            <w:r w:rsidRPr="00F8074F">
              <w:rPr>
                <w:rFonts w:ascii="Times New Roman" w:eastAsia="Times New Roman" w:hAnsi="Times New Roman" w:cs="Times New Roman"/>
                <w:b/>
                <w:bCs/>
                <w:sz w:val="24"/>
                <w:szCs w:val="24"/>
                <w:lang w:eastAsia="ru-RU"/>
              </w:rPr>
              <w:t>-</w:t>
            </w:r>
          </w:p>
        </w:tc>
        <w:tc>
          <w:tcPr>
            <w:tcW w:w="2409" w:type="dxa"/>
            <w:vMerge/>
          </w:tcPr>
          <w:p w14:paraId="5928D860" w14:textId="77777777" w:rsidR="00F8074F" w:rsidRPr="00F8074F" w:rsidRDefault="00F8074F" w:rsidP="00F8074F">
            <w:pPr>
              <w:rPr>
                <w:rFonts w:ascii="Times New Roman" w:eastAsia="Times New Roman" w:hAnsi="Times New Roman" w:cs="Times New Roman"/>
                <w:b/>
                <w:bCs/>
                <w:sz w:val="24"/>
                <w:szCs w:val="24"/>
                <w:lang w:eastAsia="ru-RU"/>
              </w:rPr>
            </w:pPr>
          </w:p>
        </w:tc>
      </w:tr>
      <w:tr w:rsidR="00F8074F" w:rsidRPr="00F8074F" w14:paraId="0B6D71DE" w14:textId="77777777" w:rsidTr="006158BE">
        <w:tc>
          <w:tcPr>
            <w:tcW w:w="9634" w:type="dxa"/>
            <w:gridSpan w:val="2"/>
          </w:tcPr>
          <w:p w14:paraId="520B24CB" w14:textId="77777777" w:rsidR="00F8074F" w:rsidRPr="00F8074F" w:rsidRDefault="00F8074F" w:rsidP="00F8074F">
            <w:pPr>
              <w:spacing w:line="276" w:lineRule="auto"/>
              <w:rPr>
                <w:rFonts w:ascii="Times New Roman" w:eastAsia="Times New Roman" w:hAnsi="Times New Roman" w:cs="Times New Roman"/>
                <w:b/>
                <w:bCs/>
                <w:sz w:val="24"/>
                <w:szCs w:val="24"/>
                <w:lang w:eastAsia="ru-RU"/>
              </w:rPr>
            </w:pPr>
            <w:r w:rsidRPr="00F8074F">
              <w:rPr>
                <w:rFonts w:ascii="Times New Roman" w:eastAsia="Times New Roman" w:hAnsi="Times New Roman" w:cs="Times New Roman"/>
                <w:b/>
                <w:bCs/>
                <w:sz w:val="24"/>
                <w:szCs w:val="24"/>
                <w:lang w:eastAsia="ru-RU"/>
              </w:rPr>
              <w:t xml:space="preserve">Промежуточная аттестация в форме </w:t>
            </w:r>
            <w:proofErr w:type="spellStart"/>
            <w:r w:rsidRPr="00F8074F">
              <w:rPr>
                <w:rFonts w:ascii="Times New Roman" w:eastAsia="Times New Roman" w:hAnsi="Times New Roman" w:cs="Times New Roman"/>
                <w:b/>
                <w:bCs/>
                <w:sz w:val="24"/>
                <w:szCs w:val="24"/>
                <w:lang w:eastAsia="ru-RU"/>
              </w:rPr>
              <w:t>дифзачета</w:t>
            </w:r>
            <w:proofErr w:type="spellEnd"/>
          </w:p>
        </w:tc>
        <w:tc>
          <w:tcPr>
            <w:tcW w:w="2694" w:type="dxa"/>
          </w:tcPr>
          <w:p w14:paraId="108F70BE" w14:textId="77777777" w:rsidR="00F8074F" w:rsidRPr="00F8074F" w:rsidRDefault="00F8074F" w:rsidP="00F8074F">
            <w:pPr>
              <w:spacing w:line="276" w:lineRule="auto"/>
              <w:rPr>
                <w:rFonts w:ascii="Times New Roman" w:eastAsia="Times New Roman" w:hAnsi="Times New Roman" w:cs="Times New Roman"/>
                <w:b/>
                <w:bCs/>
                <w:i/>
                <w:sz w:val="24"/>
                <w:szCs w:val="24"/>
                <w:lang w:eastAsia="ru-RU"/>
              </w:rPr>
            </w:pPr>
            <w:r w:rsidRPr="00F8074F">
              <w:rPr>
                <w:rFonts w:ascii="Times New Roman" w:eastAsia="Times New Roman" w:hAnsi="Times New Roman" w:cs="Times New Roman"/>
                <w:b/>
                <w:bCs/>
                <w:i/>
                <w:sz w:val="24"/>
                <w:szCs w:val="24"/>
                <w:lang w:eastAsia="ru-RU"/>
              </w:rPr>
              <w:t>2</w:t>
            </w:r>
          </w:p>
        </w:tc>
        <w:tc>
          <w:tcPr>
            <w:tcW w:w="2409" w:type="dxa"/>
          </w:tcPr>
          <w:p w14:paraId="69E4D933" w14:textId="77777777" w:rsidR="00F8074F" w:rsidRPr="00F8074F" w:rsidRDefault="00F8074F" w:rsidP="00F8074F">
            <w:pPr>
              <w:spacing w:line="276" w:lineRule="auto"/>
              <w:rPr>
                <w:rFonts w:ascii="Times New Roman" w:eastAsia="Times New Roman" w:hAnsi="Times New Roman" w:cs="Times New Roman"/>
                <w:b/>
                <w:bCs/>
                <w:i/>
                <w:sz w:val="24"/>
                <w:szCs w:val="24"/>
                <w:lang w:eastAsia="ru-RU"/>
              </w:rPr>
            </w:pPr>
          </w:p>
        </w:tc>
      </w:tr>
      <w:tr w:rsidR="00F8074F" w:rsidRPr="00F8074F" w14:paraId="6596A315" w14:textId="77777777" w:rsidTr="006158BE">
        <w:tc>
          <w:tcPr>
            <w:tcW w:w="9634" w:type="dxa"/>
            <w:gridSpan w:val="2"/>
          </w:tcPr>
          <w:p w14:paraId="00B5FA30" w14:textId="77777777" w:rsidR="00F8074F" w:rsidRPr="00F8074F" w:rsidRDefault="00F8074F" w:rsidP="00F8074F">
            <w:pPr>
              <w:spacing w:line="276" w:lineRule="auto"/>
              <w:rPr>
                <w:rFonts w:ascii="Times New Roman" w:eastAsia="Times New Roman" w:hAnsi="Times New Roman" w:cs="Times New Roman"/>
                <w:b/>
                <w:bCs/>
                <w:sz w:val="24"/>
                <w:szCs w:val="24"/>
                <w:lang w:eastAsia="ru-RU"/>
              </w:rPr>
            </w:pPr>
            <w:r w:rsidRPr="00F8074F">
              <w:rPr>
                <w:rFonts w:ascii="Times New Roman" w:eastAsia="Times New Roman" w:hAnsi="Times New Roman" w:cs="Times New Roman"/>
                <w:b/>
                <w:bCs/>
                <w:sz w:val="24"/>
                <w:szCs w:val="24"/>
                <w:lang w:eastAsia="ru-RU"/>
              </w:rPr>
              <w:t xml:space="preserve">Всего </w:t>
            </w:r>
          </w:p>
        </w:tc>
        <w:tc>
          <w:tcPr>
            <w:tcW w:w="2694" w:type="dxa"/>
          </w:tcPr>
          <w:p w14:paraId="604BC12D" w14:textId="77777777" w:rsidR="00F8074F" w:rsidRPr="00F8074F" w:rsidRDefault="00F8074F" w:rsidP="00F8074F">
            <w:pPr>
              <w:spacing w:line="276" w:lineRule="auto"/>
              <w:rPr>
                <w:rFonts w:ascii="Times New Roman" w:eastAsia="Times New Roman" w:hAnsi="Times New Roman" w:cs="Times New Roman"/>
                <w:b/>
                <w:bCs/>
                <w:sz w:val="24"/>
                <w:szCs w:val="24"/>
                <w:lang w:eastAsia="ru-RU"/>
              </w:rPr>
            </w:pPr>
            <w:r w:rsidRPr="00F8074F">
              <w:rPr>
                <w:rFonts w:ascii="Times New Roman" w:eastAsia="Times New Roman" w:hAnsi="Times New Roman" w:cs="Times New Roman"/>
                <w:b/>
                <w:bCs/>
                <w:sz w:val="24"/>
                <w:szCs w:val="24"/>
                <w:lang w:eastAsia="ru-RU"/>
              </w:rPr>
              <w:t>36/16</w:t>
            </w:r>
          </w:p>
        </w:tc>
        <w:tc>
          <w:tcPr>
            <w:tcW w:w="2409" w:type="dxa"/>
          </w:tcPr>
          <w:p w14:paraId="553ECEF6" w14:textId="77777777" w:rsidR="00F8074F" w:rsidRPr="00F8074F" w:rsidRDefault="00F8074F" w:rsidP="00F8074F">
            <w:pPr>
              <w:spacing w:line="276" w:lineRule="auto"/>
              <w:rPr>
                <w:rFonts w:ascii="Times New Roman" w:eastAsia="Times New Roman" w:hAnsi="Times New Roman" w:cs="Times New Roman"/>
                <w:b/>
                <w:bCs/>
                <w:sz w:val="24"/>
                <w:szCs w:val="24"/>
                <w:lang w:eastAsia="ru-RU"/>
              </w:rPr>
            </w:pPr>
          </w:p>
        </w:tc>
      </w:tr>
    </w:tbl>
    <w:p w14:paraId="5EFB5629" w14:textId="77777777" w:rsidR="00F8074F" w:rsidRPr="00F8074F" w:rsidRDefault="00F8074F" w:rsidP="00F8074F">
      <w:pPr>
        <w:ind w:left="1069"/>
        <w:contextualSpacing/>
        <w:rPr>
          <w:rFonts w:ascii="Times New Roman" w:hAnsi="Times New Roman" w:cs="Times New Roman"/>
          <w:sz w:val="24"/>
          <w:szCs w:val="24"/>
        </w:rPr>
      </w:pPr>
    </w:p>
    <w:p w14:paraId="6B25548F" w14:textId="77777777" w:rsidR="00F8074F" w:rsidRPr="00F8074F" w:rsidRDefault="00F8074F" w:rsidP="00F8074F">
      <w:pPr>
        <w:rPr>
          <w:rFonts w:ascii="Times New Roman" w:hAnsi="Times New Roman" w:cs="Times New Roman"/>
          <w:sz w:val="24"/>
          <w:szCs w:val="24"/>
        </w:rPr>
        <w:sectPr w:rsidR="00F8074F" w:rsidRPr="00F8074F" w:rsidSect="006D1C4C">
          <w:pgSz w:w="16838" w:h="11906" w:orient="landscape"/>
          <w:pgMar w:top="1701" w:right="1134" w:bottom="567" w:left="1134" w:header="709" w:footer="709" w:gutter="0"/>
          <w:cols w:space="708"/>
          <w:docGrid w:linePitch="360"/>
        </w:sectPr>
      </w:pPr>
    </w:p>
    <w:p w14:paraId="1229E0D9" w14:textId="77777777" w:rsidR="00F8074F" w:rsidRPr="00F8074F" w:rsidRDefault="00F8074F" w:rsidP="00F8074F">
      <w:pPr>
        <w:rPr>
          <w:rFonts w:ascii="Times New Roman" w:hAnsi="Times New Roman" w:cs="Times New Roman"/>
          <w:sz w:val="24"/>
          <w:szCs w:val="24"/>
        </w:rPr>
      </w:pPr>
    </w:p>
    <w:p w14:paraId="6BA391B6" w14:textId="77777777" w:rsidR="00F8074F" w:rsidRPr="00F8074F" w:rsidRDefault="00F8074F" w:rsidP="00F8074F">
      <w:pPr>
        <w:keepNext/>
        <w:spacing w:after="120"/>
        <w:jc w:val="center"/>
        <w:outlineLvl w:val="0"/>
        <w:rPr>
          <w:rFonts w:ascii="Times New Roman" w:eastAsia="Segoe UI" w:hAnsi="Times New Roman" w:cs="Times New Roman"/>
          <w:b/>
          <w:bCs/>
          <w:caps/>
          <w:kern w:val="32"/>
          <w:sz w:val="24"/>
          <w:szCs w:val="24"/>
          <w:lang w:eastAsia="x-none"/>
        </w:rPr>
      </w:pPr>
      <w:bookmarkStart w:id="92" w:name="_Toc167454402"/>
      <w:r w:rsidRPr="00F8074F">
        <w:rPr>
          <w:rFonts w:ascii="Times New Roman" w:eastAsia="Segoe UI" w:hAnsi="Times New Roman" w:cs="Times New Roman"/>
          <w:b/>
          <w:bCs/>
          <w:caps/>
          <w:kern w:val="32"/>
          <w:sz w:val="24"/>
          <w:szCs w:val="24"/>
          <w:lang w:val="x-none" w:eastAsia="x-none"/>
        </w:rPr>
        <w:t xml:space="preserve">3. Условия реализации </w:t>
      </w:r>
      <w:r w:rsidRPr="00F8074F">
        <w:rPr>
          <w:rFonts w:ascii="Times New Roman" w:eastAsia="Segoe UI" w:hAnsi="Times New Roman" w:cs="Times New Roman"/>
          <w:b/>
          <w:bCs/>
          <w:caps/>
          <w:kern w:val="32"/>
          <w:sz w:val="24"/>
          <w:szCs w:val="24"/>
          <w:lang w:eastAsia="x-none"/>
        </w:rPr>
        <w:t>ДИСЦИПЛИНЫ</w:t>
      </w:r>
      <w:bookmarkEnd w:id="92"/>
    </w:p>
    <w:p w14:paraId="7D19EBC0" w14:textId="77777777" w:rsidR="00F8074F" w:rsidRPr="00F8074F" w:rsidRDefault="00F8074F" w:rsidP="006158BE">
      <w:pPr>
        <w:spacing w:after="120" w:line="276" w:lineRule="auto"/>
        <w:ind w:firstLine="709"/>
        <w:outlineLvl w:val="1"/>
        <w:rPr>
          <w:rFonts w:ascii="Times New Roman" w:eastAsia="Segoe UI" w:hAnsi="Times New Roman" w:cs="Times New Roman"/>
          <w:b/>
          <w:bCs/>
          <w:color w:val="5A5A5A" w:themeColor="text1" w:themeTint="A5"/>
          <w:spacing w:val="15"/>
          <w:sz w:val="24"/>
          <w:szCs w:val="24"/>
          <w:lang w:eastAsia="ru-RU"/>
        </w:rPr>
      </w:pPr>
      <w:bookmarkStart w:id="93" w:name="_Toc167454403"/>
      <w:r w:rsidRPr="00F8074F">
        <w:rPr>
          <w:rFonts w:ascii="Times New Roman" w:eastAsia="Segoe UI" w:hAnsi="Times New Roman" w:cs="Times New Roman"/>
          <w:b/>
          <w:bCs/>
          <w:color w:val="5A5A5A" w:themeColor="text1" w:themeTint="A5"/>
          <w:spacing w:val="15"/>
          <w:sz w:val="24"/>
          <w:szCs w:val="24"/>
          <w:lang w:eastAsia="ru-RU"/>
        </w:rPr>
        <w:t>3.1. Материально-техническое обеспечение</w:t>
      </w:r>
      <w:bookmarkEnd w:id="93"/>
    </w:p>
    <w:p w14:paraId="66760FAC" w14:textId="77777777" w:rsidR="00F8074F" w:rsidRPr="00F8074F" w:rsidRDefault="00F8074F" w:rsidP="006158BE">
      <w:pPr>
        <w:suppressAutoHyphens/>
        <w:spacing w:line="276" w:lineRule="auto"/>
        <w:ind w:firstLine="709"/>
        <w:jc w:val="both"/>
        <w:rPr>
          <w:rFonts w:ascii="Times New Roman" w:hAnsi="Times New Roman" w:cs="Times New Roman"/>
          <w:sz w:val="24"/>
          <w:szCs w:val="24"/>
        </w:rPr>
      </w:pPr>
      <w:r w:rsidRPr="00F8074F">
        <w:rPr>
          <w:rFonts w:ascii="Times New Roman" w:hAnsi="Times New Roman" w:cs="Times New Roman"/>
          <w:bCs/>
          <w:sz w:val="24"/>
          <w:szCs w:val="24"/>
        </w:rPr>
        <w:t>Кабинет</w:t>
      </w:r>
      <w:r w:rsidRPr="00F8074F">
        <w:rPr>
          <w:rFonts w:ascii="Times New Roman" w:hAnsi="Times New Roman" w:cs="Times New Roman"/>
          <w:bCs/>
          <w:i/>
          <w:sz w:val="24"/>
          <w:szCs w:val="24"/>
        </w:rPr>
        <w:t xml:space="preserve"> </w:t>
      </w:r>
      <w:r w:rsidRPr="00F8074F">
        <w:rPr>
          <w:rFonts w:ascii="Times New Roman" w:hAnsi="Times New Roman" w:cs="Times New Roman"/>
          <w:bCs/>
          <w:sz w:val="24"/>
          <w:szCs w:val="24"/>
        </w:rPr>
        <w:t>«</w:t>
      </w:r>
      <w:r w:rsidRPr="00F8074F">
        <w:rPr>
          <w:rFonts w:ascii="Times New Roman" w:hAnsi="Times New Roman" w:cs="Times New Roman"/>
          <w:bCs/>
          <w:iCs/>
          <w:noProof/>
          <w:sz w:val="24"/>
          <w:szCs w:val="24"/>
        </w:rPr>
        <w:t>Охраны труда</w:t>
      </w:r>
      <w:r w:rsidRPr="00F8074F">
        <w:rPr>
          <w:rFonts w:ascii="Times New Roman" w:hAnsi="Times New Roman" w:cs="Times New Roman"/>
          <w:bCs/>
          <w:iCs/>
          <w:sz w:val="24"/>
          <w:szCs w:val="24"/>
        </w:rPr>
        <w:t>»</w:t>
      </w:r>
      <w:r w:rsidRPr="00F8074F">
        <w:rPr>
          <w:rFonts w:ascii="Times New Roman" w:hAnsi="Times New Roman" w:cs="Times New Roman"/>
          <w:b/>
          <w:bCs/>
          <w:iCs/>
          <w:sz w:val="24"/>
          <w:szCs w:val="24"/>
        </w:rPr>
        <w:t>,</w:t>
      </w:r>
      <w:r w:rsidRPr="00F8074F">
        <w:rPr>
          <w:rFonts w:ascii="Times New Roman" w:hAnsi="Times New Roman" w:cs="Times New Roman"/>
          <w:bCs/>
          <w:iCs/>
          <w:sz w:val="24"/>
          <w:szCs w:val="24"/>
        </w:rPr>
        <w:t xml:space="preserve"> оснащенный в соответствии в соответствии с приложением 3 ОПОП-П: </w:t>
      </w:r>
    </w:p>
    <w:p w14:paraId="5A441B1D" w14:textId="77777777" w:rsidR="00F8074F" w:rsidRPr="00F8074F" w:rsidRDefault="00F8074F" w:rsidP="006158BE">
      <w:pPr>
        <w:suppressAutoHyphens/>
        <w:spacing w:line="276" w:lineRule="auto"/>
        <w:ind w:firstLine="709"/>
        <w:rPr>
          <w:rFonts w:ascii="Times New Roman" w:hAnsi="Times New Roman" w:cs="Times New Roman"/>
          <w:iCs/>
          <w:sz w:val="24"/>
          <w:szCs w:val="24"/>
        </w:rPr>
      </w:pPr>
      <w:r w:rsidRPr="00F8074F">
        <w:rPr>
          <w:rFonts w:ascii="Times New Roman" w:hAnsi="Times New Roman" w:cs="Times New Roman"/>
          <w:b/>
          <w:bCs/>
          <w:iCs/>
          <w:sz w:val="24"/>
          <w:szCs w:val="24"/>
        </w:rPr>
        <w:t>Основное оборудование</w:t>
      </w:r>
    </w:p>
    <w:p w14:paraId="01D11B61" w14:textId="77777777" w:rsidR="00F8074F" w:rsidRPr="00F8074F" w:rsidRDefault="00F8074F" w:rsidP="006158BE">
      <w:pPr>
        <w:suppressAutoHyphens/>
        <w:spacing w:line="276" w:lineRule="auto"/>
        <w:ind w:firstLine="709"/>
        <w:rPr>
          <w:rFonts w:ascii="Times New Roman" w:hAnsi="Times New Roman" w:cs="Times New Roman"/>
          <w:bCs/>
          <w:sz w:val="24"/>
          <w:szCs w:val="24"/>
        </w:rPr>
      </w:pPr>
      <w:r w:rsidRPr="00F8074F">
        <w:rPr>
          <w:rFonts w:ascii="Times New Roman" w:hAnsi="Times New Roman" w:cs="Times New Roman"/>
          <w:iCs/>
          <w:sz w:val="24"/>
          <w:szCs w:val="24"/>
        </w:rPr>
        <w:t>Стол ученический – 15шт</w:t>
      </w:r>
    </w:p>
    <w:p w14:paraId="4E1404AC" w14:textId="77777777" w:rsidR="00F8074F" w:rsidRPr="00F8074F" w:rsidRDefault="00F8074F" w:rsidP="006158BE">
      <w:pPr>
        <w:suppressAutoHyphens/>
        <w:spacing w:line="276" w:lineRule="auto"/>
        <w:ind w:firstLine="709"/>
        <w:rPr>
          <w:rFonts w:ascii="Times New Roman" w:hAnsi="Times New Roman" w:cs="Times New Roman"/>
          <w:iCs/>
          <w:sz w:val="24"/>
          <w:szCs w:val="24"/>
        </w:rPr>
      </w:pPr>
      <w:r w:rsidRPr="00F8074F">
        <w:rPr>
          <w:rFonts w:ascii="Times New Roman" w:hAnsi="Times New Roman" w:cs="Times New Roman"/>
          <w:iCs/>
          <w:sz w:val="24"/>
          <w:szCs w:val="24"/>
        </w:rPr>
        <w:t xml:space="preserve">Стул ученический – 30 </w:t>
      </w:r>
      <w:proofErr w:type="spellStart"/>
      <w:r w:rsidRPr="00F8074F">
        <w:rPr>
          <w:rFonts w:ascii="Times New Roman" w:hAnsi="Times New Roman" w:cs="Times New Roman"/>
          <w:iCs/>
          <w:sz w:val="24"/>
          <w:szCs w:val="24"/>
        </w:rPr>
        <w:t>шт</w:t>
      </w:r>
      <w:proofErr w:type="spellEnd"/>
    </w:p>
    <w:p w14:paraId="7104094F" w14:textId="77777777" w:rsidR="00F8074F" w:rsidRPr="00F8074F" w:rsidRDefault="00F8074F" w:rsidP="006158BE">
      <w:pPr>
        <w:suppressAutoHyphens/>
        <w:spacing w:line="276" w:lineRule="auto"/>
        <w:ind w:firstLine="709"/>
        <w:rPr>
          <w:rFonts w:ascii="Times New Roman" w:hAnsi="Times New Roman" w:cs="Times New Roman"/>
          <w:bCs/>
          <w:sz w:val="24"/>
          <w:szCs w:val="24"/>
        </w:rPr>
      </w:pPr>
      <w:r w:rsidRPr="00F8074F">
        <w:rPr>
          <w:rFonts w:ascii="Times New Roman" w:hAnsi="Times New Roman" w:cs="Times New Roman"/>
          <w:iCs/>
          <w:sz w:val="24"/>
          <w:szCs w:val="24"/>
        </w:rPr>
        <w:t xml:space="preserve">Стол преподавателя – 1 </w:t>
      </w:r>
      <w:proofErr w:type="spellStart"/>
      <w:r w:rsidRPr="00F8074F">
        <w:rPr>
          <w:rFonts w:ascii="Times New Roman" w:hAnsi="Times New Roman" w:cs="Times New Roman"/>
          <w:iCs/>
          <w:sz w:val="24"/>
          <w:szCs w:val="24"/>
        </w:rPr>
        <w:t>шт</w:t>
      </w:r>
      <w:proofErr w:type="spellEnd"/>
    </w:p>
    <w:p w14:paraId="42E60FD7" w14:textId="77777777" w:rsidR="00F8074F" w:rsidRPr="00F8074F" w:rsidRDefault="00F8074F" w:rsidP="006158BE">
      <w:pPr>
        <w:suppressAutoHyphens/>
        <w:spacing w:line="276" w:lineRule="auto"/>
        <w:ind w:firstLine="709"/>
        <w:rPr>
          <w:rFonts w:ascii="Times New Roman" w:hAnsi="Times New Roman" w:cs="Times New Roman"/>
          <w:iCs/>
          <w:sz w:val="24"/>
          <w:szCs w:val="24"/>
        </w:rPr>
      </w:pPr>
      <w:r w:rsidRPr="00F8074F">
        <w:rPr>
          <w:rFonts w:ascii="Times New Roman" w:hAnsi="Times New Roman" w:cs="Times New Roman"/>
          <w:iCs/>
          <w:sz w:val="24"/>
          <w:szCs w:val="24"/>
        </w:rPr>
        <w:t xml:space="preserve">Стул преподавателя -1 </w:t>
      </w:r>
      <w:proofErr w:type="spellStart"/>
      <w:r w:rsidRPr="00F8074F">
        <w:rPr>
          <w:rFonts w:ascii="Times New Roman" w:hAnsi="Times New Roman" w:cs="Times New Roman"/>
          <w:iCs/>
          <w:sz w:val="24"/>
          <w:szCs w:val="24"/>
        </w:rPr>
        <w:t>шт</w:t>
      </w:r>
      <w:proofErr w:type="spellEnd"/>
    </w:p>
    <w:p w14:paraId="0EFA7390" w14:textId="77777777" w:rsidR="00F8074F" w:rsidRPr="00F8074F" w:rsidRDefault="00F8074F" w:rsidP="006158BE">
      <w:pPr>
        <w:suppressAutoHyphens/>
        <w:spacing w:line="276" w:lineRule="auto"/>
        <w:ind w:firstLine="709"/>
        <w:rPr>
          <w:rFonts w:ascii="Times New Roman" w:hAnsi="Times New Roman" w:cs="Times New Roman"/>
          <w:bCs/>
          <w:sz w:val="24"/>
          <w:szCs w:val="24"/>
        </w:rPr>
      </w:pPr>
      <w:r w:rsidRPr="00F8074F">
        <w:rPr>
          <w:rFonts w:ascii="Times New Roman" w:hAnsi="Times New Roman" w:cs="Times New Roman"/>
          <w:bCs/>
          <w:sz w:val="24"/>
          <w:szCs w:val="24"/>
        </w:rPr>
        <w:t>Доска меловая.</w:t>
      </w:r>
    </w:p>
    <w:p w14:paraId="39302797" w14:textId="77777777" w:rsidR="00F8074F" w:rsidRPr="00F8074F" w:rsidRDefault="00F8074F" w:rsidP="006158BE">
      <w:pPr>
        <w:suppressAutoHyphens/>
        <w:spacing w:line="276" w:lineRule="auto"/>
        <w:ind w:firstLine="709"/>
        <w:rPr>
          <w:rFonts w:ascii="Times New Roman" w:hAnsi="Times New Roman" w:cs="Times New Roman"/>
          <w:bCs/>
          <w:sz w:val="24"/>
          <w:szCs w:val="24"/>
        </w:rPr>
      </w:pPr>
      <w:r w:rsidRPr="00F8074F">
        <w:rPr>
          <w:rFonts w:ascii="Times New Roman" w:hAnsi="Times New Roman" w:cs="Times New Roman"/>
          <w:b/>
          <w:bCs/>
          <w:iCs/>
          <w:sz w:val="24"/>
          <w:szCs w:val="24"/>
        </w:rPr>
        <w:t>Дополнительное оборудование</w:t>
      </w:r>
    </w:p>
    <w:p w14:paraId="076BA240" w14:textId="77777777" w:rsidR="00F8074F" w:rsidRPr="00F8074F" w:rsidRDefault="00F8074F" w:rsidP="006158BE">
      <w:pPr>
        <w:spacing w:line="276" w:lineRule="auto"/>
        <w:ind w:left="567" w:firstLine="142"/>
        <w:jc w:val="both"/>
        <w:rPr>
          <w:rFonts w:ascii="Times New Roman" w:hAnsi="Times New Roman" w:cs="Times New Roman"/>
          <w:bCs/>
          <w:sz w:val="24"/>
          <w:szCs w:val="24"/>
        </w:rPr>
      </w:pPr>
      <w:r w:rsidRPr="00F8074F">
        <w:rPr>
          <w:rFonts w:ascii="Times New Roman" w:hAnsi="Times New Roman" w:cs="Times New Roman"/>
          <w:sz w:val="24"/>
          <w:szCs w:val="24"/>
        </w:rPr>
        <w:t>-</w:t>
      </w:r>
      <w:r w:rsidRPr="00F8074F">
        <w:rPr>
          <w:rFonts w:ascii="Times New Roman" w:hAnsi="Times New Roman" w:cs="Times New Roman"/>
        </w:rPr>
        <w:t xml:space="preserve"> Наглядные плакаты по соответствующим тематикам дисциплины</w:t>
      </w:r>
      <w:r w:rsidRPr="00F8074F">
        <w:rPr>
          <w:rFonts w:ascii="Times New Roman" w:hAnsi="Times New Roman" w:cs="Times New Roman"/>
          <w:bCs/>
          <w:sz w:val="24"/>
          <w:szCs w:val="24"/>
        </w:rPr>
        <w:t xml:space="preserve"> </w:t>
      </w:r>
    </w:p>
    <w:p w14:paraId="473C3549" w14:textId="77777777" w:rsidR="00F8074F" w:rsidRPr="00F8074F" w:rsidRDefault="00F8074F" w:rsidP="006158BE">
      <w:pPr>
        <w:spacing w:line="276" w:lineRule="auto"/>
        <w:ind w:left="567" w:firstLine="142"/>
        <w:jc w:val="both"/>
        <w:rPr>
          <w:rFonts w:ascii="Times New Roman" w:hAnsi="Times New Roman" w:cs="Times New Roman"/>
          <w:bCs/>
          <w:sz w:val="24"/>
          <w:szCs w:val="24"/>
        </w:rPr>
      </w:pPr>
      <w:r w:rsidRPr="00F8074F">
        <w:rPr>
          <w:rFonts w:ascii="Times New Roman" w:hAnsi="Times New Roman" w:cs="Times New Roman"/>
          <w:bCs/>
          <w:sz w:val="24"/>
          <w:szCs w:val="24"/>
        </w:rPr>
        <w:t>- компьютер с подключением к сети Интернет;</w:t>
      </w:r>
    </w:p>
    <w:p w14:paraId="6BD508A9" w14:textId="77777777" w:rsidR="00F8074F" w:rsidRPr="00F8074F" w:rsidRDefault="00F8074F" w:rsidP="00615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firstLine="142"/>
        <w:rPr>
          <w:rFonts w:ascii="Times New Roman" w:hAnsi="Times New Roman" w:cs="Times New Roman"/>
          <w:bCs/>
          <w:sz w:val="24"/>
          <w:szCs w:val="24"/>
        </w:rPr>
      </w:pPr>
      <w:r w:rsidRPr="00F8074F">
        <w:rPr>
          <w:rFonts w:ascii="Times New Roman" w:hAnsi="Times New Roman" w:cs="Times New Roman"/>
          <w:bCs/>
          <w:sz w:val="24"/>
          <w:szCs w:val="24"/>
        </w:rPr>
        <w:t>- принтер;</w:t>
      </w:r>
    </w:p>
    <w:p w14:paraId="66BA1EBF" w14:textId="77777777" w:rsidR="00F8074F" w:rsidRPr="00F8074F" w:rsidRDefault="00F8074F" w:rsidP="00615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firstLine="142"/>
        <w:rPr>
          <w:rFonts w:ascii="Times New Roman" w:hAnsi="Times New Roman" w:cs="Times New Roman"/>
          <w:bCs/>
          <w:sz w:val="24"/>
          <w:szCs w:val="24"/>
        </w:rPr>
      </w:pPr>
      <w:r w:rsidRPr="00F8074F">
        <w:rPr>
          <w:rFonts w:ascii="Times New Roman" w:hAnsi="Times New Roman" w:cs="Times New Roman"/>
          <w:bCs/>
          <w:sz w:val="24"/>
          <w:szCs w:val="24"/>
        </w:rPr>
        <w:t xml:space="preserve">- сканер. </w:t>
      </w:r>
    </w:p>
    <w:p w14:paraId="0D3A8033" w14:textId="77777777" w:rsidR="00F8074F" w:rsidRPr="00F8074F" w:rsidRDefault="00F8074F" w:rsidP="006158BE">
      <w:pPr>
        <w:suppressAutoHyphens/>
        <w:spacing w:line="276" w:lineRule="auto"/>
        <w:ind w:firstLine="709"/>
        <w:jc w:val="both"/>
        <w:rPr>
          <w:rFonts w:ascii="Times New Roman" w:hAnsi="Times New Roman" w:cs="Times New Roman"/>
          <w:bCs/>
          <w:sz w:val="24"/>
          <w:szCs w:val="24"/>
        </w:rPr>
      </w:pPr>
    </w:p>
    <w:p w14:paraId="1854CCD7" w14:textId="77777777" w:rsidR="00F8074F" w:rsidRPr="00F8074F" w:rsidRDefault="00F8074F" w:rsidP="006158BE">
      <w:pPr>
        <w:spacing w:after="120" w:line="276" w:lineRule="auto"/>
        <w:ind w:firstLine="709"/>
        <w:outlineLvl w:val="1"/>
        <w:rPr>
          <w:rFonts w:ascii="Times New Roman" w:eastAsia="Times New Roman" w:hAnsi="Times New Roman" w:cs="Times New Roman"/>
          <w:b/>
          <w:bCs/>
          <w:color w:val="5A5A5A" w:themeColor="text1" w:themeTint="A5"/>
          <w:spacing w:val="15"/>
          <w:sz w:val="24"/>
          <w:szCs w:val="24"/>
          <w:lang w:eastAsia="ru-RU"/>
        </w:rPr>
      </w:pPr>
      <w:bookmarkStart w:id="94" w:name="_Toc167288728"/>
      <w:bookmarkStart w:id="95" w:name="_Toc167454404"/>
      <w:r w:rsidRPr="00F8074F">
        <w:rPr>
          <w:rFonts w:ascii="Times New Roman" w:eastAsia="Segoe UI" w:hAnsi="Times New Roman" w:cs="Times New Roman"/>
          <w:b/>
          <w:bCs/>
          <w:color w:val="5A5A5A" w:themeColor="text1" w:themeTint="A5"/>
          <w:spacing w:val="15"/>
          <w:sz w:val="24"/>
          <w:szCs w:val="24"/>
          <w:lang w:eastAsia="ru-RU"/>
        </w:rPr>
        <w:t>3.2. Учебно-методическое обеспечение</w:t>
      </w:r>
      <w:bookmarkEnd w:id="94"/>
      <w:bookmarkEnd w:id="95"/>
    </w:p>
    <w:p w14:paraId="0843234F" w14:textId="77777777" w:rsidR="00F8074F" w:rsidRPr="00F8074F" w:rsidRDefault="00F8074F" w:rsidP="006158BE">
      <w:pPr>
        <w:spacing w:line="276" w:lineRule="auto"/>
        <w:ind w:firstLine="709"/>
        <w:contextualSpacing/>
        <w:rPr>
          <w:rFonts w:ascii="Times New Roman" w:hAnsi="Times New Roman" w:cs="Times New Roman"/>
          <w:b/>
          <w:sz w:val="24"/>
          <w:szCs w:val="24"/>
        </w:rPr>
      </w:pPr>
      <w:r w:rsidRPr="00F8074F">
        <w:rPr>
          <w:rFonts w:ascii="Times New Roman" w:hAnsi="Times New Roman" w:cs="Times New Roman"/>
          <w:b/>
          <w:sz w:val="24"/>
          <w:szCs w:val="24"/>
        </w:rPr>
        <w:t>3.2.1. Основные печатные и/или электронные издания</w:t>
      </w:r>
    </w:p>
    <w:p w14:paraId="12AE40F4" w14:textId="77777777" w:rsidR="00F8074F" w:rsidRPr="00F8074F" w:rsidRDefault="00F8074F" w:rsidP="006158BE">
      <w:pPr>
        <w:numPr>
          <w:ilvl w:val="0"/>
          <w:numId w:val="34"/>
        </w:numPr>
        <w:tabs>
          <w:tab w:val="left" w:pos="1134"/>
        </w:tabs>
        <w:spacing w:after="200" w:line="276" w:lineRule="auto"/>
        <w:ind w:left="0" w:firstLine="709"/>
        <w:contextualSpacing/>
        <w:jc w:val="both"/>
        <w:rPr>
          <w:rFonts w:ascii="Times New Roman" w:hAnsi="Times New Roman" w:cs="Times New Roman"/>
          <w:noProof/>
          <w:sz w:val="24"/>
          <w:szCs w:val="24"/>
        </w:rPr>
      </w:pPr>
      <w:r w:rsidRPr="00F8074F">
        <w:rPr>
          <w:rFonts w:ascii="Times New Roman" w:hAnsi="Times New Roman" w:cs="Times New Roman"/>
          <w:noProof/>
          <w:sz w:val="24"/>
          <w:szCs w:val="24"/>
        </w:rPr>
        <w:t>Беляков, Г. И.  Охрана труда и техника безопасности : учебник для среднего профессионального образования / Г. И. Беляков. — 3-е изд., перераб. и доп. — Москва : Издательство Юрайт, 2022. — 404 с. — (Профессиональное образование). — ISBN 978-5-534-00376-5. — Текст : электронный // Образовательная платформа Юрайт [сайт]. — URL: https://urait.ru/bcode/490058</w:t>
      </w:r>
    </w:p>
    <w:p w14:paraId="41FE8D68" w14:textId="77777777" w:rsidR="00F8074F" w:rsidRPr="00F8074F" w:rsidRDefault="00F8074F" w:rsidP="006158BE">
      <w:pPr>
        <w:spacing w:line="276" w:lineRule="auto"/>
        <w:ind w:firstLine="709"/>
        <w:contextualSpacing/>
        <w:jc w:val="both"/>
        <w:rPr>
          <w:rFonts w:ascii="Times New Roman" w:hAnsi="Times New Roman" w:cs="Times New Roman"/>
          <w:bCs/>
          <w:i/>
          <w:sz w:val="24"/>
          <w:szCs w:val="24"/>
        </w:rPr>
      </w:pPr>
      <w:r w:rsidRPr="00F8074F">
        <w:rPr>
          <w:rFonts w:ascii="Times New Roman" w:hAnsi="Times New Roman" w:cs="Times New Roman"/>
          <w:b/>
          <w:bCs/>
          <w:sz w:val="24"/>
          <w:szCs w:val="24"/>
        </w:rPr>
        <w:t>3.2.2. Дополнительные источники</w:t>
      </w:r>
    </w:p>
    <w:p w14:paraId="5D83B488" w14:textId="77777777" w:rsidR="00F8074F" w:rsidRPr="00F8074F" w:rsidRDefault="00F8074F" w:rsidP="006158BE">
      <w:pPr>
        <w:spacing w:after="200" w:line="276" w:lineRule="auto"/>
        <w:ind w:firstLine="709"/>
        <w:jc w:val="both"/>
        <w:rPr>
          <w:rFonts w:ascii="Times New Roman" w:hAnsi="Times New Roman" w:cs="Times New Roman"/>
          <w:bCs/>
          <w:i/>
          <w:sz w:val="24"/>
          <w:szCs w:val="24"/>
        </w:rPr>
      </w:pPr>
      <w:r w:rsidRPr="00F8074F">
        <w:rPr>
          <w:rFonts w:ascii="Times New Roman" w:hAnsi="Times New Roman" w:cs="Times New Roman"/>
          <w:noProof/>
          <w:sz w:val="24"/>
          <w:szCs w:val="24"/>
        </w:rPr>
        <w:t>Охрана труда в России: информационный портал [Электронный ресурс]. — Режим доступа: http://www.ohranatruda.ru/</w:t>
      </w:r>
      <w:r w:rsidRPr="00F8074F">
        <w:rPr>
          <w:rFonts w:ascii="Times New Roman" w:hAnsi="Times New Roman" w:cs="Times New Roman"/>
          <w:bCs/>
          <w:i/>
          <w:sz w:val="24"/>
          <w:szCs w:val="24"/>
        </w:rPr>
        <w:t>.</w:t>
      </w:r>
    </w:p>
    <w:p w14:paraId="20B1B8DF" w14:textId="77777777" w:rsidR="00F8074F" w:rsidRPr="00F8074F" w:rsidRDefault="00F8074F" w:rsidP="00F8074F">
      <w:pPr>
        <w:contextualSpacing/>
        <w:jc w:val="center"/>
        <w:rPr>
          <w:rFonts w:ascii="Times New Roman" w:hAnsi="Times New Roman" w:cs="Times New Roman"/>
          <w:b/>
          <w:sz w:val="24"/>
          <w:szCs w:val="24"/>
        </w:rPr>
      </w:pPr>
      <w:r w:rsidRPr="00F8074F">
        <w:rPr>
          <w:rFonts w:ascii="Times New Roman" w:hAnsi="Times New Roman" w:cs="Times New Roman"/>
          <w:b/>
          <w:sz w:val="24"/>
          <w:szCs w:val="24"/>
        </w:rPr>
        <w:t xml:space="preserve">4. КОНТРОЛЬ И ОЦЕНКА РЕЗУЛЬТАТОВ ОСВОЕНИЯ  </w:t>
      </w:r>
    </w:p>
    <w:p w14:paraId="5D0E1954" w14:textId="77777777" w:rsidR="00F8074F" w:rsidRPr="00F8074F" w:rsidRDefault="00F8074F" w:rsidP="00F8074F">
      <w:pPr>
        <w:contextualSpacing/>
        <w:jc w:val="center"/>
        <w:rPr>
          <w:rFonts w:ascii="Times New Roman" w:hAnsi="Times New Roman" w:cs="Times New Roman"/>
          <w:b/>
          <w:sz w:val="24"/>
          <w:szCs w:val="24"/>
        </w:rPr>
      </w:pPr>
      <w:r w:rsidRPr="00F8074F">
        <w:rPr>
          <w:rFonts w:ascii="Times New Roman" w:hAnsi="Times New Roman" w:cs="Times New Roman"/>
          <w:b/>
          <w:sz w:val="24"/>
          <w:szCs w:val="24"/>
        </w:rPr>
        <w:t>УЧЕБНОЙ ДИСЦИПЛИНЫ</w:t>
      </w:r>
    </w:p>
    <w:p w14:paraId="00EE8EF3" w14:textId="77777777" w:rsidR="00F8074F" w:rsidRPr="00F8074F" w:rsidRDefault="00F8074F" w:rsidP="00F8074F">
      <w:pPr>
        <w:contextualSpacing/>
        <w:jc w:val="center"/>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4"/>
        <w:gridCol w:w="3112"/>
      </w:tblGrid>
      <w:tr w:rsidR="00F8074F" w:rsidRPr="00F8074F" w14:paraId="0DBA4670" w14:textId="77777777" w:rsidTr="006158BE">
        <w:trPr>
          <w:trHeight w:val="519"/>
        </w:trPr>
        <w:tc>
          <w:tcPr>
            <w:tcW w:w="1543" w:type="pct"/>
            <w:vAlign w:val="center"/>
          </w:tcPr>
          <w:p w14:paraId="5AEEB52D" w14:textId="77777777" w:rsidR="00F8074F" w:rsidRPr="00F8074F" w:rsidRDefault="00F8074F" w:rsidP="00F8074F">
            <w:pPr>
              <w:suppressAutoHyphens/>
              <w:spacing w:line="276" w:lineRule="auto"/>
              <w:contextualSpacing/>
              <w:jc w:val="center"/>
              <w:rPr>
                <w:rFonts w:ascii="Times New Roman" w:hAnsi="Times New Roman" w:cs="Times New Roman"/>
                <w:b/>
                <w:iCs/>
                <w:sz w:val="24"/>
                <w:szCs w:val="24"/>
              </w:rPr>
            </w:pPr>
            <w:r w:rsidRPr="00F8074F">
              <w:rPr>
                <w:rFonts w:ascii="Times New Roman" w:hAnsi="Times New Roman" w:cs="Times New Roman"/>
                <w:b/>
                <w:iCs/>
                <w:sz w:val="24"/>
                <w:szCs w:val="24"/>
              </w:rPr>
              <w:t>Результаты обучения</w:t>
            </w:r>
          </w:p>
        </w:tc>
        <w:tc>
          <w:tcPr>
            <w:tcW w:w="1840" w:type="pct"/>
            <w:vAlign w:val="center"/>
          </w:tcPr>
          <w:p w14:paraId="12A96255" w14:textId="77777777" w:rsidR="00F8074F" w:rsidRPr="00F8074F" w:rsidRDefault="00F8074F" w:rsidP="00F8074F">
            <w:pPr>
              <w:suppressAutoHyphens/>
              <w:spacing w:line="276" w:lineRule="auto"/>
              <w:contextualSpacing/>
              <w:jc w:val="center"/>
              <w:rPr>
                <w:rFonts w:ascii="Times New Roman" w:hAnsi="Times New Roman" w:cs="Times New Roman"/>
                <w:b/>
                <w:sz w:val="24"/>
                <w:szCs w:val="24"/>
              </w:rPr>
            </w:pPr>
            <w:r w:rsidRPr="00F8074F">
              <w:rPr>
                <w:rFonts w:ascii="Times New Roman" w:hAnsi="Times New Roman" w:cs="Times New Roman"/>
                <w:b/>
                <w:iCs/>
                <w:sz w:val="24"/>
                <w:szCs w:val="24"/>
              </w:rPr>
              <w:t>Показатели освоенности компетенций</w:t>
            </w:r>
          </w:p>
        </w:tc>
        <w:tc>
          <w:tcPr>
            <w:tcW w:w="1616" w:type="pct"/>
            <w:vAlign w:val="center"/>
          </w:tcPr>
          <w:p w14:paraId="072E13CD" w14:textId="77777777" w:rsidR="00F8074F" w:rsidRPr="00F8074F" w:rsidRDefault="00F8074F" w:rsidP="00F8074F">
            <w:pPr>
              <w:suppressAutoHyphens/>
              <w:spacing w:line="276" w:lineRule="auto"/>
              <w:contextualSpacing/>
              <w:jc w:val="center"/>
              <w:rPr>
                <w:rFonts w:ascii="Times New Roman" w:hAnsi="Times New Roman" w:cs="Times New Roman"/>
                <w:b/>
                <w:sz w:val="24"/>
                <w:szCs w:val="24"/>
              </w:rPr>
            </w:pPr>
            <w:r w:rsidRPr="00F8074F">
              <w:rPr>
                <w:rFonts w:ascii="Times New Roman" w:hAnsi="Times New Roman" w:cs="Times New Roman"/>
                <w:b/>
                <w:sz w:val="24"/>
                <w:szCs w:val="24"/>
              </w:rPr>
              <w:t>Методы оценки</w:t>
            </w:r>
          </w:p>
        </w:tc>
      </w:tr>
      <w:tr w:rsidR="00F8074F" w:rsidRPr="00F8074F" w14:paraId="31B0B0E8" w14:textId="77777777" w:rsidTr="006158BE">
        <w:trPr>
          <w:trHeight w:val="698"/>
        </w:trPr>
        <w:tc>
          <w:tcPr>
            <w:tcW w:w="1543" w:type="pct"/>
          </w:tcPr>
          <w:p w14:paraId="3E2CFB8C" w14:textId="77777777" w:rsidR="00F8074F" w:rsidRPr="00F8074F" w:rsidRDefault="00F8074F" w:rsidP="00F8074F">
            <w:pPr>
              <w:rPr>
                <w:rFonts w:ascii="Times New Roman" w:hAnsi="Times New Roman"/>
              </w:rPr>
            </w:pPr>
            <w:r w:rsidRPr="00F8074F">
              <w:rPr>
                <w:rFonts w:ascii="Times New Roman" w:hAnsi="Times New Roman"/>
              </w:rPr>
              <w:t>Знает:</w:t>
            </w:r>
          </w:p>
          <w:p w14:paraId="5EBB00ED" w14:textId="77777777" w:rsidR="00F8074F" w:rsidRPr="00F8074F" w:rsidRDefault="00F8074F" w:rsidP="00F8074F">
            <w:pPr>
              <w:rPr>
                <w:rFonts w:ascii="Times New Roman" w:hAnsi="Times New Roman"/>
              </w:rPr>
            </w:pPr>
            <w:r w:rsidRPr="00F8074F">
              <w:rPr>
                <w:rFonts w:ascii="Times New Roman" w:hAnsi="Times New Roman"/>
              </w:rPr>
              <w:t>- актуальный профессиональный и социальный контекст, в котором приходится работать и жить</w:t>
            </w:r>
          </w:p>
          <w:p w14:paraId="471F607C" w14:textId="77777777" w:rsidR="00F8074F" w:rsidRPr="00F8074F" w:rsidRDefault="00F8074F" w:rsidP="00F8074F">
            <w:pPr>
              <w:rPr>
                <w:rFonts w:ascii="Times New Roman" w:hAnsi="Times New Roman"/>
              </w:rPr>
            </w:pPr>
            <w:r w:rsidRPr="00F8074F">
              <w:rPr>
                <w:rFonts w:ascii="Times New Roman" w:hAnsi="Times New Roman"/>
              </w:rPr>
              <w:t>- структуру плана для решения задач, алгоритмы выполнения работ в профессиональной и смежных областях</w:t>
            </w:r>
          </w:p>
          <w:p w14:paraId="19C54D77" w14:textId="77777777" w:rsidR="00F8074F" w:rsidRPr="00F8074F" w:rsidRDefault="00F8074F" w:rsidP="00F8074F">
            <w:pPr>
              <w:rPr>
                <w:rFonts w:ascii="Times New Roman" w:hAnsi="Times New Roman"/>
              </w:rPr>
            </w:pPr>
            <w:r w:rsidRPr="00F8074F">
              <w:rPr>
                <w:rFonts w:ascii="Times New Roman" w:hAnsi="Times New Roman"/>
              </w:rPr>
              <w:t xml:space="preserve">- основные источники информации и ресурсы для решения задач и/или проблем в </w:t>
            </w:r>
            <w:r w:rsidRPr="00F8074F">
              <w:rPr>
                <w:rFonts w:ascii="Times New Roman" w:hAnsi="Times New Roman"/>
              </w:rPr>
              <w:lastRenderedPageBreak/>
              <w:t>профессиональном и/или социальном контексте</w:t>
            </w:r>
          </w:p>
          <w:p w14:paraId="41398E98" w14:textId="77777777" w:rsidR="00F8074F" w:rsidRPr="00F8074F" w:rsidRDefault="00F8074F" w:rsidP="00F8074F">
            <w:pPr>
              <w:rPr>
                <w:rFonts w:ascii="Times New Roman" w:hAnsi="Times New Roman"/>
              </w:rPr>
            </w:pPr>
            <w:r w:rsidRPr="00F8074F">
              <w:rPr>
                <w:rFonts w:ascii="Times New Roman" w:hAnsi="Times New Roman"/>
              </w:rPr>
              <w:t>- методы работы в профессиональной и смежных сферах</w:t>
            </w:r>
          </w:p>
          <w:p w14:paraId="5820382E" w14:textId="77777777" w:rsidR="00F8074F" w:rsidRPr="00F8074F" w:rsidRDefault="00F8074F" w:rsidP="00F8074F">
            <w:pPr>
              <w:rPr>
                <w:rFonts w:ascii="Times New Roman" w:hAnsi="Times New Roman"/>
              </w:rPr>
            </w:pPr>
            <w:r w:rsidRPr="00F8074F">
              <w:rPr>
                <w:rFonts w:ascii="Times New Roman" w:hAnsi="Times New Roman"/>
              </w:rPr>
              <w:t>- порядок оценки результатов решения задач профессиональной деятельности</w:t>
            </w:r>
          </w:p>
          <w:p w14:paraId="67182A2E" w14:textId="77777777" w:rsidR="00F8074F" w:rsidRPr="00F8074F" w:rsidRDefault="00F8074F" w:rsidP="00F8074F">
            <w:pPr>
              <w:rPr>
                <w:rFonts w:ascii="Times New Roman" w:hAnsi="Times New Roman"/>
              </w:rPr>
            </w:pPr>
            <w:r w:rsidRPr="00F8074F">
              <w:rPr>
                <w:rFonts w:ascii="Times New Roman" w:hAnsi="Times New Roman"/>
              </w:rPr>
              <w:t>- правила построения устных сообщений</w:t>
            </w:r>
          </w:p>
          <w:p w14:paraId="25170F03" w14:textId="77777777" w:rsidR="00F8074F" w:rsidRPr="00F8074F" w:rsidRDefault="00F8074F" w:rsidP="00F8074F">
            <w:pPr>
              <w:suppressAutoHyphens/>
              <w:contextualSpacing/>
              <w:rPr>
                <w:rFonts w:ascii="Times New Roman" w:hAnsi="Times New Roman"/>
              </w:rPr>
            </w:pPr>
            <w:r w:rsidRPr="00F8074F">
              <w:rPr>
                <w:rFonts w:ascii="Times New Roman" w:hAnsi="Times New Roman"/>
              </w:rPr>
              <w:t>- особенности социального и культурного контекста</w:t>
            </w:r>
          </w:p>
          <w:p w14:paraId="00A7B9F0" w14:textId="77777777" w:rsidR="00F8074F" w:rsidRPr="00F8074F" w:rsidRDefault="00F8074F" w:rsidP="00F8074F">
            <w:pPr>
              <w:rPr>
                <w:rFonts w:ascii="Times New Roman" w:hAnsi="Times New Roman"/>
              </w:rPr>
            </w:pPr>
            <w:r w:rsidRPr="00F8074F">
              <w:rPr>
                <w:rFonts w:ascii="Times New Roman" w:hAnsi="Times New Roman"/>
              </w:rPr>
              <w:t>- правила построения простых и сложных предложений на профессиональные темы</w:t>
            </w:r>
          </w:p>
          <w:p w14:paraId="3D94E97B" w14:textId="77777777" w:rsidR="00F8074F" w:rsidRPr="00F8074F" w:rsidRDefault="00F8074F" w:rsidP="00F8074F">
            <w:pPr>
              <w:rPr>
                <w:rFonts w:ascii="Times New Roman" w:hAnsi="Times New Roman"/>
              </w:rPr>
            </w:pPr>
            <w:r w:rsidRPr="00F8074F">
              <w:rPr>
                <w:rFonts w:ascii="Times New Roman" w:hAnsi="Times New Roman"/>
              </w:rPr>
              <w:t>- основные общеупотребительные глаголы (бытовая и профессиональная лексика)</w:t>
            </w:r>
          </w:p>
          <w:p w14:paraId="14CDDD7E" w14:textId="77777777" w:rsidR="00F8074F" w:rsidRPr="00F8074F" w:rsidRDefault="00F8074F" w:rsidP="00F8074F">
            <w:pPr>
              <w:rPr>
                <w:rFonts w:ascii="Times New Roman" w:hAnsi="Times New Roman"/>
              </w:rPr>
            </w:pPr>
            <w:r w:rsidRPr="00F8074F">
              <w:rPr>
                <w:rFonts w:ascii="Times New Roman" w:hAnsi="Times New Roman"/>
              </w:rPr>
              <w:t>- лексический минимум, относящийся к описанию предметов, средств и процессов профессиональной деятельности</w:t>
            </w:r>
          </w:p>
          <w:p w14:paraId="38B6E67E" w14:textId="77777777" w:rsidR="00F8074F" w:rsidRPr="00F8074F" w:rsidRDefault="00F8074F" w:rsidP="00F8074F">
            <w:pPr>
              <w:rPr>
                <w:rFonts w:ascii="Times New Roman" w:hAnsi="Times New Roman"/>
              </w:rPr>
            </w:pPr>
            <w:r w:rsidRPr="00F8074F">
              <w:rPr>
                <w:rFonts w:ascii="Times New Roman" w:hAnsi="Times New Roman"/>
              </w:rPr>
              <w:t>- особенности произношения</w:t>
            </w:r>
          </w:p>
          <w:p w14:paraId="5BB540B2" w14:textId="77777777" w:rsidR="00F8074F" w:rsidRPr="00F8074F" w:rsidRDefault="00F8074F" w:rsidP="00F8074F">
            <w:pPr>
              <w:suppressAutoHyphens/>
              <w:contextualSpacing/>
              <w:rPr>
                <w:rFonts w:ascii="Times New Roman" w:hAnsi="Times New Roman"/>
              </w:rPr>
            </w:pPr>
            <w:r w:rsidRPr="00F8074F">
              <w:rPr>
                <w:rFonts w:ascii="Times New Roman" w:hAnsi="Times New Roman"/>
              </w:rPr>
              <w:t>- правила чтения текстов профессиональной направленности</w:t>
            </w:r>
          </w:p>
          <w:p w14:paraId="537FCD19" w14:textId="77777777" w:rsidR="00F8074F" w:rsidRPr="00F8074F" w:rsidRDefault="00F8074F" w:rsidP="00F8074F">
            <w:pPr>
              <w:suppressAutoHyphens/>
              <w:contextualSpacing/>
              <w:rPr>
                <w:rFonts w:ascii="Times New Roman" w:hAnsi="Times New Roman"/>
              </w:rPr>
            </w:pPr>
            <w:r w:rsidRPr="00F8074F">
              <w:rPr>
                <w:rFonts w:ascii="Times New Roman" w:hAnsi="Times New Roman"/>
              </w:rPr>
              <w:t>правила и нормы охраны труда, промышленной и пожарной безопасности, производственной санитарии</w:t>
            </w:r>
          </w:p>
          <w:p w14:paraId="68EC0927" w14:textId="77777777" w:rsidR="00F8074F" w:rsidRPr="00F8074F" w:rsidRDefault="00F8074F" w:rsidP="00F8074F">
            <w:pPr>
              <w:suppressAutoHyphens/>
              <w:contextualSpacing/>
              <w:rPr>
                <w:rFonts w:ascii="Times New Roman" w:hAnsi="Times New Roman"/>
              </w:rPr>
            </w:pPr>
          </w:p>
          <w:p w14:paraId="42280B8A" w14:textId="77777777" w:rsidR="00F8074F" w:rsidRPr="00F8074F" w:rsidRDefault="00F8074F" w:rsidP="00F8074F">
            <w:pPr>
              <w:suppressAutoHyphens/>
              <w:contextualSpacing/>
              <w:rPr>
                <w:rFonts w:ascii="Times New Roman" w:hAnsi="Times New Roman"/>
              </w:rPr>
            </w:pPr>
            <w:r w:rsidRPr="00F8074F">
              <w:rPr>
                <w:rFonts w:ascii="Times New Roman" w:hAnsi="Times New Roman"/>
              </w:rPr>
              <w:t>Умеет:</w:t>
            </w:r>
          </w:p>
          <w:p w14:paraId="154F75F7" w14:textId="77777777" w:rsidR="00F8074F" w:rsidRPr="00F8074F" w:rsidRDefault="00F8074F" w:rsidP="00F8074F">
            <w:pPr>
              <w:rPr>
                <w:rFonts w:ascii="Times New Roman" w:hAnsi="Times New Roman"/>
              </w:rPr>
            </w:pPr>
            <w:r w:rsidRPr="00F8074F">
              <w:rPr>
                <w:rFonts w:ascii="Times New Roman" w:hAnsi="Times New Roman"/>
              </w:rPr>
              <w:t>- распознавать задачу и/или проблему в профессиональном и/или социальном контексте, анализировать и выделять её составные части</w:t>
            </w:r>
          </w:p>
          <w:p w14:paraId="246D4D7D" w14:textId="77777777" w:rsidR="00F8074F" w:rsidRPr="00F8074F" w:rsidRDefault="00F8074F" w:rsidP="00F8074F">
            <w:pPr>
              <w:rPr>
                <w:rFonts w:ascii="Times New Roman" w:hAnsi="Times New Roman" w:cs="Times New Roman"/>
                <w:bCs/>
              </w:rPr>
            </w:pPr>
            <w:r w:rsidRPr="00F8074F">
              <w:rPr>
                <w:rFonts w:ascii="Times New Roman" w:hAnsi="Times New Roman" w:cs="Times New Roman"/>
                <w:bCs/>
              </w:rPr>
              <w:t>- определять этапы решения задачи</w:t>
            </w:r>
            <w:r w:rsidRPr="00F8074F">
              <w:rPr>
                <w:rFonts w:ascii="Times New Roman" w:hAnsi="Times New Roman"/>
              </w:rPr>
              <w:t xml:space="preserve"> составлять план действия, реализовывать составленный план, определять необходимые ресурсы</w:t>
            </w:r>
          </w:p>
          <w:p w14:paraId="10427633" w14:textId="77777777" w:rsidR="00F8074F" w:rsidRPr="00F8074F" w:rsidRDefault="00F8074F" w:rsidP="00F8074F">
            <w:pPr>
              <w:rPr>
                <w:rFonts w:ascii="Times New Roman" w:hAnsi="Times New Roman" w:cs="Times New Roman"/>
                <w:bCs/>
              </w:rPr>
            </w:pPr>
            <w:r w:rsidRPr="00F8074F">
              <w:rPr>
                <w:rFonts w:ascii="Times New Roman" w:hAnsi="Times New Roman" w:cs="Times New Roman"/>
                <w:bCs/>
              </w:rPr>
              <w:t>-</w:t>
            </w:r>
            <w:r w:rsidRPr="00F8074F">
              <w:rPr>
                <w:rFonts w:ascii="Times New Roman" w:hAnsi="Times New Roman"/>
              </w:rPr>
              <w:t xml:space="preserve"> выявлять и эффективно искать информацию, необходимую для решения задачи и/или проблемы</w:t>
            </w:r>
          </w:p>
          <w:p w14:paraId="60BD486F" w14:textId="77777777" w:rsidR="00F8074F" w:rsidRPr="00F8074F" w:rsidRDefault="00F8074F" w:rsidP="00F8074F">
            <w:pPr>
              <w:rPr>
                <w:rFonts w:ascii="Times New Roman" w:hAnsi="Times New Roman" w:cs="Times New Roman"/>
                <w:bCs/>
              </w:rPr>
            </w:pPr>
            <w:r w:rsidRPr="00F8074F">
              <w:rPr>
                <w:rFonts w:ascii="Times New Roman" w:hAnsi="Times New Roman" w:cs="Times New Roman"/>
                <w:bCs/>
              </w:rPr>
              <w:t xml:space="preserve">- </w:t>
            </w:r>
            <w:r w:rsidRPr="00F8074F">
              <w:rPr>
                <w:rFonts w:ascii="Times New Roman" w:hAnsi="Times New Roman"/>
              </w:rPr>
              <w:t>владеть актуальными методами работы в профессиональной и смежных сферах</w:t>
            </w:r>
          </w:p>
          <w:p w14:paraId="5890B638" w14:textId="77777777" w:rsidR="00F8074F" w:rsidRPr="00F8074F" w:rsidRDefault="00F8074F" w:rsidP="00F8074F">
            <w:pPr>
              <w:suppressAutoHyphens/>
              <w:contextualSpacing/>
              <w:rPr>
                <w:rFonts w:ascii="Times New Roman" w:hAnsi="Times New Roman"/>
              </w:rPr>
            </w:pPr>
            <w:r w:rsidRPr="00F8074F">
              <w:rPr>
                <w:rFonts w:ascii="Times New Roman" w:hAnsi="Times New Roman" w:cs="Times New Roman"/>
                <w:bCs/>
              </w:rPr>
              <w:lastRenderedPageBreak/>
              <w:t>-</w:t>
            </w:r>
            <w:r w:rsidRPr="00F8074F">
              <w:rPr>
                <w:rFonts w:ascii="Times New Roman" w:hAnsi="Times New Roman"/>
              </w:rPr>
              <w:t xml:space="preserve"> оценивать результат и последствия своих действий (самостоятельно или с помощью наставника)</w:t>
            </w:r>
          </w:p>
          <w:p w14:paraId="42AB71C3" w14:textId="77777777" w:rsidR="00F8074F" w:rsidRPr="00F8074F" w:rsidRDefault="00F8074F" w:rsidP="00F8074F">
            <w:pPr>
              <w:rPr>
                <w:rFonts w:ascii="Times New Roman" w:hAnsi="Times New Roman"/>
              </w:rPr>
            </w:pPr>
            <w:r w:rsidRPr="00F8074F">
              <w:rPr>
                <w:rFonts w:ascii="Times New Roman" w:hAnsi="Times New Roman"/>
              </w:rPr>
              <w:t>- грамотно излагать свои мысли и оформлять документы по профессиональной тематике на государственном языке</w:t>
            </w:r>
          </w:p>
          <w:p w14:paraId="46382380" w14:textId="77777777" w:rsidR="00F8074F" w:rsidRPr="00F8074F" w:rsidRDefault="00F8074F" w:rsidP="00F8074F">
            <w:pPr>
              <w:suppressAutoHyphens/>
              <w:contextualSpacing/>
              <w:rPr>
                <w:rFonts w:ascii="Times New Roman" w:hAnsi="Times New Roman"/>
              </w:rPr>
            </w:pPr>
            <w:r w:rsidRPr="00F8074F">
              <w:rPr>
                <w:rFonts w:ascii="Times New Roman" w:hAnsi="Times New Roman"/>
              </w:rPr>
              <w:t>- проявлять толерантность в рабочем коллективе</w:t>
            </w:r>
          </w:p>
          <w:p w14:paraId="72B6C149" w14:textId="77777777" w:rsidR="00F8074F" w:rsidRPr="00F8074F" w:rsidRDefault="00F8074F" w:rsidP="00F8074F">
            <w:pPr>
              <w:rPr>
                <w:rFonts w:ascii="Times New Roman" w:hAnsi="Times New Roman"/>
              </w:rPr>
            </w:pPr>
            <w:r w:rsidRPr="00F8074F">
              <w:rPr>
                <w:rFonts w:ascii="Times New Roman" w:hAnsi="Times New Roman"/>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6821FAEA" w14:textId="77777777" w:rsidR="00F8074F" w:rsidRPr="00F8074F" w:rsidRDefault="00F8074F" w:rsidP="00F8074F">
            <w:pPr>
              <w:rPr>
                <w:rFonts w:ascii="Times New Roman" w:hAnsi="Times New Roman"/>
              </w:rPr>
            </w:pPr>
            <w:r w:rsidRPr="00F8074F">
              <w:rPr>
                <w:rFonts w:ascii="Times New Roman" w:hAnsi="Times New Roman"/>
              </w:rPr>
              <w:t>- участвовать в диалогах на знакомые общие и профессиональные темы</w:t>
            </w:r>
          </w:p>
          <w:p w14:paraId="7AA3C456" w14:textId="77777777" w:rsidR="00F8074F" w:rsidRPr="00F8074F" w:rsidRDefault="00F8074F" w:rsidP="00F8074F">
            <w:pPr>
              <w:rPr>
                <w:rFonts w:ascii="Times New Roman" w:hAnsi="Times New Roman"/>
              </w:rPr>
            </w:pPr>
            <w:r w:rsidRPr="00F8074F">
              <w:rPr>
                <w:rFonts w:ascii="Times New Roman" w:hAnsi="Times New Roman" w:cs="Times New Roman"/>
                <w:bCs/>
                <w:i/>
              </w:rPr>
              <w:t xml:space="preserve">- </w:t>
            </w:r>
            <w:r w:rsidRPr="00F8074F">
              <w:rPr>
                <w:rFonts w:ascii="Times New Roman" w:hAnsi="Times New Roman"/>
              </w:rPr>
              <w:t>строить простые высказывания о себе и о своей профессиональной деятельности</w:t>
            </w:r>
          </w:p>
          <w:p w14:paraId="77B01591" w14:textId="77777777" w:rsidR="00F8074F" w:rsidRPr="00F8074F" w:rsidRDefault="00F8074F" w:rsidP="00F8074F">
            <w:pPr>
              <w:rPr>
                <w:rFonts w:ascii="Times New Roman" w:hAnsi="Times New Roman"/>
              </w:rPr>
            </w:pPr>
            <w:r w:rsidRPr="00F8074F">
              <w:rPr>
                <w:rFonts w:ascii="Times New Roman" w:hAnsi="Times New Roman"/>
              </w:rPr>
              <w:t>- кратко обосновывать и объяснять свои действия (текущие и планируемые)</w:t>
            </w:r>
          </w:p>
          <w:p w14:paraId="39386578" w14:textId="77777777" w:rsidR="00F8074F" w:rsidRPr="00F8074F" w:rsidRDefault="00F8074F" w:rsidP="00F8074F">
            <w:pPr>
              <w:suppressAutoHyphens/>
              <w:contextualSpacing/>
              <w:rPr>
                <w:rFonts w:ascii="Times New Roman" w:hAnsi="Times New Roman"/>
              </w:rPr>
            </w:pPr>
            <w:r w:rsidRPr="00F8074F">
              <w:rPr>
                <w:rFonts w:ascii="Times New Roman" w:hAnsi="Times New Roman"/>
              </w:rPr>
              <w:t>- писать простые связные сообщения на знакомые или интересующие профессиональные темы</w:t>
            </w:r>
          </w:p>
        </w:tc>
        <w:tc>
          <w:tcPr>
            <w:tcW w:w="1840" w:type="pct"/>
          </w:tcPr>
          <w:p w14:paraId="439987EE" w14:textId="77777777" w:rsidR="00F8074F" w:rsidRPr="00F8074F" w:rsidRDefault="00F8074F" w:rsidP="00F8074F">
            <w:pPr>
              <w:rPr>
                <w:rFonts w:ascii="Times New Roman" w:hAnsi="Times New Roman"/>
              </w:rPr>
            </w:pPr>
            <w:r w:rsidRPr="00F8074F">
              <w:rPr>
                <w:rFonts w:ascii="Times New Roman" w:hAnsi="Times New Roman"/>
              </w:rPr>
              <w:lastRenderedPageBreak/>
              <w:t>-распознает задачу и/или проблему в профессиональном и/или социальном контексте, анализирует и её составные части</w:t>
            </w:r>
          </w:p>
          <w:p w14:paraId="74009F68" w14:textId="77777777" w:rsidR="00F8074F" w:rsidRPr="00F8074F" w:rsidRDefault="00F8074F" w:rsidP="00F8074F">
            <w:pPr>
              <w:rPr>
                <w:rFonts w:ascii="Times New Roman" w:hAnsi="Times New Roman" w:cs="Times New Roman"/>
                <w:bCs/>
              </w:rPr>
            </w:pPr>
            <w:r w:rsidRPr="00F8074F">
              <w:rPr>
                <w:rFonts w:ascii="Times New Roman" w:hAnsi="Times New Roman" w:cs="Times New Roman"/>
                <w:bCs/>
              </w:rPr>
              <w:t>- определяет этапы решения задачи</w:t>
            </w:r>
            <w:r w:rsidRPr="00F8074F">
              <w:rPr>
                <w:rFonts w:ascii="Times New Roman" w:hAnsi="Times New Roman"/>
              </w:rPr>
              <w:t xml:space="preserve"> составляет план действия, реализовывает составленный план, определяет необходимые ресурсы</w:t>
            </w:r>
          </w:p>
          <w:p w14:paraId="56F052D7" w14:textId="77777777" w:rsidR="00F8074F" w:rsidRPr="00F8074F" w:rsidRDefault="00F8074F" w:rsidP="00F8074F">
            <w:pPr>
              <w:rPr>
                <w:rFonts w:ascii="Times New Roman" w:hAnsi="Times New Roman" w:cs="Times New Roman"/>
                <w:bCs/>
              </w:rPr>
            </w:pPr>
            <w:r w:rsidRPr="00F8074F">
              <w:rPr>
                <w:rFonts w:ascii="Times New Roman" w:hAnsi="Times New Roman" w:cs="Times New Roman"/>
                <w:bCs/>
              </w:rPr>
              <w:t>-</w:t>
            </w:r>
            <w:r w:rsidRPr="00F8074F">
              <w:rPr>
                <w:rFonts w:ascii="Times New Roman" w:hAnsi="Times New Roman"/>
              </w:rPr>
              <w:t xml:space="preserve"> выявляет и эффективно ищет информацию, необходимую для решения задачи и/или проблемы</w:t>
            </w:r>
          </w:p>
          <w:p w14:paraId="5CA6D7E6" w14:textId="77777777" w:rsidR="00F8074F" w:rsidRPr="00F8074F" w:rsidRDefault="00F8074F" w:rsidP="00F8074F">
            <w:pPr>
              <w:rPr>
                <w:rFonts w:ascii="Times New Roman" w:hAnsi="Times New Roman" w:cs="Times New Roman"/>
                <w:bCs/>
              </w:rPr>
            </w:pPr>
            <w:r w:rsidRPr="00F8074F">
              <w:rPr>
                <w:rFonts w:ascii="Times New Roman" w:hAnsi="Times New Roman" w:cs="Times New Roman"/>
                <w:bCs/>
              </w:rPr>
              <w:t xml:space="preserve">- </w:t>
            </w:r>
            <w:r w:rsidRPr="00F8074F">
              <w:rPr>
                <w:rFonts w:ascii="Times New Roman" w:hAnsi="Times New Roman"/>
              </w:rPr>
              <w:t>владеет актуальными методами работы в профессиональной и смежных сферах</w:t>
            </w:r>
          </w:p>
          <w:p w14:paraId="07B56B93" w14:textId="77777777" w:rsidR="00F8074F" w:rsidRPr="00F8074F" w:rsidRDefault="00F8074F" w:rsidP="00F8074F">
            <w:pPr>
              <w:suppressAutoHyphens/>
              <w:spacing w:line="276" w:lineRule="auto"/>
              <w:contextualSpacing/>
              <w:rPr>
                <w:rFonts w:ascii="Times New Roman" w:hAnsi="Times New Roman"/>
              </w:rPr>
            </w:pPr>
            <w:r w:rsidRPr="00F8074F">
              <w:rPr>
                <w:rFonts w:ascii="Times New Roman" w:hAnsi="Times New Roman" w:cs="Times New Roman"/>
                <w:bCs/>
              </w:rPr>
              <w:lastRenderedPageBreak/>
              <w:t>-</w:t>
            </w:r>
            <w:r w:rsidRPr="00F8074F">
              <w:rPr>
                <w:rFonts w:ascii="Times New Roman" w:hAnsi="Times New Roman"/>
              </w:rPr>
              <w:t xml:space="preserve"> оценивает результат и последствия своих действий (самостоятельно или с помощью наставника)</w:t>
            </w:r>
          </w:p>
          <w:p w14:paraId="55EC91C9" w14:textId="77777777" w:rsidR="00F8074F" w:rsidRPr="00F8074F" w:rsidRDefault="00F8074F" w:rsidP="00F8074F">
            <w:pPr>
              <w:rPr>
                <w:rFonts w:ascii="Times New Roman" w:hAnsi="Times New Roman"/>
              </w:rPr>
            </w:pPr>
            <w:r w:rsidRPr="00F8074F">
              <w:rPr>
                <w:rFonts w:ascii="Times New Roman" w:hAnsi="Times New Roman"/>
              </w:rPr>
              <w:t>- грамотно излагает свои мысли и оформляет документы по профессиональной тематике на государственном языке</w:t>
            </w:r>
          </w:p>
          <w:p w14:paraId="6FA1AC60" w14:textId="77777777" w:rsidR="00F8074F" w:rsidRPr="00F8074F" w:rsidRDefault="00F8074F" w:rsidP="00F8074F">
            <w:pPr>
              <w:suppressAutoHyphens/>
              <w:spacing w:line="276" w:lineRule="auto"/>
              <w:contextualSpacing/>
              <w:rPr>
                <w:rFonts w:ascii="Times New Roman" w:hAnsi="Times New Roman"/>
              </w:rPr>
            </w:pPr>
            <w:r w:rsidRPr="00F8074F">
              <w:rPr>
                <w:rFonts w:ascii="Times New Roman" w:hAnsi="Times New Roman"/>
              </w:rPr>
              <w:t>- проявляет толерантность в рабочем коллективе</w:t>
            </w:r>
          </w:p>
          <w:p w14:paraId="285ECF58" w14:textId="77777777" w:rsidR="00F8074F" w:rsidRPr="00F8074F" w:rsidRDefault="00F8074F" w:rsidP="00F8074F">
            <w:pPr>
              <w:rPr>
                <w:rFonts w:ascii="Times New Roman" w:hAnsi="Times New Roman"/>
              </w:rPr>
            </w:pPr>
            <w:r w:rsidRPr="00F8074F">
              <w:rPr>
                <w:rFonts w:ascii="Times New Roman" w:hAnsi="Times New Roman"/>
              </w:rPr>
              <w:t>понимает общий смысл четко произнесенных высказываний на известные темы (профессиональные и бытовые), понимает тексты на базовые профессиональные темы</w:t>
            </w:r>
          </w:p>
          <w:p w14:paraId="58452F2B" w14:textId="77777777" w:rsidR="00F8074F" w:rsidRPr="00F8074F" w:rsidRDefault="00F8074F" w:rsidP="00F8074F">
            <w:pPr>
              <w:rPr>
                <w:rFonts w:ascii="Times New Roman" w:hAnsi="Times New Roman"/>
              </w:rPr>
            </w:pPr>
            <w:r w:rsidRPr="00F8074F">
              <w:rPr>
                <w:rFonts w:ascii="Times New Roman" w:hAnsi="Times New Roman"/>
              </w:rPr>
              <w:t>- участвует в диалогах на знакомые общие и профессиональные темы</w:t>
            </w:r>
          </w:p>
          <w:p w14:paraId="712F7A68" w14:textId="77777777" w:rsidR="00F8074F" w:rsidRPr="00F8074F" w:rsidRDefault="00F8074F" w:rsidP="00F8074F">
            <w:pPr>
              <w:rPr>
                <w:rFonts w:ascii="Times New Roman" w:hAnsi="Times New Roman"/>
              </w:rPr>
            </w:pPr>
            <w:r w:rsidRPr="00F8074F">
              <w:rPr>
                <w:rFonts w:ascii="Times New Roman" w:hAnsi="Times New Roman" w:cs="Times New Roman"/>
                <w:bCs/>
                <w:i/>
              </w:rPr>
              <w:t xml:space="preserve">- </w:t>
            </w:r>
            <w:r w:rsidRPr="00F8074F">
              <w:rPr>
                <w:rFonts w:ascii="Times New Roman" w:hAnsi="Times New Roman"/>
              </w:rPr>
              <w:t>строит простые высказывания о себе и о своей профессиональной деятельности</w:t>
            </w:r>
          </w:p>
          <w:p w14:paraId="4577D64D" w14:textId="77777777" w:rsidR="00F8074F" w:rsidRPr="00F8074F" w:rsidRDefault="00F8074F" w:rsidP="00F8074F">
            <w:pPr>
              <w:rPr>
                <w:rFonts w:ascii="Times New Roman" w:hAnsi="Times New Roman"/>
              </w:rPr>
            </w:pPr>
            <w:r w:rsidRPr="00F8074F">
              <w:rPr>
                <w:rFonts w:ascii="Times New Roman" w:hAnsi="Times New Roman"/>
              </w:rPr>
              <w:t>- кратко обосновывает и объясняет свои действия (текущие и планируемые)</w:t>
            </w:r>
          </w:p>
          <w:p w14:paraId="21651ED1" w14:textId="77777777" w:rsidR="00F8074F" w:rsidRPr="00F8074F" w:rsidRDefault="00F8074F" w:rsidP="00F8074F">
            <w:pPr>
              <w:suppressAutoHyphens/>
              <w:spacing w:line="276" w:lineRule="auto"/>
              <w:contextualSpacing/>
              <w:rPr>
                <w:rFonts w:ascii="Times New Roman" w:hAnsi="Times New Roman"/>
              </w:rPr>
            </w:pPr>
            <w:r w:rsidRPr="00F8074F">
              <w:rPr>
                <w:rFonts w:ascii="Times New Roman" w:hAnsi="Times New Roman"/>
              </w:rPr>
              <w:t>- пишет простые связные сообщения на знакомые или интересующие профессиональные темы</w:t>
            </w:r>
          </w:p>
          <w:p w14:paraId="3F5BFF68" w14:textId="77777777" w:rsidR="00F8074F" w:rsidRPr="00F8074F" w:rsidRDefault="00F8074F" w:rsidP="00F8074F">
            <w:pPr>
              <w:suppressAutoHyphens/>
              <w:contextualSpacing/>
              <w:rPr>
                <w:rFonts w:ascii="Times New Roman" w:hAnsi="Times New Roman" w:cs="Times New Roman"/>
                <w:i/>
                <w:sz w:val="24"/>
                <w:szCs w:val="24"/>
              </w:rPr>
            </w:pPr>
          </w:p>
        </w:tc>
        <w:tc>
          <w:tcPr>
            <w:tcW w:w="1616" w:type="pct"/>
          </w:tcPr>
          <w:p w14:paraId="47621D8F" w14:textId="77777777" w:rsidR="00F8074F" w:rsidRPr="00F8074F" w:rsidRDefault="00F8074F" w:rsidP="00F8074F">
            <w:pPr>
              <w:suppressAutoHyphens/>
              <w:contextualSpacing/>
              <w:rPr>
                <w:rFonts w:ascii="Times New Roman" w:hAnsi="Times New Roman" w:cs="Times New Roman"/>
                <w:sz w:val="24"/>
                <w:szCs w:val="24"/>
              </w:rPr>
            </w:pPr>
            <w:r w:rsidRPr="00F8074F">
              <w:rPr>
                <w:rFonts w:ascii="Times New Roman" w:hAnsi="Times New Roman" w:cs="Times New Roman"/>
                <w:sz w:val="24"/>
                <w:szCs w:val="24"/>
              </w:rPr>
              <w:lastRenderedPageBreak/>
              <w:t xml:space="preserve">Экспертное наблюдение выполнения практических работ </w:t>
            </w:r>
          </w:p>
          <w:p w14:paraId="1A14DC8E" w14:textId="77777777" w:rsidR="00F8074F" w:rsidRPr="00F8074F" w:rsidRDefault="00F8074F" w:rsidP="00F80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i/>
                <w:sz w:val="24"/>
                <w:szCs w:val="24"/>
              </w:rPr>
            </w:pPr>
            <w:r w:rsidRPr="00F8074F">
              <w:rPr>
                <w:rFonts w:ascii="Times New Roman" w:hAnsi="Times New Roman" w:cs="Times New Roman"/>
                <w:i/>
                <w:sz w:val="24"/>
                <w:szCs w:val="24"/>
              </w:rPr>
              <w:t>Диагностика</w:t>
            </w:r>
          </w:p>
          <w:p w14:paraId="2D5DF2C1" w14:textId="77777777" w:rsidR="00F8074F" w:rsidRPr="00F8074F" w:rsidRDefault="00F8074F" w:rsidP="00F80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szCs w:val="24"/>
              </w:rPr>
            </w:pPr>
            <w:r w:rsidRPr="00F8074F">
              <w:rPr>
                <w:rFonts w:ascii="Times New Roman" w:hAnsi="Times New Roman" w:cs="Times New Roman"/>
                <w:szCs w:val="24"/>
              </w:rPr>
              <w:t xml:space="preserve">Текущий контроль: </w:t>
            </w:r>
          </w:p>
          <w:p w14:paraId="08368E50" w14:textId="77777777" w:rsidR="00F8074F" w:rsidRPr="00F8074F" w:rsidRDefault="00F8074F" w:rsidP="00F8074F">
            <w:pPr>
              <w:rPr>
                <w:rFonts w:ascii="Times New Roman" w:hAnsi="Times New Roman" w:cs="Times New Roman"/>
              </w:rPr>
            </w:pPr>
            <w:r w:rsidRPr="00F8074F">
              <w:rPr>
                <w:rFonts w:ascii="Times New Roman" w:hAnsi="Times New Roman" w:cs="Times New Roman"/>
              </w:rPr>
              <w:t xml:space="preserve">- </w:t>
            </w:r>
            <w:r w:rsidRPr="00F8074F">
              <w:rPr>
                <w:rFonts w:ascii="Times New Roman" w:hAnsi="Times New Roman" w:cs="Times New Roman"/>
                <w:bCs/>
              </w:rPr>
              <w:t>тестирование,</w:t>
            </w:r>
          </w:p>
          <w:p w14:paraId="2FFE4F62" w14:textId="77777777" w:rsidR="00F8074F" w:rsidRPr="00F8074F" w:rsidRDefault="00F8074F" w:rsidP="00F8074F">
            <w:pPr>
              <w:rPr>
                <w:rFonts w:ascii="Times New Roman" w:hAnsi="Times New Roman" w:cs="Times New Roman"/>
                <w:bCs/>
              </w:rPr>
            </w:pPr>
            <w:r w:rsidRPr="00F8074F">
              <w:rPr>
                <w:rFonts w:ascii="Times New Roman" w:hAnsi="Times New Roman" w:cs="Times New Roman"/>
                <w:bCs/>
              </w:rPr>
              <w:t>- решение ситуационных задач,</w:t>
            </w:r>
          </w:p>
          <w:p w14:paraId="4A381E8B" w14:textId="77777777" w:rsidR="00F8074F" w:rsidRPr="00F8074F" w:rsidRDefault="00F8074F" w:rsidP="00F80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rPr>
            </w:pPr>
            <w:r w:rsidRPr="00F8074F">
              <w:rPr>
                <w:rFonts w:ascii="Times New Roman" w:hAnsi="Times New Roman" w:cs="Times New Roman"/>
                <w:bCs/>
              </w:rPr>
              <w:t>- подготовка рефератов, докладов и сообщений.</w:t>
            </w:r>
          </w:p>
          <w:p w14:paraId="65F8A052" w14:textId="77777777" w:rsidR="00F8074F" w:rsidRPr="00F8074F" w:rsidRDefault="00F8074F" w:rsidP="00F80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szCs w:val="24"/>
              </w:rPr>
            </w:pPr>
            <w:r w:rsidRPr="00F8074F">
              <w:rPr>
                <w:rFonts w:ascii="Times New Roman" w:hAnsi="Times New Roman" w:cs="Times New Roman"/>
                <w:szCs w:val="24"/>
              </w:rPr>
              <w:t>Промежуточная аттестация</w:t>
            </w:r>
          </w:p>
          <w:p w14:paraId="0E2B643A" w14:textId="77777777" w:rsidR="00F8074F" w:rsidRPr="00F8074F" w:rsidRDefault="00F8074F" w:rsidP="00F8074F">
            <w:pPr>
              <w:suppressAutoHyphens/>
              <w:contextualSpacing/>
              <w:rPr>
                <w:rFonts w:ascii="Times New Roman" w:hAnsi="Times New Roman" w:cs="Times New Roman"/>
                <w:i/>
                <w:sz w:val="24"/>
                <w:szCs w:val="24"/>
              </w:rPr>
            </w:pPr>
            <w:proofErr w:type="spellStart"/>
            <w:r w:rsidRPr="00F8074F">
              <w:rPr>
                <w:rFonts w:ascii="Times New Roman" w:hAnsi="Times New Roman" w:cs="Times New Roman"/>
                <w:szCs w:val="24"/>
              </w:rPr>
              <w:t>дифзачет</w:t>
            </w:r>
            <w:proofErr w:type="spellEnd"/>
          </w:p>
        </w:tc>
      </w:tr>
    </w:tbl>
    <w:p w14:paraId="627F71B8" w14:textId="77777777" w:rsidR="00F8074F" w:rsidRPr="00F8074F" w:rsidRDefault="00F8074F" w:rsidP="00F8074F">
      <w:pPr>
        <w:rPr>
          <w:rFonts w:ascii="Times New Roman" w:hAnsi="Times New Roman" w:cs="Times New Roman"/>
          <w:b/>
          <w:bCs/>
          <w:sz w:val="18"/>
          <w:szCs w:val="18"/>
        </w:rPr>
      </w:pPr>
    </w:p>
    <w:p w14:paraId="4E3A9DF3" w14:textId="77777777" w:rsidR="00F8074F" w:rsidRPr="00F8074F" w:rsidRDefault="00F8074F" w:rsidP="00F8074F">
      <w:pPr>
        <w:jc w:val="right"/>
        <w:rPr>
          <w:rFonts w:ascii="Arial" w:hAnsi="Arial" w:cs="Arial"/>
          <w:i/>
          <w:iCs/>
          <w:color w:val="181818"/>
          <w:shd w:val="clear" w:color="auto" w:fill="FFFFFF"/>
        </w:rPr>
      </w:pPr>
    </w:p>
    <w:p w14:paraId="39CA41A7" w14:textId="77777777" w:rsidR="00F8074F" w:rsidRPr="00F8074F" w:rsidRDefault="00F8074F" w:rsidP="00F8074F">
      <w:pPr>
        <w:jc w:val="right"/>
        <w:rPr>
          <w:rFonts w:ascii="Times New Roman Полужирный" w:eastAsia="Segoe UI" w:hAnsi="Times New Roman Полужирный" w:cs="Times New Roman"/>
          <w:b/>
          <w:bCs/>
          <w:caps/>
          <w:kern w:val="32"/>
          <w:sz w:val="24"/>
          <w:szCs w:val="24"/>
          <w:lang w:val="x-none" w:eastAsia="x-none"/>
        </w:rPr>
      </w:pPr>
    </w:p>
    <w:p w14:paraId="1F457D5C" w14:textId="77777777" w:rsidR="00F8074F" w:rsidRPr="00F8074F" w:rsidRDefault="00F8074F" w:rsidP="00F8074F">
      <w:pPr>
        <w:rPr>
          <w:rFonts w:ascii="Times New Roman Полужирный" w:eastAsia="Segoe UI" w:hAnsi="Times New Roman Полужирный" w:cs="Times New Roman"/>
          <w:b/>
          <w:bCs/>
          <w:caps/>
          <w:kern w:val="32"/>
          <w:sz w:val="24"/>
          <w:szCs w:val="24"/>
          <w:lang w:val="x-none" w:eastAsia="x-none"/>
        </w:rPr>
      </w:pPr>
    </w:p>
    <w:p w14:paraId="611E2FEA" w14:textId="77777777" w:rsidR="00F8074F" w:rsidRDefault="00F8074F">
      <w:pPr>
        <w:rPr>
          <w:rFonts w:ascii="Times New Roman" w:hAnsi="Times New Roman" w:cs="Times New Roman"/>
          <w:b/>
          <w:bCs/>
          <w:sz w:val="24"/>
          <w:szCs w:val="24"/>
        </w:rPr>
      </w:pPr>
      <w:r>
        <w:rPr>
          <w:rFonts w:ascii="Times New Roman" w:hAnsi="Times New Roman" w:cs="Times New Roman"/>
          <w:b/>
          <w:bCs/>
          <w:sz w:val="24"/>
          <w:szCs w:val="24"/>
        </w:rPr>
        <w:br w:type="page"/>
      </w:r>
    </w:p>
    <w:p w14:paraId="3ADC3E25" w14:textId="77777777" w:rsidR="000E2966" w:rsidRDefault="000E2966" w:rsidP="000E2966">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2.14</w:t>
      </w:r>
    </w:p>
    <w:p w14:paraId="2E48DB8C" w14:textId="77777777" w:rsidR="000E2966" w:rsidRDefault="000E2966" w:rsidP="000E2966">
      <w:pPr>
        <w:jc w:val="right"/>
        <w:rPr>
          <w:rFonts w:ascii="Times New Roman" w:hAnsi="Times New Roman" w:cs="Times New Roman"/>
          <w:b/>
          <w:bCs/>
          <w:sz w:val="24"/>
          <w:szCs w:val="24"/>
        </w:rPr>
      </w:pPr>
      <w:r>
        <w:rPr>
          <w:rFonts w:ascii="Times New Roman" w:hAnsi="Times New Roman" w:cs="Times New Roman"/>
          <w:b/>
          <w:bCs/>
          <w:sz w:val="24"/>
          <w:szCs w:val="24"/>
        </w:rPr>
        <w:t>к ОПОП-П по профессии</w:t>
      </w:r>
    </w:p>
    <w:p w14:paraId="3C1B55FD" w14:textId="77777777" w:rsidR="000E2966" w:rsidRDefault="000E2966" w:rsidP="000E2966">
      <w:pPr>
        <w:jc w:val="right"/>
        <w:rPr>
          <w:rFonts w:ascii="Times New Roman" w:hAnsi="Times New Roman"/>
          <w:b/>
          <w:sz w:val="24"/>
        </w:rPr>
      </w:pPr>
      <w:r w:rsidRPr="00716055">
        <w:rPr>
          <w:rFonts w:ascii="Times New Roman" w:hAnsi="Times New Roman"/>
          <w:b/>
          <w:sz w:val="24"/>
        </w:rPr>
        <w:t xml:space="preserve">15.01.05 Сварщик ручной и частично </w:t>
      </w:r>
    </w:p>
    <w:p w14:paraId="7FBE935D" w14:textId="77777777" w:rsidR="000E2966" w:rsidRPr="00716055" w:rsidRDefault="000E2966" w:rsidP="000E2966">
      <w:pPr>
        <w:jc w:val="right"/>
        <w:rPr>
          <w:rFonts w:ascii="Times New Roman" w:hAnsi="Times New Roman"/>
          <w:sz w:val="24"/>
        </w:rPr>
      </w:pPr>
      <w:r w:rsidRPr="00716055">
        <w:rPr>
          <w:rFonts w:ascii="Times New Roman" w:hAnsi="Times New Roman"/>
          <w:b/>
          <w:sz w:val="24"/>
        </w:rPr>
        <w:t xml:space="preserve">механизированной сварки (наплавки) </w:t>
      </w:r>
    </w:p>
    <w:p w14:paraId="4D28496D" w14:textId="77777777" w:rsidR="000E2966" w:rsidRDefault="000E2966" w:rsidP="000E2966">
      <w:pPr>
        <w:jc w:val="right"/>
        <w:rPr>
          <w:rFonts w:ascii="Times New Roman" w:hAnsi="Times New Roman" w:cs="Times New Roman"/>
          <w:b/>
          <w:bCs/>
          <w:sz w:val="24"/>
          <w:szCs w:val="24"/>
        </w:rPr>
      </w:pPr>
    </w:p>
    <w:p w14:paraId="1D95B124" w14:textId="77777777" w:rsidR="000E2966" w:rsidRDefault="000E2966" w:rsidP="000E2966">
      <w:pPr>
        <w:pStyle w:val="a4"/>
        <w:ind w:left="0" w:firstLine="709"/>
        <w:jc w:val="both"/>
      </w:pPr>
      <w:r>
        <w:t xml:space="preserve">                                                                                             </w:t>
      </w:r>
    </w:p>
    <w:p w14:paraId="12B9840E" w14:textId="77777777" w:rsidR="000E2966" w:rsidRPr="006158BE" w:rsidRDefault="000E2966" w:rsidP="000E2966">
      <w:pPr>
        <w:jc w:val="right"/>
        <w:rPr>
          <w:rFonts w:ascii="Times New Roman" w:hAnsi="Times New Roman" w:cs="Times New Roman"/>
          <w:b/>
          <w:bCs/>
          <w:sz w:val="24"/>
          <w:szCs w:val="24"/>
        </w:rPr>
      </w:pPr>
    </w:p>
    <w:p w14:paraId="720BB59F" w14:textId="77777777" w:rsidR="000E2966" w:rsidRPr="006158BE" w:rsidRDefault="000E2966" w:rsidP="000E2966">
      <w:pPr>
        <w:jc w:val="right"/>
        <w:rPr>
          <w:rFonts w:ascii="Times New Roman" w:hAnsi="Times New Roman" w:cs="Times New Roman"/>
          <w:b/>
          <w:bCs/>
          <w:sz w:val="24"/>
          <w:szCs w:val="24"/>
        </w:rPr>
      </w:pPr>
    </w:p>
    <w:p w14:paraId="464378DE" w14:textId="77777777" w:rsidR="000E2966" w:rsidRPr="006158BE" w:rsidRDefault="000E2966" w:rsidP="000E2966">
      <w:pPr>
        <w:jc w:val="right"/>
        <w:rPr>
          <w:rFonts w:ascii="Times New Roman" w:hAnsi="Times New Roman" w:cs="Times New Roman"/>
          <w:b/>
          <w:bCs/>
          <w:sz w:val="24"/>
          <w:szCs w:val="24"/>
        </w:rPr>
      </w:pPr>
    </w:p>
    <w:p w14:paraId="2580A9E7" w14:textId="77777777" w:rsidR="000E2966" w:rsidRPr="006158BE" w:rsidRDefault="000E2966" w:rsidP="000E2966">
      <w:pPr>
        <w:jc w:val="right"/>
        <w:rPr>
          <w:rFonts w:ascii="Times New Roman" w:hAnsi="Times New Roman" w:cs="Times New Roman"/>
          <w:b/>
          <w:bCs/>
          <w:sz w:val="24"/>
          <w:szCs w:val="24"/>
        </w:rPr>
      </w:pPr>
    </w:p>
    <w:p w14:paraId="5402C0CF" w14:textId="77777777" w:rsidR="000E2966" w:rsidRPr="006158BE" w:rsidRDefault="000E2966" w:rsidP="000E2966">
      <w:pPr>
        <w:jc w:val="right"/>
        <w:rPr>
          <w:rFonts w:ascii="Times New Roman" w:hAnsi="Times New Roman" w:cs="Times New Roman"/>
          <w:b/>
          <w:bCs/>
          <w:sz w:val="24"/>
          <w:szCs w:val="24"/>
        </w:rPr>
      </w:pPr>
    </w:p>
    <w:p w14:paraId="08ABA064" w14:textId="77777777" w:rsidR="000E2966" w:rsidRPr="006158BE" w:rsidRDefault="000E2966" w:rsidP="000E2966">
      <w:pPr>
        <w:jc w:val="right"/>
        <w:rPr>
          <w:rFonts w:ascii="Times New Roman" w:hAnsi="Times New Roman" w:cs="Times New Roman"/>
          <w:b/>
          <w:bCs/>
          <w:sz w:val="24"/>
          <w:szCs w:val="24"/>
        </w:rPr>
      </w:pPr>
    </w:p>
    <w:p w14:paraId="3B34D1FA" w14:textId="77777777" w:rsidR="000E2966" w:rsidRPr="006158BE" w:rsidRDefault="000E2966" w:rsidP="000E2966">
      <w:pPr>
        <w:jc w:val="right"/>
        <w:rPr>
          <w:rFonts w:ascii="Times New Roman" w:hAnsi="Times New Roman" w:cs="Times New Roman"/>
          <w:b/>
          <w:bCs/>
          <w:sz w:val="24"/>
          <w:szCs w:val="24"/>
        </w:rPr>
      </w:pPr>
    </w:p>
    <w:p w14:paraId="74683FC1" w14:textId="77777777" w:rsidR="000E2966" w:rsidRPr="006158BE" w:rsidRDefault="000E2966" w:rsidP="000E2966">
      <w:pPr>
        <w:jc w:val="right"/>
        <w:rPr>
          <w:rFonts w:ascii="Times New Roman" w:hAnsi="Times New Roman" w:cs="Times New Roman"/>
          <w:b/>
          <w:bCs/>
          <w:sz w:val="24"/>
          <w:szCs w:val="24"/>
        </w:rPr>
      </w:pPr>
    </w:p>
    <w:p w14:paraId="5E62CA72" w14:textId="77777777" w:rsidR="000E2966" w:rsidRPr="006158BE" w:rsidRDefault="000E2966" w:rsidP="000E2966">
      <w:pPr>
        <w:jc w:val="right"/>
        <w:rPr>
          <w:rFonts w:ascii="Times New Roman" w:hAnsi="Times New Roman" w:cs="Times New Roman"/>
          <w:b/>
          <w:bCs/>
          <w:sz w:val="24"/>
          <w:szCs w:val="24"/>
        </w:rPr>
      </w:pPr>
    </w:p>
    <w:p w14:paraId="0EFD50A8" w14:textId="77777777" w:rsidR="000E2966" w:rsidRPr="006158BE" w:rsidRDefault="000E2966" w:rsidP="000E2966">
      <w:pPr>
        <w:jc w:val="right"/>
        <w:rPr>
          <w:rFonts w:ascii="Times New Roman" w:hAnsi="Times New Roman" w:cs="Times New Roman"/>
          <w:b/>
          <w:bCs/>
          <w:sz w:val="24"/>
          <w:szCs w:val="24"/>
        </w:rPr>
      </w:pPr>
    </w:p>
    <w:p w14:paraId="270BFD52" w14:textId="77777777" w:rsidR="000E2966" w:rsidRPr="006158BE" w:rsidRDefault="000E2966" w:rsidP="000E2966">
      <w:pPr>
        <w:jc w:val="right"/>
        <w:rPr>
          <w:rFonts w:ascii="Times New Roman" w:hAnsi="Times New Roman" w:cs="Times New Roman"/>
          <w:b/>
          <w:bCs/>
          <w:sz w:val="24"/>
          <w:szCs w:val="24"/>
        </w:rPr>
      </w:pPr>
    </w:p>
    <w:p w14:paraId="120206C9" w14:textId="77777777" w:rsidR="000E2966" w:rsidRPr="006158BE" w:rsidRDefault="000E2966" w:rsidP="000E2966">
      <w:pPr>
        <w:jc w:val="center"/>
        <w:rPr>
          <w:rFonts w:ascii="Times New Roman" w:hAnsi="Times New Roman" w:cs="Times New Roman"/>
          <w:b/>
          <w:bCs/>
          <w:sz w:val="24"/>
          <w:szCs w:val="24"/>
        </w:rPr>
      </w:pPr>
      <w:r w:rsidRPr="006158BE">
        <w:rPr>
          <w:rFonts w:ascii="Times New Roman" w:hAnsi="Times New Roman" w:cs="Times New Roman"/>
          <w:b/>
          <w:bCs/>
          <w:sz w:val="24"/>
          <w:szCs w:val="24"/>
        </w:rPr>
        <w:t>Рабочая программа дисциплины</w:t>
      </w:r>
    </w:p>
    <w:p w14:paraId="72CB183F" w14:textId="77777777" w:rsidR="000E2966" w:rsidRDefault="000E2966" w:rsidP="000E2966">
      <w:pPr>
        <w:pStyle w:val="1"/>
      </w:pPr>
      <w:r w:rsidRPr="006E7FF4">
        <w:t>«</w:t>
      </w:r>
      <w:r w:rsidRPr="001E0656">
        <w:rPr>
          <w:rFonts w:eastAsia="Segoe UI"/>
        </w:rPr>
        <w:t xml:space="preserve">ОП 08 </w:t>
      </w:r>
      <w:r w:rsidRPr="001E0656">
        <w:t>Основы автоматизации производства»</w:t>
      </w:r>
    </w:p>
    <w:p w14:paraId="746E10CF" w14:textId="77777777" w:rsidR="000E2966" w:rsidRDefault="000E2966" w:rsidP="000E2966">
      <w:pPr>
        <w:pStyle w:val="1"/>
      </w:pPr>
    </w:p>
    <w:p w14:paraId="3D87D301" w14:textId="77777777" w:rsidR="000E2966" w:rsidRDefault="000E2966" w:rsidP="000E2966">
      <w:pPr>
        <w:pStyle w:val="1"/>
      </w:pPr>
    </w:p>
    <w:p w14:paraId="1EB6A64E" w14:textId="77777777" w:rsidR="000E2966" w:rsidRDefault="000E2966" w:rsidP="000E2966">
      <w:pPr>
        <w:pStyle w:val="1"/>
      </w:pPr>
    </w:p>
    <w:p w14:paraId="6016C91D" w14:textId="77777777" w:rsidR="000E2966" w:rsidRDefault="000E2966" w:rsidP="000E2966">
      <w:pPr>
        <w:pStyle w:val="1"/>
      </w:pPr>
    </w:p>
    <w:p w14:paraId="652E4203" w14:textId="77777777" w:rsidR="000E2966" w:rsidRDefault="000E2966" w:rsidP="000E2966">
      <w:pPr>
        <w:pStyle w:val="1"/>
      </w:pPr>
    </w:p>
    <w:p w14:paraId="3AA75D2F" w14:textId="77777777" w:rsidR="000E2966" w:rsidRDefault="000E2966" w:rsidP="000E2966">
      <w:pPr>
        <w:pStyle w:val="1"/>
      </w:pPr>
    </w:p>
    <w:p w14:paraId="41AEA3B9" w14:textId="77777777" w:rsidR="000E2966" w:rsidRDefault="000E2966" w:rsidP="000E2966">
      <w:pPr>
        <w:pStyle w:val="1"/>
      </w:pPr>
    </w:p>
    <w:p w14:paraId="63CBCD44" w14:textId="77777777" w:rsidR="000E2966" w:rsidRDefault="000E2966" w:rsidP="000E2966">
      <w:pPr>
        <w:pStyle w:val="1"/>
      </w:pPr>
    </w:p>
    <w:p w14:paraId="1C8E9A79" w14:textId="77777777" w:rsidR="000E2966" w:rsidRDefault="000E2966" w:rsidP="000E2966">
      <w:pPr>
        <w:pStyle w:val="1"/>
      </w:pPr>
    </w:p>
    <w:p w14:paraId="25C8D599" w14:textId="77777777" w:rsidR="000E2966" w:rsidRDefault="000E2966" w:rsidP="000E2966">
      <w:pPr>
        <w:pStyle w:val="1"/>
      </w:pPr>
    </w:p>
    <w:p w14:paraId="24B7068E" w14:textId="77777777" w:rsidR="000E2966" w:rsidRDefault="000E2966" w:rsidP="000E2966">
      <w:pPr>
        <w:pStyle w:val="1"/>
      </w:pPr>
    </w:p>
    <w:p w14:paraId="1C83435D" w14:textId="77777777" w:rsidR="000E2966" w:rsidRDefault="000E2966" w:rsidP="000E2966">
      <w:pPr>
        <w:pStyle w:val="1"/>
      </w:pPr>
    </w:p>
    <w:p w14:paraId="72BC0F17" w14:textId="77777777" w:rsidR="000E2966" w:rsidRDefault="000E2966" w:rsidP="000E2966">
      <w:pPr>
        <w:pStyle w:val="1"/>
      </w:pPr>
    </w:p>
    <w:p w14:paraId="339BCA0F" w14:textId="77777777" w:rsidR="000E2966" w:rsidRDefault="000E2966" w:rsidP="000E2966">
      <w:pPr>
        <w:pStyle w:val="1"/>
      </w:pPr>
    </w:p>
    <w:p w14:paraId="7AA38015" w14:textId="5AC23193" w:rsidR="000E2966" w:rsidRPr="00A0276D" w:rsidRDefault="006158BE" w:rsidP="000E2966">
      <w:pPr>
        <w:pStyle w:val="1d"/>
        <w:jc w:val="center"/>
        <w:rPr>
          <w:b/>
          <w:bCs/>
          <w:lang w:val="ru-RU"/>
        </w:rPr>
      </w:pPr>
      <w:r>
        <w:rPr>
          <w:b/>
          <w:bCs/>
          <w:lang w:val="ru-RU"/>
        </w:rPr>
        <w:t>2024г.</w:t>
      </w:r>
    </w:p>
    <w:p w14:paraId="6D758F46" w14:textId="77777777" w:rsidR="000E2966" w:rsidRPr="00DF068E" w:rsidRDefault="000E2966" w:rsidP="000E2966">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52067520" w14:textId="77777777" w:rsidR="000E2966" w:rsidRPr="00C34FE7" w:rsidRDefault="000E2966" w:rsidP="000E2966">
      <w:pPr>
        <w:pStyle w:val="14"/>
        <w:rPr>
          <w:rFonts w:asciiTheme="minorHAnsi" w:eastAsiaTheme="minorEastAsia" w:hAnsiTheme="minorHAnsi" w:cstheme="minorBidi"/>
          <w:b w:val="0"/>
          <w:bCs w:val="0"/>
          <w:lang w:eastAsia="ru-RU"/>
        </w:rPr>
      </w:pPr>
      <w:r w:rsidRPr="00C34FE7">
        <w:rPr>
          <w:b w:val="0"/>
          <w:bCs w:val="0"/>
        </w:rPr>
        <w:fldChar w:fldCharType="begin"/>
      </w:r>
      <w:r w:rsidRPr="00C34FE7">
        <w:rPr>
          <w:b w:val="0"/>
          <w:bCs w:val="0"/>
        </w:rPr>
        <w:instrText xml:space="preserve"> TOC \h \z \t "Раздел 1;1;Раздел 1.1;2" </w:instrText>
      </w:r>
      <w:r w:rsidRPr="00C34FE7">
        <w:rPr>
          <w:b w:val="0"/>
          <w:bCs w:val="0"/>
        </w:rPr>
        <w:fldChar w:fldCharType="separate"/>
      </w:r>
      <w:hyperlink w:anchor="_Toc156825287" w:history="1">
        <w:r w:rsidRPr="00C34FE7">
          <w:rPr>
            <w:rStyle w:val="af0"/>
          </w:rPr>
          <w:t>СОДЕРЖАНИЕ ПРОГРАММЫ</w:t>
        </w:r>
        <w:r w:rsidRPr="00C34FE7">
          <w:rPr>
            <w:webHidden/>
          </w:rPr>
          <w:tab/>
        </w:r>
        <w:r>
          <w:rPr>
            <w:webHidden/>
          </w:rPr>
          <w:t>2</w:t>
        </w:r>
      </w:hyperlink>
    </w:p>
    <w:p w14:paraId="5CC840D6" w14:textId="77777777" w:rsidR="000E2966" w:rsidRPr="00C34FE7" w:rsidRDefault="006158BE" w:rsidP="000E2966">
      <w:pPr>
        <w:pStyle w:val="14"/>
        <w:rPr>
          <w:rFonts w:asciiTheme="minorHAnsi" w:eastAsiaTheme="minorEastAsia" w:hAnsiTheme="minorHAnsi" w:cstheme="minorBidi"/>
          <w:b w:val="0"/>
          <w:bCs w:val="0"/>
          <w:lang w:eastAsia="ru-RU"/>
        </w:rPr>
      </w:pPr>
      <w:hyperlink w:anchor="_Toc156825288" w:history="1">
        <w:r w:rsidR="000E2966" w:rsidRPr="00C34FE7">
          <w:rPr>
            <w:rStyle w:val="af0"/>
          </w:rPr>
          <w:t>1. Общая характеристика</w:t>
        </w:r>
        <w:r w:rsidR="000E2966" w:rsidRPr="00C34FE7">
          <w:rPr>
            <w:webHidden/>
          </w:rPr>
          <w:tab/>
        </w:r>
        <w:r w:rsidR="000E2966">
          <w:rPr>
            <w:webHidden/>
          </w:rPr>
          <w:t>3</w:t>
        </w:r>
      </w:hyperlink>
    </w:p>
    <w:p w14:paraId="096C4762" w14:textId="77777777" w:rsidR="000E2966" w:rsidRPr="00C34FE7" w:rsidRDefault="006158BE" w:rsidP="000E2966">
      <w:pPr>
        <w:pStyle w:val="21"/>
        <w:rPr>
          <w:rFonts w:asciiTheme="minorHAnsi" w:eastAsiaTheme="minorEastAsia" w:hAnsiTheme="minorHAnsi" w:cstheme="minorBidi"/>
          <w:i w:val="0"/>
          <w:iCs w:val="0"/>
          <w:sz w:val="22"/>
          <w:szCs w:val="22"/>
        </w:rPr>
      </w:pPr>
      <w:hyperlink w:anchor="_Toc156825289" w:history="1">
        <w:r w:rsidR="000E2966" w:rsidRPr="00C34FE7">
          <w:rPr>
            <w:rStyle w:val="af0"/>
            <w:i w:val="0"/>
            <w:iCs w:val="0"/>
          </w:rPr>
          <w:t>1.1. Цель и место дисциплины в структуре образовательной программы</w:t>
        </w:r>
        <w:r w:rsidR="000E2966" w:rsidRPr="00C34FE7">
          <w:rPr>
            <w:i w:val="0"/>
            <w:iCs w:val="0"/>
            <w:webHidden/>
          </w:rPr>
          <w:tab/>
        </w:r>
        <w:r w:rsidR="000E2966">
          <w:rPr>
            <w:i w:val="0"/>
            <w:iCs w:val="0"/>
            <w:webHidden/>
          </w:rPr>
          <w:t>3</w:t>
        </w:r>
      </w:hyperlink>
    </w:p>
    <w:p w14:paraId="19FB34D3" w14:textId="77777777" w:rsidR="000E2966" w:rsidRPr="00C34FE7" w:rsidRDefault="006158BE" w:rsidP="000E2966">
      <w:pPr>
        <w:pStyle w:val="21"/>
        <w:rPr>
          <w:rFonts w:asciiTheme="minorHAnsi" w:eastAsiaTheme="minorEastAsia" w:hAnsiTheme="minorHAnsi" w:cstheme="minorBidi"/>
          <w:i w:val="0"/>
          <w:iCs w:val="0"/>
          <w:sz w:val="22"/>
          <w:szCs w:val="22"/>
        </w:rPr>
      </w:pPr>
      <w:hyperlink w:anchor="_Toc156825290" w:history="1">
        <w:r w:rsidR="000E2966" w:rsidRPr="00C34FE7">
          <w:rPr>
            <w:rStyle w:val="af0"/>
            <w:i w:val="0"/>
            <w:iCs w:val="0"/>
          </w:rPr>
          <w:t>1.2. Планируемые результаты освоения дисциплины</w:t>
        </w:r>
        <w:r w:rsidR="000E2966" w:rsidRPr="00C34FE7">
          <w:rPr>
            <w:i w:val="0"/>
            <w:iCs w:val="0"/>
            <w:webHidden/>
          </w:rPr>
          <w:tab/>
        </w:r>
        <w:r w:rsidR="000E2966">
          <w:rPr>
            <w:i w:val="0"/>
            <w:iCs w:val="0"/>
            <w:webHidden/>
          </w:rPr>
          <w:t>3</w:t>
        </w:r>
      </w:hyperlink>
    </w:p>
    <w:p w14:paraId="55263B4C" w14:textId="77777777" w:rsidR="000E2966" w:rsidRPr="00C34FE7" w:rsidRDefault="006158BE" w:rsidP="000E2966">
      <w:pPr>
        <w:pStyle w:val="14"/>
        <w:rPr>
          <w:rFonts w:asciiTheme="minorHAnsi" w:eastAsiaTheme="minorEastAsia" w:hAnsiTheme="minorHAnsi" w:cstheme="minorBidi"/>
          <w:b w:val="0"/>
          <w:bCs w:val="0"/>
          <w:lang w:eastAsia="ru-RU"/>
        </w:rPr>
      </w:pPr>
      <w:hyperlink w:anchor="_Toc156825291" w:history="1">
        <w:r w:rsidR="000E2966" w:rsidRPr="00C34FE7">
          <w:rPr>
            <w:rStyle w:val="af0"/>
          </w:rPr>
          <w:t>2. Структура и содержание ДИСЦИПЛИНЫ</w:t>
        </w:r>
        <w:r w:rsidR="000E2966" w:rsidRPr="00C34FE7">
          <w:rPr>
            <w:webHidden/>
          </w:rPr>
          <w:tab/>
        </w:r>
        <w:r w:rsidR="000E2966">
          <w:rPr>
            <w:webHidden/>
          </w:rPr>
          <w:t>5</w:t>
        </w:r>
      </w:hyperlink>
    </w:p>
    <w:p w14:paraId="36BDB8BD" w14:textId="77777777" w:rsidR="000E2966" w:rsidRPr="00C34FE7" w:rsidRDefault="006158BE" w:rsidP="000E2966">
      <w:pPr>
        <w:pStyle w:val="21"/>
        <w:rPr>
          <w:rFonts w:asciiTheme="minorHAnsi" w:eastAsiaTheme="minorEastAsia" w:hAnsiTheme="minorHAnsi" w:cstheme="minorBidi"/>
          <w:i w:val="0"/>
          <w:iCs w:val="0"/>
          <w:sz w:val="22"/>
          <w:szCs w:val="22"/>
        </w:rPr>
      </w:pPr>
      <w:hyperlink w:anchor="_Toc156825292" w:history="1">
        <w:r w:rsidR="000E2966" w:rsidRPr="00C34FE7">
          <w:rPr>
            <w:rStyle w:val="af0"/>
            <w:i w:val="0"/>
            <w:iCs w:val="0"/>
          </w:rPr>
          <w:t>2.1. Трудоемкость освоения дисциплины</w:t>
        </w:r>
        <w:r w:rsidR="000E2966" w:rsidRPr="00C34FE7">
          <w:rPr>
            <w:i w:val="0"/>
            <w:iCs w:val="0"/>
            <w:webHidden/>
          </w:rPr>
          <w:tab/>
        </w:r>
        <w:r w:rsidR="000E2966">
          <w:rPr>
            <w:i w:val="0"/>
            <w:iCs w:val="0"/>
            <w:webHidden/>
          </w:rPr>
          <w:t>5</w:t>
        </w:r>
      </w:hyperlink>
    </w:p>
    <w:p w14:paraId="2764F43E" w14:textId="77777777" w:rsidR="000E2966" w:rsidRPr="00C34FE7" w:rsidRDefault="006158BE" w:rsidP="000E2966">
      <w:pPr>
        <w:pStyle w:val="21"/>
        <w:rPr>
          <w:rFonts w:asciiTheme="minorHAnsi" w:eastAsiaTheme="minorEastAsia" w:hAnsiTheme="minorHAnsi" w:cstheme="minorBidi"/>
          <w:i w:val="0"/>
          <w:iCs w:val="0"/>
          <w:sz w:val="22"/>
          <w:szCs w:val="22"/>
        </w:rPr>
      </w:pPr>
      <w:hyperlink w:anchor="_Toc156825293" w:history="1">
        <w:r w:rsidR="000E2966" w:rsidRPr="00C34FE7">
          <w:rPr>
            <w:rStyle w:val="af0"/>
            <w:i w:val="0"/>
            <w:iCs w:val="0"/>
          </w:rPr>
          <w:t>2.2. Содержание дисциплины</w:t>
        </w:r>
        <w:r w:rsidR="000E2966" w:rsidRPr="00C34FE7">
          <w:rPr>
            <w:i w:val="0"/>
            <w:iCs w:val="0"/>
            <w:webHidden/>
          </w:rPr>
          <w:tab/>
        </w:r>
        <w:r w:rsidR="000E2966">
          <w:rPr>
            <w:i w:val="0"/>
            <w:iCs w:val="0"/>
            <w:webHidden/>
          </w:rPr>
          <w:t>6</w:t>
        </w:r>
      </w:hyperlink>
    </w:p>
    <w:p w14:paraId="66FAB03C" w14:textId="77777777" w:rsidR="000E2966" w:rsidRPr="00C34FE7" w:rsidRDefault="006158BE" w:rsidP="000E2966">
      <w:pPr>
        <w:pStyle w:val="14"/>
        <w:rPr>
          <w:rFonts w:asciiTheme="minorHAnsi" w:eastAsiaTheme="minorEastAsia" w:hAnsiTheme="minorHAnsi" w:cstheme="minorBidi"/>
          <w:b w:val="0"/>
          <w:bCs w:val="0"/>
          <w:lang w:eastAsia="ru-RU"/>
        </w:rPr>
      </w:pPr>
      <w:hyperlink w:anchor="_Toc156825296" w:history="1">
        <w:r w:rsidR="000E2966" w:rsidRPr="00C34FE7">
          <w:rPr>
            <w:rStyle w:val="af0"/>
          </w:rPr>
          <w:t>3. Условия реализации ДИСЦИПЛИНЫ</w:t>
        </w:r>
        <w:r w:rsidR="000E2966" w:rsidRPr="00C34FE7">
          <w:rPr>
            <w:webHidden/>
          </w:rPr>
          <w:tab/>
        </w:r>
        <w:r w:rsidR="000E2966">
          <w:rPr>
            <w:webHidden/>
          </w:rPr>
          <w:t>9</w:t>
        </w:r>
      </w:hyperlink>
    </w:p>
    <w:p w14:paraId="3A47D31A" w14:textId="77777777" w:rsidR="000E2966" w:rsidRPr="00C34FE7" w:rsidRDefault="006158BE" w:rsidP="000E2966">
      <w:pPr>
        <w:pStyle w:val="21"/>
        <w:rPr>
          <w:rFonts w:asciiTheme="minorHAnsi" w:eastAsiaTheme="minorEastAsia" w:hAnsiTheme="minorHAnsi" w:cstheme="minorBidi"/>
          <w:i w:val="0"/>
          <w:iCs w:val="0"/>
          <w:sz w:val="22"/>
          <w:szCs w:val="22"/>
        </w:rPr>
      </w:pPr>
      <w:hyperlink w:anchor="_Toc156825297" w:history="1">
        <w:r w:rsidR="000E2966" w:rsidRPr="00C34FE7">
          <w:rPr>
            <w:rStyle w:val="af0"/>
            <w:i w:val="0"/>
            <w:iCs w:val="0"/>
          </w:rPr>
          <w:t>3.1. Материально-техническое обеспечение</w:t>
        </w:r>
        <w:r w:rsidR="000E2966" w:rsidRPr="00C34FE7">
          <w:rPr>
            <w:i w:val="0"/>
            <w:iCs w:val="0"/>
            <w:webHidden/>
          </w:rPr>
          <w:tab/>
        </w:r>
        <w:r w:rsidR="000E2966">
          <w:rPr>
            <w:i w:val="0"/>
            <w:iCs w:val="0"/>
            <w:webHidden/>
          </w:rPr>
          <w:t>9</w:t>
        </w:r>
      </w:hyperlink>
    </w:p>
    <w:p w14:paraId="707A5619" w14:textId="77777777" w:rsidR="000E2966" w:rsidRPr="00C34FE7" w:rsidRDefault="006158BE" w:rsidP="000E2966">
      <w:pPr>
        <w:pStyle w:val="21"/>
        <w:rPr>
          <w:rFonts w:asciiTheme="minorHAnsi" w:eastAsiaTheme="minorEastAsia" w:hAnsiTheme="minorHAnsi" w:cstheme="minorBidi"/>
          <w:i w:val="0"/>
          <w:iCs w:val="0"/>
          <w:sz w:val="22"/>
          <w:szCs w:val="22"/>
        </w:rPr>
      </w:pPr>
      <w:hyperlink w:anchor="_Toc156825298" w:history="1">
        <w:r w:rsidR="000E2966" w:rsidRPr="00C34FE7">
          <w:rPr>
            <w:rStyle w:val="af0"/>
            <w:i w:val="0"/>
            <w:iCs w:val="0"/>
          </w:rPr>
          <w:t>3.2. Учебно-методическое обеспечение</w:t>
        </w:r>
        <w:r w:rsidR="000E2966" w:rsidRPr="00C34FE7">
          <w:rPr>
            <w:i w:val="0"/>
            <w:iCs w:val="0"/>
            <w:webHidden/>
          </w:rPr>
          <w:tab/>
        </w:r>
        <w:r w:rsidR="000E2966">
          <w:rPr>
            <w:i w:val="0"/>
            <w:iCs w:val="0"/>
            <w:webHidden/>
          </w:rPr>
          <w:t>9</w:t>
        </w:r>
      </w:hyperlink>
    </w:p>
    <w:p w14:paraId="2045EC21" w14:textId="77777777" w:rsidR="000E2966" w:rsidRPr="00C34FE7" w:rsidRDefault="006158BE" w:rsidP="000E2966">
      <w:pPr>
        <w:pStyle w:val="14"/>
        <w:rPr>
          <w:rFonts w:asciiTheme="minorHAnsi" w:eastAsiaTheme="minorEastAsia" w:hAnsiTheme="minorHAnsi" w:cstheme="minorBidi"/>
          <w:b w:val="0"/>
          <w:bCs w:val="0"/>
          <w:lang w:eastAsia="ru-RU"/>
        </w:rPr>
      </w:pPr>
      <w:hyperlink w:anchor="_Toc156825299" w:history="1">
        <w:r w:rsidR="000E2966" w:rsidRPr="00C34FE7">
          <w:rPr>
            <w:rStyle w:val="af0"/>
          </w:rPr>
          <w:t>4. Контроль и оценка результатов  освоения ДИСЦИПЛИНЫ</w:t>
        </w:r>
        <w:r w:rsidR="000E2966" w:rsidRPr="00C34FE7">
          <w:rPr>
            <w:webHidden/>
          </w:rPr>
          <w:tab/>
        </w:r>
        <w:r w:rsidR="000E2966">
          <w:rPr>
            <w:webHidden/>
          </w:rPr>
          <w:t>10</w:t>
        </w:r>
      </w:hyperlink>
    </w:p>
    <w:p w14:paraId="358068F5" w14:textId="77777777" w:rsidR="000E2966" w:rsidRPr="00C34FE7" w:rsidRDefault="000E2966" w:rsidP="000E2966">
      <w:pPr>
        <w:pStyle w:val="1f"/>
        <w:jc w:val="left"/>
        <w:rPr>
          <w:rFonts w:ascii="Times New Roman" w:hAnsi="Times New Roman"/>
          <w:b w:val="0"/>
          <w:bCs w:val="0"/>
          <w:lang w:val="ru-RU"/>
        </w:rPr>
      </w:pPr>
      <w:r w:rsidRPr="00C34FE7">
        <w:rPr>
          <w:rFonts w:ascii="Times New Roman" w:hAnsi="Times New Roman"/>
          <w:b w:val="0"/>
          <w:bCs w:val="0"/>
          <w:lang w:val="ru-RU"/>
        </w:rPr>
        <w:fldChar w:fldCharType="end"/>
      </w:r>
    </w:p>
    <w:p w14:paraId="1A4756F9" w14:textId="77777777" w:rsidR="000E2966" w:rsidRPr="00DF068E" w:rsidRDefault="000E2966" w:rsidP="000E2966">
      <w:pPr>
        <w:pStyle w:val="1f"/>
        <w:jc w:val="left"/>
        <w:rPr>
          <w:rFonts w:ascii="Times New Roman" w:hAnsi="Times New Roman"/>
          <w:lang w:val="ru-RU"/>
        </w:rPr>
        <w:sectPr w:rsidR="000E2966" w:rsidRPr="00DF068E" w:rsidSect="00502F97">
          <w:headerReference w:type="even" r:id="rId75"/>
          <w:headerReference w:type="default" r:id="rId76"/>
          <w:pgSz w:w="11906" w:h="16838"/>
          <w:pgMar w:top="1134" w:right="567" w:bottom="1134" w:left="1701" w:header="709" w:footer="709" w:gutter="0"/>
          <w:cols w:space="708"/>
          <w:docGrid w:linePitch="360"/>
        </w:sectPr>
      </w:pPr>
    </w:p>
    <w:p w14:paraId="3DE04B60" w14:textId="77777777" w:rsidR="000E2966" w:rsidRPr="00900FFA" w:rsidRDefault="000E2966" w:rsidP="000E2966">
      <w:pPr>
        <w:pStyle w:val="1f"/>
        <w:numPr>
          <w:ilvl w:val="0"/>
          <w:numId w:val="35"/>
        </w:numPr>
        <w:rPr>
          <w:rStyle w:val="afb"/>
          <w:i w:val="0"/>
          <w:iCs/>
        </w:rPr>
      </w:pPr>
      <w:r w:rsidRPr="00A07404">
        <w:rPr>
          <w:rStyle w:val="afb"/>
          <w:i w:val="0"/>
          <w:iCs/>
        </w:rPr>
        <w:lastRenderedPageBreak/>
        <w:t xml:space="preserve">Общая характеристика </w:t>
      </w:r>
      <w:r w:rsidRPr="00900FFA">
        <w:rPr>
          <w:rStyle w:val="afb"/>
          <w:i w:val="0"/>
          <w:iCs/>
        </w:rPr>
        <w:t>РАБОЧЕЙ ПРОГРАММЫ УЧЕБНОЙ ДИСЦИПЛИНЫ</w:t>
      </w:r>
    </w:p>
    <w:p w14:paraId="60B86F33" w14:textId="77777777" w:rsidR="000E2966" w:rsidRDefault="000E2966" w:rsidP="000E2966">
      <w:pPr>
        <w:jc w:val="center"/>
        <w:rPr>
          <w:rFonts w:ascii="Times New Roman" w:hAnsi="Times New Roman" w:cs="Times New Roman"/>
          <w:b/>
          <w:sz w:val="24"/>
          <w:szCs w:val="24"/>
        </w:rPr>
      </w:pPr>
      <w:r w:rsidRPr="00923484">
        <w:rPr>
          <w:rFonts w:ascii="Times New Roman" w:eastAsia="Segoe UI" w:hAnsi="Times New Roman" w:cs="Times New Roman"/>
          <w:b/>
          <w:sz w:val="24"/>
          <w:szCs w:val="24"/>
        </w:rPr>
        <w:t xml:space="preserve">«ОП 08 </w:t>
      </w:r>
      <w:r w:rsidRPr="00923484">
        <w:rPr>
          <w:rFonts w:ascii="Times New Roman" w:hAnsi="Times New Roman" w:cs="Times New Roman"/>
          <w:b/>
          <w:sz w:val="24"/>
          <w:szCs w:val="24"/>
        </w:rPr>
        <w:t>Основы автоматизации производства»</w:t>
      </w:r>
    </w:p>
    <w:p w14:paraId="1E8EE2C1" w14:textId="77777777" w:rsidR="000E2966" w:rsidRPr="00923484" w:rsidRDefault="000E2966" w:rsidP="000E2966">
      <w:pPr>
        <w:jc w:val="center"/>
        <w:rPr>
          <w:rFonts w:ascii="Times New Roman" w:hAnsi="Times New Roman" w:cs="Times New Roman"/>
          <w:b/>
          <w:i/>
          <w:sz w:val="24"/>
          <w:szCs w:val="24"/>
        </w:rPr>
      </w:pPr>
    </w:p>
    <w:p w14:paraId="6A9DB6D0" w14:textId="77777777" w:rsidR="000E2966" w:rsidRPr="00EA6E1D" w:rsidRDefault="000E2966" w:rsidP="006158BE">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3F7B4C50" w14:textId="77777777" w:rsidR="000E2966" w:rsidRPr="0051034A" w:rsidRDefault="000E2966" w:rsidP="006158BE">
      <w:pPr>
        <w:spacing w:line="276" w:lineRule="auto"/>
        <w:ind w:firstLine="709"/>
        <w:jc w:val="both"/>
        <w:rPr>
          <w:rFonts w:ascii="Times New Roman" w:hAnsi="Times New Roman"/>
          <w:i/>
          <w:sz w:val="24"/>
          <w:szCs w:val="24"/>
        </w:rPr>
      </w:pPr>
      <w:r w:rsidRPr="00FA680C">
        <w:rPr>
          <w:rFonts w:ascii="Times New Roman" w:eastAsia="Times New Roman" w:hAnsi="Times New Roman" w:cs="Times New Roman"/>
          <w:sz w:val="24"/>
          <w:szCs w:val="24"/>
          <w:lang w:eastAsia="ru-RU"/>
        </w:rPr>
        <w:t xml:space="preserve">Цель </w:t>
      </w:r>
      <w:r>
        <w:rPr>
          <w:rFonts w:ascii="Times New Roman" w:eastAsia="Times New Roman" w:hAnsi="Times New Roman" w:cs="Times New Roman"/>
          <w:sz w:val="24"/>
          <w:szCs w:val="24"/>
          <w:lang w:eastAsia="ru-RU"/>
        </w:rPr>
        <w:t xml:space="preserve">дисциплины </w:t>
      </w:r>
      <w:r w:rsidRPr="00EA6E1D">
        <w:rPr>
          <w:rFonts w:ascii="Times New Roman" w:hAnsi="Times New Roman"/>
        </w:rPr>
        <w:t>«</w:t>
      </w:r>
      <w:r>
        <w:rPr>
          <w:rFonts w:ascii="Times New Roman" w:hAnsi="Times New Roman"/>
        </w:rPr>
        <w:t xml:space="preserve">ОП.08 </w:t>
      </w:r>
      <w:r w:rsidRPr="001E0656">
        <w:rPr>
          <w:rFonts w:ascii="Times New Roman" w:hAnsi="Times New Roman"/>
          <w:sz w:val="24"/>
          <w:szCs w:val="24"/>
        </w:rPr>
        <w:t>Основы автоматизации производства</w:t>
      </w:r>
      <w:r>
        <w:rPr>
          <w:rFonts w:ascii="Times New Roman" w:hAnsi="Times New Roman"/>
          <w:sz w:val="24"/>
          <w:szCs w:val="24"/>
        </w:rPr>
        <w:t>»:</w:t>
      </w:r>
      <w:r w:rsidRPr="00C044C7">
        <w:rPr>
          <w:rFonts w:ascii="Times New Roman" w:hAnsi="Times New Roman"/>
          <w:sz w:val="24"/>
          <w:szCs w:val="24"/>
          <w:shd w:val="clear" w:color="auto" w:fill="FFFFFF"/>
          <w:lang w:bidi="ru-RU"/>
        </w:rPr>
        <w:t xml:space="preserve"> </w:t>
      </w:r>
      <w:r w:rsidRPr="00A97CB1">
        <w:rPr>
          <w:rFonts w:ascii="Times New Roman" w:hAnsi="Times New Roman"/>
          <w:sz w:val="24"/>
          <w:szCs w:val="24"/>
          <w:shd w:val="clear" w:color="auto" w:fill="FFFFFF"/>
          <w:lang w:bidi="ru-RU"/>
        </w:rPr>
        <w:t>более глубоко</w:t>
      </w:r>
      <w:r>
        <w:rPr>
          <w:rFonts w:ascii="Times New Roman" w:hAnsi="Times New Roman"/>
          <w:sz w:val="24"/>
          <w:szCs w:val="24"/>
          <w:shd w:val="clear" w:color="auto" w:fill="FFFFFF"/>
          <w:lang w:bidi="ru-RU"/>
        </w:rPr>
        <w:t>е</w:t>
      </w:r>
      <w:r w:rsidRPr="00A97CB1">
        <w:rPr>
          <w:rFonts w:ascii="Times New Roman" w:hAnsi="Times New Roman"/>
          <w:sz w:val="24"/>
          <w:szCs w:val="24"/>
          <w:shd w:val="clear" w:color="auto" w:fill="FFFFFF"/>
          <w:lang w:bidi="ru-RU"/>
        </w:rPr>
        <w:t xml:space="preserve"> усвоени</w:t>
      </w:r>
      <w:r>
        <w:rPr>
          <w:rFonts w:ascii="Times New Roman" w:hAnsi="Times New Roman"/>
          <w:sz w:val="24"/>
          <w:szCs w:val="24"/>
          <w:shd w:val="clear" w:color="auto" w:fill="FFFFFF"/>
          <w:lang w:bidi="ru-RU"/>
        </w:rPr>
        <w:t>е</w:t>
      </w:r>
      <w:r w:rsidRPr="00A97CB1">
        <w:rPr>
          <w:rFonts w:ascii="Times New Roman" w:hAnsi="Times New Roman"/>
          <w:sz w:val="24"/>
          <w:szCs w:val="24"/>
          <w:shd w:val="clear" w:color="auto" w:fill="FFFFFF"/>
          <w:lang w:bidi="ru-RU"/>
        </w:rPr>
        <w:t xml:space="preserve"> профессиональной деятельности по </w:t>
      </w:r>
      <w:r w:rsidRPr="00A97CB1">
        <w:rPr>
          <w:rFonts w:ascii="Times New Roman" w:hAnsi="Times New Roman"/>
          <w:sz w:val="24"/>
          <w:szCs w:val="24"/>
        </w:rPr>
        <w:t>профессии с учетом требований современного рынка труда и по запросу работодателей</w:t>
      </w:r>
      <w:r>
        <w:rPr>
          <w:rFonts w:ascii="Times New Roman" w:hAnsi="Times New Roman"/>
          <w:sz w:val="24"/>
          <w:szCs w:val="24"/>
        </w:rPr>
        <w:t>.</w:t>
      </w:r>
    </w:p>
    <w:p w14:paraId="782B717A" w14:textId="77777777" w:rsidR="000E2966" w:rsidRPr="001E0656" w:rsidRDefault="000E2966" w:rsidP="006158BE">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Дисциплина «Наименование» </w:t>
      </w:r>
      <w:r w:rsidRPr="00E11160">
        <w:rPr>
          <w:rFonts w:ascii="Times New Roman" w:hAnsi="Times New Roman" w:cs="Times New Roman"/>
          <w:sz w:val="24"/>
          <w:szCs w:val="24"/>
        </w:rPr>
        <w:t>включен</w:t>
      </w:r>
      <w:r>
        <w:rPr>
          <w:rFonts w:ascii="Times New Roman" w:hAnsi="Times New Roman" w:cs="Times New Roman"/>
          <w:sz w:val="24"/>
          <w:szCs w:val="24"/>
        </w:rPr>
        <w:t>а</w:t>
      </w:r>
      <w:r w:rsidRPr="00E11160">
        <w:rPr>
          <w:rFonts w:ascii="Times New Roman" w:hAnsi="Times New Roman" w:cs="Times New Roman"/>
          <w:sz w:val="24"/>
          <w:szCs w:val="24"/>
        </w:rPr>
        <w:t xml:space="preserve"> в </w:t>
      </w:r>
      <w:r w:rsidRPr="0064776D">
        <w:rPr>
          <w:rFonts w:ascii="Times New Roman" w:hAnsi="Times New Roman" w:cs="Times New Roman"/>
          <w:iCs/>
          <w:sz w:val="24"/>
          <w:szCs w:val="24"/>
        </w:rPr>
        <w:t xml:space="preserve">вариативную часть </w:t>
      </w:r>
      <w:r>
        <w:rPr>
          <w:rFonts w:ascii="Times New Roman" w:hAnsi="Times New Roman" w:cs="Times New Roman"/>
          <w:iCs/>
          <w:sz w:val="24"/>
          <w:szCs w:val="24"/>
        </w:rPr>
        <w:t xml:space="preserve">общепрофессионального цикла </w:t>
      </w:r>
      <w:r w:rsidRPr="0064776D">
        <w:rPr>
          <w:rFonts w:ascii="Times New Roman" w:hAnsi="Times New Roman" w:cs="Times New Roman"/>
          <w:iCs/>
          <w:sz w:val="24"/>
          <w:szCs w:val="24"/>
        </w:rPr>
        <w:t>образовательной программы</w:t>
      </w:r>
      <w:r w:rsidRPr="0064776D">
        <w:rPr>
          <w:rFonts w:ascii="Times New Roman" w:hAnsi="Times New Roman"/>
          <w:sz w:val="24"/>
          <w:szCs w:val="24"/>
        </w:rPr>
        <w:t xml:space="preserve"> с целью изучения и приобретения практических навыков</w:t>
      </w:r>
      <w:r w:rsidRPr="0051034A">
        <w:rPr>
          <w:rFonts w:ascii="Times New Roman" w:hAnsi="Times New Roman"/>
          <w:sz w:val="24"/>
          <w:szCs w:val="24"/>
        </w:rPr>
        <w:t xml:space="preserve"> студентами по основам автоматизации технологических процессов для организаций, принципам работы автоматических систем, систем мониторинга и управления оборудованием, теоретических основ надежности систем управления</w:t>
      </w:r>
      <w:r w:rsidRPr="0051034A">
        <w:rPr>
          <w:sz w:val="24"/>
          <w:szCs w:val="24"/>
        </w:rPr>
        <w:t xml:space="preserve"> </w:t>
      </w:r>
      <w:r w:rsidRPr="0051034A">
        <w:rPr>
          <w:rFonts w:ascii="Times New Roman" w:hAnsi="Times New Roman"/>
          <w:sz w:val="24"/>
          <w:szCs w:val="24"/>
        </w:rPr>
        <w:t>по запросу работодателя ООО «ЖЭК Уварово».</w:t>
      </w:r>
    </w:p>
    <w:p w14:paraId="35AD3C0C" w14:textId="77777777" w:rsidR="000E2966" w:rsidRDefault="000E2966" w:rsidP="006158BE">
      <w:pPr>
        <w:pStyle w:val="114"/>
        <w:rPr>
          <w:rFonts w:ascii="Times New Roman" w:hAnsi="Times New Roman"/>
        </w:rPr>
      </w:pPr>
    </w:p>
    <w:p w14:paraId="51E57365" w14:textId="77777777" w:rsidR="000E2966" w:rsidRPr="00EA6E1D" w:rsidRDefault="000E2966" w:rsidP="006158BE">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6A88DE21" w14:textId="77777777" w:rsidR="000E2966" w:rsidRDefault="000E2966" w:rsidP="006158BE">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ОПОП-П)</w:t>
      </w:r>
      <w:r w:rsidRPr="00FA680C">
        <w:rPr>
          <w:rFonts w:ascii="Times New Roman" w:eastAsia="Times New Roman" w:hAnsi="Times New Roman" w:cs="Times New Roman"/>
          <w:sz w:val="24"/>
          <w:szCs w:val="24"/>
          <w:lang w:eastAsia="ru-RU"/>
        </w:rPr>
        <w:t>.</w:t>
      </w:r>
    </w:p>
    <w:p w14:paraId="1FBE7C2B" w14:textId="77777777" w:rsidR="000E2966" w:rsidRDefault="000E2966" w:rsidP="006158BE">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2794"/>
        <w:gridCol w:w="2794"/>
        <w:gridCol w:w="2794"/>
      </w:tblGrid>
      <w:tr w:rsidR="000E2966" w:rsidRPr="00900FFA" w14:paraId="6E3BFB43" w14:textId="77777777" w:rsidTr="006158BE">
        <w:tc>
          <w:tcPr>
            <w:tcW w:w="1246" w:type="dxa"/>
            <w:tcBorders>
              <w:top w:val="single" w:sz="4" w:space="0" w:color="auto"/>
              <w:left w:val="single" w:sz="4" w:space="0" w:color="auto"/>
              <w:right w:val="single" w:sz="4" w:space="0" w:color="auto"/>
            </w:tcBorders>
          </w:tcPr>
          <w:p w14:paraId="69AE51D7" w14:textId="77777777" w:rsidR="000E2966" w:rsidRPr="00900FFA" w:rsidRDefault="000E2966" w:rsidP="006158BE">
            <w:pPr>
              <w:rPr>
                <w:rStyle w:val="afb"/>
                <w:b/>
                <w:i w:val="0"/>
                <w:sz w:val="24"/>
                <w:szCs w:val="24"/>
              </w:rPr>
            </w:pPr>
            <w:r w:rsidRPr="00900FFA">
              <w:rPr>
                <w:rStyle w:val="afb"/>
                <w:b/>
                <w:i w:val="0"/>
                <w:sz w:val="24"/>
                <w:szCs w:val="24"/>
              </w:rPr>
              <w:t xml:space="preserve">Код ОК, </w:t>
            </w:r>
          </w:p>
          <w:p w14:paraId="5F86853D" w14:textId="77777777" w:rsidR="000E2966" w:rsidRPr="00900FFA" w:rsidRDefault="000E2966" w:rsidP="006158BE">
            <w:pPr>
              <w:rPr>
                <w:rStyle w:val="afb"/>
                <w:b/>
                <w:sz w:val="24"/>
                <w:szCs w:val="24"/>
              </w:rPr>
            </w:pPr>
          </w:p>
        </w:tc>
        <w:tc>
          <w:tcPr>
            <w:tcW w:w="2794" w:type="dxa"/>
            <w:tcBorders>
              <w:top w:val="single" w:sz="4" w:space="0" w:color="auto"/>
              <w:left w:val="single" w:sz="4" w:space="0" w:color="auto"/>
              <w:right w:val="single" w:sz="4" w:space="0" w:color="auto"/>
            </w:tcBorders>
          </w:tcPr>
          <w:p w14:paraId="46B250B9" w14:textId="77777777" w:rsidR="000E2966" w:rsidRPr="00900FFA" w:rsidRDefault="000E2966" w:rsidP="006158BE">
            <w:pPr>
              <w:jc w:val="center"/>
              <w:rPr>
                <w:rFonts w:ascii="Times New Roman" w:hAnsi="Times New Roman" w:cs="Times New Roman"/>
                <w:b/>
                <w:sz w:val="24"/>
                <w:szCs w:val="24"/>
              </w:rPr>
            </w:pPr>
            <w:r w:rsidRPr="00900FFA">
              <w:rPr>
                <w:rFonts w:ascii="Times New Roman" w:hAnsi="Times New Roman" w:cs="Times New Roman"/>
                <w:b/>
                <w:sz w:val="24"/>
                <w:szCs w:val="24"/>
              </w:rPr>
              <w:t>Уметь</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41CFA1B3" w14:textId="77777777" w:rsidR="000E2966" w:rsidRPr="00900FFA" w:rsidRDefault="000E2966" w:rsidP="006158BE">
            <w:pPr>
              <w:jc w:val="center"/>
              <w:rPr>
                <w:rFonts w:ascii="Times New Roman" w:hAnsi="Times New Roman" w:cs="Times New Roman"/>
                <w:b/>
                <w:i/>
                <w:sz w:val="24"/>
                <w:szCs w:val="24"/>
              </w:rPr>
            </w:pPr>
            <w:r w:rsidRPr="00900FFA">
              <w:rPr>
                <w:rFonts w:ascii="Times New Roman" w:hAnsi="Times New Roman" w:cs="Times New Roman"/>
                <w:b/>
                <w:sz w:val="24"/>
                <w:szCs w:val="24"/>
              </w:rPr>
              <w:t>Знать</w:t>
            </w:r>
          </w:p>
        </w:tc>
        <w:tc>
          <w:tcPr>
            <w:tcW w:w="2794" w:type="dxa"/>
            <w:tcBorders>
              <w:top w:val="single" w:sz="4" w:space="0" w:color="auto"/>
              <w:left w:val="single" w:sz="4" w:space="0" w:color="auto"/>
              <w:bottom w:val="single" w:sz="4" w:space="0" w:color="auto"/>
              <w:right w:val="single" w:sz="4" w:space="0" w:color="auto"/>
            </w:tcBorders>
          </w:tcPr>
          <w:p w14:paraId="557B175C" w14:textId="77777777" w:rsidR="000E2966" w:rsidRPr="00900FFA" w:rsidRDefault="000E2966" w:rsidP="006158BE">
            <w:pPr>
              <w:jc w:val="center"/>
              <w:rPr>
                <w:rFonts w:ascii="Times New Roman" w:hAnsi="Times New Roman" w:cs="Times New Roman"/>
                <w:b/>
                <w:i/>
                <w:sz w:val="24"/>
                <w:szCs w:val="24"/>
              </w:rPr>
            </w:pPr>
            <w:r w:rsidRPr="00934AEA">
              <w:rPr>
                <w:rFonts w:ascii="Times New Roman" w:hAnsi="Times New Roman" w:cs="Times New Roman"/>
                <w:b/>
                <w:sz w:val="24"/>
                <w:szCs w:val="24"/>
              </w:rPr>
              <w:t xml:space="preserve">Владеть навыками </w:t>
            </w:r>
          </w:p>
        </w:tc>
      </w:tr>
      <w:tr w:rsidR="000E2966" w:rsidRPr="00900FFA" w14:paraId="25BE0535" w14:textId="77777777" w:rsidTr="006158BE">
        <w:tc>
          <w:tcPr>
            <w:tcW w:w="1246" w:type="dxa"/>
            <w:tcBorders>
              <w:top w:val="single" w:sz="4" w:space="0" w:color="auto"/>
              <w:left w:val="single" w:sz="4" w:space="0" w:color="auto"/>
              <w:right w:val="single" w:sz="4" w:space="0" w:color="auto"/>
            </w:tcBorders>
          </w:tcPr>
          <w:p w14:paraId="0E232730" w14:textId="77777777" w:rsidR="000E2966" w:rsidRPr="00900FFA" w:rsidRDefault="000E2966" w:rsidP="006158BE">
            <w:pPr>
              <w:rPr>
                <w:rFonts w:ascii="Times New Roman" w:hAnsi="Times New Roman" w:cs="Times New Roman"/>
                <w:bCs/>
                <w:sz w:val="24"/>
                <w:szCs w:val="24"/>
              </w:rPr>
            </w:pPr>
            <w:r>
              <w:rPr>
                <w:rFonts w:ascii="Times New Roman" w:hAnsi="Times New Roman" w:cs="Times New Roman"/>
                <w:bCs/>
                <w:sz w:val="24"/>
                <w:szCs w:val="24"/>
              </w:rPr>
              <w:t>ОК.01</w:t>
            </w:r>
          </w:p>
        </w:tc>
        <w:tc>
          <w:tcPr>
            <w:tcW w:w="2794" w:type="dxa"/>
            <w:tcBorders>
              <w:top w:val="single" w:sz="4" w:space="0" w:color="auto"/>
              <w:left w:val="single" w:sz="4" w:space="0" w:color="auto"/>
              <w:right w:val="single" w:sz="4" w:space="0" w:color="auto"/>
            </w:tcBorders>
          </w:tcPr>
          <w:p w14:paraId="75A31B00" w14:textId="77777777" w:rsidR="000E2966" w:rsidRDefault="000E2966" w:rsidP="006158BE">
            <w:pPr>
              <w:rPr>
                <w:rFonts w:ascii="Times New Roman" w:hAnsi="Times New Roman"/>
              </w:rPr>
            </w:pPr>
            <w:r>
              <w:rPr>
                <w:rFonts w:ascii="Times New Roman" w:hAnsi="Times New Roman"/>
              </w:rPr>
              <w:t>распознавать задачу и/или проблему в профессиональном и/или социальном контексте, анализировать и выделять её составные части</w:t>
            </w:r>
          </w:p>
          <w:p w14:paraId="0D4FC28B" w14:textId="77777777" w:rsidR="000E2966" w:rsidRDefault="000E2966" w:rsidP="006158BE">
            <w:pPr>
              <w:rPr>
                <w:rFonts w:ascii="Times New Roman" w:hAnsi="Times New Roman"/>
              </w:rPr>
            </w:pPr>
            <w:r>
              <w:rPr>
                <w:rFonts w:ascii="Times New Roman" w:hAnsi="Times New Roman"/>
              </w:rPr>
              <w:t>определять этапы решения задачи, составлять план действия, реализовывать составленный план, определять необходимые ресурсы</w:t>
            </w:r>
          </w:p>
          <w:p w14:paraId="47E70591" w14:textId="77777777" w:rsidR="000E2966" w:rsidRDefault="000E2966" w:rsidP="006158BE">
            <w:pPr>
              <w:rPr>
                <w:rFonts w:ascii="Times New Roman" w:hAnsi="Times New Roman"/>
              </w:rPr>
            </w:pPr>
            <w:r>
              <w:rPr>
                <w:rFonts w:ascii="Times New Roman" w:hAnsi="Times New Roman"/>
              </w:rPr>
              <w:t>выявлять и эффективно искать информацию, необходимую для решения задачи и/или проблемы</w:t>
            </w:r>
          </w:p>
          <w:p w14:paraId="04CD78ED" w14:textId="77777777" w:rsidR="000E2966" w:rsidRDefault="000E2966" w:rsidP="006158BE">
            <w:pPr>
              <w:rPr>
                <w:rFonts w:ascii="Times New Roman" w:hAnsi="Times New Roman"/>
              </w:rPr>
            </w:pPr>
            <w:r>
              <w:rPr>
                <w:rFonts w:ascii="Times New Roman" w:hAnsi="Times New Roman"/>
              </w:rPr>
              <w:t>владеть актуальными методами работы в профессиональной и смежных сферах</w:t>
            </w:r>
          </w:p>
          <w:p w14:paraId="59A4C921" w14:textId="77777777" w:rsidR="000E2966" w:rsidRDefault="000E2966" w:rsidP="006158BE">
            <w:pPr>
              <w:rPr>
                <w:rFonts w:ascii="Times New Roman" w:hAnsi="Times New Roman"/>
              </w:rPr>
            </w:pPr>
            <w:r>
              <w:rPr>
                <w:rFonts w:ascii="Times New Roman" w:hAnsi="Times New Roman"/>
              </w:rPr>
              <w:t>оценивать результат и последствия своих действий (самостоятельно или с помощью наставника)</w:t>
            </w:r>
          </w:p>
          <w:p w14:paraId="21C4D733" w14:textId="77777777" w:rsidR="000E2966" w:rsidRPr="00900FFA" w:rsidRDefault="000E2966" w:rsidP="006158BE">
            <w:pPr>
              <w:rPr>
                <w:rFonts w:ascii="Times New Roman" w:hAnsi="Times New Roman" w:cs="Times New Roman"/>
                <w:bCs/>
                <w:sz w:val="24"/>
                <w:szCs w:val="24"/>
              </w:rPr>
            </w:pP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17807BB3" w14:textId="77777777" w:rsidR="000E2966" w:rsidRDefault="000E2966" w:rsidP="006158BE">
            <w:pPr>
              <w:rPr>
                <w:rFonts w:ascii="Times New Roman" w:hAnsi="Times New Roman"/>
              </w:rPr>
            </w:pPr>
            <w:r>
              <w:rPr>
                <w:rFonts w:ascii="Times New Roman" w:hAnsi="Times New Roman"/>
              </w:rPr>
              <w:t xml:space="preserve">актуальный профессиональный и социальный контекст, в котором приходится работать и жить </w:t>
            </w:r>
          </w:p>
          <w:p w14:paraId="37163009" w14:textId="77777777" w:rsidR="000E2966" w:rsidRDefault="000E2966" w:rsidP="006158BE">
            <w:pPr>
              <w:rPr>
                <w:rFonts w:ascii="Times New Roman" w:hAnsi="Times New Roman"/>
              </w:rPr>
            </w:pPr>
            <w:r>
              <w:rPr>
                <w:rFonts w:ascii="Times New Roman" w:hAnsi="Times New Roman"/>
              </w:rPr>
              <w:t>структура плана для решения задач, алгоритмы выполнения работ в профессиональной и смежных областях</w:t>
            </w:r>
          </w:p>
          <w:p w14:paraId="693D90F9" w14:textId="77777777" w:rsidR="000E2966" w:rsidRDefault="000E2966" w:rsidP="006158BE">
            <w:pPr>
              <w:rPr>
                <w:rFonts w:ascii="Times New Roman" w:hAnsi="Times New Roman"/>
              </w:rPr>
            </w:pPr>
            <w:r>
              <w:rPr>
                <w:rFonts w:ascii="Times New Roman" w:hAnsi="Times New Roman"/>
              </w:rPr>
              <w:t>основные источники информации и ресурсы для решения задач и/или проблем в профессиональном и/или социальном контексте</w:t>
            </w:r>
          </w:p>
          <w:p w14:paraId="79EF9A23" w14:textId="77777777" w:rsidR="000E2966" w:rsidRDefault="000E2966" w:rsidP="006158BE">
            <w:pPr>
              <w:rPr>
                <w:rFonts w:ascii="Times New Roman" w:hAnsi="Times New Roman"/>
              </w:rPr>
            </w:pPr>
            <w:r>
              <w:rPr>
                <w:rFonts w:ascii="Times New Roman" w:hAnsi="Times New Roman"/>
              </w:rPr>
              <w:t>методы работы в профессиональной и смежных сферах</w:t>
            </w:r>
          </w:p>
          <w:p w14:paraId="77F93051" w14:textId="77777777" w:rsidR="000E2966" w:rsidRPr="00900FFA" w:rsidRDefault="000E2966" w:rsidP="006158BE">
            <w:pPr>
              <w:rPr>
                <w:rFonts w:ascii="Times New Roman" w:hAnsi="Times New Roman" w:cs="Times New Roman"/>
                <w:bCs/>
                <w:i/>
                <w:sz w:val="24"/>
                <w:szCs w:val="24"/>
              </w:rPr>
            </w:pPr>
            <w:r>
              <w:rPr>
                <w:rFonts w:ascii="Times New Roman" w:hAnsi="Times New Roman"/>
              </w:rPr>
              <w:t>порядок оценки результатов решения задач профессиональной деятельности</w:t>
            </w:r>
          </w:p>
        </w:tc>
        <w:tc>
          <w:tcPr>
            <w:tcW w:w="2794" w:type="dxa"/>
            <w:tcBorders>
              <w:top w:val="single" w:sz="4" w:space="0" w:color="auto"/>
              <w:left w:val="single" w:sz="4" w:space="0" w:color="auto"/>
              <w:bottom w:val="single" w:sz="4" w:space="0" w:color="auto"/>
              <w:right w:val="single" w:sz="4" w:space="0" w:color="auto"/>
            </w:tcBorders>
          </w:tcPr>
          <w:p w14:paraId="2DBF7A27" w14:textId="77777777" w:rsidR="000E2966" w:rsidRPr="00900FFA" w:rsidRDefault="000E2966" w:rsidP="006158BE">
            <w:pPr>
              <w:jc w:val="center"/>
              <w:rPr>
                <w:rFonts w:ascii="Times New Roman" w:hAnsi="Times New Roman" w:cs="Times New Roman"/>
                <w:bCs/>
                <w:i/>
                <w:sz w:val="24"/>
                <w:szCs w:val="24"/>
              </w:rPr>
            </w:pPr>
            <w:r w:rsidRPr="00900FFA">
              <w:rPr>
                <w:rFonts w:ascii="Times New Roman" w:hAnsi="Times New Roman" w:cs="Times New Roman"/>
                <w:bCs/>
                <w:i/>
                <w:sz w:val="24"/>
                <w:szCs w:val="24"/>
              </w:rPr>
              <w:t>-</w:t>
            </w:r>
          </w:p>
        </w:tc>
      </w:tr>
      <w:tr w:rsidR="000E2966" w:rsidRPr="00900FFA" w14:paraId="3AA98C11" w14:textId="77777777" w:rsidTr="006158BE">
        <w:trPr>
          <w:trHeight w:val="200"/>
        </w:trPr>
        <w:tc>
          <w:tcPr>
            <w:tcW w:w="1246" w:type="dxa"/>
            <w:tcBorders>
              <w:top w:val="single" w:sz="4" w:space="0" w:color="auto"/>
              <w:left w:val="single" w:sz="4" w:space="0" w:color="auto"/>
              <w:right w:val="single" w:sz="4" w:space="0" w:color="auto"/>
            </w:tcBorders>
          </w:tcPr>
          <w:p w14:paraId="05DA9055" w14:textId="77777777" w:rsidR="000E2966" w:rsidRPr="00900FFA" w:rsidRDefault="000E2966" w:rsidP="006158BE">
            <w:pPr>
              <w:rPr>
                <w:rFonts w:ascii="Times New Roman" w:hAnsi="Times New Roman" w:cs="Times New Roman"/>
                <w:bCs/>
                <w:sz w:val="24"/>
                <w:szCs w:val="24"/>
              </w:rPr>
            </w:pPr>
            <w:r>
              <w:rPr>
                <w:rFonts w:ascii="Times New Roman" w:hAnsi="Times New Roman" w:cs="Times New Roman"/>
                <w:bCs/>
                <w:sz w:val="24"/>
                <w:szCs w:val="24"/>
              </w:rPr>
              <w:lastRenderedPageBreak/>
              <w:t>ОК.02</w:t>
            </w:r>
          </w:p>
        </w:tc>
        <w:tc>
          <w:tcPr>
            <w:tcW w:w="2794" w:type="dxa"/>
            <w:tcBorders>
              <w:top w:val="single" w:sz="4" w:space="0" w:color="auto"/>
              <w:left w:val="single" w:sz="4" w:space="0" w:color="auto"/>
              <w:right w:val="single" w:sz="4" w:space="0" w:color="auto"/>
            </w:tcBorders>
          </w:tcPr>
          <w:p w14:paraId="2CDFCAB2" w14:textId="77777777" w:rsidR="000E2966" w:rsidRDefault="000E2966" w:rsidP="006158BE">
            <w:pPr>
              <w:rPr>
                <w:rFonts w:ascii="Times New Roman" w:hAnsi="Times New Roman"/>
              </w:rPr>
            </w:pPr>
            <w:r>
              <w:rPr>
                <w:rFonts w:ascii="Times New Roman" w:hAnsi="Times New Roman"/>
              </w:rPr>
              <w:t>определять задачи для поиска информации, планировать процесс поиска, выбирать необходимые источники информации</w:t>
            </w:r>
          </w:p>
          <w:p w14:paraId="206FE2E3" w14:textId="77777777" w:rsidR="000E2966" w:rsidRDefault="000E2966" w:rsidP="006158BE">
            <w:pPr>
              <w:rPr>
                <w:rFonts w:ascii="Times New Roman" w:hAnsi="Times New Roman"/>
                <w:b/>
              </w:rPr>
            </w:pPr>
            <w:r>
              <w:rPr>
                <w:rFonts w:ascii="Times New Roman" w:hAnsi="Times New Roman"/>
              </w:rPr>
              <w:t>выделять наиболее значимое в перечне информации, структурировать получаемую информацию, оформлять результаты поиска</w:t>
            </w:r>
          </w:p>
          <w:p w14:paraId="7F5FD83B" w14:textId="77777777" w:rsidR="000E2966" w:rsidRDefault="000E2966" w:rsidP="006158BE">
            <w:pPr>
              <w:rPr>
                <w:rFonts w:ascii="Times New Roman" w:hAnsi="Times New Roman"/>
                <w:b/>
              </w:rPr>
            </w:pPr>
            <w:r>
              <w:rPr>
                <w:rFonts w:ascii="Times New Roman" w:hAnsi="Times New Roman"/>
              </w:rPr>
              <w:t>оценивать практическую значимость результатов поиска</w:t>
            </w:r>
          </w:p>
          <w:p w14:paraId="1AF7515D" w14:textId="77777777" w:rsidR="000E2966" w:rsidRDefault="000E2966" w:rsidP="006158BE">
            <w:pPr>
              <w:rPr>
                <w:rFonts w:ascii="Times New Roman" w:hAnsi="Times New Roman"/>
                <w:b/>
              </w:rPr>
            </w:pPr>
            <w:r>
              <w:rPr>
                <w:rFonts w:ascii="Times New Roman" w:hAnsi="Times New Roman"/>
              </w:rPr>
              <w:t>применять средства информационных технологий для решения профессиональных задач</w:t>
            </w:r>
          </w:p>
          <w:p w14:paraId="1CF90F11" w14:textId="77777777" w:rsidR="000E2966" w:rsidRDefault="000E2966" w:rsidP="006158BE">
            <w:pPr>
              <w:rPr>
                <w:rFonts w:ascii="Times New Roman" w:hAnsi="Times New Roman"/>
                <w:b/>
              </w:rPr>
            </w:pPr>
            <w:r>
              <w:rPr>
                <w:rFonts w:ascii="Times New Roman" w:hAnsi="Times New Roman"/>
              </w:rPr>
              <w:t>использовать современное программное обеспечение в профессиональной деятельности</w:t>
            </w:r>
          </w:p>
          <w:p w14:paraId="19C3AE15" w14:textId="77777777" w:rsidR="000E2966" w:rsidRDefault="000E2966" w:rsidP="006158BE">
            <w:pPr>
              <w:rPr>
                <w:rFonts w:ascii="Times New Roman" w:hAnsi="Times New Roman"/>
                <w:b/>
              </w:rPr>
            </w:pPr>
            <w:r>
              <w:rPr>
                <w:rFonts w:ascii="Times New Roman" w:hAnsi="Times New Roman"/>
              </w:rPr>
              <w:t>использовать различные цифровые средства для решения профессиональных задач</w:t>
            </w:r>
          </w:p>
          <w:p w14:paraId="02FA2A3C" w14:textId="77777777" w:rsidR="000E2966" w:rsidRPr="00900FFA" w:rsidRDefault="000E2966" w:rsidP="006158BE">
            <w:pPr>
              <w:rPr>
                <w:rFonts w:ascii="Times New Roman" w:hAnsi="Times New Roman" w:cs="Times New Roman"/>
                <w:bCs/>
                <w:sz w:val="24"/>
                <w:szCs w:val="24"/>
              </w:rPr>
            </w:pP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5232E1AA" w14:textId="77777777" w:rsidR="000E2966" w:rsidRDefault="000E2966" w:rsidP="006158BE">
            <w:pPr>
              <w:rPr>
                <w:rFonts w:ascii="Times New Roman" w:hAnsi="Times New Roman"/>
                <w:b/>
              </w:rPr>
            </w:pPr>
            <w:r>
              <w:rPr>
                <w:rFonts w:ascii="Times New Roman" w:hAnsi="Times New Roman"/>
              </w:rPr>
              <w:t>номенклатура информационных источников, применяемых в профессиональной деятельности</w:t>
            </w:r>
          </w:p>
          <w:p w14:paraId="05081480" w14:textId="77777777" w:rsidR="000E2966" w:rsidRDefault="000E2966" w:rsidP="006158BE">
            <w:pPr>
              <w:rPr>
                <w:rFonts w:ascii="Times New Roman" w:hAnsi="Times New Roman"/>
                <w:b/>
              </w:rPr>
            </w:pPr>
            <w:r>
              <w:rPr>
                <w:rFonts w:ascii="Times New Roman" w:hAnsi="Times New Roman"/>
              </w:rPr>
              <w:t>приемы структурирования информации</w:t>
            </w:r>
          </w:p>
          <w:p w14:paraId="22071F89" w14:textId="77777777" w:rsidR="000E2966" w:rsidRDefault="000E2966" w:rsidP="006158BE">
            <w:pPr>
              <w:rPr>
                <w:rFonts w:ascii="Times New Roman" w:hAnsi="Times New Roman"/>
                <w:b/>
              </w:rPr>
            </w:pPr>
            <w:r>
              <w:rPr>
                <w:rFonts w:ascii="Times New Roman" w:hAnsi="Times New Roman"/>
              </w:rPr>
              <w:t>формат оформления результатов поиска информации</w:t>
            </w:r>
          </w:p>
          <w:p w14:paraId="0651849E" w14:textId="77777777" w:rsidR="000E2966" w:rsidRDefault="000E2966" w:rsidP="006158BE">
            <w:pPr>
              <w:rPr>
                <w:rFonts w:ascii="Times New Roman" w:hAnsi="Times New Roman"/>
                <w:b/>
              </w:rPr>
            </w:pPr>
            <w:r>
              <w:rPr>
                <w:rFonts w:ascii="Times New Roman" w:hAnsi="Times New Roman"/>
              </w:rPr>
              <w:t xml:space="preserve">современные средства и устройства информатизации, порядок их применения и </w:t>
            </w:r>
          </w:p>
          <w:p w14:paraId="00595D92" w14:textId="77777777" w:rsidR="000E2966" w:rsidRPr="00900FFA" w:rsidRDefault="000E2966" w:rsidP="006158BE">
            <w:pPr>
              <w:rPr>
                <w:rFonts w:ascii="Times New Roman" w:hAnsi="Times New Roman" w:cs="Times New Roman"/>
                <w:bCs/>
                <w:i/>
                <w:sz w:val="24"/>
                <w:szCs w:val="24"/>
              </w:rPr>
            </w:pPr>
            <w:r>
              <w:rPr>
                <w:rFonts w:ascii="Times New Roman" w:hAnsi="Times New Roman"/>
              </w:rPr>
              <w:t>программное обеспечение в профессиональной деятельности, в том числе цифровые средства</w:t>
            </w:r>
          </w:p>
        </w:tc>
        <w:tc>
          <w:tcPr>
            <w:tcW w:w="2794" w:type="dxa"/>
            <w:tcBorders>
              <w:top w:val="single" w:sz="4" w:space="0" w:color="auto"/>
              <w:left w:val="single" w:sz="4" w:space="0" w:color="auto"/>
              <w:bottom w:val="single" w:sz="4" w:space="0" w:color="auto"/>
              <w:right w:val="single" w:sz="4" w:space="0" w:color="auto"/>
            </w:tcBorders>
          </w:tcPr>
          <w:p w14:paraId="7F67580B" w14:textId="77777777" w:rsidR="000E2966" w:rsidRPr="00900FFA" w:rsidRDefault="000E2966" w:rsidP="006158BE">
            <w:pPr>
              <w:jc w:val="center"/>
              <w:rPr>
                <w:rFonts w:ascii="Times New Roman" w:hAnsi="Times New Roman" w:cs="Times New Roman"/>
                <w:bCs/>
                <w:i/>
                <w:sz w:val="24"/>
                <w:szCs w:val="24"/>
              </w:rPr>
            </w:pPr>
          </w:p>
        </w:tc>
      </w:tr>
      <w:tr w:rsidR="000E2966" w:rsidRPr="00900FFA" w14:paraId="2BED6D96" w14:textId="77777777" w:rsidTr="006158BE">
        <w:tc>
          <w:tcPr>
            <w:tcW w:w="1246" w:type="dxa"/>
            <w:tcBorders>
              <w:top w:val="single" w:sz="4" w:space="0" w:color="auto"/>
              <w:left w:val="single" w:sz="4" w:space="0" w:color="auto"/>
              <w:right w:val="single" w:sz="4" w:space="0" w:color="auto"/>
            </w:tcBorders>
          </w:tcPr>
          <w:p w14:paraId="156F49F6" w14:textId="77777777" w:rsidR="000E2966" w:rsidRPr="00900FFA" w:rsidRDefault="000E2966" w:rsidP="006158BE">
            <w:pPr>
              <w:rPr>
                <w:rFonts w:ascii="Times New Roman" w:hAnsi="Times New Roman" w:cs="Times New Roman"/>
                <w:bCs/>
                <w:sz w:val="24"/>
                <w:szCs w:val="24"/>
              </w:rPr>
            </w:pPr>
            <w:r w:rsidRPr="00275BE7">
              <w:rPr>
                <w:rFonts w:ascii="Times New Roman" w:hAnsi="Times New Roman" w:cs="Times New Roman"/>
                <w:bCs/>
                <w:sz w:val="24"/>
                <w:szCs w:val="24"/>
              </w:rPr>
              <w:t>ОК.0</w:t>
            </w:r>
            <w:r>
              <w:rPr>
                <w:rFonts w:ascii="Times New Roman" w:hAnsi="Times New Roman" w:cs="Times New Roman"/>
                <w:bCs/>
                <w:sz w:val="24"/>
                <w:szCs w:val="24"/>
              </w:rPr>
              <w:t>5</w:t>
            </w:r>
          </w:p>
        </w:tc>
        <w:tc>
          <w:tcPr>
            <w:tcW w:w="2794" w:type="dxa"/>
            <w:tcBorders>
              <w:top w:val="single" w:sz="4" w:space="0" w:color="auto"/>
              <w:left w:val="single" w:sz="4" w:space="0" w:color="auto"/>
              <w:right w:val="single" w:sz="4" w:space="0" w:color="auto"/>
            </w:tcBorders>
          </w:tcPr>
          <w:p w14:paraId="6975176A" w14:textId="77777777" w:rsidR="000E2966" w:rsidRDefault="000E2966" w:rsidP="006158BE">
            <w:pPr>
              <w:rPr>
                <w:rFonts w:ascii="Times New Roman" w:hAnsi="Times New Roman"/>
                <w:b/>
              </w:rPr>
            </w:pPr>
            <w:r>
              <w:rPr>
                <w:rFonts w:ascii="Times New Roman" w:hAnsi="Times New Roman"/>
              </w:rPr>
              <w:t>грамотно излагать свои мысли и оформлять документы по профессиональной тематике на государственном языке</w:t>
            </w:r>
          </w:p>
          <w:p w14:paraId="4C102E6D" w14:textId="77777777" w:rsidR="000E2966" w:rsidRPr="00900FFA" w:rsidRDefault="000E2966" w:rsidP="006158BE">
            <w:pPr>
              <w:rPr>
                <w:rFonts w:ascii="Times New Roman" w:hAnsi="Times New Roman" w:cs="Times New Roman"/>
                <w:bCs/>
                <w:sz w:val="24"/>
                <w:szCs w:val="24"/>
              </w:rPr>
            </w:pPr>
            <w:r>
              <w:rPr>
                <w:rFonts w:ascii="Times New Roman" w:hAnsi="Times New Roman"/>
              </w:rPr>
              <w:t>проявлять толерантность в рабочем коллективе</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23D1DB2C" w14:textId="77777777" w:rsidR="000E2966" w:rsidRDefault="000E2966" w:rsidP="006158BE">
            <w:pPr>
              <w:rPr>
                <w:rFonts w:ascii="Times New Roman" w:hAnsi="Times New Roman"/>
              </w:rPr>
            </w:pPr>
            <w:r>
              <w:rPr>
                <w:rFonts w:ascii="Times New Roman" w:hAnsi="Times New Roman"/>
              </w:rPr>
              <w:t xml:space="preserve">правила оформления документов </w:t>
            </w:r>
          </w:p>
          <w:p w14:paraId="44D1FD14" w14:textId="77777777" w:rsidR="000E2966" w:rsidRDefault="000E2966" w:rsidP="006158BE">
            <w:pPr>
              <w:rPr>
                <w:rFonts w:ascii="Times New Roman" w:hAnsi="Times New Roman"/>
              </w:rPr>
            </w:pPr>
            <w:r>
              <w:rPr>
                <w:rFonts w:ascii="Times New Roman" w:hAnsi="Times New Roman"/>
              </w:rPr>
              <w:t>правила построения устных сообщений</w:t>
            </w:r>
          </w:p>
          <w:p w14:paraId="46E6B6CA" w14:textId="77777777" w:rsidR="000E2966" w:rsidRPr="00900FFA" w:rsidRDefault="000E2966" w:rsidP="006158BE">
            <w:pPr>
              <w:rPr>
                <w:rFonts w:ascii="Times New Roman" w:hAnsi="Times New Roman" w:cs="Times New Roman"/>
                <w:bCs/>
                <w:i/>
                <w:sz w:val="24"/>
                <w:szCs w:val="24"/>
              </w:rPr>
            </w:pPr>
            <w:r>
              <w:rPr>
                <w:rFonts w:ascii="Times New Roman" w:hAnsi="Times New Roman"/>
              </w:rPr>
              <w:t>особенности социального и культурного контекста</w:t>
            </w:r>
          </w:p>
        </w:tc>
        <w:tc>
          <w:tcPr>
            <w:tcW w:w="2794" w:type="dxa"/>
            <w:tcBorders>
              <w:top w:val="single" w:sz="4" w:space="0" w:color="auto"/>
              <w:left w:val="single" w:sz="4" w:space="0" w:color="auto"/>
              <w:bottom w:val="single" w:sz="4" w:space="0" w:color="auto"/>
              <w:right w:val="single" w:sz="4" w:space="0" w:color="auto"/>
            </w:tcBorders>
          </w:tcPr>
          <w:p w14:paraId="1BFF4B03" w14:textId="77777777" w:rsidR="000E2966" w:rsidRPr="00900FFA" w:rsidRDefault="000E2966" w:rsidP="006158BE">
            <w:pPr>
              <w:jc w:val="center"/>
              <w:rPr>
                <w:rFonts w:ascii="Times New Roman" w:hAnsi="Times New Roman" w:cs="Times New Roman"/>
                <w:bCs/>
                <w:i/>
                <w:sz w:val="24"/>
                <w:szCs w:val="24"/>
              </w:rPr>
            </w:pPr>
          </w:p>
        </w:tc>
      </w:tr>
      <w:tr w:rsidR="000E2966" w:rsidRPr="00900FFA" w14:paraId="12FC335E" w14:textId="77777777" w:rsidTr="006158BE">
        <w:tc>
          <w:tcPr>
            <w:tcW w:w="1246" w:type="dxa"/>
            <w:tcBorders>
              <w:top w:val="single" w:sz="4" w:space="0" w:color="auto"/>
              <w:left w:val="single" w:sz="4" w:space="0" w:color="auto"/>
              <w:right w:val="single" w:sz="4" w:space="0" w:color="auto"/>
            </w:tcBorders>
          </w:tcPr>
          <w:p w14:paraId="4E91CF82" w14:textId="77777777" w:rsidR="000E2966" w:rsidRPr="00900FFA" w:rsidRDefault="000E2966" w:rsidP="006158BE">
            <w:pPr>
              <w:rPr>
                <w:rFonts w:ascii="Times New Roman" w:hAnsi="Times New Roman" w:cs="Times New Roman"/>
                <w:bCs/>
                <w:sz w:val="24"/>
                <w:szCs w:val="24"/>
              </w:rPr>
            </w:pPr>
            <w:r w:rsidRPr="00275BE7">
              <w:rPr>
                <w:rFonts w:ascii="Times New Roman" w:hAnsi="Times New Roman" w:cs="Times New Roman"/>
                <w:bCs/>
                <w:sz w:val="24"/>
                <w:szCs w:val="24"/>
              </w:rPr>
              <w:t>ОК.0</w:t>
            </w:r>
            <w:r>
              <w:rPr>
                <w:rFonts w:ascii="Times New Roman" w:hAnsi="Times New Roman" w:cs="Times New Roman"/>
                <w:bCs/>
                <w:sz w:val="24"/>
                <w:szCs w:val="24"/>
              </w:rPr>
              <w:t>9</w:t>
            </w:r>
          </w:p>
        </w:tc>
        <w:tc>
          <w:tcPr>
            <w:tcW w:w="2794" w:type="dxa"/>
            <w:tcBorders>
              <w:top w:val="single" w:sz="4" w:space="0" w:color="auto"/>
              <w:left w:val="single" w:sz="4" w:space="0" w:color="auto"/>
              <w:right w:val="single" w:sz="4" w:space="0" w:color="auto"/>
            </w:tcBorders>
          </w:tcPr>
          <w:p w14:paraId="4AD29B06" w14:textId="77777777" w:rsidR="000E2966" w:rsidRDefault="000E2966" w:rsidP="006158BE">
            <w:pPr>
              <w:rPr>
                <w:rFonts w:ascii="Times New Roman" w:hAnsi="Times New Roman"/>
                <w:b/>
              </w:rPr>
            </w:pPr>
            <w:r>
              <w:rPr>
                <w:rFonts w:ascii="Times New Roman" w:hAnsi="Times New Roman"/>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0C920522" w14:textId="77777777" w:rsidR="000E2966" w:rsidRDefault="000E2966" w:rsidP="006158BE">
            <w:pPr>
              <w:rPr>
                <w:rFonts w:ascii="Times New Roman" w:hAnsi="Times New Roman"/>
                <w:b/>
              </w:rPr>
            </w:pPr>
            <w:r>
              <w:rPr>
                <w:rFonts w:ascii="Times New Roman" w:hAnsi="Times New Roman"/>
              </w:rPr>
              <w:t>участвовать в диалогах на знакомые общие и профессиональные темы</w:t>
            </w:r>
          </w:p>
          <w:p w14:paraId="58DB958F" w14:textId="77777777" w:rsidR="000E2966" w:rsidRDefault="000E2966" w:rsidP="006158BE">
            <w:pPr>
              <w:rPr>
                <w:rFonts w:ascii="Times New Roman" w:hAnsi="Times New Roman"/>
                <w:b/>
              </w:rPr>
            </w:pPr>
            <w:r>
              <w:rPr>
                <w:rFonts w:ascii="Times New Roman" w:hAnsi="Times New Roman"/>
              </w:rPr>
              <w:t>строить простые высказывания о себе и о своей профессиональной деятельности</w:t>
            </w:r>
          </w:p>
          <w:p w14:paraId="7B056F3B" w14:textId="77777777" w:rsidR="000E2966" w:rsidRPr="00900FFA" w:rsidRDefault="000E2966" w:rsidP="006158BE">
            <w:pPr>
              <w:rPr>
                <w:rFonts w:ascii="Times New Roman" w:hAnsi="Times New Roman" w:cs="Times New Roman"/>
                <w:bCs/>
                <w:sz w:val="24"/>
                <w:szCs w:val="24"/>
              </w:rPr>
            </w:pPr>
            <w:r>
              <w:rPr>
                <w:rFonts w:ascii="Times New Roman" w:hAnsi="Times New Roman"/>
              </w:rPr>
              <w:t>кратко обосновывать и объяснять свои действия (текущие и планируемые)</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1A8913EF" w14:textId="77777777" w:rsidR="000E2966" w:rsidRDefault="000E2966" w:rsidP="006158BE">
            <w:pPr>
              <w:rPr>
                <w:rFonts w:ascii="Times New Roman" w:hAnsi="Times New Roman"/>
                <w:b/>
              </w:rPr>
            </w:pPr>
            <w:r>
              <w:rPr>
                <w:rFonts w:ascii="Times New Roman" w:hAnsi="Times New Roman"/>
              </w:rPr>
              <w:t>правила построения простых и сложных предложений на профессиональные темы</w:t>
            </w:r>
          </w:p>
          <w:p w14:paraId="17CE8813" w14:textId="77777777" w:rsidR="000E2966" w:rsidRDefault="000E2966" w:rsidP="006158BE">
            <w:pPr>
              <w:rPr>
                <w:rFonts w:ascii="Times New Roman" w:hAnsi="Times New Roman"/>
                <w:b/>
              </w:rPr>
            </w:pPr>
            <w:r>
              <w:rPr>
                <w:rFonts w:ascii="Times New Roman" w:hAnsi="Times New Roman"/>
              </w:rPr>
              <w:t>основные общеупотребительные глаголы (бытовая и профессиональная лексика)</w:t>
            </w:r>
          </w:p>
          <w:p w14:paraId="694708FB" w14:textId="77777777" w:rsidR="000E2966" w:rsidRDefault="000E2966" w:rsidP="006158BE">
            <w:pPr>
              <w:rPr>
                <w:rFonts w:ascii="Times New Roman" w:hAnsi="Times New Roman"/>
                <w:b/>
              </w:rPr>
            </w:pPr>
            <w:r>
              <w:rPr>
                <w:rFonts w:ascii="Times New Roman" w:hAnsi="Times New Roman"/>
              </w:rPr>
              <w:t>лексический минимум, относящийся к описанию предметов, средств и процессов профессиональной деятельности</w:t>
            </w:r>
          </w:p>
          <w:p w14:paraId="65307B58" w14:textId="77777777" w:rsidR="000E2966" w:rsidRDefault="000E2966" w:rsidP="006158BE">
            <w:pPr>
              <w:rPr>
                <w:rFonts w:ascii="Times New Roman" w:hAnsi="Times New Roman"/>
                <w:b/>
              </w:rPr>
            </w:pPr>
            <w:r>
              <w:rPr>
                <w:rFonts w:ascii="Times New Roman" w:hAnsi="Times New Roman"/>
              </w:rPr>
              <w:t>особенности произношения</w:t>
            </w:r>
          </w:p>
          <w:p w14:paraId="0FF8C9F8" w14:textId="77777777" w:rsidR="000E2966" w:rsidRPr="00900FFA" w:rsidRDefault="000E2966" w:rsidP="006158BE">
            <w:pPr>
              <w:rPr>
                <w:rFonts w:ascii="Times New Roman" w:hAnsi="Times New Roman" w:cs="Times New Roman"/>
                <w:bCs/>
                <w:i/>
                <w:sz w:val="24"/>
                <w:szCs w:val="24"/>
              </w:rPr>
            </w:pPr>
            <w:r>
              <w:rPr>
                <w:rFonts w:ascii="Times New Roman" w:hAnsi="Times New Roman"/>
              </w:rPr>
              <w:lastRenderedPageBreak/>
              <w:t>правила чтения текстов профессиональной направленности</w:t>
            </w:r>
          </w:p>
        </w:tc>
        <w:tc>
          <w:tcPr>
            <w:tcW w:w="2794" w:type="dxa"/>
            <w:tcBorders>
              <w:top w:val="single" w:sz="4" w:space="0" w:color="auto"/>
              <w:left w:val="single" w:sz="4" w:space="0" w:color="auto"/>
              <w:bottom w:val="single" w:sz="4" w:space="0" w:color="auto"/>
              <w:right w:val="single" w:sz="4" w:space="0" w:color="auto"/>
            </w:tcBorders>
          </w:tcPr>
          <w:p w14:paraId="5668F141" w14:textId="77777777" w:rsidR="000E2966" w:rsidRPr="00900FFA" w:rsidRDefault="000E2966" w:rsidP="006158BE">
            <w:pPr>
              <w:jc w:val="center"/>
              <w:rPr>
                <w:rFonts w:ascii="Times New Roman" w:hAnsi="Times New Roman" w:cs="Times New Roman"/>
                <w:bCs/>
                <w:i/>
                <w:sz w:val="24"/>
                <w:szCs w:val="24"/>
              </w:rPr>
            </w:pPr>
          </w:p>
        </w:tc>
      </w:tr>
    </w:tbl>
    <w:p w14:paraId="704B4E13" w14:textId="77777777" w:rsidR="000E2966" w:rsidRDefault="000E2966" w:rsidP="000E2966">
      <w:pPr>
        <w:spacing w:after="120"/>
        <w:ind w:firstLine="709"/>
        <w:rPr>
          <w:rFonts w:ascii="Times New Roman" w:hAnsi="Times New Roman" w:cs="Times New Roman"/>
          <w:bCs/>
          <w:sz w:val="24"/>
          <w:szCs w:val="24"/>
        </w:rPr>
      </w:pPr>
    </w:p>
    <w:p w14:paraId="13FF2032" w14:textId="77777777" w:rsidR="000E2966" w:rsidRPr="00711ECC" w:rsidRDefault="000E2966" w:rsidP="000E2966">
      <w:pPr>
        <w:ind w:firstLine="709"/>
        <w:rPr>
          <w:rFonts w:ascii="Times New Roman" w:eastAsia="Times New Roman" w:hAnsi="Times New Roman" w:cs="Times New Roman"/>
          <w:sz w:val="12"/>
          <w:szCs w:val="12"/>
          <w:lang w:eastAsia="ru-RU"/>
        </w:rPr>
      </w:pPr>
    </w:p>
    <w:p w14:paraId="3D82EA37" w14:textId="77777777" w:rsidR="000E2966" w:rsidRPr="00B115E3" w:rsidRDefault="000E2966" w:rsidP="000E2966">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626027D4" w14:textId="77777777" w:rsidR="000E2966" w:rsidRPr="00E11160" w:rsidRDefault="000E2966" w:rsidP="000E2966">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72"/>
        <w:gridCol w:w="1132"/>
        <w:gridCol w:w="2272"/>
      </w:tblGrid>
      <w:tr w:rsidR="000E2966" w:rsidRPr="00257255" w14:paraId="45EA3338" w14:textId="77777777" w:rsidTr="006158BE">
        <w:trPr>
          <w:trHeight w:val="23"/>
        </w:trPr>
        <w:tc>
          <w:tcPr>
            <w:tcW w:w="3259" w:type="pct"/>
            <w:vAlign w:val="center"/>
          </w:tcPr>
          <w:p w14:paraId="1DE4E6C8" w14:textId="77777777" w:rsidR="000E2966" w:rsidRPr="00257255" w:rsidRDefault="000E2966" w:rsidP="006158BE">
            <w:pPr>
              <w:jc w:val="center"/>
              <w:rPr>
                <w:rFonts w:ascii="Times New Roman" w:hAnsi="Times New Roman" w:cs="Times New Roman"/>
                <w:b/>
                <w:sz w:val="24"/>
              </w:rPr>
            </w:pPr>
            <w:r w:rsidRPr="00257255">
              <w:rPr>
                <w:rFonts w:ascii="Times New Roman" w:hAnsi="Times New Roman" w:cs="Times New Roman"/>
                <w:b/>
                <w:sz w:val="24"/>
              </w:rPr>
              <w:t xml:space="preserve">Наименование составных частей </w:t>
            </w:r>
            <w:r>
              <w:rPr>
                <w:rFonts w:ascii="Times New Roman" w:hAnsi="Times New Roman" w:cs="Times New Roman"/>
                <w:b/>
                <w:sz w:val="24"/>
              </w:rPr>
              <w:t>дисциплины</w:t>
            </w:r>
          </w:p>
        </w:tc>
        <w:tc>
          <w:tcPr>
            <w:tcW w:w="579" w:type="pct"/>
            <w:vAlign w:val="center"/>
          </w:tcPr>
          <w:p w14:paraId="7176364F" w14:textId="77777777" w:rsidR="000E2966" w:rsidRPr="00257255" w:rsidRDefault="000E2966" w:rsidP="006158BE">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162" w:type="pct"/>
          </w:tcPr>
          <w:p w14:paraId="5F0E629E" w14:textId="77777777" w:rsidR="000E2966" w:rsidRPr="00257255" w:rsidRDefault="000E2966" w:rsidP="006158BE">
            <w:pPr>
              <w:jc w:val="center"/>
              <w:rPr>
                <w:rFonts w:ascii="Times New Roman" w:hAnsi="Times New Roman" w:cs="Times New Roman"/>
                <w:b/>
                <w:iCs/>
                <w:sz w:val="24"/>
              </w:rPr>
            </w:pPr>
            <w:r w:rsidRPr="00257255">
              <w:rPr>
                <w:rFonts w:ascii="Times New Roman" w:hAnsi="Times New Roman" w:cs="Times New Roman"/>
                <w:b/>
                <w:sz w:val="24"/>
              </w:rPr>
              <w:t xml:space="preserve">В </w:t>
            </w:r>
            <w:proofErr w:type="spellStart"/>
            <w:r w:rsidRPr="00257255">
              <w:rPr>
                <w:rFonts w:ascii="Times New Roman" w:hAnsi="Times New Roman" w:cs="Times New Roman"/>
                <w:b/>
                <w:sz w:val="24"/>
              </w:rPr>
              <w:t>т.ч</w:t>
            </w:r>
            <w:proofErr w:type="spellEnd"/>
            <w:r w:rsidRPr="00257255">
              <w:rPr>
                <w:rFonts w:ascii="Times New Roman" w:hAnsi="Times New Roman" w:cs="Times New Roman"/>
                <w:b/>
                <w:sz w:val="24"/>
              </w:rPr>
              <w:t xml:space="preserve">. в форме </w:t>
            </w:r>
            <w:proofErr w:type="spellStart"/>
            <w:r w:rsidRPr="00257255">
              <w:rPr>
                <w:rFonts w:ascii="Times New Roman" w:hAnsi="Times New Roman" w:cs="Times New Roman"/>
                <w:b/>
                <w:sz w:val="24"/>
              </w:rPr>
              <w:t>практ</w:t>
            </w:r>
            <w:proofErr w:type="spellEnd"/>
            <w:r>
              <w:rPr>
                <w:rFonts w:ascii="Times New Roman" w:hAnsi="Times New Roman" w:cs="Times New Roman"/>
                <w:b/>
                <w:sz w:val="24"/>
              </w:rPr>
              <w:t>.</w:t>
            </w:r>
            <w:r w:rsidRPr="00257255">
              <w:rPr>
                <w:rFonts w:ascii="Times New Roman" w:hAnsi="Times New Roman" w:cs="Times New Roman"/>
                <w:b/>
                <w:sz w:val="24"/>
              </w:rPr>
              <w:t xml:space="preserve"> подготовки</w:t>
            </w:r>
          </w:p>
        </w:tc>
      </w:tr>
      <w:tr w:rsidR="000E2966" w:rsidRPr="00257255" w14:paraId="1CC2E50F" w14:textId="77777777" w:rsidTr="006158BE">
        <w:trPr>
          <w:trHeight w:val="23"/>
        </w:trPr>
        <w:tc>
          <w:tcPr>
            <w:tcW w:w="3259" w:type="pct"/>
            <w:vAlign w:val="center"/>
          </w:tcPr>
          <w:p w14:paraId="44BBD3CB" w14:textId="77777777" w:rsidR="000E2966" w:rsidRPr="00257255" w:rsidRDefault="000E2966" w:rsidP="006158BE">
            <w:pPr>
              <w:jc w:val="both"/>
              <w:rPr>
                <w:rFonts w:ascii="Times New Roman" w:hAnsi="Times New Roman" w:cs="Times New Roman"/>
                <w:bCs/>
                <w:sz w:val="24"/>
                <w:szCs w:val="24"/>
              </w:rPr>
            </w:pPr>
            <w:r>
              <w:rPr>
                <w:rFonts w:ascii="Times New Roman" w:hAnsi="Times New Roman" w:cs="Times New Roman"/>
                <w:bCs/>
                <w:sz w:val="24"/>
                <w:szCs w:val="24"/>
              </w:rPr>
              <w:t xml:space="preserve">Учебные </w:t>
            </w:r>
            <w:r w:rsidRPr="00257255">
              <w:rPr>
                <w:rFonts w:ascii="Times New Roman" w:hAnsi="Times New Roman" w:cs="Times New Roman"/>
                <w:bCs/>
                <w:sz w:val="24"/>
                <w:szCs w:val="24"/>
              </w:rPr>
              <w:t>занятия</w:t>
            </w:r>
            <w:r>
              <w:rPr>
                <w:rFonts w:ascii="Times New Roman" w:hAnsi="Times New Roman" w:cs="Times New Roman"/>
                <w:bCs/>
                <w:sz w:val="24"/>
                <w:szCs w:val="24"/>
              </w:rPr>
              <w:t>, из них:</w:t>
            </w:r>
          </w:p>
        </w:tc>
        <w:tc>
          <w:tcPr>
            <w:tcW w:w="579" w:type="pct"/>
            <w:vAlign w:val="center"/>
          </w:tcPr>
          <w:p w14:paraId="74B8F486" w14:textId="77777777" w:rsidR="000E2966" w:rsidRPr="00257255" w:rsidRDefault="000E2966" w:rsidP="006158BE">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162" w:type="pct"/>
            <w:vAlign w:val="center"/>
          </w:tcPr>
          <w:p w14:paraId="7689BA74" w14:textId="77777777" w:rsidR="000E2966" w:rsidRPr="00257255" w:rsidRDefault="000E2966" w:rsidP="006158BE">
            <w:pPr>
              <w:jc w:val="center"/>
              <w:rPr>
                <w:rFonts w:ascii="Times New Roman" w:hAnsi="Times New Roman" w:cs="Times New Roman"/>
                <w:bCs/>
                <w:sz w:val="24"/>
                <w:szCs w:val="24"/>
              </w:rPr>
            </w:pPr>
            <w:r>
              <w:rPr>
                <w:rFonts w:ascii="Times New Roman" w:hAnsi="Times New Roman" w:cs="Times New Roman"/>
                <w:bCs/>
                <w:sz w:val="24"/>
                <w:szCs w:val="24"/>
              </w:rPr>
              <w:t>18</w:t>
            </w:r>
          </w:p>
        </w:tc>
      </w:tr>
      <w:tr w:rsidR="000E2966" w:rsidRPr="00257255" w14:paraId="3DF3A349" w14:textId="77777777" w:rsidTr="006158BE">
        <w:trPr>
          <w:trHeight w:val="23"/>
        </w:trPr>
        <w:tc>
          <w:tcPr>
            <w:tcW w:w="3259" w:type="pct"/>
            <w:vAlign w:val="center"/>
          </w:tcPr>
          <w:p w14:paraId="7BDA4018" w14:textId="77777777" w:rsidR="000E2966" w:rsidRDefault="000E2966" w:rsidP="006158BE">
            <w:pPr>
              <w:jc w:val="both"/>
              <w:rPr>
                <w:rFonts w:ascii="Times New Roman" w:hAnsi="Times New Roman" w:cs="Times New Roman"/>
                <w:bCs/>
                <w:sz w:val="24"/>
                <w:szCs w:val="24"/>
              </w:rPr>
            </w:pPr>
            <w:r>
              <w:rPr>
                <w:rFonts w:ascii="Times New Roman" w:hAnsi="Times New Roman" w:cs="Times New Roman"/>
                <w:bCs/>
                <w:sz w:val="24"/>
                <w:szCs w:val="24"/>
              </w:rPr>
              <w:t>теоретические</w:t>
            </w:r>
          </w:p>
        </w:tc>
        <w:tc>
          <w:tcPr>
            <w:tcW w:w="579" w:type="pct"/>
            <w:vAlign w:val="center"/>
          </w:tcPr>
          <w:p w14:paraId="7ED9DC24" w14:textId="77777777" w:rsidR="000E2966" w:rsidRDefault="000E2966" w:rsidP="006158BE">
            <w:pPr>
              <w:jc w:val="center"/>
              <w:rPr>
                <w:rFonts w:ascii="Times New Roman" w:hAnsi="Times New Roman" w:cs="Times New Roman"/>
                <w:bCs/>
                <w:sz w:val="24"/>
                <w:szCs w:val="24"/>
              </w:rPr>
            </w:pPr>
            <w:r>
              <w:rPr>
                <w:rFonts w:ascii="Times New Roman" w:hAnsi="Times New Roman" w:cs="Times New Roman"/>
                <w:bCs/>
                <w:sz w:val="24"/>
                <w:szCs w:val="24"/>
              </w:rPr>
              <w:t>18</w:t>
            </w:r>
          </w:p>
        </w:tc>
        <w:tc>
          <w:tcPr>
            <w:tcW w:w="1162" w:type="pct"/>
            <w:vAlign w:val="center"/>
          </w:tcPr>
          <w:p w14:paraId="06DF4200" w14:textId="77777777" w:rsidR="000E2966" w:rsidRDefault="000E2966" w:rsidP="006158BE">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E2966" w:rsidRPr="00257255" w14:paraId="15DE9B1E" w14:textId="77777777" w:rsidTr="006158BE">
        <w:trPr>
          <w:trHeight w:val="23"/>
        </w:trPr>
        <w:tc>
          <w:tcPr>
            <w:tcW w:w="3259" w:type="pct"/>
            <w:vAlign w:val="center"/>
          </w:tcPr>
          <w:p w14:paraId="46CC0495" w14:textId="77777777" w:rsidR="000E2966" w:rsidRDefault="000E2966" w:rsidP="006158BE">
            <w:pPr>
              <w:jc w:val="both"/>
              <w:rPr>
                <w:rFonts w:ascii="Times New Roman" w:hAnsi="Times New Roman" w:cs="Times New Roman"/>
                <w:bCs/>
                <w:sz w:val="24"/>
                <w:szCs w:val="24"/>
              </w:rPr>
            </w:pPr>
            <w:r>
              <w:rPr>
                <w:rFonts w:ascii="Times New Roman" w:hAnsi="Times New Roman" w:cs="Times New Roman"/>
                <w:bCs/>
                <w:sz w:val="24"/>
                <w:szCs w:val="24"/>
              </w:rPr>
              <w:t>практические</w:t>
            </w:r>
          </w:p>
        </w:tc>
        <w:tc>
          <w:tcPr>
            <w:tcW w:w="579" w:type="pct"/>
            <w:vAlign w:val="center"/>
          </w:tcPr>
          <w:p w14:paraId="1BD89289" w14:textId="77777777" w:rsidR="000E2966" w:rsidRDefault="000E2966" w:rsidP="006158BE">
            <w:pPr>
              <w:jc w:val="center"/>
              <w:rPr>
                <w:rFonts w:ascii="Times New Roman" w:hAnsi="Times New Roman" w:cs="Times New Roman"/>
                <w:bCs/>
                <w:sz w:val="24"/>
                <w:szCs w:val="24"/>
              </w:rPr>
            </w:pPr>
            <w:r>
              <w:rPr>
                <w:rFonts w:ascii="Times New Roman" w:hAnsi="Times New Roman" w:cs="Times New Roman"/>
                <w:bCs/>
                <w:sz w:val="24"/>
                <w:szCs w:val="24"/>
              </w:rPr>
              <w:t>18</w:t>
            </w:r>
          </w:p>
        </w:tc>
        <w:tc>
          <w:tcPr>
            <w:tcW w:w="1162" w:type="pct"/>
            <w:vAlign w:val="center"/>
          </w:tcPr>
          <w:p w14:paraId="5E7A5368" w14:textId="77777777" w:rsidR="000E2966" w:rsidRDefault="000E2966" w:rsidP="006158BE">
            <w:pPr>
              <w:jc w:val="center"/>
              <w:rPr>
                <w:rFonts w:ascii="Times New Roman" w:hAnsi="Times New Roman" w:cs="Times New Roman"/>
                <w:bCs/>
                <w:sz w:val="24"/>
                <w:szCs w:val="24"/>
              </w:rPr>
            </w:pPr>
            <w:r>
              <w:rPr>
                <w:rFonts w:ascii="Times New Roman" w:hAnsi="Times New Roman" w:cs="Times New Roman"/>
                <w:bCs/>
                <w:sz w:val="24"/>
                <w:szCs w:val="24"/>
              </w:rPr>
              <w:t>18</w:t>
            </w:r>
          </w:p>
        </w:tc>
      </w:tr>
      <w:tr w:rsidR="000E2966" w:rsidRPr="00257255" w14:paraId="22B9B9A6" w14:textId="77777777" w:rsidTr="006158BE">
        <w:trPr>
          <w:trHeight w:val="23"/>
        </w:trPr>
        <w:tc>
          <w:tcPr>
            <w:tcW w:w="3259" w:type="pct"/>
            <w:vAlign w:val="center"/>
          </w:tcPr>
          <w:p w14:paraId="17F19BAD" w14:textId="77777777" w:rsidR="000E2966" w:rsidRPr="00257255" w:rsidRDefault="000E2966" w:rsidP="006158BE">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579" w:type="pct"/>
            <w:vAlign w:val="center"/>
          </w:tcPr>
          <w:p w14:paraId="2AEE0428" w14:textId="77777777" w:rsidR="000E2966" w:rsidRPr="00257255" w:rsidRDefault="000E2966" w:rsidP="006158BE">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162" w:type="pct"/>
            <w:vAlign w:val="center"/>
          </w:tcPr>
          <w:p w14:paraId="082230E0" w14:textId="77777777" w:rsidR="000E2966" w:rsidRPr="00257255" w:rsidRDefault="000E2966" w:rsidP="006158BE">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E2966" w:rsidRPr="00257255" w14:paraId="522A824A" w14:textId="77777777" w:rsidTr="006158BE">
        <w:trPr>
          <w:trHeight w:val="23"/>
        </w:trPr>
        <w:tc>
          <w:tcPr>
            <w:tcW w:w="3259" w:type="pct"/>
            <w:vAlign w:val="center"/>
          </w:tcPr>
          <w:p w14:paraId="4A13D897" w14:textId="77777777" w:rsidR="000E2966" w:rsidRPr="00257255" w:rsidRDefault="000E2966" w:rsidP="006158BE">
            <w:pPr>
              <w:jc w:val="both"/>
              <w:rPr>
                <w:rFonts w:ascii="Times New Roman" w:hAnsi="Times New Roman" w:cs="Times New Roman"/>
                <w:bCs/>
                <w:sz w:val="24"/>
                <w:szCs w:val="24"/>
              </w:rPr>
            </w:pPr>
            <w:r w:rsidRPr="00257255">
              <w:rPr>
                <w:rFonts w:ascii="Times New Roman" w:hAnsi="Times New Roman" w:cs="Times New Roman"/>
                <w:bCs/>
                <w:sz w:val="24"/>
                <w:szCs w:val="24"/>
              </w:rPr>
              <w:t xml:space="preserve">Промежуточная аттестация </w:t>
            </w:r>
            <w:r>
              <w:rPr>
                <w:rFonts w:ascii="Times New Roman" w:hAnsi="Times New Roman" w:cs="Times New Roman"/>
                <w:bCs/>
                <w:sz w:val="24"/>
                <w:szCs w:val="24"/>
              </w:rPr>
              <w:t xml:space="preserve">в </w:t>
            </w:r>
            <w:r w:rsidRPr="00EC09F6">
              <w:rPr>
                <w:rFonts w:ascii="Times New Roman" w:hAnsi="Times New Roman" w:cs="Times New Roman"/>
                <w:bCs/>
                <w:i/>
                <w:iCs/>
                <w:sz w:val="24"/>
                <w:szCs w:val="24"/>
              </w:rPr>
              <w:t xml:space="preserve">форме </w:t>
            </w:r>
            <w:proofErr w:type="spellStart"/>
            <w:r w:rsidRPr="00EC09F6">
              <w:rPr>
                <w:rFonts w:ascii="Times New Roman" w:hAnsi="Times New Roman" w:cs="Times New Roman"/>
                <w:bCs/>
                <w:i/>
                <w:iCs/>
                <w:sz w:val="20"/>
                <w:szCs w:val="20"/>
              </w:rPr>
              <w:t>диф.зачет</w:t>
            </w:r>
            <w:proofErr w:type="spellEnd"/>
            <w:r w:rsidRPr="00EC09F6">
              <w:rPr>
                <w:rFonts w:ascii="Times New Roman" w:hAnsi="Times New Roman" w:cs="Times New Roman"/>
                <w:bCs/>
                <w:i/>
                <w:iCs/>
                <w:sz w:val="20"/>
                <w:szCs w:val="20"/>
              </w:rPr>
              <w:t xml:space="preserve">, </w:t>
            </w:r>
          </w:p>
        </w:tc>
        <w:tc>
          <w:tcPr>
            <w:tcW w:w="579" w:type="pct"/>
            <w:vAlign w:val="center"/>
          </w:tcPr>
          <w:p w14:paraId="7668F70A" w14:textId="77777777" w:rsidR="000E2966" w:rsidRPr="00257255" w:rsidRDefault="000E2966" w:rsidP="006158BE">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162" w:type="pct"/>
            <w:vAlign w:val="center"/>
          </w:tcPr>
          <w:p w14:paraId="33DA20D6" w14:textId="77777777" w:rsidR="000E2966" w:rsidRPr="00257255" w:rsidRDefault="000E2966" w:rsidP="006158BE">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E2966" w:rsidRPr="00257255" w14:paraId="5270E496" w14:textId="77777777" w:rsidTr="006158BE">
        <w:trPr>
          <w:trHeight w:val="23"/>
        </w:trPr>
        <w:tc>
          <w:tcPr>
            <w:tcW w:w="3259" w:type="pct"/>
            <w:vAlign w:val="center"/>
          </w:tcPr>
          <w:p w14:paraId="43D534D6" w14:textId="77777777" w:rsidR="000E2966" w:rsidRPr="00257255" w:rsidRDefault="000E2966" w:rsidP="006158BE">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579" w:type="pct"/>
            <w:vAlign w:val="center"/>
          </w:tcPr>
          <w:p w14:paraId="6558DB6B" w14:textId="77777777" w:rsidR="000E2966" w:rsidRPr="00257255" w:rsidRDefault="000E2966" w:rsidP="006158BE">
            <w:pPr>
              <w:jc w:val="center"/>
              <w:rPr>
                <w:rFonts w:ascii="Times New Roman" w:hAnsi="Times New Roman" w:cs="Times New Roman"/>
                <w:b/>
                <w:sz w:val="24"/>
                <w:szCs w:val="24"/>
              </w:rPr>
            </w:pPr>
            <w:r>
              <w:rPr>
                <w:rFonts w:ascii="Times New Roman" w:hAnsi="Times New Roman" w:cs="Times New Roman"/>
                <w:b/>
                <w:sz w:val="24"/>
                <w:szCs w:val="24"/>
              </w:rPr>
              <w:t>40</w:t>
            </w:r>
          </w:p>
        </w:tc>
        <w:tc>
          <w:tcPr>
            <w:tcW w:w="1162" w:type="pct"/>
            <w:vAlign w:val="center"/>
          </w:tcPr>
          <w:p w14:paraId="1CE6845F" w14:textId="77777777" w:rsidR="000E2966" w:rsidRPr="00257255" w:rsidRDefault="000E2966" w:rsidP="006158BE">
            <w:pPr>
              <w:jc w:val="center"/>
              <w:rPr>
                <w:rFonts w:ascii="Times New Roman" w:hAnsi="Times New Roman" w:cs="Times New Roman"/>
                <w:b/>
                <w:sz w:val="24"/>
                <w:szCs w:val="24"/>
              </w:rPr>
            </w:pPr>
            <w:r>
              <w:rPr>
                <w:rFonts w:ascii="Times New Roman" w:hAnsi="Times New Roman" w:cs="Times New Roman"/>
                <w:b/>
                <w:sz w:val="24"/>
                <w:szCs w:val="24"/>
              </w:rPr>
              <w:t>18</w:t>
            </w:r>
          </w:p>
        </w:tc>
      </w:tr>
    </w:tbl>
    <w:p w14:paraId="4FFE318C" w14:textId="77777777" w:rsidR="000E2966" w:rsidRDefault="000E2966" w:rsidP="000E2966">
      <w:pPr>
        <w:rPr>
          <w:rFonts w:ascii="Times New Roman" w:eastAsia="Segoe UI" w:hAnsi="Times New Roman" w:cs="Times New Roman"/>
          <w:b/>
          <w:bCs/>
          <w:sz w:val="24"/>
          <w:szCs w:val="24"/>
          <w:lang w:eastAsia="ru-RU"/>
        </w:rPr>
      </w:pPr>
      <w:r>
        <w:rPr>
          <w:rFonts w:ascii="Times New Roman" w:hAnsi="Times New Roman"/>
        </w:rPr>
        <w:br w:type="page"/>
      </w:r>
    </w:p>
    <w:p w14:paraId="65BFA6A4" w14:textId="77777777" w:rsidR="000E2966" w:rsidRDefault="000E2966" w:rsidP="000E2966">
      <w:pPr>
        <w:pStyle w:val="114"/>
        <w:rPr>
          <w:rFonts w:ascii="Times New Roman" w:hAnsi="Times New Roman"/>
        </w:rPr>
        <w:sectPr w:rsidR="000E2966" w:rsidSect="001604E7">
          <w:headerReference w:type="even" r:id="rId77"/>
          <w:pgSz w:w="11906" w:h="16838"/>
          <w:pgMar w:top="1134" w:right="567" w:bottom="1134" w:left="1701" w:header="709" w:footer="709" w:gutter="0"/>
          <w:cols w:space="708"/>
          <w:docGrid w:linePitch="360"/>
        </w:sectPr>
      </w:pPr>
    </w:p>
    <w:p w14:paraId="0468D92B" w14:textId="77777777" w:rsidR="000E2966" w:rsidRPr="0064776D" w:rsidRDefault="000E2966" w:rsidP="000E2966">
      <w:pPr>
        <w:pStyle w:val="114"/>
        <w:rPr>
          <w:rFonts w:ascii="Times New Roman" w:hAnsi="Times New Roman"/>
        </w:rPr>
      </w:pPr>
      <w:r w:rsidRPr="0064776D">
        <w:rPr>
          <w:rFonts w:ascii="Times New Roman" w:hAnsi="Times New Roman"/>
        </w:rPr>
        <w:lastRenderedPageBreak/>
        <w:t>2.2. Содержание дисциплины</w:t>
      </w:r>
    </w:p>
    <w:tbl>
      <w:tblPr>
        <w:tblW w:w="14737"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1"/>
        <w:gridCol w:w="6663"/>
        <w:gridCol w:w="2694"/>
        <w:gridCol w:w="2409"/>
      </w:tblGrid>
      <w:tr w:rsidR="000E2966" w:rsidRPr="0064776D" w14:paraId="3043CCEC" w14:textId="77777777" w:rsidTr="006158BE">
        <w:trPr>
          <w:trHeight w:val="903"/>
        </w:trPr>
        <w:tc>
          <w:tcPr>
            <w:tcW w:w="2971" w:type="dxa"/>
            <w:vAlign w:val="center"/>
          </w:tcPr>
          <w:p w14:paraId="455FF633" w14:textId="77777777" w:rsidR="000E2966" w:rsidRPr="0064776D" w:rsidRDefault="000E2966" w:rsidP="006158BE">
            <w:pPr>
              <w:spacing w:line="276" w:lineRule="auto"/>
              <w:jc w:val="center"/>
              <w:rPr>
                <w:rFonts w:ascii="Times New Roman" w:eastAsia="Times New Roman" w:hAnsi="Times New Roman" w:cs="Times New Roman"/>
                <w:b/>
                <w:sz w:val="24"/>
                <w:szCs w:val="24"/>
                <w:lang w:eastAsia="ru-RU"/>
              </w:rPr>
            </w:pPr>
            <w:r w:rsidRPr="0064776D">
              <w:rPr>
                <w:rFonts w:ascii="Times New Roman" w:eastAsia="Times New Roman" w:hAnsi="Times New Roman" w:cs="Times New Roman"/>
                <w:b/>
                <w:bCs/>
                <w:sz w:val="24"/>
                <w:szCs w:val="24"/>
                <w:lang w:eastAsia="ru-RU"/>
              </w:rPr>
              <w:t>Наименование разделов и тем</w:t>
            </w:r>
          </w:p>
        </w:tc>
        <w:tc>
          <w:tcPr>
            <w:tcW w:w="6663" w:type="dxa"/>
            <w:vAlign w:val="center"/>
          </w:tcPr>
          <w:p w14:paraId="0D74E97B" w14:textId="77777777" w:rsidR="000E2966" w:rsidRPr="0064776D" w:rsidRDefault="000E2966" w:rsidP="006158BE">
            <w:pPr>
              <w:suppressAutoHyphens/>
              <w:jc w:val="center"/>
              <w:rPr>
                <w:rFonts w:ascii="Times New Roman" w:eastAsia="Times New Roman" w:hAnsi="Times New Roman" w:cs="Times New Roman"/>
                <w:b/>
                <w:sz w:val="24"/>
                <w:szCs w:val="24"/>
                <w:lang w:eastAsia="ru-RU"/>
              </w:rPr>
            </w:pPr>
            <w:r w:rsidRPr="0064776D">
              <w:rPr>
                <w:rFonts w:ascii="Times New Roman" w:eastAsia="Times New Roman" w:hAnsi="Times New Roman" w:cs="Times New Roman"/>
                <w:b/>
                <w:bCs/>
                <w:sz w:val="24"/>
                <w:szCs w:val="24"/>
                <w:lang w:eastAsia="ru-RU"/>
              </w:rPr>
              <w:t>Содержание учебного материала, практических и лабораторных занятий,</w:t>
            </w:r>
          </w:p>
        </w:tc>
        <w:tc>
          <w:tcPr>
            <w:tcW w:w="2694" w:type="dxa"/>
          </w:tcPr>
          <w:p w14:paraId="592DDD30" w14:textId="77777777" w:rsidR="000E2966" w:rsidRPr="0064776D" w:rsidRDefault="000E2966" w:rsidP="006158BE">
            <w:pPr>
              <w:suppressAutoHyphens/>
              <w:jc w:val="center"/>
              <w:rPr>
                <w:rFonts w:ascii="Times New Roman" w:eastAsia="Times New Roman" w:hAnsi="Times New Roman" w:cs="Times New Roman"/>
                <w:b/>
                <w:bCs/>
                <w:sz w:val="24"/>
                <w:szCs w:val="24"/>
                <w:lang w:eastAsia="ru-RU"/>
              </w:rPr>
            </w:pPr>
            <w:r w:rsidRPr="0064776D">
              <w:rPr>
                <w:rFonts w:ascii="Times New Roman" w:hAnsi="Times New Roman" w:cs="Times New Roman"/>
                <w:b/>
                <w:bCs/>
                <w:sz w:val="24"/>
                <w:szCs w:val="24"/>
              </w:rPr>
              <w:t xml:space="preserve">Объем, </w:t>
            </w:r>
            <w:proofErr w:type="spellStart"/>
            <w:r w:rsidRPr="0064776D">
              <w:rPr>
                <w:rFonts w:ascii="Times New Roman" w:hAnsi="Times New Roman" w:cs="Times New Roman"/>
                <w:b/>
                <w:bCs/>
                <w:sz w:val="24"/>
                <w:szCs w:val="24"/>
              </w:rPr>
              <w:t>ак</w:t>
            </w:r>
            <w:proofErr w:type="spellEnd"/>
            <w:r w:rsidRPr="0064776D">
              <w:rPr>
                <w:rFonts w:ascii="Times New Roman" w:hAnsi="Times New Roman" w:cs="Times New Roman"/>
                <w:b/>
                <w:bCs/>
                <w:sz w:val="24"/>
                <w:szCs w:val="24"/>
              </w:rPr>
              <w:t xml:space="preserve">. ч. / </w:t>
            </w:r>
            <w:r w:rsidRPr="0064776D">
              <w:rPr>
                <w:rFonts w:ascii="Times New Roman" w:hAnsi="Times New Roman" w:cs="Times New Roman"/>
                <w:b/>
                <w:bCs/>
                <w:sz w:val="24"/>
                <w:szCs w:val="24"/>
              </w:rPr>
              <w:br/>
              <w:t xml:space="preserve">в том числе </w:t>
            </w:r>
            <w:r w:rsidRPr="0064776D">
              <w:rPr>
                <w:rFonts w:ascii="Times New Roman" w:hAnsi="Times New Roman" w:cs="Times New Roman"/>
                <w:b/>
                <w:bCs/>
                <w:sz w:val="24"/>
                <w:szCs w:val="24"/>
              </w:rPr>
              <w:br/>
              <w:t xml:space="preserve">в форме практической подготовки, </w:t>
            </w:r>
            <w:r w:rsidRPr="0064776D">
              <w:rPr>
                <w:rFonts w:ascii="Times New Roman" w:hAnsi="Times New Roman" w:cs="Times New Roman"/>
                <w:b/>
                <w:bCs/>
                <w:sz w:val="24"/>
                <w:szCs w:val="24"/>
              </w:rPr>
              <w:br/>
            </w:r>
            <w:proofErr w:type="spellStart"/>
            <w:r w:rsidRPr="0064776D">
              <w:rPr>
                <w:rFonts w:ascii="Times New Roman" w:hAnsi="Times New Roman" w:cs="Times New Roman"/>
                <w:b/>
                <w:bCs/>
                <w:sz w:val="24"/>
                <w:szCs w:val="24"/>
              </w:rPr>
              <w:t>ак</w:t>
            </w:r>
            <w:proofErr w:type="spellEnd"/>
            <w:r w:rsidRPr="0064776D">
              <w:rPr>
                <w:rFonts w:ascii="Times New Roman" w:hAnsi="Times New Roman" w:cs="Times New Roman"/>
                <w:b/>
                <w:bCs/>
                <w:sz w:val="24"/>
                <w:szCs w:val="24"/>
              </w:rPr>
              <w:t>. ч.</w:t>
            </w:r>
          </w:p>
        </w:tc>
        <w:tc>
          <w:tcPr>
            <w:tcW w:w="2409" w:type="dxa"/>
          </w:tcPr>
          <w:p w14:paraId="4F8B5B8B" w14:textId="77777777" w:rsidR="000E2966" w:rsidRPr="0064776D" w:rsidRDefault="000E2966" w:rsidP="006158BE">
            <w:pPr>
              <w:suppressAutoHyphens/>
              <w:jc w:val="center"/>
              <w:rPr>
                <w:rFonts w:ascii="Times New Roman" w:eastAsia="Times New Roman" w:hAnsi="Times New Roman" w:cs="Times New Roman"/>
                <w:b/>
                <w:bCs/>
                <w:sz w:val="24"/>
                <w:szCs w:val="24"/>
                <w:lang w:eastAsia="ru-RU"/>
              </w:rPr>
            </w:pPr>
            <w:r w:rsidRPr="0064776D">
              <w:rPr>
                <w:rFonts w:ascii="Times New Roman" w:hAnsi="Times New Roman" w:cs="Times New Roman"/>
                <w:b/>
                <w:bCs/>
                <w:sz w:val="24"/>
                <w:szCs w:val="24"/>
              </w:rPr>
              <w:t>Коды компетенций, формированию которых способствует элемент программы</w:t>
            </w:r>
          </w:p>
        </w:tc>
      </w:tr>
      <w:tr w:rsidR="000E2966" w:rsidRPr="005F10F6" w14:paraId="52D365A4" w14:textId="77777777" w:rsidTr="006158BE">
        <w:tc>
          <w:tcPr>
            <w:tcW w:w="2971" w:type="dxa"/>
            <w:vMerge w:val="restart"/>
          </w:tcPr>
          <w:p w14:paraId="34194304" w14:textId="77777777" w:rsidR="000E2966" w:rsidRPr="005F10F6" w:rsidRDefault="000E2966" w:rsidP="006158BE">
            <w:pPr>
              <w:rPr>
                <w:rFonts w:ascii="Times New Roman" w:eastAsia="Times New Roman" w:hAnsi="Times New Roman" w:cs="Times New Roman"/>
                <w:b/>
                <w:bCs/>
                <w:sz w:val="24"/>
                <w:szCs w:val="24"/>
                <w:lang w:eastAsia="ru-RU"/>
              </w:rPr>
            </w:pPr>
            <w:r w:rsidRPr="005F10F6">
              <w:rPr>
                <w:rFonts w:ascii="Times New Roman" w:eastAsia="Times New Roman" w:hAnsi="Times New Roman" w:cs="Times New Roman"/>
                <w:b/>
                <w:bCs/>
                <w:sz w:val="24"/>
                <w:szCs w:val="24"/>
                <w:lang w:eastAsia="ru-RU"/>
              </w:rPr>
              <w:t>Тема 1. Основные понятия механизации и автоматизации сварочного производства</w:t>
            </w:r>
          </w:p>
          <w:p w14:paraId="482CBCA8" w14:textId="77777777" w:rsidR="000E2966" w:rsidRPr="005F10F6" w:rsidRDefault="000E2966" w:rsidP="006158BE">
            <w:pPr>
              <w:rPr>
                <w:rFonts w:ascii="Times New Roman" w:eastAsia="Times New Roman" w:hAnsi="Times New Roman" w:cs="Times New Roman"/>
                <w:b/>
                <w:bCs/>
                <w:sz w:val="24"/>
                <w:szCs w:val="24"/>
                <w:lang w:eastAsia="ru-RU"/>
              </w:rPr>
            </w:pPr>
          </w:p>
        </w:tc>
        <w:tc>
          <w:tcPr>
            <w:tcW w:w="6663" w:type="dxa"/>
          </w:tcPr>
          <w:p w14:paraId="774E4874" w14:textId="77777777" w:rsidR="000E2966" w:rsidRPr="005F10F6" w:rsidRDefault="000E2966" w:rsidP="006158BE">
            <w:pPr>
              <w:rPr>
                <w:rFonts w:ascii="Times New Roman" w:eastAsia="Times New Roman" w:hAnsi="Times New Roman" w:cs="Times New Roman"/>
                <w:b/>
                <w:sz w:val="24"/>
                <w:szCs w:val="24"/>
                <w:lang w:eastAsia="ru-RU"/>
              </w:rPr>
            </w:pPr>
            <w:r w:rsidRPr="005F10F6">
              <w:rPr>
                <w:rFonts w:ascii="Times New Roman" w:eastAsia="Times New Roman" w:hAnsi="Times New Roman" w:cs="Times New Roman"/>
                <w:b/>
                <w:bCs/>
                <w:sz w:val="24"/>
                <w:szCs w:val="24"/>
                <w:lang w:eastAsia="ru-RU"/>
              </w:rPr>
              <w:t xml:space="preserve">Содержание </w:t>
            </w:r>
          </w:p>
        </w:tc>
        <w:tc>
          <w:tcPr>
            <w:tcW w:w="2694" w:type="dxa"/>
          </w:tcPr>
          <w:p w14:paraId="113E78AA" w14:textId="77777777" w:rsidR="000E2966" w:rsidRPr="005F10F6" w:rsidRDefault="000E2966" w:rsidP="006158BE">
            <w:pPr>
              <w:rPr>
                <w:rFonts w:ascii="Times New Roman" w:eastAsia="Times New Roman" w:hAnsi="Times New Roman" w:cs="Times New Roman"/>
                <w:b/>
                <w:bCs/>
                <w:sz w:val="24"/>
                <w:szCs w:val="24"/>
                <w:lang w:eastAsia="ru-RU"/>
              </w:rPr>
            </w:pPr>
            <w:r w:rsidRPr="005F10F6">
              <w:rPr>
                <w:rFonts w:ascii="Times New Roman" w:eastAsia="Times New Roman" w:hAnsi="Times New Roman" w:cs="Times New Roman"/>
                <w:b/>
                <w:bCs/>
                <w:sz w:val="24"/>
                <w:szCs w:val="24"/>
                <w:lang w:eastAsia="ru-RU"/>
              </w:rPr>
              <w:t>10/4</w:t>
            </w:r>
          </w:p>
        </w:tc>
        <w:tc>
          <w:tcPr>
            <w:tcW w:w="2409" w:type="dxa"/>
            <w:vMerge w:val="restart"/>
          </w:tcPr>
          <w:p w14:paraId="24A7C23D" w14:textId="77777777" w:rsidR="000E2966" w:rsidRPr="00F65F82" w:rsidRDefault="000E2966" w:rsidP="006158BE">
            <w:pPr>
              <w:rPr>
                <w:rFonts w:ascii="Times New Roman" w:eastAsia="Times New Roman" w:hAnsi="Times New Roman" w:cs="Times New Roman"/>
                <w:bCs/>
                <w:sz w:val="24"/>
                <w:szCs w:val="24"/>
                <w:lang w:eastAsia="ru-RU"/>
              </w:rPr>
            </w:pPr>
            <w:r w:rsidRPr="00F65F82">
              <w:rPr>
                <w:rFonts w:ascii="Times New Roman" w:eastAsia="Times New Roman" w:hAnsi="Times New Roman" w:cs="Times New Roman"/>
                <w:bCs/>
                <w:sz w:val="24"/>
                <w:szCs w:val="24"/>
                <w:lang w:eastAsia="ru-RU"/>
              </w:rPr>
              <w:t>ОК.1,ОК.2,ОК.5ОК.9</w:t>
            </w:r>
          </w:p>
        </w:tc>
      </w:tr>
      <w:tr w:rsidR="000E2966" w:rsidRPr="005F10F6" w14:paraId="1D66E4CD" w14:textId="77777777" w:rsidTr="006158BE">
        <w:trPr>
          <w:trHeight w:val="396"/>
        </w:trPr>
        <w:tc>
          <w:tcPr>
            <w:tcW w:w="2971" w:type="dxa"/>
            <w:vMerge/>
          </w:tcPr>
          <w:p w14:paraId="12EF295C" w14:textId="77777777" w:rsidR="000E2966" w:rsidRPr="005F10F6" w:rsidRDefault="000E2966" w:rsidP="006158BE">
            <w:pPr>
              <w:rPr>
                <w:rFonts w:ascii="Times New Roman" w:eastAsia="Times New Roman" w:hAnsi="Times New Roman" w:cs="Times New Roman"/>
                <w:b/>
                <w:bCs/>
                <w:sz w:val="24"/>
                <w:szCs w:val="24"/>
                <w:lang w:eastAsia="ru-RU"/>
              </w:rPr>
            </w:pPr>
          </w:p>
        </w:tc>
        <w:tc>
          <w:tcPr>
            <w:tcW w:w="6663" w:type="dxa"/>
          </w:tcPr>
          <w:p w14:paraId="7C126DA8" w14:textId="77777777" w:rsidR="000E2966" w:rsidRPr="005F10F6" w:rsidRDefault="000E2966" w:rsidP="006158BE">
            <w:pPr>
              <w:suppressAutoHyphens/>
              <w:jc w:val="both"/>
              <w:rPr>
                <w:rFonts w:ascii="Times New Roman" w:eastAsia="Times New Roman" w:hAnsi="Times New Roman" w:cs="Times New Roman"/>
                <w:sz w:val="24"/>
                <w:szCs w:val="24"/>
                <w:lang w:eastAsia="ru-RU"/>
              </w:rPr>
            </w:pPr>
            <w:r w:rsidRPr="005F10F6">
              <w:rPr>
                <w:rFonts w:ascii="Times New Roman" w:hAnsi="Times New Roman" w:cs="Times New Roman"/>
                <w:sz w:val="24"/>
                <w:szCs w:val="24"/>
              </w:rPr>
              <w:t xml:space="preserve">1.Основные понятия механизации и автоматизации сварочного производства: введение в предмет, объект и предмет данной дисциплины. </w:t>
            </w:r>
          </w:p>
        </w:tc>
        <w:tc>
          <w:tcPr>
            <w:tcW w:w="2694" w:type="dxa"/>
          </w:tcPr>
          <w:p w14:paraId="6A05D1EC" w14:textId="77777777" w:rsidR="000E2966" w:rsidRPr="005F10F6" w:rsidRDefault="000E2966" w:rsidP="006158BE">
            <w:pPr>
              <w:suppressAutoHyphens/>
              <w:jc w:val="both"/>
              <w:rPr>
                <w:rFonts w:ascii="Times New Roman" w:eastAsia="Times New Roman" w:hAnsi="Times New Roman" w:cs="Times New Roman"/>
                <w:sz w:val="24"/>
                <w:szCs w:val="24"/>
                <w:lang w:eastAsia="ru-RU"/>
              </w:rPr>
            </w:pPr>
            <w:r w:rsidRPr="005F10F6">
              <w:rPr>
                <w:rFonts w:ascii="Times New Roman" w:eastAsia="Times New Roman" w:hAnsi="Times New Roman" w:cs="Times New Roman"/>
                <w:sz w:val="24"/>
                <w:szCs w:val="24"/>
                <w:lang w:eastAsia="ru-RU"/>
              </w:rPr>
              <w:t>1</w:t>
            </w:r>
          </w:p>
        </w:tc>
        <w:tc>
          <w:tcPr>
            <w:tcW w:w="2409" w:type="dxa"/>
            <w:vMerge/>
          </w:tcPr>
          <w:p w14:paraId="7C53295E" w14:textId="77777777" w:rsidR="000E2966" w:rsidRPr="00F65F82" w:rsidRDefault="000E2966" w:rsidP="006158BE">
            <w:pPr>
              <w:suppressAutoHyphens/>
              <w:jc w:val="both"/>
              <w:rPr>
                <w:rFonts w:ascii="Times New Roman" w:eastAsia="Times New Roman" w:hAnsi="Times New Roman" w:cs="Times New Roman"/>
                <w:sz w:val="24"/>
                <w:szCs w:val="24"/>
                <w:lang w:eastAsia="ru-RU"/>
              </w:rPr>
            </w:pPr>
          </w:p>
        </w:tc>
      </w:tr>
      <w:tr w:rsidR="000E2966" w:rsidRPr="005F10F6" w14:paraId="5479C339" w14:textId="77777777" w:rsidTr="006158BE">
        <w:trPr>
          <w:trHeight w:val="396"/>
        </w:trPr>
        <w:tc>
          <w:tcPr>
            <w:tcW w:w="2971" w:type="dxa"/>
            <w:vMerge/>
          </w:tcPr>
          <w:p w14:paraId="0F644473" w14:textId="77777777" w:rsidR="000E2966" w:rsidRPr="005F10F6" w:rsidRDefault="000E2966" w:rsidP="006158BE">
            <w:pPr>
              <w:rPr>
                <w:rFonts w:ascii="Times New Roman" w:eastAsia="Times New Roman" w:hAnsi="Times New Roman" w:cs="Times New Roman"/>
                <w:b/>
                <w:bCs/>
                <w:sz w:val="24"/>
                <w:szCs w:val="24"/>
                <w:lang w:eastAsia="ru-RU"/>
              </w:rPr>
            </w:pPr>
          </w:p>
        </w:tc>
        <w:tc>
          <w:tcPr>
            <w:tcW w:w="6663" w:type="dxa"/>
          </w:tcPr>
          <w:p w14:paraId="14A29731" w14:textId="77777777" w:rsidR="000E2966" w:rsidRPr="005F10F6" w:rsidRDefault="000E2966" w:rsidP="006158BE">
            <w:pPr>
              <w:suppressAutoHyphens/>
              <w:jc w:val="both"/>
              <w:rPr>
                <w:rFonts w:ascii="Times New Roman" w:hAnsi="Times New Roman" w:cs="Times New Roman"/>
                <w:sz w:val="24"/>
                <w:szCs w:val="24"/>
              </w:rPr>
            </w:pPr>
            <w:r w:rsidRPr="005F10F6">
              <w:rPr>
                <w:rFonts w:ascii="Times New Roman" w:hAnsi="Times New Roman" w:cs="Times New Roman"/>
                <w:sz w:val="24"/>
                <w:szCs w:val="24"/>
              </w:rPr>
              <w:t>2.Приспособления, специальные сварочные установки в механизации и автоматизации сварочного производства</w:t>
            </w:r>
          </w:p>
        </w:tc>
        <w:tc>
          <w:tcPr>
            <w:tcW w:w="2694" w:type="dxa"/>
          </w:tcPr>
          <w:p w14:paraId="3C8EFB1B" w14:textId="77777777" w:rsidR="000E2966" w:rsidRPr="005F10F6" w:rsidRDefault="000E2966" w:rsidP="006158BE">
            <w:pPr>
              <w:suppressAutoHyphens/>
              <w:jc w:val="both"/>
              <w:rPr>
                <w:rFonts w:ascii="Times New Roman" w:eastAsia="Times New Roman" w:hAnsi="Times New Roman" w:cs="Times New Roman"/>
                <w:sz w:val="24"/>
                <w:szCs w:val="24"/>
                <w:lang w:eastAsia="ru-RU"/>
              </w:rPr>
            </w:pPr>
            <w:r w:rsidRPr="005F10F6">
              <w:rPr>
                <w:rFonts w:ascii="Times New Roman" w:eastAsia="Times New Roman" w:hAnsi="Times New Roman" w:cs="Times New Roman"/>
                <w:sz w:val="24"/>
                <w:szCs w:val="24"/>
                <w:lang w:eastAsia="ru-RU"/>
              </w:rPr>
              <w:t>1</w:t>
            </w:r>
          </w:p>
        </w:tc>
        <w:tc>
          <w:tcPr>
            <w:tcW w:w="2409" w:type="dxa"/>
            <w:vMerge/>
          </w:tcPr>
          <w:p w14:paraId="54441F83" w14:textId="77777777" w:rsidR="000E2966" w:rsidRPr="00F65F82" w:rsidRDefault="000E2966" w:rsidP="006158BE">
            <w:pPr>
              <w:suppressAutoHyphens/>
              <w:jc w:val="both"/>
              <w:rPr>
                <w:rFonts w:ascii="Times New Roman" w:eastAsia="Times New Roman" w:hAnsi="Times New Roman" w:cs="Times New Roman"/>
                <w:sz w:val="24"/>
                <w:szCs w:val="24"/>
                <w:lang w:eastAsia="ru-RU"/>
              </w:rPr>
            </w:pPr>
          </w:p>
        </w:tc>
      </w:tr>
      <w:tr w:rsidR="000E2966" w:rsidRPr="005F10F6" w14:paraId="703EC2DA" w14:textId="77777777" w:rsidTr="006158BE">
        <w:trPr>
          <w:trHeight w:val="215"/>
        </w:trPr>
        <w:tc>
          <w:tcPr>
            <w:tcW w:w="2971" w:type="dxa"/>
            <w:vMerge/>
          </w:tcPr>
          <w:p w14:paraId="5E434B5B" w14:textId="77777777" w:rsidR="000E2966" w:rsidRPr="005F10F6" w:rsidRDefault="000E2966" w:rsidP="006158BE">
            <w:pPr>
              <w:rPr>
                <w:rFonts w:ascii="Times New Roman" w:eastAsia="Times New Roman" w:hAnsi="Times New Roman" w:cs="Times New Roman"/>
                <w:b/>
                <w:bCs/>
                <w:sz w:val="24"/>
                <w:szCs w:val="24"/>
                <w:lang w:eastAsia="ru-RU"/>
              </w:rPr>
            </w:pPr>
          </w:p>
        </w:tc>
        <w:tc>
          <w:tcPr>
            <w:tcW w:w="6663" w:type="dxa"/>
          </w:tcPr>
          <w:p w14:paraId="56AEC03E" w14:textId="77777777" w:rsidR="000E2966" w:rsidRPr="005F10F6" w:rsidRDefault="000E2966" w:rsidP="006158BE">
            <w:pPr>
              <w:suppressAutoHyphens/>
              <w:jc w:val="both"/>
              <w:rPr>
                <w:rFonts w:ascii="Times New Roman" w:eastAsia="Times New Roman" w:hAnsi="Times New Roman" w:cs="Times New Roman"/>
                <w:sz w:val="24"/>
                <w:szCs w:val="24"/>
                <w:lang w:eastAsia="ru-RU"/>
              </w:rPr>
            </w:pPr>
            <w:r w:rsidRPr="005F10F6">
              <w:rPr>
                <w:rFonts w:ascii="Times New Roman" w:hAnsi="Times New Roman" w:cs="Times New Roman"/>
                <w:sz w:val="24"/>
                <w:szCs w:val="24"/>
              </w:rPr>
              <w:t xml:space="preserve">3.Автоматизация сборочно-сварочных работ. </w:t>
            </w:r>
          </w:p>
        </w:tc>
        <w:tc>
          <w:tcPr>
            <w:tcW w:w="2694" w:type="dxa"/>
          </w:tcPr>
          <w:p w14:paraId="0911F0BB" w14:textId="77777777" w:rsidR="000E2966" w:rsidRPr="005F10F6" w:rsidRDefault="000E2966" w:rsidP="006158BE">
            <w:pPr>
              <w:suppressAutoHyphens/>
              <w:jc w:val="both"/>
              <w:rPr>
                <w:rFonts w:ascii="Times New Roman" w:eastAsia="Times New Roman" w:hAnsi="Times New Roman" w:cs="Times New Roman"/>
                <w:sz w:val="24"/>
                <w:szCs w:val="24"/>
                <w:lang w:eastAsia="ru-RU"/>
              </w:rPr>
            </w:pPr>
            <w:r w:rsidRPr="005F10F6">
              <w:rPr>
                <w:rFonts w:ascii="Times New Roman" w:eastAsia="Times New Roman" w:hAnsi="Times New Roman" w:cs="Times New Roman"/>
                <w:sz w:val="24"/>
                <w:szCs w:val="24"/>
                <w:lang w:eastAsia="ru-RU"/>
              </w:rPr>
              <w:t>1</w:t>
            </w:r>
          </w:p>
        </w:tc>
        <w:tc>
          <w:tcPr>
            <w:tcW w:w="2409" w:type="dxa"/>
            <w:vMerge/>
          </w:tcPr>
          <w:p w14:paraId="104CE01F" w14:textId="77777777" w:rsidR="000E2966" w:rsidRPr="00F65F82" w:rsidRDefault="000E2966" w:rsidP="006158BE">
            <w:pPr>
              <w:suppressAutoHyphens/>
              <w:jc w:val="both"/>
              <w:rPr>
                <w:rFonts w:ascii="Times New Roman" w:eastAsia="Times New Roman" w:hAnsi="Times New Roman" w:cs="Times New Roman"/>
                <w:sz w:val="24"/>
                <w:szCs w:val="24"/>
                <w:lang w:eastAsia="ru-RU"/>
              </w:rPr>
            </w:pPr>
          </w:p>
        </w:tc>
      </w:tr>
      <w:tr w:rsidR="000E2966" w:rsidRPr="005F10F6" w14:paraId="15C7608D" w14:textId="77777777" w:rsidTr="006158BE">
        <w:trPr>
          <w:trHeight w:val="396"/>
        </w:trPr>
        <w:tc>
          <w:tcPr>
            <w:tcW w:w="2971" w:type="dxa"/>
            <w:vMerge/>
          </w:tcPr>
          <w:p w14:paraId="32C60AE0" w14:textId="77777777" w:rsidR="000E2966" w:rsidRPr="005F10F6" w:rsidRDefault="000E2966" w:rsidP="006158BE">
            <w:pPr>
              <w:rPr>
                <w:rFonts w:ascii="Times New Roman" w:eastAsia="Times New Roman" w:hAnsi="Times New Roman" w:cs="Times New Roman"/>
                <w:b/>
                <w:bCs/>
                <w:sz w:val="24"/>
                <w:szCs w:val="24"/>
                <w:lang w:eastAsia="ru-RU"/>
              </w:rPr>
            </w:pPr>
          </w:p>
        </w:tc>
        <w:tc>
          <w:tcPr>
            <w:tcW w:w="6663" w:type="dxa"/>
          </w:tcPr>
          <w:p w14:paraId="729BF994" w14:textId="77777777" w:rsidR="000E2966" w:rsidRPr="005F10F6" w:rsidRDefault="000E2966" w:rsidP="006158BE">
            <w:pPr>
              <w:suppressAutoHyphens/>
              <w:jc w:val="both"/>
              <w:rPr>
                <w:rFonts w:ascii="Times New Roman" w:hAnsi="Times New Roman" w:cs="Times New Roman"/>
                <w:sz w:val="24"/>
                <w:szCs w:val="24"/>
              </w:rPr>
            </w:pPr>
            <w:r w:rsidRPr="005F10F6">
              <w:rPr>
                <w:rFonts w:ascii="Times New Roman" w:hAnsi="Times New Roman" w:cs="Times New Roman"/>
                <w:sz w:val="24"/>
                <w:szCs w:val="24"/>
              </w:rPr>
              <w:t>4.Оснащение сварочного оборудования программным управлением</w:t>
            </w:r>
          </w:p>
        </w:tc>
        <w:tc>
          <w:tcPr>
            <w:tcW w:w="2694" w:type="dxa"/>
          </w:tcPr>
          <w:p w14:paraId="64C2AA89" w14:textId="77777777" w:rsidR="000E2966" w:rsidRPr="005F10F6" w:rsidRDefault="000E2966" w:rsidP="006158BE">
            <w:pPr>
              <w:suppressAutoHyphens/>
              <w:jc w:val="both"/>
              <w:rPr>
                <w:rFonts w:ascii="Times New Roman" w:eastAsia="Times New Roman" w:hAnsi="Times New Roman" w:cs="Times New Roman"/>
                <w:sz w:val="24"/>
                <w:szCs w:val="24"/>
                <w:lang w:eastAsia="ru-RU"/>
              </w:rPr>
            </w:pPr>
            <w:r w:rsidRPr="005F10F6">
              <w:rPr>
                <w:rFonts w:ascii="Times New Roman" w:eastAsia="Times New Roman" w:hAnsi="Times New Roman" w:cs="Times New Roman"/>
                <w:sz w:val="24"/>
                <w:szCs w:val="24"/>
                <w:lang w:eastAsia="ru-RU"/>
              </w:rPr>
              <w:t>1</w:t>
            </w:r>
          </w:p>
        </w:tc>
        <w:tc>
          <w:tcPr>
            <w:tcW w:w="2409" w:type="dxa"/>
            <w:vMerge/>
          </w:tcPr>
          <w:p w14:paraId="1B1528B5" w14:textId="77777777" w:rsidR="000E2966" w:rsidRPr="00F65F82" w:rsidRDefault="000E2966" w:rsidP="006158BE">
            <w:pPr>
              <w:suppressAutoHyphens/>
              <w:jc w:val="both"/>
              <w:rPr>
                <w:rFonts w:ascii="Times New Roman" w:eastAsia="Times New Roman" w:hAnsi="Times New Roman" w:cs="Times New Roman"/>
                <w:sz w:val="24"/>
                <w:szCs w:val="24"/>
                <w:lang w:eastAsia="ru-RU"/>
              </w:rPr>
            </w:pPr>
          </w:p>
        </w:tc>
      </w:tr>
      <w:tr w:rsidR="000E2966" w:rsidRPr="005F10F6" w14:paraId="7F642CDA" w14:textId="77777777" w:rsidTr="006158BE">
        <w:trPr>
          <w:trHeight w:val="20"/>
        </w:trPr>
        <w:tc>
          <w:tcPr>
            <w:tcW w:w="2971" w:type="dxa"/>
            <w:vMerge/>
          </w:tcPr>
          <w:p w14:paraId="1CCFCEED" w14:textId="77777777" w:rsidR="000E2966" w:rsidRPr="005F10F6" w:rsidRDefault="000E2966" w:rsidP="006158BE">
            <w:pPr>
              <w:rPr>
                <w:rFonts w:ascii="Times New Roman" w:eastAsia="Times New Roman" w:hAnsi="Times New Roman" w:cs="Times New Roman"/>
                <w:b/>
                <w:bCs/>
                <w:sz w:val="24"/>
                <w:szCs w:val="24"/>
                <w:lang w:eastAsia="ru-RU"/>
              </w:rPr>
            </w:pPr>
          </w:p>
        </w:tc>
        <w:tc>
          <w:tcPr>
            <w:tcW w:w="6663" w:type="dxa"/>
          </w:tcPr>
          <w:p w14:paraId="6B421B6F" w14:textId="77777777" w:rsidR="000E2966" w:rsidRPr="005F10F6" w:rsidRDefault="000E2966" w:rsidP="006158BE">
            <w:pPr>
              <w:suppressAutoHyphens/>
              <w:jc w:val="both"/>
              <w:rPr>
                <w:rFonts w:ascii="Times New Roman" w:eastAsia="Times New Roman" w:hAnsi="Times New Roman" w:cs="Times New Roman"/>
                <w:b/>
                <w:sz w:val="24"/>
                <w:szCs w:val="24"/>
                <w:lang w:eastAsia="ru-RU"/>
              </w:rPr>
            </w:pPr>
            <w:r w:rsidRPr="005F10F6">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62235A26" w14:textId="77777777" w:rsidR="000E2966" w:rsidRPr="005F10F6" w:rsidRDefault="000E2966" w:rsidP="006158BE">
            <w:pPr>
              <w:suppressAutoHyphens/>
              <w:jc w:val="both"/>
              <w:rPr>
                <w:rFonts w:ascii="Times New Roman" w:eastAsia="Times New Roman" w:hAnsi="Times New Roman" w:cs="Times New Roman"/>
                <w:b/>
                <w:bCs/>
                <w:sz w:val="24"/>
                <w:szCs w:val="24"/>
                <w:lang w:eastAsia="ru-RU"/>
              </w:rPr>
            </w:pPr>
            <w:r w:rsidRPr="005F10F6">
              <w:rPr>
                <w:rFonts w:ascii="Times New Roman" w:eastAsia="Times New Roman" w:hAnsi="Times New Roman" w:cs="Times New Roman"/>
                <w:b/>
                <w:bCs/>
                <w:sz w:val="24"/>
                <w:szCs w:val="24"/>
                <w:lang w:eastAsia="ru-RU"/>
              </w:rPr>
              <w:t>4</w:t>
            </w:r>
            <w:r>
              <w:rPr>
                <w:rFonts w:ascii="Times New Roman" w:eastAsia="Times New Roman" w:hAnsi="Times New Roman" w:cs="Times New Roman"/>
                <w:b/>
                <w:bCs/>
                <w:sz w:val="24"/>
                <w:szCs w:val="24"/>
                <w:lang w:eastAsia="ru-RU"/>
              </w:rPr>
              <w:t>/4</w:t>
            </w:r>
          </w:p>
        </w:tc>
        <w:tc>
          <w:tcPr>
            <w:tcW w:w="2409" w:type="dxa"/>
            <w:vMerge/>
          </w:tcPr>
          <w:p w14:paraId="01464225" w14:textId="77777777" w:rsidR="000E2966" w:rsidRPr="00F65F82" w:rsidRDefault="000E2966" w:rsidP="006158BE">
            <w:pPr>
              <w:suppressAutoHyphens/>
              <w:jc w:val="both"/>
              <w:rPr>
                <w:rFonts w:ascii="Times New Roman" w:eastAsia="Times New Roman" w:hAnsi="Times New Roman" w:cs="Times New Roman"/>
                <w:bCs/>
                <w:sz w:val="24"/>
                <w:szCs w:val="24"/>
                <w:lang w:eastAsia="ru-RU"/>
              </w:rPr>
            </w:pPr>
          </w:p>
        </w:tc>
      </w:tr>
      <w:tr w:rsidR="000E2966" w:rsidRPr="005F10F6" w14:paraId="388FB621" w14:textId="77777777" w:rsidTr="006158BE">
        <w:trPr>
          <w:trHeight w:val="204"/>
        </w:trPr>
        <w:tc>
          <w:tcPr>
            <w:tcW w:w="2971" w:type="dxa"/>
            <w:vMerge/>
          </w:tcPr>
          <w:p w14:paraId="411995DE" w14:textId="77777777" w:rsidR="000E2966" w:rsidRPr="005F10F6" w:rsidRDefault="000E2966" w:rsidP="006158BE">
            <w:pPr>
              <w:rPr>
                <w:rFonts w:ascii="Times New Roman" w:eastAsia="Times New Roman" w:hAnsi="Times New Roman" w:cs="Times New Roman"/>
                <w:b/>
                <w:bCs/>
                <w:sz w:val="24"/>
                <w:szCs w:val="24"/>
                <w:lang w:eastAsia="ru-RU"/>
              </w:rPr>
            </w:pPr>
          </w:p>
        </w:tc>
        <w:tc>
          <w:tcPr>
            <w:tcW w:w="6663" w:type="dxa"/>
          </w:tcPr>
          <w:p w14:paraId="0D972F9B" w14:textId="77777777" w:rsidR="000E2966" w:rsidRPr="005F10F6" w:rsidRDefault="000E2966" w:rsidP="006158BE">
            <w:pPr>
              <w:suppressAutoHyphens/>
              <w:jc w:val="both"/>
              <w:rPr>
                <w:rFonts w:ascii="Times New Roman" w:eastAsia="Times New Roman" w:hAnsi="Times New Roman" w:cs="Times New Roman"/>
                <w:iCs/>
                <w:sz w:val="24"/>
                <w:szCs w:val="24"/>
                <w:lang w:eastAsia="ru-RU"/>
              </w:rPr>
            </w:pPr>
            <w:r w:rsidRPr="005F10F6">
              <w:rPr>
                <w:rFonts w:ascii="Times New Roman" w:hAnsi="Times New Roman" w:cs="Times New Roman"/>
                <w:sz w:val="24"/>
                <w:szCs w:val="24"/>
              </w:rPr>
              <w:t xml:space="preserve">1.Практическая работа. Подбор сборочно-сварочного оборудования для производства труб большого диаметра со спиральным швом.  </w:t>
            </w:r>
          </w:p>
        </w:tc>
        <w:tc>
          <w:tcPr>
            <w:tcW w:w="2694" w:type="dxa"/>
          </w:tcPr>
          <w:p w14:paraId="7C0A0B7F" w14:textId="77777777" w:rsidR="000E2966" w:rsidRPr="005F10F6" w:rsidRDefault="000E2966" w:rsidP="006158BE">
            <w:pPr>
              <w:suppressAutoHyphens/>
              <w:jc w:val="both"/>
              <w:rPr>
                <w:rFonts w:ascii="Times New Roman" w:eastAsia="Times New Roman" w:hAnsi="Times New Roman" w:cs="Times New Roman"/>
                <w:sz w:val="24"/>
                <w:szCs w:val="24"/>
                <w:lang w:eastAsia="ru-RU"/>
              </w:rPr>
            </w:pPr>
            <w:r w:rsidRPr="005F10F6">
              <w:rPr>
                <w:rFonts w:ascii="Times New Roman" w:eastAsia="Times New Roman" w:hAnsi="Times New Roman" w:cs="Times New Roman"/>
                <w:sz w:val="24"/>
                <w:szCs w:val="24"/>
                <w:lang w:eastAsia="ru-RU"/>
              </w:rPr>
              <w:t>2</w:t>
            </w:r>
          </w:p>
        </w:tc>
        <w:tc>
          <w:tcPr>
            <w:tcW w:w="2409" w:type="dxa"/>
            <w:vMerge/>
          </w:tcPr>
          <w:p w14:paraId="2867FE33" w14:textId="77777777" w:rsidR="000E2966" w:rsidRPr="00F65F82" w:rsidRDefault="000E2966" w:rsidP="006158BE">
            <w:pPr>
              <w:suppressAutoHyphens/>
              <w:jc w:val="both"/>
              <w:rPr>
                <w:rFonts w:ascii="Times New Roman" w:eastAsia="Times New Roman" w:hAnsi="Times New Roman" w:cs="Times New Roman"/>
                <w:sz w:val="24"/>
                <w:szCs w:val="24"/>
                <w:lang w:eastAsia="ru-RU"/>
              </w:rPr>
            </w:pPr>
          </w:p>
        </w:tc>
      </w:tr>
      <w:tr w:rsidR="000E2966" w:rsidRPr="005F10F6" w14:paraId="56EE89B2" w14:textId="77777777" w:rsidTr="006158BE">
        <w:trPr>
          <w:trHeight w:val="73"/>
        </w:trPr>
        <w:tc>
          <w:tcPr>
            <w:tcW w:w="2971" w:type="dxa"/>
            <w:vMerge/>
          </w:tcPr>
          <w:p w14:paraId="7C4AF464" w14:textId="77777777" w:rsidR="000E2966" w:rsidRPr="005F10F6" w:rsidRDefault="000E2966" w:rsidP="006158BE">
            <w:pPr>
              <w:rPr>
                <w:rFonts w:ascii="Times New Roman" w:eastAsia="Times New Roman" w:hAnsi="Times New Roman" w:cs="Times New Roman"/>
                <w:b/>
                <w:bCs/>
                <w:sz w:val="24"/>
                <w:szCs w:val="24"/>
                <w:lang w:eastAsia="ru-RU"/>
              </w:rPr>
            </w:pPr>
          </w:p>
        </w:tc>
        <w:tc>
          <w:tcPr>
            <w:tcW w:w="6663" w:type="dxa"/>
          </w:tcPr>
          <w:p w14:paraId="628E8973" w14:textId="77777777" w:rsidR="000E2966" w:rsidRPr="005F10F6" w:rsidRDefault="000E2966" w:rsidP="006158BE">
            <w:pPr>
              <w:suppressAutoHyphens/>
              <w:rPr>
                <w:rFonts w:ascii="Times New Roman" w:eastAsia="Times New Roman" w:hAnsi="Times New Roman" w:cs="Times New Roman"/>
                <w:sz w:val="24"/>
                <w:szCs w:val="24"/>
                <w:lang w:eastAsia="ru-RU"/>
              </w:rPr>
            </w:pPr>
            <w:r w:rsidRPr="005F10F6">
              <w:rPr>
                <w:rFonts w:ascii="Times New Roman" w:hAnsi="Times New Roman" w:cs="Times New Roman"/>
                <w:sz w:val="24"/>
                <w:szCs w:val="24"/>
              </w:rPr>
              <w:t xml:space="preserve">2.Практическая работа. Подбор оборудования для высокоточной сварки титановых изделий.                                  </w:t>
            </w:r>
          </w:p>
        </w:tc>
        <w:tc>
          <w:tcPr>
            <w:tcW w:w="2694" w:type="dxa"/>
          </w:tcPr>
          <w:p w14:paraId="113BFAFD" w14:textId="77777777" w:rsidR="000E2966" w:rsidRPr="005F10F6" w:rsidRDefault="000E2966" w:rsidP="006158BE">
            <w:pPr>
              <w:suppressAutoHyphens/>
              <w:rPr>
                <w:rFonts w:ascii="Times New Roman" w:eastAsia="Times New Roman" w:hAnsi="Times New Roman" w:cs="Times New Roman"/>
                <w:sz w:val="24"/>
                <w:szCs w:val="24"/>
                <w:lang w:eastAsia="ru-RU"/>
              </w:rPr>
            </w:pPr>
            <w:r w:rsidRPr="005F10F6">
              <w:rPr>
                <w:rFonts w:ascii="Times New Roman" w:eastAsia="Times New Roman" w:hAnsi="Times New Roman" w:cs="Times New Roman"/>
                <w:sz w:val="24"/>
                <w:szCs w:val="24"/>
                <w:lang w:eastAsia="ru-RU"/>
              </w:rPr>
              <w:t>2</w:t>
            </w:r>
          </w:p>
        </w:tc>
        <w:tc>
          <w:tcPr>
            <w:tcW w:w="2409" w:type="dxa"/>
            <w:vMerge/>
          </w:tcPr>
          <w:p w14:paraId="45187934" w14:textId="77777777" w:rsidR="000E2966" w:rsidRPr="00F65F82" w:rsidRDefault="000E2966" w:rsidP="006158BE">
            <w:pPr>
              <w:suppressAutoHyphens/>
              <w:rPr>
                <w:rFonts w:ascii="Times New Roman" w:eastAsia="Times New Roman" w:hAnsi="Times New Roman" w:cs="Times New Roman"/>
                <w:sz w:val="24"/>
                <w:szCs w:val="24"/>
                <w:lang w:eastAsia="ru-RU"/>
              </w:rPr>
            </w:pPr>
          </w:p>
        </w:tc>
      </w:tr>
      <w:tr w:rsidR="000E2966" w:rsidRPr="005F10F6" w14:paraId="03C3AD27" w14:textId="77777777" w:rsidTr="006158BE">
        <w:trPr>
          <w:trHeight w:val="195"/>
        </w:trPr>
        <w:tc>
          <w:tcPr>
            <w:tcW w:w="2971" w:type="dxa"/>
            <w:vMerge/>
          </w:tcPr>
          <w:p w14:paraId="18254849" w14:textId="77777777" w:rsidR="000E2966" w:rsidRPr="005F10F6" w:rsidRDefault="000E2966" w:rsidP="006158BE">
            <w:pPr>
              <w:rPr>
                <w:rFonts w:ascii="Times New Roman" w:eastAsia="Times New Roman" w:hAnsi="Times New Roman" w:cs="Times New Roman"/>
                <w:b/>
                <w:bCs/>
                <w:sz w:val="24"/>
                <w:szCs w:val="24"/>
                <w:lang w:eastAsia="ru-RU"/>
              </w:rPr>
            </w:pPr>
          </w:p>
        </w:tc>
        <w:tc>
          <w:tcPr>
            <w:tcW w:w="6663" w:type="dxa"/>
            <w:vAlign w:val="bottom"/>
          </w:tcPr>
          <w:p w14:paraId="6952CB18" w14:textId="77777777" w:rsidR="000E2966" w:rsidRPr="005F10F6" w:rsidRDefault="000E2966" w:rsidP="006158BE">
            <w:pPr>
              <w:rPr>
                <w:rFonts w:ascii="Times New Roman" w:eastAsia="Times New Roman" w:hAnsi="Times New Roman" w:cs="Times New Roman"/>
                <w:i/>
                <w:sz w:val="24"/>
                <w:szCs w:val="24"/>
                <w:lang w:eastAsia="ru-RU"/>
              </w:rPr>
            </w:pPr>
            <w:r w:rsidRPr="005F10F6">
              <w:rPr>
                <w:rFonts w:ascii="Times New Roman" w:eastAsia="Times New Roman" w:hAnsi="Times New Roman" w:cs="Times New Roman"/>
                <w:b/>
                <w:bCs/>
                <w:sz w:val="24"/>
                <w:szCs w:val="24"/>
                <w:lang w:eastAsia="ru-RU"/>
              </w:rPr>
              <w:t>В том числе самостоятельная работа обучающихся</w:t>
            </w:r>
            <w:r w:rsidRPr="005F10F6">
              <w:rPr>
                <w:rFonts w:ascii="Times New Roman" w:hAnsi="Times New Roman" w:cs="Times New Roman"/>
                <w:sz w:val="24"/>
                <w:szCs w:val="24"/>
              </w:rPr>
              <w:t xml:space="preserve"> Циклические и вспомогательные алгоритмы. Алгоритмический язык</w:t>
            </w:r>
          </w:p>
        </w:tc>
        <w:tc>
          <w:tcPr>
            <w:tcW w:w="2694" w:type="dxa"/>
          </w:tcPr>
          <w:p w14:paraId="284648DD" w14:textId="77777777" w:rsidR="000E2966" w:rsidRPr="00923484" w:rsidRDefault="000E2966" w:rsidP="006158BE">
            <w:pPr>
              <w:rPr>
                <w:rFonts w:ascii="Times New Roman" w:eastAsia="Times New Roman" w:hAnsi="Times New Roman" w:cs="Times New Roman"/>
                <w:b/>
                <w:bCs/>
                <w:sz w:val="24"/>
                <w:szCs w:val="24"/>
                <w:lang w:eastAsia="ru-RU"/>
              </w:rPr>
            </w:pPr>
            <w:r w:rsidRPr="00923484">
              <w:rPr>
                <w:rFonts w:ascii="Times New Roman" w:eastAsia="Times New Roman" w:hAnsi="Times New Roman" w:cs="Times New Roman"/>
                <w:b/>
                <w:bCs/>
                <w:sz w:val="24"/>
                <w:szCs w:val="24"/>
                <w:lang w:eastAsia="ru-RU"/>
              </w:rPr>
              <w:t>2</w:t>
            </w:r>
          </w:p>
        </w:tc>
        <w:tc>
          <w:tcPr>
            <w:tcW w:w="2409" w:type="dxa"/>
            <w:vMerge/>
          </w:tcPr>
          <w:p w14:paraId="2B660467" w14:textId="77777777" w:rsidR="000E2966" w:rsidRPr="00F65F82" w:rsidRDefault="000E2966" w:rsidP="006158BE">
            <w:pPr>
              <w:rPr>
                <w:rFonts w:ascii="Times New Roman" w:eastAsia="Times New Roman" w:hAnsi="Times New Roman" w:cs="Times New Roman"/>
                <w:bCs/>
                <w:sz w:val="24"/>
                <w:szCs w:val="24"/>
                <w:lang w:eastAsia="ru-RU"/>
              </w:rPr>
            </w:pPr>
          </w:p>
        </w:tc>
      </w:tr>
      <w:tr w:rsidR="000E2966" w:rsidRPr="005F10F6" w14:paraId="2F887239" w14:textId="77777777" w:rsidTr="006158BE">
        <w:trPr>
          <w:trHeight w:val="235"/>
        </w:trPr>
        <w:tc>
          <w:tcPr>
            <w:tcW w:w="2971" w:type="dxa"/>
            <w:vMerge w:val="restart"/>
          </w:tcPr>
          <w:p w14:paraId="04D65A75" w14:textId="77777777" w:rsidR="000E2966" w:rsidRPr="005F10F6" w:rsidRDefault="000E2966" w:rsidP="006158BE">
            <w:pPr>
              <w:rPr>
                <w:rFonts w:ascii="Times New Roman" w:eastAsia="Times New Roman" w:hAnsi="Times New Roman" w:cs="Times New Roman"/>
                <w:b/>
                <w:bCs/>
                <w:sz w:val="24"/>
                <w:szCs w:val="24"/>
                <w:lang w:eastAsia="ru-RU"/>
              </w:rPr>
            </w:pPr>
            <w:r w:rsidRPr="005F10F6">
              <w:rPr>
                <w:rFonts w:ascii="Times New Roman" w:eastAsia="Times New Roman" w:hAnsi="Times New Roman" w:cs="Times New Roman"/>
                <w:b/>
                <w:bCs/>
                <w:sz w:val="24"/>
                <w:szCs w:val="24"/>
                <w:lang w:eastAsia="ru-RU"/>
              </w:rPr>
              <w:t xml:space="preserve">Тема 2. </w:t>
            </w:r>
            <w:r w:rsidRPr="005F10F6">
              <w:rPr>
                <w:rFonts w:ascii="Times New Roman" w:hAnsi="Times New Roman" w:cs="Times New Roman"/>
                <w:sz w:val="24"/>
                <w:szCs w:val="24"/>
              </w:rPr>
              <w:t>Механизированные и автоматизированные сборочно-сварочные линии.</w:t>
            </w:r>
          </w:p>
        </w:tc>
        <w:tc>
          <w:tcPr>
            <w:tcW w:w="6663" w:type="dxa"/>
            <w:tcBorders>
              <w:top w:val="single" w:sz="4" w:space="0" w:color="auto"/>
              <w:left w:val="single" w:sz="4" w:space="0" w:color="auto"/>
              <w:bottom w:val="single" w:sz="4" w:space="0" w:color="auto"/>
            </w:tcBorders>
            <w:vAlign w:val="bottom"/>
          </w:tcPr>
          <w:p w14:paraId="2E58F134" w14:textId="77777777" w:rsidR="000E2966" w:rsidRPr="005F10F6" w:rsidRDefault="000E2966" w:rsidP="006158BE">
            <w:pPr>
              <w:rPr>
                <w:rFonts w:ascii="Times New Roman" w:eastAsia="Times New Roman" w:hAnsi="Times New Roman" w:cs="Times New Roman"/>
                <w:b/>
                <w:bCs/>
                <w:sz w:val="24"/>
                <w:szCs w:val="24"/>
                <w:lang w:eastAsia="ru-RU"/>
              </w:rPr>
            </w:pPr>
            <w:r w:rsidRPr="005F10F6">
              <w:rPr>
                <w:rFonts w:ascii="Times New Roman" w:eastAsia="Times New Roman" w:hAnsi="Times New Roman" w:cs="Times New Roman"/>
                <w:b/>
                <w:bCs/>
                <w:sz w:val="24"/>
                <w:szCs w:val="24"/>
                <w:lang w:eastAsia="ru-RU"/>
              </w:rPr>
              <w:t xml:space="preserve">Содержание </w:t>
            </w:r>
          </w:p>
        </w:tc>
        <w:tc>
          <w:tcPr>
            <w:tcW w:w="2694" w:type="dxa"/>
          </w:tcPr>
          <w:p w14:paraId="252A224C" w14:textId="77777777" w:rsidR="000E2966" w:rsidRPr="005F10F6" w:rsidRDefault="000E2966" w:rsidP="006158BE">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r w:rsidRPr="005F10F6">
              <w:rPr>
                <w:rFonts w:ascii="Times New Roman" w:eastAsia="Times New Roman" w:hAnsi="Times New Roman" w:cs="Times New Roman"/>
                <w:b/>
                <w:bCs/>
                <w:sz w:val="24"/>
                <w:szCs w:val="24"/>
                <w:lang w:eastAsia="ru-RU"/>
              </w:rPr>
              <w:t>/8</w:t>
            </w:r>
          </w:p>
        </w:tc>
        <w:tc>
          <w:tcPr>
            <w:tcW w:w="2409" w:type="dxa"/>
            <w:vMerge w:val="restart"/>
          </w:tcPr>
          <w:p w14:paraId="5C727F3F" w14:textId="77777777" w:rsidR="000E2966" w:rsidRPr="00F65F82" w:rsidRDefault="000E2966" w:rsidP="006158BE">
            <w:pPr>
              <w:rPr>
                <w:rFonts w:ascii="Times New Roman" w:eastAsia="Times New Roman" w:hAnsi="Times New Roman" w:cs="Times New Roman"/>
                <w:bCs/>
                <w:sz w:val="24"/>
                <w:szCs w:val="24"/>
                <w:lang w:eastAsia="ru-RU"/>
              </w:rPr>
            </w:pPr>
            <w:r w:rsidRPr="00F65F82">
              <w:rPr>
                <w:rFonts w:ascii="Times New Roman" w:eastAsia="Times New Roman" w:hAnsi="Times New Roman" w:cs="Times New Roman"/>
                <w:bCs/>
                <w:sz w:val="24"/>
                <w:szCs w:val="24"/>
                <w:lang w:eastAsia="ru-RU"/>
              </w:rPr>
              <w:t>ОК.1,ОК.2,ОК.5ОК.9</w:t>
            </w:r>
          </w:p>
        </w:tc>
      </w:tr>
      <w:tr w:rsidR="000E2966" w:rsidRPr="005F10F6" w14:paraId="3BCBE8AD" w14:textId="77777777" w:rsidTr="006158BE">
        <w:trPr>
          <w:trHeight w:val="91"/>
        </w:trPr>
        <w:tc>
          <w:tcPr>
            <w:tcW w:w="2971" w:type="dxa"/>
            <w:vMerge/>
          </w:tcPr>
          <w:p w14:paraId="2092C27C" w14:textId="77777777" w:rsidR="000E2966" w:rsidRPr="005F10F6" w:rsidRDefault="000E2966" w:rsidP="006158BE">
            <w:pPr>
              <w:rPr>
                <w:rFonts w:ascii="Times New Roman" w:eastAsia="Times New Roman" w:hAnsi="Times New Roman" w:cs="Times New Roman"/>
                <w:b/>
                <w:bCs/>
                <w:sz w:val="24"/>
                <w:szCs w:val="24"/>
                <w:lang w:eastAsia="ru-RU"/>
              </w:rPr>
            </w:pPr>
          </w:p>
        </w:tc>
        <w:tc>
          <w:tcPr>
            <w:tcW w:w="6663" w:type="dxa"/>
            <w:tcBorders>
              <w:top w:val="single" w:sz="4" w:space="0" w:color="auto"/>
              <w:left w:val="single" w:sz="4" w:space="0" w:color="auto"/>
              <w:bottom w:val="single" w:sz="4" w:space="0" w:color="auto"/>
            </w:tcBorders>
          </w:tcPr>
          <w:p w14:paraId="393BD75A" w14:textId="77777777" w:rsidR="000E2966" w:rsidRPr="005F10F6" w:rsidRDefault="000E2966" w:rsidP="006158BE">
            <w:pPr>
              <w:rPr>
                <w:rFonts w:ascii="Times New Roman" w:hAnsi="Times New Roman" w:cs="Times New Roman"/>
                <w:sz w:val="24"/>
                <w:szCs w:val="24"/>
              </w:rPr>
            </w:pPr>
            <w:r w:rsidRPr="005F10F6">
              <w:rPr>
                <w:rFonts w:ascii="Times New Roman" w:hAnsi="Times New Roman" w:cs="Times New Roman"/>
                <w:sz w:val="24"/>
                <w:szCs w:val="24"/>
              </w:rPr>
              <w:t>1 Поточные линии:  зарождения первых паточных линии. История конвейера Генри Форда.</w:t>
            </w:r>
          </w:p>
          <w:p w14:paraId="47C17C66" w14:textId="77777777" w:rsidR="000E2966" w:rsidRPr="005F10F6" w:rsidRDefault="000E2966" w:rsidP="006158BE">
            <w:pPr>
              <w:rPr>
                <w:rFonts w:ascii="Times New Roman" w:eastAsia="Times New Roman" w:hAnsi="Times New Roman" w:cs="Times New Roman"/>
                <w:sz w:val="24"/>
                <w:szCs w:val="24"/>
                <w:lang w:eastAsia="ru-RU"/>
              </w:rPr>
            </w:pPr>
            <w:r w:rsidRPr="005F10F6">
              <w:rPr>
                <w:rFonts w:ascii="Times New Roman" w:hAnsi="Times New Roman" w:cs="Times New Roman"/>
                <w:sz w:val="24"/>
                <w:szCs w:val="24"/>
              </w:rPr>
              <w:t>Признаки различия поточных линий.</w:t>
            </w:r>
          </w:p>
        </w:tc>
        <w:tc>
          <w:tcPr>
            <w:tcW w:w="2694" w:type="dxa"/>
          </w:tcPr>
          <w:p w14:paraId="64CE33B0" w14:textId="77777777" w:rsidR="000E2966" w:rsidRPr="005F10F6" w:rsidRDefault="000E2966" w:rsidP="006158B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09" w:type="dxa"/>
            <w:vMerge/>
          </w:tcPr>
          <w:p w14:paraId="55A1D096" w14:textId="77777777" w:rsidR="000E2966" w:rsidRPr="00F65F82" w:rsidRDefault="000E2966" w:rsidP="006158BE">
            <w:pPr>
              <w:rPr>
                <w:rFonts w:ascii="Times New Roman" w:eastAsia="Times New Roman" w:hAnsi="Times New Roman" w:cs="Times New Roman"/>
                <w:sz w:val="24"/>
                <w:szCs w:val="24"/>
                <w:lang w:eastAsia="ru-RU"/>
              </w:rPr>
            </w:pPr>
          </w:p>
        </w:tc>
      </w:tr>
      <w:tr w:rsidR="000E2966" w:rsidRPr="005F10F6" w14:paraId="22BDEC46" w14:textId="77777777" w:rsidTr="006158BE">
        <w:trPr>
          <w:trHeight w:val="255"/>
        </w:trPr>
        <w:tc>
          <w:tcPr>
            <w:tcW w:w="2971" w:type="dxa"/>
            <w:vMerge/>
          </w:tcPr>
          <w:p w14:paraId="18AA1B0D" w14:textId="77777777" w:rsidR="000E2966" w:rsidRPr="005F10F6" w:rsidRDefault="000E2966" w:rsidP="006158BE">
            <w:pPr>
              <w:rPr>
                <w:rFonts w:ascii="Times New Roman" w:eastAsia="Times New Roman" w:hAnsi="Times New Roman" w:cs="Times New Roman"/>
                <w:b/>
                <w:bCs/>
                <w:sz w:val="24"/>
                <w:szCs w:val="24"/>
                <w:lang w:eastAsia="ru-RU"/>
              </w:rPr>
            </w:pPr>
          </w:p>
        </w:tc>
        <w:tc>
          <w:tcPr>
            <w:tcW w:w="6663" w:type="dxa"/>
            <w:tcBorders>
              <w:top w:val="single" w:sz="4" w:space="0" w:color="auto"/>
              <w:left w:val="single" w:sz="4" w:space="0" w:color="auto"/>
              <w:bottom w:val="single" w:sz="4" w:space="0" w:color="auto"/>
            </w:tcBorders>
          </w:tcPr>
          <w:p w14:paraId="50DC9245" w14:textId="77777777" w:rsidR="000E2966" w:rsidRPr="005F10F6" w:rsidRDefault="000E2966" w:rsidP="006158BE">
            <w:pPr>
              <w:rPr>
                <w:rFonts w:ascii="Times New Roman" w:eastAsia="Times New Roman" w:hAnsi="Times New Roman" w:cs="Times New Roman"/>
                <w:sz w:val="24"/>
                <w:szCs w:val="24"/>
                <w:lang w:eastAsia="ru-RU"/>
              </w:rPr>
            </w:pPr>
            <w:r w:rsidRPr="005F10F6">
              <w:rPr>
                <w:rFonts w:ascii="Times New Roman" w:hAnsi="Times New Roman" w:cs="Times New Roman"/>
                <w:sz w:val="24"/>
                <w:szCs w:val="24"/>
              </w:rPr>
              <w:t xml:space="preserve">2.Оснащение сварочного оборудования с программным управлением. </w:t>
            </w:r>
            <w:r w:rsidRPr="005F10F6">
              <w:rPr>
                <w:rFonts w:ascii="Times New Roman" w:hAnsi="Times New Roman" w:cs="Times New Roman"/>
                <w:color w:val="181818"/>
                <w:sz w:val="24"/>
                <w:szCs w:val="24"/>
                <w:shd w:val="clear" w:color="auto" w:fill="FFFFFF"/>
              </w:rPr>
              <w:t> Станки полуавтоматы, станки – автоматы, комплексы с ЧПУ для автоматической сварки.</w:t>
            </w:r>
          </w:p>
        </w:tc>
        <w:tc>
          <w:tcPr>
            <w:tcW w:w="2694" w:type="dxa"/>
          </w:tcPr>
          <w:p w14:paraId="38E44506" w14:textId="77777777" w:rsidR="000E2966" w:rsidRPr="005F10F6" w:rsidRDefault="000E2966" w:rsidP="006158B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09" w:type="dxa"/>
            <w:vMerge/>
          </w:tcPr>
          <w:p w14:paraId="2838B67F" w14:textId="77777777" w:rsidR="000E2966" w:rsidRPr="00F65F82" w:rsidRDefault="000E2966" w:rsidP="006158BE">
            <w:pPr>
              <w:rPr>
                <w:rFonts w:ascii="Times New Roman" w:eastAsia="Times New Roman" w:hAnsi="Times New Roman" w:cs="Times New Roman"/>
                <w:sz w:val="24"/>
                <w:szCs w:val="24"/>
                <w:lang w:eastAsia="ru-RU"/>
              </w:rPr>
            </w:pPr>
          </w:p>
        </w:tc>
      </w:tr>
      <w:tr w:rsidR="000E2966" w:rsidRPr="005F10F6" w14:paraId="00AA7EB6" w14:textId="77777777" w:rsidTr="006158BE">
        <w:trPr>
          <w:trHeight w:val="361"/>
        </w:trPr>
        <w:tc>
          <w:tcPr>
            <w:tcW w:w="2971" w:type="dxa"/>
            <w:vMerge/>
          </w:tcPr>
          <w:p w14:paraId="6B1DED81" w14:textId="77777777" w:rsidR="000E2966" w:rsidRPr="005F10F6" w:rsidRDefault="000E2966" w:rsidP="006158BE">
            <w:pPr>
              <w:rPr>
                <w:rFonts w:ascii="Times New Roman" w:eastAsia="Times New Roman" w:hAnsi="Times New Roman" w:cs="Times New Roman"/>
                <w:b/>
                <w:bCs/>
                <w:sz w:val="24"/>
                <w:szCs w:val="24"/>
                <w:lang w:eastAsia="ru-RU"/>
              </w:rPr>
            </w:pPr>
          </w:p>
        </w:tc>
        <w:tc>
          <w:tcPr>
            <w:tcW w:w="6663" w:type="dxa"/>
            <w:tcBorders>
              <w:top w:val="single" w:sz="4" w:space="0" w:color="auto"/>
              <w:left w:val="single" w:sz="4" w:space="0" w:color="auto"/>
              <w:bottom w:val="single" w:sz="4" w:space="0" w:color="auto"/>
            </w:tcBorders>
            <w:vAlign w:val="bottom"/>
          </w:tcPr>
          <w:p w14:paraId="762D50EA" w14:textId="77777777" w:rsidR="000E2966" w:rsidRPr="005F10F6" w:rsidRDefault="000E2966" w:rsidP="006158BE">
            <w:pPr>
              <w:rPr>
                <w:rFonts w:ascii="Times New Roman" w:eastAsia="Times New Roman" w:hAnsi="Times New Roman" w:cs="Times New Roman"/>
                <w:b/>
                <w:bCs/>
                <w:sz w:val="24"/>
                <w:szCs w:val="24"/>
                <w:lang w:eastAsia="ru-RU"/>
              </w:rPr>
            </w:pPr>
            <w:r w:rsidRPr="005F10F6">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4386264E" w14:textId="77777777" w:rsidR="000E2966" w:rsidRPr="005F10F6" w:rsidRDefault="000E2966" w:rsidP="006158BE">
            <w:pPr>
              <w:rPr>
                <w:rFonts w:ascii="Times New Roman" w:eastAsia="Times New Roman" w:hAnsi="Times New Roman" w:cs="Times New Roman"/>
                <w:b/>
                <w:bCs/>
                <w:sz w:val="24"/>
                <w:szCs w:val="24"/>
                <w:lang w:eastAsia="ru-RU"/>
              </w:rPr>
            </w:pPr>
            <w:r w:rsidRPr="005F10F6">
              <w:rPr>
                <w:rFonts w:ascii="Times New Roman" w:eastAsia="Times New Roman" w:hAnsi="Times New Roman" w:cs="Times New Roman"/>
                <w:b/>
                <w:bCs/>
                <w:sz w:val="24"/>
                <w:szCs w:val="24"/>
                <w:lang w:eastAsia="ru-RU"/>
              </w:rPr>
              <w:t>8</w:t>
            </w:r>
            <w:r>
              <w:rPr>
                <w:rFonts w:ascii="Times New Roman" w:eastAsia="Times New Roman" w:hAnsi="Times New Roman" w:cs="Times New Roman"/>
                <w:b/>
                <w:bCs/>
                <w:sz w:val="24"/>
                <w:szCs w:val="24"/>
                <w:lang w:eastAsia="ru-RU"/>
              </w:rPr>
              <w:t>/8</w:t>
            </w:r>
          </w:p>
        </w:tc>
        <w:tc>
          <w:tcPr>
            <w:tcW w:w="2409" w:type="dxa"/>
            <w:vMerge/>
          </w:tcPr>
          <w:p w14:paraId="0C785D93" w14:textId="77777777" w:rsidR="000E2966" w:rsidRPr="00F65F82" w:rsidRDefault="000E2966" w:rsidP="006158BE">
            <w:pPr>
              <w:rPr>
                <w:rFonts w:ascii="Times New Roman" w:eastAsia="Times New Roman" w:hAnsi="Times New Roman" w:cs="Times New Roman"/>
                <w:bCs/>
                <w:sz w:val="24"/>
                <w:szCs w:val="24"/>
                <w:lang w:eastAsia="ru-RU"/>
              </w:rPr>
            </w:pPr>
          </w:p>
        </w:tc>
      </w:tr>
      <w:tr w:rsidR="000E2966" w:rsidRPr="005F10F6" w14:paraId="13A92E11" w14:textId="77777777" w:rsidTr="006158BE">
        <w:trPr>
          <w:trHeight w:val="361"/>
        </w:trPr>
        <w:tc>
          <w:tcPr>
            <w:tcW w:w="2971" w:type="dxa"/>
            <w:vMerge/>
          </w:tcPr>
          <w:p w14:paraId="27CBC956" w14:textId="77777777" w:rsidR="000E2966" w:rsidRPr="005F10F6" w:rsidRDefault="000E2966" w:rsidP="006158BE">
            <w:pPr>
              <w:rPr>
                <w:rFonts w:ascii="Times New Roman" w:eastAsia="Times New Roman" w:hAnsi="Times New Roman" w:cs="Times New Roman"/>
                <w:b/>
                <w:bCs/>
                <w:sz w:val="24"/>
                <w:szCs w:val="24"/>
                <w:lang w:eastAsia="ru-RU"/>
              </w:rPr>
            </w:pPr>
          </w:p>
        </w:tc>
        <w:tc>
          <w:tcPr>
            <w:tcW w:w="6663" w:type="dxa"/>
            <w:tcBorders>
              <w:top w:val="single" w:sz="4" w:space="0" w:color="auto"/>
              <w:left w:val="single" w:sz="4" w:space="0" w:color="auto"/>
              <w:bottom w:val="single" w:sz="4" w:space="0" w:color="auto"/>
            </w:tcBorders>
          </w:tcPr>
          <w:p w14:paraId="4FF7AB14" w14:textId="77777777" w:rsidR="000E2966" w:rsidRPr="005F10F6" w:rsidRDefault="000E2966" w:rsidP="006158BE">
            <w:pPr>
              <w:rPr>
                <w:rFonts w:ascii="Times New Roman" w:eastAsia="Times New Roman" w:hAnsi="Times New Roman" w:cs="Times New Roman"/>
                <w:b/>
                <w:bCs/>
                <w:sz w:val="24"/>
                <w:szCs w:val="24"/>
                <w:lang w:eastAsia="ru-RU"/>
              </w:rPr>
            </w:pPr>
            <w:r w:rsidRPr="005F10F6">
              <w:rPr>
                <w:rFonts w:ascii="Times New Roman" w:hAnsi="Times New Roman" w:cs="Times New Roman"/>
                <w:color w:val="181818"/>
                <w:sz w:val="24"/>
                <w:szCs w:val="24"/>
              </w:rPr>
              <w:t>1.Изучение схемы подачи заготовок загрузочными устройствами.</w:t>
            </w:r>
          </w:p>
        </w:tc>
        <w:tc>
          <w:tcPr>
            <w:tcW w:w="2694" w:type="dxa"/>
          </w:tcPr>
          <w:p w14:paraId="6B6B0481" w14:textId="77777777" w:rsidR="000E2966" w:rsidRPr="005F10F6" w:rsidRDefault="000E2966" w:rsidP="006158BE">
            <w:pPr>
              <w:rPr>
                <w:rFonts w:ascii="Times New Roman" w:eastAsia="Times New Roman" w:hAnsi="Times New Roman" w:cs="Times New Roman"/>
                <w:bCs/>
                <w:sz w:val="24"/>
                <w:szCs w:val="24"/>
                <w:lang w:eastAsia="ru-RU"/>
              </w:rPr>
            </w:pPr>
            <w:r w:rsidRPr="005F10F6">
              <w:rPr>
                <w:rFonts w:ascii="Times New Roman" w:eastAsia="Times New Roman" w:hAnsi="Times New Roman" w:cs="Times New Roman"/>
                <w:bCs/>
                <w:sz w:val="24"/>
                <w:szCs w:val="24"/>
                <w:lang w:eastAsia="ru-RU"/>
              </w:rPr>
              <w:t>2</w:t>
            </w:r>
          </w:p>
        </w:tc>
        <w:tc>
          <w:tcPr>
            <w:tcW w:w="2409" w:type="dxa"/>
            <w:vMerge/>
          </w:tcPr>
          <w:p w14:paraId="0398B01E" w14:textId="77777777" w:rsidR="000E2966" w:rsidRPr="00F65F82" w:rsidRDefault="000E2966" w:rsidP="006158BE">
            <w:pPr>
              <w:rPr>
                <w:rFonts w:ascii="Times New Roman" w:eastAsia="Times New Roman" w:hAnsi="Times New Roman" w:cs="Times New Roman"/>
                <w:bCs/>
                <w:sz w:val="24"/>
                <w:szCs w:val="24"/>
                <w:lang w:eastAsia="ru-RU"/>
              </w:rPr>
            </w:pPr>
          </w:p>
        </w:tc>
      </w:tr>
      <w:tr w:rsidR="000E2966" w:rsidRPr="005F10F6" w14:paraId="21C00D49" w14:textId="77777777" w:rsidTr="006158BE">
        <w:trPr>
          <w:trHeight w:val="361"/>
        </w:trPr>
        <w:tc>
          <w:tcPr>
            <w:tcW w:w="2971" w:type="dxa"/>
            <w:vMerge/>
          </w:tcPr>
          <w:p w14:paraId="5C58FA5F" w14:textId="77777777" w:rsidR="000E2966" w:rsidRPr="005F10F6" w:rsidRDefault="000E2966" w:rsidP="006158BE">
            <w:pPr>
              <w:rPr>
                <w:rFonts w:ascii="Times New Roman" w:eastAsia="Times New Roman" w:hAnsi="Times New Roman" w:cs="Times New Roman"/>
                <w:b/>
                <w:bCs/>
                <w:sz w:val="24"/>
                <w:szCs w:val="24"/>
                <w:lang w:eastAsia="ru-RU"/>
              </w:rPr>
            </w:pPr>
          </w:p>
        </w:tc>
        <w:tc>
          <w:tcPr>
            <w:tcW w:w="6663" w:type="dxa"/>
            <w:tcBorders>
              <w:top w:val="single" w:sz="4" w:space="0" w:color="auto"/>
              <w:left w:val="single" w:sz="4" w:space="0" w:color="auto"/>
              <w:bottom w:val="single" w:sz="4" w:space="0" w:color="auto"/>
            </w:tcBorders>
          </w:tcPr>
          <w:p w14:paraId="5C89F131" w14:textId="77777777" w:rsidR="000E2966" w:rsidRPr="005F10F6" w:rsidRDefault="000E2966" w:rsidP="006158BE">
            <w:pPr>
              <w:rPr>
                <w:rFonts w:ascii="Times New Roman" w:eastAsia="Times New Roman" w:hAnsi="Times New Roman" w:cs="Times New Roman"/>
                <w:b/>
                <w:bCs/>
                <w:sz w:val="24"/>
                <w:szCs w:val="24"/>
                <w:lang w:eastAsia="ru-RU"/>
              </w:rPr>
            </w:pPr>
            <w:r w:rsidRPr="005F10F6">
              <w:rPr>
                <w:rFonts w:ascii="Times New Roman" w:hAnsi="Times New Roman" w:cs="Times New Roman"/>
                <w:color w:val="000000"/>
                <w:sz w:val="24"/>
                <w:szCs w:val="24"/>
              </w:rPr>
              <w:t>2. Знакомство с  управлением сварочным автоматом</w:t>
            </w:r>
          </w:p>
        </w:tc>
        <w:tc>
          <w:tcPr>
            <w:tcW w:w="2694" w:type="dxa"/>
          </w:tcPr>
          <w:p w14:paraId="32F6C71C" w14:textId="77777777" w:rsidR="000E2966" w:rsidRPr="005F10F6" w:rsidRDefault="000E2966" w:rsidP="006158BE">
            <w:pPr>
              <w:rPr>
                <w:rFonts w:ascii="Times New Roman" w:eastAsia="Times New Roman" w:hAnsi="Times New Roman" w:cs="Times New Roman"/>
                <w:bCs/>
                <w:sz w:val="24"/>
                <w:szCs w:val="24"/>
                <w:lang w:eastAsia="ru-RU"/>
              </w:rPr>
            </w:pPr>
            <w:r w:rsidRPr="005F10F6">
              <w:rPr>
                <w:rFonts w:ascii="Times New Roman" w:eastAsia="Times New Roman" w:hAnsi="Times New Roman" w:cs="Times New Roman"/>
                <w:bCs/>
                <w:sz w:val="24"/>
                <w:szCs w:val="24"/>
                <w:lang w:eastAsia="ru-RU"/>
              </w:rPr>
              <w:t>2</w:t>
            </w:r>
          </w:p>
        </w:tc>
        <w:tc>
          <w:tcPr>
            <w:tcW w:w="2409" w:type="dxa"/>
            <w:vMerge/>
          </w:tcPr>
          <w:p w14:paraId="40413CA3" w14:textId="77777777" w:rsidR="000E2966" w:rsidRPr="00F65F82" w:rsidRDefault="000E2966" w:rsidP="006158BE">
            <w:pPr>
              <w:rPr>
                <w:rFonts w:ascii="Times New Roman" w:eastAsia="Times New Roman" w:hAnsi="Times New Roman" w:cs="Times New Roman"/>
                <w:bCs/>
                <w:sz w:val="24"/>
                <w:szCs w:val="24"/>
                <w:lang w:eastAsia="ru-RU"/>
              </w:rPr>
            </w:pPr>
          </w:p>
        </w:tc>
      </w:tr>
      <w:tr w:rsidR="000E2966" w:rsidRPr="005F10F6" w14:paraId="64F0A11D" w14:textId="77777777" w:rsidTr="006158BE">
        <w:trPr>
          <w:trHeight w:val="361"/>
        </w:trPr>
        <w:tc>
          <w:tcPr>
            <w:tcW w:w="2971" w:type="dxa"/>
            <w:vMerge/>
          </w:tcPr>
          <w:p w14:paraId="5FCA7BB7" w14:textId="77777777" w:rsidR="000E2966" w:rsidRPr="005F10F6" w:rsidRDefault="000E2966" w:rsidP="006158BE">
            <w:pPr>
              <w:rPr>
                <w:rFonts w:ascii="Times New Roman" w:eastAsia="Times New Roman" w:hAnsi="Times New Roman" w:cs="Times New Roman"/>
                <w:b/>
                <w:bCs/>
                <w:sz w:val="24"/>
                <w:szCs w:val="24"/>
                <w:lang w:eastAsia="ru-RU"/>
              </w:rPr>
            </w:pPr>
          </w:p>
        </w:tc>
        <w:tc>
          <w:tcPr>
            <w:tcW w:w="6663" w:type="dxa"/>
            <w:tcBorders>
              <w:top w:val="single" w:sz="4" w:space="0" w:color="auto"/>
              <w:left w:val="single" w:sz="4" w:space="0" w:color="auto"/>
              <w:bottom w:val="single" w:sz="4" w:space="0" w:color="auto"/>
            </w:tcBorders>
          </w:tcPr>
          <w:p w14:paraId="75F8FF48" w14:textId="77777777" w:rsidR="000E2966" w:rsidRPr="005F10F6" w:rsidRDefault="000E2966" w:rsidP="006158BE">
            <w:pPr>
              <w:rPr>
                <w:rFonts w:ascii="Times New Roman" w:eastAsia="Times New Roman" w:hAnsi="Times New Roman" w:cs="Times New Roman"/>
                <w:b/>
                <w:bCs/>
                <w:sz w:val="24"/>
                <w:szCs w:val="24"/>
                <w:lang w:eastAsia="ru-RU"/>
              </w:rPr>
            </w:pPr>
            <w:r w:rsidRPr="005F10F6">
              <w:rPr>
                <w:rFonts w:ascii="Times New Roman" w:hAnsi="Times New Roman" w:cs="Times New Roman"/>
                <w:color w:val="000000"/>
                <w:sz w:val="24"/>
                <w:szCs w:val="24"/>
              </w:rPr>
              <w:t>3. Знакомство с устройством сварочного робота</w:t>
            </w:r>
          </w:p>
        </w:tc>
        <w:tc>
          <w:tcPr>
            <w:tcW w:w="2694" w:type="dxa"/>
          </w:tcPr>
          <w:p w14:paraId="6C666B42" w14:textId="77777777" w:rsidR="000E2966" w:rsidRPr="005F10F6" w:rsidRDefault="000E2966" w:rsidP="006158BE">
            <w:pPr>
              <w:rPr>
                <w:rFonts w:ascii="Times New Roman" w:eastAsia="Times New Roman" w:hAnsi="Times New Roman" w:cs="Times New Roman"/>
                <w:bCs/>
                <w:sz w:val="24"/>
                <w:szCs w:val="24"/>
                <w:lang w:eastAsia="ru-RU"/>
              </w:rPr>
            </w:pPr>
            <w:r w:rsidRPr="005F10F6">
              <w:rPr>
                <w:rFonts w:ascii="Times New Roman" w:eastAsia="Times New Roman" w:hAnsi="Times New Roman" w:cs="Times New Roman"/>
                <w:bCs/>
                <w:sz w:val="24"/>
                <w:szCs w:val="24"/>
                <w:lang w:eastAsia="ru-RU"/>
              </w:rPr>
              <w:t>2</w:t>
            </w:r>
          </w:p>
        </w:tc>
        <w:tc>
          <w:tcPr>
            <w:tcW w:w="2409" w:type="dxa"/>
            <w:vMerge/>
          </w:tcPr>
          <w:p w14:paraId="302DB7CB" w14:textId="77777777" w:rsidR="000E2966" w:rsidRPr="00F65F82" w:rsidRDefault="000E2966" w:rsidP="006158BE">
            <w:pPr>
              <w:rPr>
                <w:rFonts w:ascii="Times New Roman" w:eastAsia="Times New Roman" w:hAnsi="Times New Roman" w:cs="Times New Roman"/>
                <w:bCs/>
                <w:sz w:val="24"/>
                <w:szCs w:val="24"/>
                <w:lang w:eastAsia="ru-RU"/>
              </w:rPr>
            </w:pPr>
          </w:p>
        </w:tc>
      </w:tr>
      <w:tr w:rsidR="000E2966" w:rsidRPr="005F10F6" w14:paraId="40210D0F" w14:textId="77777777" w:rsidTr="006158BE">
        <w:trPr>
          <w:trHeight w:val="361"/>
        </w:trPr>
        <w:tc>
          <w:tcPr>
            <w:tcW w:w="2971" w:type="dxa"/>
            <w:vMerge/>
          </w:tcPr>
          <w:p w14:paraId="7E61C27A" w14:textId="77777777" w:rsidR="000E2966" w:rsidRPr="005F10F6" w:rsidRDefault="000E2966" w:rsidP="006158BE">
            <w:pPr>
              <w:rPr>
                <w:rFonts w:ascii="Times New Roman" w:eastAsia="Times New Roman" w:hAnsi="Times New Roman" w:cs="Times New Roman"/>
                <w:b/>
                <w:bCs/>
                <w:sz w:val="24"/>
                <w:szCs w:val="24"/>
                <w:lang w:eastAsia="ru-RU"/>
              </w:rPr>
            </w:pPr>
          </w:p>
        </w:tc>
        <w:tc>
          <w:tcPr>
            <w:tcW w:w="6663" w:type="dxa"/>
            <w:tcBorders>
              <w:top w:val="single" w:sz="4" w:space="0" w:color="auto"/>
              <w:left w:val="single" w:sz="4" w:space="0" w:color="auto"/>
              <w:bottom w:val="single" w:sz="4" w:space="0" w:color="auto"/>
            </w:tcBorders>
          </w:tcPr>
          <w:p w14:paraId="076EC693" w14:textId="77777777" w:rsidR="000E2966" w:rsidRPr="005F10F6" w:rsidRDefault="000E2966" w:rsidP="006158BE">
            <w:pPr>
              <w:rPr>
                <w:rFonts w:ascii="Times New Roman" w:eastAsia="Times New Roman" w:hAnsi="Times New Roman" w:cs="Times New Roman"/>
                <w:b/>
                <w:bCs/>
                <w:sz w:val="24"/>
                <w:szCs w:val="24"/>
                <w:lang w:eastAsia="ru-RU"/>
              </w:rPr>
            </w:pPr>
            <w:r w:rsidRPr="005F10F6">
              <w:rPr>
                <w:rFonts w:ascii="Times New Roman" w:hAnsi="Times New Roman" w:cs="Times New Roman"/>
                <w:color w:val="000000"/>
                <w:sz w:val="24"/>
                <w:szCs w:val="24"/>
              </w:rPr>
              <w:t>4.Изучение схем поточных линий. Расчет основных параметров поточных линий</w:t>
            </w:r>
          </w:p>
        </w:tc>
        <w:tc>
          <w:tcPr>
            <w:tcW w:w="2694" w:type="dxa"/>
          </w:tcPr>
          <w:p w14:paraId="3FC49971" w14:textId="77777777" w:rsidR="000E2966" w:rsidRPr="005F10F6" w:rsidRDefault="000E2966" w:rsidP="006158BE">
            <w:pPr>
              <w:rPr>
                <w:rFonts w:ascii="Times New Roman" w:eastAsia="Times New Roman" w:hAnsi="Times New Roman" w:cs="Times New Roman"/>
                <w:bCs/>
                <w:sz w:val="24"/>
                <w:szCs w:val="24"/>
                <w:lang w:eastAsia="ru-RU"/>
              </w:rPr>
            </w:pPr>
            <w:r w:rsidRPr="005F10F6">
              <w:rPr>
                <w:rFonts w:ascii="Times New Roman" w:eastAsia="Times New Roman" w:hAnsi="Times New Roman" w:cs="Times New Roman"/>
                <w:bCs/>
                <w:sz w:val="24"/>
                <w:szCs w:val="24"/>
                <w:lang w:eastAsia="ru-RU"/>
              </w:rPr>
              <w:t>2</w:t>
            </w:r>
          </w:p>
        </w:tc>
        <w:tc>
          <w:tcPr>
            <w:tcW w:w="2409" w:type="dxa"/>
            <w:vMerge/>
          </w:tcPr>
          <w:p w14:paraId="743F6C0C" w14:textId="77777777" w:rsidR="000E2966" w:rsidRPr="00F65F82" w:rsidRDefault="000E2966" w:rsidP="006158BE">
            <w:pPr>
              <w:rPr>
                <w:rFonts w:ascii="Times New Roman" w:eastAsia="Times New Roman" w:hAnsi="Times New Roman" w:cs="Times New Roman"/>
                <w:bCs/>
                <w:sz w:val="24"/>
                <w:szCs w:val="24"/>
                <w:lang w:eastAsia="ru-RU"/>
              </w:rPr>
            </w:pPr>
          </w:p>
        </w:tc>
      </w:tr>
      <w:tr w:rsidR="000E2966" w:rsidRPr="005F10F6" w14:paraId="5EB32812" w14:textId="77777777" w:rsidTr="006158BE">
        <w:trPr>
          <w:trHeight w:val="287"/>
        </w:trPr>
        <w:tc>
          <w:tcPr>
            <w:tcW w:w="2971" w:type="dxa"/>
            <w:vMerge/>
          </w:tcPr>
          <w:p w14:paraId="4EFEC64D" w14:textId="77777777" w:rsidR="000E2966" w:rsidRPr="005F10F6" w:rsidRDefault="000E2966" w:rsidP="006158BE">
            <w:pPr>
              <w:rPr>
                <w:rFonts w:ascii="Times New Roman" w:eastAsia="Times New Roman" w:hAnsi="Times New Roman" w:cs="Times New Roman"/>
                <w:b/>
                <w:bCs/>
                <w:sz w:val="24"/>
                <w:szCs w:val="24"/>
                <w:lang w:eastAsia="ru-RU"/>
              </w:rPr>
            </w:pPr>
          </w:p>
        </w:tc>
        <w:tc>
          <w:tcPr>
            <w:tcW w:w="6663" w:type="dxa"/>
            <w:tcBorders>
              <w:top w:val="single" w:sz="4" w:space="0" w:color="auto"/>
              <w:left w:val="single" w:sz="4" w:space="0" w:color="auto"/>
              <w:bottom w:val="single" w:sz="4" w:space="0" w:color="auto"/>
            </w:tcBorders>
            <w:vAlign w:val="bottom"/>
          </w:tcPr>
          <w:p w14:paraId="1F0A4740" w14:textId="77777777" w:rsidR="000E2966" w:rsidRPr="005F10F6" w:rsidRDefault="000E2966" w:rsidP="006158BE">
            <w:pPr>
              <w:rPr>
                <w:rFonts w:ascii="Times New Roman" w:eastAsia="Times New Roman" w:hAnsi="Times New Roman" w:cs="Times New Roman"/>
                <w:b/>
                <w:bCs/>
                <w:sz w:val="24"/>
                <w:szCs w:val="24"/>
                <w:lang w:eastAsia="ru-RU"/>
              </w:rPr>
            </w:pPr>
            <w:r w:rsidRPr="005F10F6">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tcPr>
          <w:p w14:paraId="685C1C78" w14:textId="77777777" w:rsidR="000E2966" w:rsidRPr="005F10F6" w:rsidRDefault="000E2966" w:rsidP="006158BE">
            <w:pPr>
              <w:rPr>
                <w:rFonts w:ascii="Times New Roman" w:eastAsia="Times New Roman" w:hAnsi="Times New Roman" w:cs="Times New Roman"/>
                <w:bCs/>
                <w:sz w:val="24"/>
                <w:szCs w:val="24"/>
                <w:lang w:eastAsia="ru-RU"/>
              </w:rPr>
            </w:pPr>
          </w:p>
        </w:tc>
        <w:tc>
          <w:tcPr>
            <w:tcW w:w="2409" w:type="dxa"/>
            <w:vMerge/>
          </w:tcPr>
          <w:p w14:paraId="30BD069B" w14:textId="77777777" w:rsidR="000E2966" w:rsidRPr="00F65F82" w:rsidRDefault="000E2966" w:rsidP="006158BE">
            <w:pPr>
              <w:rPr>
                <w:rFonts w:ascii="Times New Roman" w:eastAsia="Times New Roman" w:hAnsi="Times New Roman" w:cs="Times New Roman"/>
                <w:bCs/>
                <w:sz w:val="24"/>
                <w:szCs w:val="24"/>
                <w:lang w:eastAsia="ru-RU"/>
              </w:rPr>
            </w:pPr>
          </w:p>
        </w:tc>
      </w:tr>
      <w:tr w:rsidR="000E2966" w:rsidRPr="005F10F6" w14:paraId="5EB526BE" w14:textId="77777777" w:rsidTr="006158BE">
        <w:tc>
          <w:tcPr>
            <w:tcW w:w="2971" w:type="dxa"/>
            <w:vMerge w:val="restart"/>
          </w:tcPr>
          <w:p w14:paraId="1A152A7C" w14:textId="77777777" w:rsidR="000E2966" w:rsidRPr="005F10F6" w:rsidRDefault="000E2966" w:rsidP="006158BE">
            <w:pPr>
              <w:rPr>
                <w:rFonts w:ascii="Times New Roman" w:eastAsia="Times New Roman" w:hAnsi="Times New Roman" w:cs="Times New Roman"/>
                <w:b/>
                <w:bCs/>
                <w:sz w:val="24"/>
                <w:szCs w:val="24"/>
                <w:lang w:eastAsia="ru-RU"/>
              </w:rPr>
            </w:pPr>
            <w:r w:rsidRPr="005F10F6">
              <w:rPr>
                <w:rFonts w:ascii="Times New Roman" w:eastAsia="Times New Roman" w:hAnsi="Times New Roman" w:cs="Times New Roman"/>
                <w:b/>
                <w:bCs/>
                <w:sz w:val="24"/>
                <w:szCs w:val="24"/>
                <w:lang w:eastAsia="ru-RU"/>
              </w:rPr>
              <w:t xml:space="preserve"> </w:t>
            </w:r>
            <w:r w:rsidRPr="005F10F6">
              <w:rPr>
                <w:rFonts w:ascii="Times New Roman" w:hAnsi="Times New Roman" w:cs="Times New Roman"/>
                <w:b/>
                <w:sz w:val="24"/>
                <w:szCs w:val="24"/>
              </w:rPr>
              <w:t>Тема 3. Устройство преобразования сигналов</w:t>
            </w:r>
          </w:p>
        </w:tc>
        <w:tc>
          <w:tcPr>
            <w:tcW w:w="6663" w:type="dxa"/>
          </w:tcPr>
          <w:p w14:paraId="390B98C2" w14:textId="77777777" w:rsidR="000E2966" w:rsidRPr="005F10F6" w:rsidRDefault="000E2966" w:rsidP="006158BE">
            <w:pPr>
              <w:rPr>
                <w:rFonts w:ascii="Times New Roman" w:eastAsia="Times New Roman" w:hAnsi="Times New Roman" w:cs="Times New Roman"/>
                <w:b/>
                <w:sz w:val="24"/>
                <w:szCs w:val="24"/>
                <w:lang w:eastAsia="ru-RU"/>
              </w:rPr>
            </w:pPr>
            <w:r w:rsidRPr="005F10F6">
              <w:rPr>
                <w:rFonts w:ascii="Times New Roman" w:eastAsia="Times New Roman" w:hAnsi="Times New Roman" w:cs="Times New Roman"/>
                <w:b/>
                <w:bCs/>
                <w:sz w:val="24"/>
                <w:szCs w:val="24"/>
                <w:lang w:eastAsia="ru-RU"/>
              </w:rPr>
              <w:t xml:space="preserve">Содержание </w:t>
            </w:r>
          </w:p>
        </w:tc>
        <w:tc>
          <w:tcPr>
            <w:tcW w:w="2694" w:type="dxa"/>
          </w:tcPr>
          <w:p w14:paraId="0CF02FC8" w14:textId="77777777" w:rsidR="000E2966" w:rsidRPr="005F10F6" w:rsidRDefault="000E2966" w:rsidP="006158BE">
            <w:pPr>
              <w:rPr>
                <w:rFonts w:ascii="Times New Roman" w:eastAsia="Times New Roman" w:hAnsi="Times New Roman" w:cs="Times New Roman"/>
                <w:b/>
                <w:bCs/>
                <w:sz w:val="24"/>
                <w:szCs w:val="24"/>
                <w:lang w:eastAsia="ru-RU"/>
              </w:rPr>
            </w:pPr>
            <w:r w:rsidRPr="005F10F6">
              <w:rPr>
                <w:rFonts w:ascii="Times New Roman" w:eastAsia="Times New Roman" w:hAnsi="Times New Roman" w:cs="Times New Roman"/>
                <w:b/>
                <w:bCs/>
                <w:sz w:val="24"/>
                <w:szCs w:val="24"/>
                <w:lang w:eastAsia="ru-RU"/>
              </w:rPr>
              <w:t>4</w:t>
            </w:r>
          </w:p>
        </w:tc>
        <w:tc>
          <w:tcPr>
            <w:tcW w:w="2409" w:type="dxa"/>
            <w:vMerge w:val="restart"/>
          </w:tcPr>
          <w:p w14:paraId="7565D54F" w14:textId="77777777" w:rsidR="000E2966" w:rsidRPr="00F65F82" w:rsidRDefault="000E2966" w:rsidP="006158BE">
            <w:pPr>
              <w:rPr>
                <w:rFonts w:ascii="Times New Roman" w:eastAsia="Times New Roman" w:hAnsi="Times New Roman" w:cs="Times New Roman"/>
                <w:bCs/>
                <w:sz w:val="24"/>
                <w:szCs w:val="24"/>
                <w:lang w:eastAsia="ru-RU"/>
              </w:rPr>
            </w:pPr>
            <w:r w:rsidRPr="00F65F82">
              <w:rPr>
                <w:rFonts w:ascii="Times New Roman" w:eastAsia="Times New Roman" w:hAnsi="Times New Roman" w:cs="Times New Roman"/>
                <w:bCs/>
                <w:sz w:val="24"/>
                <w:szCs w:val="24"/>
                <w:lang w:eastAsia="ru-RU"/>
              </w:rPr>
              <w:t>ОК.1,ОК.2,ОК.5ОК.9</w:t>
            </w:r>
          </w:p>
        </w:tc>
      </w:tr>
      <w:tr w:rsidR="000E2966" w:rsidRPr="005F10F6" w14:paraId="0FF82F07" w14:textId="77777777" w:rsidTr="006158BE">
        <w:trPr>
          <w:trHeight w:val="396"/>
        </w:trPr>
        <w:tc>
          <w:tcPr>
            <w:tcW w:w="2971" w:type="dxa"/>
            <w:vMerge/>
          </w:tcPr>
          <w:p w14:paraId="669C285A" w14:textId="77777777" w:rsidR="000E2966" w:rsidRPr="005F10F6" w:rsidRDefault="000E2966" w:rsidP="006158BE">
            <w:pPr>
              <w:rPr>
                <w:rFonts w:ascii="Times New Roman" w:eastAsia="Times New Roman" w:hAnsi="Times New Roman" w:cs="Times New Roman"/>
                <w:b/>
                <w:bCs/>
                <w:sz w:val="24"/>
                <w:szCs w:val="24"/>
                <w:lang w:eastAsia="ru-RU"/>
              </w:rPr>
            </w:pPr>
          </w:p>
        </w:tc>
        <w:tc>
          <w:tcPr>
            <w:tcW w:w="6663" w:type="dxa"/>
            <w:vAlign w:val="center"/>
          </w:tcPr>
          <w:p w14:paraId="0FC50307" w14:textId="77777777" w:rsidR="000E2966" w:rsidRPr="005F10F6" w:rsidRDefault="000E2966" w:rsidP="006158BE">
            <w:pPr>
              <w:suppressAutoHyphens/>
              <w:jc w:val="both"/>
              <w:rPr>
                <w:rFonts w:ascii="Times New Roman" w:eastAsia="Times New Roman" w:hAnsi="Times New Roman" w:cs="Times New Roman"/>
                <w:sz w:val="24"/>
                <w:szCs w:val="24"/>
                <w:lang w:eastAsia="ru-RU"/>
              </w:rPr>
            </w:pPr>
            <w:r w:rsidRPr="005F10F6">
              <w:rPr>
                <w:rFonts w:ascii="Times New Roman" w:hAnsi="Times New Roman" w:cs="Times New Roman"/>
                <w:sz w:val="24"/>
                <w:szCs w:val="24"/>
              </w:rPr>
              <w:t xml:space="preserve">Переходные устройства. Назначение. Кабели. Провода. Разъемы и </w:t>
            </w:r>
            <w:proofErr w:type="spellStart"/>
            <w:r w:rsidRPr="005F10F6">
              <w:rPr>
                <w:rFonts w:ascii="Times New Roman" w:hAnsi="Times New Roman" w:cs="Times New Roman"/>
                <w:sz w:val="24"/>
                <w:szCs w:val="24"/>
              </w:rPr>
              <w:t>клеммные</w:t>
            </w:r>
            <w:proofErr w:type="spellEnd"/>
            <w:r w:rsidRPr="005F10F6">
              <w:rPr>
                <w:rFonts w:ascii="Times New Roman" w:hAnsi="Times New Roman" w:cs="Times New Roman"/>
                <w:sz w:val="24"/>
                <w:szCs w:val="24"/>
              </w:rPr>
              <w:t xml:space="preserve"> колодки. Выбор типа кабелей и выбор способа их прокладки</w:t>
            </w:r>
          </w:p>
        </w:tc>
        <w:tc>
          <w:tcPr>
            <w:tcW w:w="2694" w:type="dxa"/>
          </w:tcPr>
          <w:p w14:paraId="1411E076" w14:textId="77777777" w:rsidR="000E2966" w:rsidRPr="005F10F6" w:rsidRDefault="000E2966" w:rsidP="006158BE">
            <w:pPr>
              <w:suppressAutoHyphens/>
              <w:jc w:val="both"/>
              <w:rPr>
                <w:rFonts w:ascii="Times New Roman" w:eastAsia="Times New Roman" w:hAnsi="Times New Roman" w:cs="Times New Roman"/>
                <w:sz w:val="24"/>
                <w:szCs w:val="24"/>
                <w:lang w:eastAsia="ru-RU"/>
              </w:rPr>
            </w:pPr>
            <w:r w:rsidRPr="005F10F6">
              <w:rPr>
                <w:rFonts w:ascii="Times New Roman" w:eastAsia="Times New Roman" w:hAnsi="Times New Roman" w:cs="Times New Roman"/>
                <w:sz w:val="24"/>
                <w:szCs w:val="24"/>
                <w:lang w:eastAsia="ru-RU"/>
              </w:rPr>
              <w:t>1</w:t>
            </w:r>
          </w:p>
        </w:tc>
        <w:tc>
          <w:tcPr>
            <w:tcW w:w="2409" w:type="dxa"/>
            <w:vMerge/>
          </w:tcPr>
          <w:p w14:paraId="0CDCDC32" w14:textId="77777777" w:rsidR="000E2966" w:rsidRPr="00F65F82" w:rsidRDefault="000E2966" w:rsidP="006158BE">
            <w:pPr>
              <w:suppressAutoHyphens/>
              <w:jc w:val="both"/>
              <w:rPr>
                <w:rFonts w:ascii="Times New Roman" w:eastAsia="Times New Roman" w:hAnsi="Times New Roman" w:cs="Times New Roman"/>
                <w:sz w:val="24"/>
                <w:szCs w:val="24"/>
                <w:lang w:eastAsia="ru-RU"/>
              </w:rPr>
            </w:pPr>
          </w:p>
        </w:tc>
      </w:tr>
      <w:tr w:rsidR="000E2966" w:rsidRPr="005F10F6" w14:paraId="41F87821" w14:textId="77777777" w:rsidTr="006158BE">
        <w:trPr>
          <w:trHeight w:val="396"/>
        </w:trPr>
        <w:tc>
          <w:tcPr>
            <w:tcW w:w="2971" w:type="dxa"/>
            <w:vMerge/>
          </w:tcPr>
          <w:p w14:paraId="3F30D03F" w14:textId="77777777" w:rsidR="000E2966" w:rsidRPr="005F10F6" w:rsidRDefault="000E2966" w:rsidP="006158BE">
            <w:pPr>
              <w:rPr>
                <w:rFonts w:ascii="Times New Roman" w:eastAsia="Times New Roman" w:hAnsi="Times New Roman" w:cs="Times New Roman"/>
                <w:b/>
                <w:bCs/>
                <w:sz w:val="24"/>
                <w:szCs w:val="24"/>
                <w:lang w:eastAsia="ru-RU"/>
              </w:rPr>
            </w:pPr>
          </w:p>
        </w:tc>
        <w:tc>
          <w:tcPr>
            <w:tcW w:w="6663" w:type="dxa"/>
            <w:vAlign w:val="center"/>
          </w:tcPr>
          <w:p w14:paraId="4EB1DD46" w14:textId="77777777" w:rsidR="000E2966" w:rsidRPr="005F10F6" w:rsidRDefault="000E2966" w:rsidP="006158BE">
            <w:pPr>
              <w:suppressAutoHyphens/>
              <w:jc w:val="both"/>
              <w:rPr>
                <w:rFonts w:ascii="Times New Roman" w:hAnsi="Times New Roman" w:cs="Times New Roman"/>
                <w:sz w:val="24"/>
                <w:szCs w:val="24"/>
              </w:rPr>
            </w:pPr>
            <w:r w:rsidRPr="005F10F6">
              <w:rPr>
                <w:rFonts w:ascii="Times New Roman" w:hAnsi="Times New Roman" w:cs="Times New Roman"/>
                <w:sz w:val="24"/>
                <w:szCs w:val="24"/>
              </w:rPr>
              <w:t>Устройства нормализации сигналов. Общие сведения. Фильтры. Преобразователи тока в сварочном производстве</w:t>
            </w:r>
          </w:p>
        </w:tc>
        <w:tc>
          <w:tcPr>
            <w:tcW w:w="2694" w:type="dxa"/>
          </w:tcPr>
          <w:p w14:paraId="18829ED9" w14:textId="77777777" w:rsidR="000E2966" w:rsidRPr="005F10F6" w:rsidRDefault="000E2966" w:rsidP="006158BE">
            <w:pPr>
              <w:suppressAutoHyphens/>
              <w:jc w:val="both"/>
              <w:rPr>
                <w:rFonts w:ascii="Times New Roman" w:eastAsia="Times New Roman" w:hAnsi="Times New Roman" w:cs="Times New Roman"/>
                <w:sz w:val="24"/>
                <w:szCs w:val="24"/>
                <w:lang w:eastAsia="ru-RU"/>
              </w:rPr>
            </w:pPr>
            <w:r w:rsidRPr="005F10F6">
              <w:rPr>
                <w:rFonts w:ascii="Times New Roman" w:eastAsia="Times New Roman" w:hAnsi="Times New Roman" w:cs="Times New Roman"/>
                <w:sz w:val="24"/>
                <w:szCs w:val="24"/>
                <w:lang w:eastAsia="ru-RU"/>
              </w:rPr>
              <w:t>1</w:t>
            </w:r>
          </w:p>
        </w:tc>
        <w:tc>
          <w:tcPr>
            <w:tcW w:w="2409" w:type="dxa"/>
            <w:vMerge/>
          </w:tcPr>
          <w:p w14:paraId="6614AB32" w14:textId="77777777" w:rsidR="000E2966" w:rsidRPr="00F65F82" w:rsidRDefault="000E2966" w:rsidP="006158BE">
            <w:pPr>
              <w:suppressAutoHyphens/>
              <w:jc w:val="both"/>
              <w:rPr>
                <w:rFonts w:ascii="Times New Roman" w:eastAsia="Times New Roman" w:hAnsi="Times New Roman" w:cs="Times New Roman"/>
                <w:sz w:val="24"/>
                <w:szCs w:val="24"/>
                <w:lang w:eastAsia="ru-RU"/>
              </w:rPr>
            </w:pPr>
          </w:p>
        </w:tc>
      </w:tr>
      <w:tr w:rsidR="000E2966" w:rsidRPr="005F10F6" w14:paraId="4972C887" w14:textId="77777777" w:rsidTr="006158BE">
        <w:trPr>
          <w:trHeight w:val="396"/>
        </w:trPr>
        <w:tc>
          <w:tcPr>
            <w:tcW w:w="2971" w:type="dxa"/>
            <w:vMerge/>
          </w:tcPr>
          <w:p w14:paraId="74255118" w14:textId="77777777" w:rsidR="000E2966" w:rsidRPr="005F10F6" w:rsidRDefault="000E2966" w:rsidP="006158BE">
            <w:pPr>
              <w:rPr>
                <w:rFonts w:ascii="Times New Roman" w:eastAsia="Times New Roman" w:hAnsi="Times New Roman" w:cs="Times New Roman"/>
                <w:b/>
                <w:bCs/>
                <w:sz w:val="24"/>
                <w:szCs w:val="24"/>
                <w:lang w:eastAsia="ru-RU"/>
              </w:rPr>
            </w:pPr>
          </w:p>
        </w:tc>
        <w:tc>
          <w:tcPr>
            <w:tcW w:w="6663" w:type="dxa"/>
            <w:vAlign w:val="center"/>
          </w:tcPr>
          <w:p w14:paraId="56A4EE05" w14:textId="77777777" w:rsidR="000E2966" w:rsidRPr="005F10F6" w:rsidRDefault="000E2966" w:rsidP="006158BE">
            <w:pPr>
              <w:suppressAutoHyphens/>
              <w:jc w:val="both"/>
              <w:rPr>
                <w:rFonts w:ascii="Times New Roman" w:hAnsi="Times New Roman" w:cs="Times New Roman"/>
                <w:sz w:val="24"/>
                <w:szCs w:val="24"/>
              </w:rPr>
            </w:pPr>
            <w:r w:rsidRPr="005F10F6">
              <w:rPr>
                <w:rFonts w:ascii="Times New Roman" w:hAnsi="Times New Roman" w:cs="Times New Roman"/>
                <w:sz w:val="24"/>
                <w:szCs w:val="24"/>
              </w:rPr>
              <w:t>Цифровые устройства. Общие сведения. Триггеры. Регистры, их назначение</w:t>
            </w:r>
          </w:p>
        </w:tc>
        <w:tc>
          <w:tcPr>
            <w:tcW w:w="2694" w:type="dxa"/>
          </w:tcPr>
          <w:p w14:paraId="104C09AA" w14:textId="77777777" w:rsidR="000E2966" w:rsidRPr="005F10F6" w:rsidRDefault="000E2966" w:rsidP="006158BE">
            <w:pPr>
              <w:suppressAutoHyphens/>
              <w:jc w:val="both"/>
              <w:rPr>
                <w:rFonts w:ascii="Times New Roman" w:eastAsia="Times New Roman" w:hAnsi="Times New Roman" w:cs="Times New Roman"/>
                <w:sz w:val="24"/>
                <w:szCs w:val="24"/>
                <w:lang w:eastAsia="ru-RU"/>
              </w:rPr>
            </w:pPr>
            <w:r w:rsidRPr="005F10F6">
              <w:rPr>
                <w:rFonts w:ascii="Times New Roman" w:eastAsia="Times New Roman" w:hAnsi="Times New Roman" w:cs="Times New Roman"/>
                <w:sz w:val="24"/>
                <w:szCs w:val="24"/>
                <w:lang w:eastAsia="ru-RU"/>
              </w:rPr>
              <w:t>1</w:t>
            </w:r>
          </w:p>
        </w:tc>
        <w:tc>
          <w:tcPr>
            <w:tcW w:w="2409" w:type="dxa"/>
            <w:vMerge/>
          </w:tcPr>
          <w:p w14:paraId="501B7C0C" w14:textId="77777777" w:rsidR="000E2966" w:rsidRPr="00F65F82" w:rsidRDefault="000E2966" w:rsidP="006158BE">
            <w:pPr>
              <w:suppressAutoHyphens/>
              <w:jc w:val="both"/>
              <w:rPr>
                <w:rFonts w:ascii="Times New Roman" w:eastAsia="Times New Roman" w:hAnsi="Times New Roman" w:cs="Times New Roman"/>
                <w:sz w:val="24"/>
                <w:szCs w:val="24"/>
                <w:lang w:eastAsia="ru-RU"/>
              </w:rPr>
            </w:pPr>
          </w:p>
        </w:tc>
      </w:tr>
      <w:tr w:rsidR="000E2966" w:rsidRPr="005F10F6" w14:paraId="70220427" w14:textId="77777777" w:rsidTr="006158BE">
        <w:trPr>
          <w:trHeight w:val="396"/>
        </w:trPr>
        <w:tc>
          <w:tcPr>
            <w:tcW w:w="2971" w:type="dxa"/>
            <w:vMerge/>
          </w:tcPr>
          <w:p w14:paraId="5383B9A9" w14:textId="77777777" w:rsidR="000E2966" w:rsidRPr="005F10F6" w:rsidRDefault="000E2966" w:rsidP="006158BE">
            <w:pPr>
              <w:rPr>
                <w:rFonts w:ascii="Times New Roman" w:eastAsia="Times New Roman" w:hAnsi="Times New Roman" w:cs="Times New Roman"/>
                <w:b/>
                <w:bCs/>
                <w:sz w:val="24"/>
                <w:szCs w:val="24"/>
                <w:lang w:eastAsia="ru-RU"/>
              </w:rPr>
            </w:pPr>
          </w:p>
        </w:tc>
        <w:tc>
          <w:tcPr>
            <w:tcW w:w="6663" w:type="dxa"/>
            <w:vAlign w:val="center"/>
          </w:tcPr>
          <w:p w14:paraId="7F766155" w14:textId="77777777" w:rsidR="000E2966" w:rsidRPr="005F10F6" w:rsidRDefault="000E2966" w:rsidP="006158BE">
            <w:pPr>
              <w:suppressAutoHyphens/>
              <w:jc w:val="both"/>
              <w:rPr>
                <w:rFonts w:ascii="Times New Roman" w:hAnsi="Times New Roman" w:cs="Times New Roman"/>
                <w:sz w:val="24"/>
                <w:szCs w:val="24"/>
              </w:rPr>
            </w:pPr>
            <w:r w:rsidRPr="005F10F6">
              <w:rPr>
                <w:rFonts w:ascii="Times New Roman" w:hAnsi="Times New Roman" w:cs="Times New Roman"/>
                <w:sz w:val="24"/>
                <w:szCs w:val="24"/>
              </w:rPr>
              <w:t>Цифроаналоговые и аналого-цифровые преобразователи.</w:t>
            </w:r>
          </w:p>
        </w:tc>
        <w:tc>
          <w:tcPr>
            <w:tcW w:w="2694" w:type="dxa"/>
          </w:tcPr>
          <w:p w14:paraId="7B80EB04" w14:textId="77777777" w:rsidR="000E2966" w:rsidRPr="005F10F6" w:rsidRDefault="000E2966" w:rsidP="006158BE">
            <w:pPr>
              <w:suppressAutoHyphens/>
              <w:jc w:val="both"/>
              <w:rPr>
                <w:rFonts w:ascii="Times New Roman" w:eastAsia="Times New Roman" w:hAnsi="Times New Roman" w:cs="Times New Roman"/>
                <w:sz w:val="24"/>
                <w:szCs w:val="24"/>
                <w:lang w:eastAsia="ru-RU"/>
              </w:rPr>
            </w:pPr>
            <w:r w:rsidRPr="005F10F6">
              <w:rPr>
                <w:rFonts w:ascii="Times New Roman" w:eastAsia="Times New Roman" w:hAnsi="Times New Roman" w:cs="Times New Roman"/>
                <w:sz w:val="24"/>
                <w:szCs w:val="24"/>
                <w:lang w:eastAsia="ru-RU"/>
              </w:rPr>
              <w:t>1</w:t>
            </w:r>
          </w:p>
        </w:tc>
        <w:tc>
          <w:tcPr>
            <w:tcW w:w="2409" w:type="dxa"/>
            <w:vMerge/>
          </w:tcPr>
          <w:p w14:paraId="1BC50373" w14:textId="77777777" w:rsidR="000E2966" w:rsidRPr="00F65F82" w:rsidRDefault="000E2966" w:rsidP="006158BE">
            <w:pPr>
              <w:suppressAutoHyphens/>
              <w:jc w:val="both"/>
              <w:rPr>
                <w:rFonts w:ascii="Times New Roman" w:eastAsia="Times New Roman" w:hAnsi="Times New Roman" w:cs="Times New Roman"/>
                <w:sz w:val="24"/>
                <w:szCs w:val="24"/>
                <w:lang w:eastAsia="ru-RU"/>
              </w:rPr>
            </w:pPr>
          </w:p>
        </w:tc>
      </w:tr>
      <w:tr w:rsidR="000E2966" w:rsidRPr="005F10F6" w14:paraId="060ACA49" w14:textId="77777777" w:rsidTr="006158BE">
        <w:trPr>
          <w:trHeight w:val="20"/>
        </w:trPr>
        <w:tc>
          <w:tcPr>
            <w:tcW w:w="2971" w:type="dxa"/>
            <w:vMerge/>
          </w:tcPr>
          <w:p w14:paraId="640640E8" w14:textId="77777777" w:rsidR="000E2966" w:rsidRPr="005F10F6" w:rsidRDefault="000E2966" w:rsidP="006158BE">
            <w:pPr>
              <w:rPr>
                <w:rFonts w:ascii="Times New Roman" w:eastAsia="Times New Roman" w:hAnsi="Times New Roman" w:cs="Times New Roman"/>
                <w:b/>
                <w:bCs/>
                <w:sz w:val="24"/>
                <w:szCs w:val="24"/>
                <w:lang w:eastAsia="ru-RU"/>
              </w:rPr>
            </w:pPr>
          </w:p>
        </w:tc>
        <w:tc>
          <w:tcPr>
            <w:tcW w:w="6663" w:type="dxa"/>
          </w:tcPr>
          <w:p w14:paraId="5EF4DE1E" w14:textId="77777777" w:rsidR="000E2966" w:rsidRPr="005F10F6" w:rsidRDefault="000E2966" w:rsidP="006158BE">
            <w:pPr>
              <w:suppressAutoHyphens/>
              <w:jc w:val="both"/>
              <w:rPr>
                <w:rFonts w:ascii="Times New Roman" w:eastAsia="Times New Roman" w:hAnsi="Times New Roman" w:cs="Times New Roman"/>
                <w:b/>
                <w:sz w:val="24"/>
                <w:szCs w:val="24"/>
                <w:lang w:eastAsia="ru-RU"/>
              </w:rPr>
            </w:pPr>
            <w:r w:rsidRPr="005F10F6">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72FA1CEE" w14:textId="77777777" w:rsidR="000E2966" w:rsidRPr="005F10F6" w:rsidRDefault="000E2966" w:rsidP="006158BE">
            <w:pPr>
              <w:suppressAutoHyphens/>
              <w:jc w:val="both"/>
              <w:rPr>
                <w:rFonts w:ascii="Times New Roman" w:eastAsia="Times New Roman" w:hAnsi="Times New Roman" w:cs="Times New Roman"/>
                <w:b/>
                <w:bCs/>
                <w:sz w:val="24"/>
                <w:szCs w:val="24"/>
                <w:lang w:eastAsia="ru-RU"/>
              </w:rPr>
            </w:pPr>
            <w:r w:rsidRPr="005F10F6">
              <w:rPr>
                <w:rFonts w:ascii="Times New Roman" w:eastAsia="Times New Roman" w:hAnsi="Times New Roman" w:cs="Times New Roman"/>
                <w:b/>
                <w:bCs/>
                <w:sz w:val="24"/>
                <w:szCs w:val="24"/>
                <w:lang w:eastAsia="ru-RU"/>
              </w:rPr>
              <w:t>-</w:t>
            </w:r>
          </w:p>
        </w:tc>
        <w:tc>
          <w:tcPr>
            <w:tcW w:w="2409" w:type="dxa"/>
            <w:vMerge/>
          </w:tcPr>
          <w:p w14:paraId="0034D638" w14:textId="77777777" w:rsidR="000E2966" w:rsidRPr="00F65F82" w:rsidRDefault="000E2966" w:rsidP="006158BE">
            <w:pPr>
              <w:suppressAutoHyphens/>
              <w:jc w:val="both"/>
              <w:rPr>
                <w:rFonts w:ascii="Times New Roman" w:eastAsia="Times New Roman" w:hAnsi="Times New Roman" w:cs="Times New Roman"/>
                <w:bCs/>
                <w:sz w:val="24"/>
                <w:szCs w:val="24"/>
                <w:lang w:eastAsia="ru-RU"/>
              </w:rPr>
            </w:pPr>
          </w:p>
        </w:tc>
      </w:tr>
      <w:tr w:rsidR="000E2966" w:rsidRPr="005F10F6" w14:paraId="747E870B" w14:textId="77777777" w:rsidTr="006158BE">
        <w:trPr>
          <w:trHeight w:val="240"/>
        </w:trPr>
        <w:tc>
          <w:tcPr>
            <w:tcW w:w="2971" w:type="dxa"/>
            <w:vMerge/>
          </w:tcPr>
          <w:p w14:paraId="66FEFEE0" w14:textId="77777777" w:rsidR="000E2966" w:rsidRPr="005F10F6" w:rsidRDefault="000E2966" w:rsidP="006158BE">
            <w:pPr>
              <w:rPr>
                <w:rFonts w:ascii="Times New Roman" w:eastAsia="Times New Roman" w:hAnsi="Times New Roman" w:cs="Times New Roman"/>
                <w:b/>
                <w:bCs/>
                <w:sz w:val="24"/>
                <w:szCs w:val="24"/>
                <w:lang w:eastAsia="ru-RU"/>
              </w:rPr>
            </w:pPr>
          </w:p>
        </w:tc>
        <w:tc>
          <w:tcPr>
            <w:tcW w:w="6663" w:type="dxa"/>
            <w:vAlign w:val="bottom"/>
          </w:tcPr>
          <w:p w14:paraId="5F84D3F7" w14:textId="77777777" w:rsidR="000E2966" w:rsidRPr="005F10F6" w:rsidRDefault="000E2966" w:rsidP="006158BE">
            <w:pPr>
              <w:rPr>
                <w:rFonts w:ascii="Times New Roman" w:eastAsia="Times New Roman" w:hAnsi="Times New Roman" w:cs="Times New Roman"/>
                <w:i/>
                <w:sz w:val="24"/>
                <w:szCs w:val="24"/>
                <w:lang w:eastAsia="ru-RU"/>
              </w:rPr>
            </w:pPr>
            <w:r w:rsidRPr="005F10F6">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tcPr>
          <w:p w14:paraId="05C496B5" w14:textId="77777777" w:rsidR="000E2966" w:rsidRPr="005F10F6" w:rsidRDefault="000E2966" w:rsidP="006158BE">
            <w:pPr>
              <w:rPr>
                <w:rFonts w:ascii="Times New Roman" w:eastAsia="Times New Roman" w:hAnsi="Times New Roman" w:cs="Times New Roman"/>
                <w:b/>
                <w:bCs/>
                <w:sz w:val="24"/>
                <w:szCs w:val="24"/>
                <w:lang w:eastAsia="ru-RU"/>
              </w:rPr>
            </w:pPr>
            <w:r w:rsidRPr="005F10F6">
              <w:rPr>
                <w:rFonts w:ascii="Times New Roman" w:eastAsia="Times New Roman" w:hAnsi="Times New Roman" w:cs="Times New Roman"/>
                <w:b/>
                <w:bCs/>
                <w:sz w:val="24"/>
                <w:szCs w:val="24"/>
                <w:lang w:eastAsia="ru-RU"/>
              </w:rPr>
              <w:t>-</w:t>
            </w:r>
          </w:p>
        </w:tc>
        <w:tc>
          <w:tcPr>
            <w:tcW w:w="2409" w:type="dxa"/>
            <w:vMerge/>
          </w:tcPr>
          <w:p w14:paraId="61D6476A" w14:textId="77777777" w:rsidR="000E2966" w:rsidRPr="00F65F82" w:rsidRDefault="000E2966" w:rsidP="006158BE">
            <w:pPr>
              <w:rPr>
                <w:rFonts w:ascii="Times New Roman" w:eastAsia="Times New Roman" w:hAnsi="Times New Roman" w:cs="Times New Roman"/>
                <w:bCs/>
                <w:sz w:val="24"/>
                <w:szCs w:val="24"/>
                <w:lang w:eastAsia="ru-RU"/>
              </w:rPr>
            </w:pPr>
          </w:p>
        </w:tc>
      </w:tr>
      <w:tr w:rsidR="000E2966" w:rsidRPr="005F10F6" w14:paraId="38523E0F" w14:textId="77777777" w:rsidTr="006158BE">
        <w:trPr>
          <w:trHeight w:val="361"/>
        </w:trPr>
        <w:tc>
          <w:tcPr>
            <w:tcW w:w="2971" w:type="dxa"/>
            <w:vMerge w:val="restart"/>
          </w:tcPr>
          <w:p w14:paraId="350FB386" w14:textId="77777777" w:rsidR="000E2966" w:rsidRPr="005F10F6" w:rsidRDefault="000E2966" w:rsidP="006158BE">
            <w:pPr>
              <w:jc w:val="center"/>
              <w:rPr>
                <w:rFonts w:ascii="Times New Roman" w:eastAsia="Times New Roman" w:hAnsi="Times New Roman" w:cs="Times New Roman"/>
                <w:b/>
                <w:bCs/>
                <w:sz w:val="24"/>
                <w:szCs w:val="24"/>
                <w:lang w:eastAsia="ru-RU"/>
              </w:rPr>
            </w:pPr>
            <w:r w:rsidRPr="005F10F6">
              <w:rPr>
                <w:rFonts w:ascii="Times New Roman" w:eastAsia="Times New Roman" w:hAnsi="Times New Roman" w:cs="Times New Roman"/>
                <w:b/>
                <w:bCs/>
                <w:sz w:val="24"/>
                <w:szCs w:val="24"/>
                <w:lang w:eastAsia="ru-RU"/>
              </w:rPr>
              <w:t>Тема 4.</w:t>
            </w:r>
          </w:p>
          <w:p w14:paraId="3666DF57" w14:textId="77777777" w:rsidR="000E2966" w:rsidRPr="005F10F6" w:rsidRDefault="000E2966" w:rsidP="006158BE">
            <w:pPr>
              <w:jc w:val="center"/>
              <w:rPr>
                <w:rFonts w:ascii="Times New Roman" w:eastAsia="Times New Roman" w:hAnsi="Times New Roman" w:cs="Times New Roman"/>
                <w:b/>
                <w:bCs/>
                <w:sz w:val="24"/>
                <w:szCs w:val="24"/>
                <w:lang w:eastAsia="ru-RU"/>
              </w:rPr>
            </w:pPr>
            <w:r w:rsidRPr="005F10F6">
              <w:rPr>
                <w:rFonts w:ascii="Times New Roman" w:eastAsia="Times New Roman" w:hAnsi="Times New Roman" w:cs="Times New Roman"/>
                <w:b/>
                <w:bCs/>
                <w:sz w:val="24"/>
                <w:szCs w:val="24"/>
                <w:lang w:eastAsia="ru-RU"/>
              </w:rPr>
              <w:t>Исполнительные механизмы</w:t>
            </w:r>
          </w:p>
        </w:tc>
        <w:tc>
          <w:tcPr>
            <w:tcW w:w="6663" w:type="dxa"/>
            <w:tcBorders>
              <w:top w:val="single" w:sz="4" w:space="0" w:color="auto"/>
              <w:left w:val="single" w:sz="4" w:space="0" w:color="auto"/>
              <w:bottom w:val="single" w:sz="4" w:space="0" w:color="auto"/>
            </w:tcBorders>
            <w:vAlign w:val="bottom"/>
          </w:tcPr>
          <w:p w14:paraId="2392E745" w14:textId="77777777" w:rsidR="000E2966" w:rsidRPr="005F10F6" w:rsidRDefault="000E2966" w:rsidP="006158BE">
            <w:pPr>
              <w:rPr>
                <w:rFonts w:ascii="Times New Roman" w:eastAsia="Times New Roman" w:hAnsi="Times New Roman" w:cs="Times New Roman"/>
                <w:b/>
                <w:bCs/>
                <w:sz w:val="24"/>
                <w:szCs w:val="24"/>
                <w:lang w:eastAsia="ru-RU"/>
              </w:rPr>
            </w:pPr>
            <w:r w:rsidRPr="005F10F6">
              <w:rPr>
                <w:rFonts w:ascii="Times New Roman" w:eastAsia="Times New Roman" w:hAnsi="Times New Roman" w:cs="Times New Roman"/>
                <w:b/>
                <w:bCs/>
                <w:sz w:val="24"/>
                <w:szCs w:val="24"/>
                <w:lang w:eastAsia="ru-RU"/>
              </w:rPr>
              <w:t xml:space="preserve">Содержание </w:t>
            </w:r>
          </w:p>
        </w:tc>
        <w:tc>
          <w:tcPr>
            <w:tcW w:w="2694" w:type="dxa"/>
          </w:tcPr>
          <w:p w14:paraId="55BF13AA" w14:textId="77777777" w:rsidR="000E2966" w:rsidRPr="005F10F6" w:rsidRDefault="000E2966" w:rsidP="006158BE">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r w:rsidRPr="005F10F6">
              <w:rPr>
                <w:rFonts w:ascii="Times New Roman" w:eastAsia="Times New Roman" w:hAnsi="Times New Roman" w:cs="Times New Roman"/>
                <w:b/>
                <w:bCs/>
                <w:sz w:val="24"/>
                <w:szCs w:val="24"/>
                <w:lang w:eastAsia="ru-RU"/>
              </w:rPr>
              <w:t>/2</w:t>
            </w:r>
          </w:p>
        </w:tc>
        <w:tc>
          <w:tcPr>
            <w:tcW w:w="2409" w:type="dxa"/>
            <w:vMerge w:val="restart"/>
          </w:tcPr>
          <w:p w14:paraId="1E62332E" w14:textId="77777777" w:rsidR="000E2966" w:rsidRPr="00F65F82" w:rsidRDefault="000E2966" w:rsidP="006158BE">
            <w:pPr>
              <w:rPr>
                <w:rFonts w:ascii="Times New Roman" w:eastAsia="Times New Roman" w:hAnsi="Times New Roman" w:cs="Times New Roman"/>
                <w:bCs/>
                <w:sz w:val="24"/>
                <w:szCs w:val="24"/>
                <w:lang w:eastAsia="ru-RU"/>
              </w:rPr>
            </w:pPr>
            <w:r w:rsidRPr="00F65F82">
              <w:rPr>
                <w:rFonts w:ascii="Times New Roman" w:eastAsia="Times New Roman" w:hAnsi="Times New Roman" w:cs="Times New Roman"/>
                <w:bCs/>
                <w:sz w:val="24"/>
                <w:szCs w:val="24"/>
                <w:lang w:eastAsia="ru-RU"/>
              </w:rPr>
              <w:t>ОК.1,ОК.2,ОК.5ОК.9</w:t>
            </w:r>
          </w:p>
        </w:tc>
      </w:tr>
      <w:tr w:rsidR="000E2966" w:rsidRPr="005F10F6" w14:paraId="377DC1E6" w14:textId="77777777" w:rsidTr="006158BE">
        <w:trPr>
          <w:trHeight w:val="361"/>
        </w:trPr>
        <w:tc>
          <w:tcPr>
            <w:tcW w:w="2971" w:type="dxa"/>
            <w:vMerge/>
          </w:tcPr>
          <w:p w14:paraId="462390D4" w14:textId="77777777" w:rsidR="000E2966" w:rsidRPr="005F10F6" w:rsidRDefault="000E2966" w:rsidP="006158BE">
            <w:pPr>
              <w:rPr>
                <w:rFonts w:ascii="Times New Roman" w:eastAsia="Times New Roman" w:hAnsi="Times New Roman" w:cs="Times New Roman"/>
                <w:b/>
                <w:bCs/>
                <w:sz w:val="24"/>
                <w:szCs w:val="24"/>
                <w:lang w:eastAsia="ru-RU"/>
              </w:rPr>
            </w:pPr>
          </w:p>
        </w:tc>
        <w:tc>
          <w:tcPr>
            <w:tcW w:w="6663" w:type="dxa"/>
            <w:tcBorders>
              <w:top w:val="single" w:sz="4" w:space="0" w:color="auto"/>
              <w:left w:val="single" w:sz="4" w:space="0" w:color="auto"/>
              <w:bottom w:val="single" w:sz="4" w:space="0" w:color="auto"/>
            </w:tcBorders>
            <w:vAlign w:val="center"/>
          </w:tcPr>
          <w:p w14:paraId="5D77E483" w14:textId="77777777" w:rsidR="000E2966" w:rsidRPr="005F10F6" w:rsidRDefault="000E2966" w:rsidP="006158BE">
            <w:pPr>
              <w:suppressAutoHyphens/>
              <w:jc w:val="both"/>
              <w:rPr>
                <w:rFonts w:ascii="Times New Roman" w:hAnsi="Times New Roman" w:cs="Times New Roman"/>
                <w:sz w:val="24"/>
                <w:szCs w:val="24"/>
              </w:rPr>
            </w:pPr>
            <w:r w:rsidRPr="005F10F6">
              <w:rPr>
                <w:rFonts w:ascii="Times New Roman" w:hAnsi="Times New Roman" w:cs="Times New Roman"/>
                <w:sz w:val="24"/>
                <w:szCs w:val="24"/>
              </w:rPr>
              <w:t>1.</w:t>
            </w:r>
            <w:r w:rsidRPr="005F10F6">
              <w:rPr>
                <w:rFonts w:ascii="Times New Roman" w:hAnsi="Times New Roman" w:cs="Times New Roman"/>
                <w:color w:val="000000"/>
                <w:sz w:val="24"/>
                <w:szCs w:val="24"/>
                <w:shd w:val="clear" w:color="auto" w:fill="FFFFFF"/>
              </w:rPr>
              <w:t xml:space="preserve"> </w:t>
            </w:r>
            <w:r w:rsidRPr="005F10F6">
              <w:rPr>
                <w:rFonts w:ascii="Times New Roman" w:hAnsi="Times New Roman" w:cs="Times New Roman"/>
                <w:sz w:val="24"/>
                <w:szCs w:val="24"/>
              </w:rPr>
              <w:t xml:space="preserve">Общая характеристика исполнительных механизмов. </w:t>
            </w:r>
            <w:r w:rsidRPr="005F10F6">
              <w:rPr>
                <w:rFonts w:ascii="Times New Roman" w:hAnsi="Times New Roman" w:cs="Times New Roman"/>
                <w:color w:val="000000"/>
                <w:sz w:val="24"/>
                <w:szCs w:val="24"/>
                <w:shd w:val="clear" w:color="auto" w:fill="FFFFFF"/>
              </w:rPr>
              <w:t xml:space="preserve">Исполнительные устройства. Назначение, устройство принцип работы. </w:t>
            </w:r>
            <w:r w:rsidRPr="005F10F6">
              <w:rPr>
                <w:rFonts w:ascii="Times New Roman" w:hAnsi="Times New Roman" w:cs="Times New Roman"/>
                <w:sz w:val="24"/>
                <w:szCs w:val="24"/>
              </w:rPr>
              <w:t xml:space="preserve">Виды исполнительных механизмов. Электродвигатели. Электромагниты и реле </w:t>
            </w:r>
          </w:p>
        </w:tc>
        <w:tc>
          <w:tcPr>
            <w:tcW w:w="2694" w:type="dxa"/>
          </w:tcPr>
          <w:p w14:paraId="5B866B13" w14:textId="77777777" w:rsidR="000E2966" w:rsidRPr="005F10F6" w:rsidRDefault="000E2966" w:rsidP="006158BE">
            <w:pPr>
              <w:rPr>
                <w:rFonts w:ascii="Times New Roman" w:eastAsia="Times New Roman" w:hAnsi="Times New Roman" w:cs="Times New Roman"/>
                <w:sz w:val="24"/>
                <w:szCs w:val="24"/>
                <w:lang w:eastAsia="ru-RU"/>
              </w:rPr>
            </w:pPr>
            <w:r w:rsidRPr="005F10F6">
              <w:rPr>
                <w:rFonts w:ascii="Times New Roman" w:eastAsia="Times New Roman" w:hAnsi="Times New Roman" w:cs="Times New Roman"/>
                <w:sz w:val="24"/>
                <w:szCs w:val="24"/>
                <w:lang w:eastAsia="ru-RU"/>
              </w:rPr>
              <w:t>1</w:t>
            </w:r>
          </w:p>
        </w:tc>
        <w:tc>
          <w:tcPr>
            <w:tcW w:w="2409" w:type="dxa"/>
            <w:vMerge/>
          </w:tcPr>
          <w:p w14:paraId="4EC6B0E9" w14:textId="77777777" w:rsidR="000E2966" w:rsidRPr="00F65F82" w:rsidRDefault="000E2966" w:rsidP="006158BE">
            <w:pPr>
              <w:rPr>
                <w:rFonts w:ascii="Times New Roman" w:eastAsia="Times New Roman" w:hAnsi="Times New Roman" w:cs="Times New Roman"/>
                <w:sz w:val="24"/>
                <w:szCs w:val="24"/>
                <w:lang w:eastAsia="ru-RU"/>
              </w:rPr>
            </w:pPr>
          </w:p>
        </w:tc>
      </w:tr>
      <w:tr w:rsidR="000E2966" w:rsidRPr="005F10F6" w14:paraId="49A164ED" w14:textId="77777777" w:rsidTr="006158BE">
        <w:trPr>
          <w:trHeight w:val="1656"/>
        </w:trPr>
        <w:tc>
          <w:tcPr>
            <w:tcW w:w="2971" w:type="dxa"/>
            <w:vMerge/>
          </w:tcPr>
          <w:p w14:paraId="6E845391" w14:textId="77777777" w:rsidR="000E2966" w:rsidRPr="005F10F6" w:rsidRDefault="000E2966" w:rsidP="006158BE">
            <w:pPr>
              <w:rPr>
                <w:rFonts w:ascii="Times New Roman" w:eastAsia="Times New Roman" w:hAnsi="Times New Roman" w:cs="Times New Roman"/>
                <w:b/>
                <w:bCs/>
                <w:sz w:val="24"/>
                <w:szCs w:val="24"/>
                <w:lang w:eastAsia="ru-RU"/>
              </w:rPr>
            </w:pPr>
          </w:p>
        </w:tc>
        <w:tc>
          <w:tcPr>
            <w:tcW w:w="6663" w:type="dxa"/>
            <w:tcBorders>
              <w:top w:val="single" w:sz="4" w:space="0" w:color="auto"/>
              <w:left w:val="single" w:sz="4" w:space="0" w:color="auto"/>
            </w:tcBorders>
            <w:vAlign w:val="center"/>
          </w:tcPr>
          <w:p w14:paraId="6586D8A9" w14:textId="77777777" w:rsidR="000E2966" w:rsidRPr="005F10F6" w:rsidRDefault="000E2966" w:rsidP="006158BE">
            <w:pPr>
              <w:rPr>
                <w:rFonts w:ascii="Times New Roman" w:eastAsia="Times New Roman" w:hAnsi="Times New Roman" w:cs="Times New Roman"/>
                <w:sz w:val="24"/>
                <w:szCs w:val="24"/>
                <w:lang w:eastAsia="ru-RU"/>
              </w:rPr>
            </w:pPr>
            <w:r w:rsidRPr="005F10F6">
              <w:rPr>
                <w:rFonts w:ascii="Times New Roman" w:hAnsi="Times New Roman" w:cs="Times New Roman"/>
                <w:sz w:val="24"/>
                <w:szCs w:val="24"/>
              </w:rPr>
              <w:t xml:space="preserve">Электропневматические и электрогидравлические исполнительные механизмы. Общая характеристика электропневматических исполнительных механизмов. </w:t>
            </w:r>
          </w:p>
          <w:p w14:paraId="0132B652" w14:textId="77777777" w:rsidR="000E2966" w:rsidRPr="005F10F6" w:rsidRDefault="000E2966" w:rsidP="006158BE">
            <w:pPr>
              <w:rPr>
                <w:rFonts w:ascii="Times New Roman" w:eastAsia="Times New Roman" w:hAnsi="Times New Roman" w:cs="Times New Roman"/>
                <w:sz w:val="24"/>
                <w:szCs w:val="24"/>
                <w:lang w:eastAsia="ru-RU"/>
              </w:rPr>
            </w:pPr>
            <w:r w:rsidRPr="005F10F6">
              <w:rPr>
                <w:rFonts w:ascii="Times New Roman" w:hAnsi="Times New Roman" w:cs="Times New Roman"/>
                <w:sz w:val="24"/>
                <w:szCs w:val="24"/>
              </w:rPr>
              <w:t>Общая характеристика электрогидравлических исполнительных механизмов, их использование в сварочном производстве</w:t>
            </w:r>
          </w:p>
        </w:tc>
        <w:tc>
          <w:tcPr>
            <w:tcW w:w="2694" w:type="dxa"/>
          </w:tcPr>
          <w:p w14:paraId="118922FC" w14:textId="77777777" w:rsidR="000E2966" w:rsidRPr="005F10F6" w:rsidRDefault="000E2966" w:rsidP="006158BE">
            <w:pPr>
              <w:rPr>
                <w:rFonts w:ascii="Times New Roman" w:eastAsia="Times New Roman" w:hAnsi="Times New Roman" w:cs="Times New Roman"/>
                <w:sz w:val="24"/>
                <w:szCs w:val="24"/>
                <w:lang w:eastAsia="ru-RU"/>
              </w:rPr>
            </w:pPr>
          </w:p>
          <w:p w14:paraId="550FE40E" w14:textId="77777777" w:rsidR="000E2966" w:rsidRPr="005F10F6" w:rsidRDefault="000E2966" w:rsidP="006158BE">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409" w:type="dxa"/>
            <w:vMerge/>
          </w:tcPr>
          <w:p w14:paraId="5DACCF81" w14:textId="77777777" w:rsidR="000E2966" w:rsidRPr="00F65F82" w:rsidRDefault="000E2966" w:rsidP="006158BE">
            <w:pPr>
              <w:rPr>
                <w:rFonts w:ascii="Times New Roman" w:eastAsia="Times New Roman" w:hAnsi="Times New Roman" w:cs="Times New Roman"/>
                <w:sz w:val="24"/>
                <w:szCs w:val="24"/>
                <w:lang w:eastAsia="ru-RU"/>
              </w:rPr>
            </w:pPr>
          </w:p>
        </w:tc>
      </w:tr>
      <w:tr w:rsidR="000E2966" w:rsidRPr="005F10F6" w14:paraId="5108D59F" w14:textId="77777777" w:rsidTr="006158BE">
        <w:trPr>
          <w:trHeight w:val="361"/>
        </w:trPr>
        <w:tc>
          <w:tcPr>
            <w:tcW w:w="2971" w:type="dxa"/>
            <w:vMerge/>
          </w:tcPr>
          <w:p w14:paraId="4FA9A280" w14:textId="77777777" w:rsidR="000E2966" w:rsidRPr="005F10F6" w:rsidRDefault="000E2966" w:rsidP="006158BE">
            <w:pPr>
              <w:rPr>
                <w:rFonts w:ascii="Times New Roman" w:eastAsia="Times New Roman" w:hAnsi="Times New Roman" w:cs="Times New Roman"/>
                <w:b/>
                <w:bCs/>
                <w:sz w:val="24"/>
                <w:szCs w:val="24"/>
                <w:lang w:eastAsia="ru-RU"/>
              </w:rPr>
            </w:pPr>
          </w:p>
        </w:tc>
        <w:tc>
          <w:tcPr>
            <w:tcW w:w="6663" w:type="dxa"/>
            <w:tcBorders>
              <w:top w:val="single" w:sz="4" w:space="0" w:color="auto"/>
              <w:left w:val="single" w:sz="4" w:space="0" w:color="auto"/>
              <w:bottom w:val="single" w:sz="4" w:space="0" w:color="auto"/>
            </w:tcBorders>
            <w:vAlign w:val="center"/>
          </w:tcPr>
          <w:p w14:paraId="39CBF080" w14:textId="77777777" w:rsidR="000E2966" w:rsidRPr="005F10F6" w:rsidRDefault="000E2966" w:rsidP="006158BE">
            <w:pPr>
              <w:rPr>
                <w:rFonts w:ascii="Times New Roman" w:eastAsia="Times New Roman" w:hAnsi="Times New Roman" w:cs="Times New Roman"/>
                <w:sz w:val="24"/>
                <w:szCs w:val="24"/>
                <w:lang w:eastAsia="ru-RU"/>
              </w:rPr>
            </w:pPr>
            <w:r w:rsidRPr="005F10F6">
              <w:rPr>
                <w:rFonts w:ascii="Times New Roman" w:hAnsi="Times New Roman" w:cs="Times New Roman"/>
                <w:color w:val="000000"/>
                <w:sz w:val="24"/>
                <w:szCs w:val="24"/>
                <w:shd w:val="clear" w:color="auto" w:fill="FFFFFF"/>
              </w:rPr>
              <w:t>Разновидности датчиков. Основные свойства. Примеры применения датчиков в сварочном оборудовании.</w:t>
            </w:r>
          </w:p>
        </w:tc>
        <w:tc>
          <w:tcPr>
            <w:tcW w:w="2694" w:type="dxa"/>
          </w:tcPr>
          <w:p w14:paraId="5FD63CD5" w14:textId="77777777" w:rsidR="000E2966" w:rsidRPr="005F10F6" w:rsidRDefault="000E2966" w:rsidP="006158BE">
            <w:pPr>
              <w:rPr>
                <w:rFonts w:ascii="Times New Roman" w:eastAsia="Times New Roman" w:hAnsi="Times New Roman" w:cs="Times New Roman"/>
                <w:sz w:val="24"/>
                <w:szCs w:val="24"/>
                <w:lang w:eastAsia="ru-RU"/>
              </w:rPr>
            </w:pPr>
            <w:r w:rsidRPr="005F10F6">
              <w:rPr>
                <w:rFonts w:ascii="Times New Roman" w:eastAsia="Times New Roman" w:hAnsi="Times New Roman" w:cs="Times New Roman"/>
                <w:sz w:val="24"/>
                <w:szCs w:val="24"/>
                <w:lang w:eastAsia="ru-RU"/>
              </w:rPr>
              <w:t>1</w:t>
            </w:r>
          </w:p>
        </w:tc>
        <w:tc>
          <w:tcPr>
            <w:tcW w:w="2409" w:type="dxa"/>
            <w:vMerge/>
          </w:tcPr>
          <w:p w14:paraId="38E8AB85" w14:textId="77777777" w:rsidR="000E2966" w:rsidRPr="00F65F82" w:rsidRDefault="000E2966" w:rsidP="006158BE">
            <w:pPr>
              <w:rPr>
                <w:rFonts w:ascii="Times New Roman" w:eastAsia="Times New Roman" w:hAnsi="Times New Roman" w:cs="Times New Roman"/>
                <w:sz w:val="24"/>
                <w:szCs w:val="24"/>
                <w:lang w:eastAsia="ru-RU"/>
              </w:rPr>
            </w:pPr>
          </w:p>
        </w:tc>
      </w:tr>
      <w:tr w:rsidR="000E2966" w:rsidRPr="005F10F6" w14:paraId="0417ECAD" w14:textId="77777777" w:rsidTr="006158BE">
        <w:trPr>
          <w:trHeight w:val="273"/>
        </w:trPr>
        <w:tc>
          <w:tcPr>
            <w:tcW w:w="2971" w:type="dxa"/>
            <w:vMerge/>
          </w:tcPr>
          <w:p w14:paraId="5AF81977" w14:textId="77777777" w:rsidR="000E2966" w:rsidRPr="005F10F6" w:rsidRDefault="000E2966" w:rsidP="006158BE">
            <w:pPr>
              <w:rPr>
                <w:rFonts w:ascii="Times New Roman" w:eastAsia="Times New Roman" w:hAnsi="Times New Roman" w:cs="Times New Roman"/>
                <w:b/>
                <w:bCs/>
                <w:sz w:val="24"/>
                <w:szCs w:val="24"/>
                <w:lang w:eastAsia="ru-RU"/>
              </w:rPr>
            </w:pPr>
          </w:p>
        </w:tc>
        <w:tc>
          <w:tcPr>
            <w:tcW w:w="6663" w:type="dxa"/>
            <w:tcBorders>
              <w:top w:val="single" w:sz="4" w:space="0" w:color="auto"/>
              <w:left w:val="single" w:sz="4" w:space="0" w:color="auto"/>
              <w:bottom w:val="single" w:sz="4" w:space="0" w:color="auto"/>
            </w:tcBorders>
            <w:vAlign w:val="bottom"/>
          </w:tcPr>
          <w:p w14:paraId="7AF5C8DD" w14:textId="77777777" w:rsidR="000E2966" w:rsidRPr="005F10F6" w:rsidRDefault="000E2966" w:rsidP="006158BE">
            <w:pPr>
              <w:rPr>
                <w:rFonts w:ascii="Times New Roman" w:eastAsia="Times New Roman" w:hAnsi="Times New Roman" w:cs="Times New Roman"/>
                <w:b/>
                <w:bCs/>
                <w:sz w:val="24"/>
                <w:szCs w:val="24"/>
                <w:lang w:eastAsia="ru-RU"/>
              </w:rPr>
            </w:pPr>
            <w:r w:rsidRPr="005F10F6">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4227AFEF" w14:textId="77777777" w:rsidR="000E2966" w:rsidRPr="005F10F6" w:rsidRDefault="000E2966" w:rsidP="006158BE">
            <w:pPr>
              <w:rPr>
                <w:rFonts w:ascii="Times New Roman" w:eastAsia="Times New Roman" w:hAnsi="Times New Roman" w:cs="Times New Roman"/>
                <w:bCs/>
                <w:sz w:val="24"/>
                <w:szCs w:val="24"/>
                <w:lang w:eastAsia="ru-RU"/>
              </w:rPr>
            </w:pPr>
            <w:r w:rsidRPr="005F10F6">
              <w:rPr>
                <w:rFonts w:ascii="Times New Roman" w:eastAsia="Times New Roman" w:hAnsi="Times New Roman" w:cs="Times New Roman"/>
                <w:bCs/>
                <w:sz w:val="24"/>
                <w:szCs w:val="24"/>
                <w:lang w:eastAsia="ru-RU"/>
              </w:rPr>
              <w:t>2</w:t>
            </w:r>
            <w:r>
              <w:rPr>
                <w:rFonts w:ascii="Times New Roman" w:eastAsia="Times New Roman" w:hAnsi="Times New Roman" w:cs="Times New Roman"/>
                <w:bCs/>
                <w:sz w:val="24"/>
                <w:szCs w:val="24"/>
                <w:lang w:eastAsia="ru-RU"/>
              </w:rPr>
              <w:t>/2</w:t>
            </w:r>
          </w:p>
        </w:tc>
        <w:tc>
          <w:tcPr>
            <w:tcW w:w="2409" w:type="dxa"/>
            <w:vMerge/>
          </w:tcPr>
          <w:p w14:paraId="0795422A" w14:textId="77777777" w:rsidR="000E2966" w:rsidRPr="00F65F82" w:rsidRDefault="000E2966" w:rsidP="006158BE">
            <w:pPr>
              <w:rPr>
                <w:rFonts w:ascii="Times New Roman" w:eastAsia="Times New Roman" w:hAnsi="Times New Roman" w:cs="Times New Roman"/>
                <w:bCs/>
                <w:sz w:val="24"/>
                <w:szCs w:val="24"/>
                <w:lang w:eastAsia="ru-RU"/>
              </w:rPr>
            </w:pPr>
          </w:p>
        </w:tc>
      </w:tr>
      <w:tr w:rsidR="000E2966" w:rsidRPr="005F10F6" w14:paraId="05AF371E" w14:textId="77777777" w:rsidTr="006158BE">
        <w:trPr>
          <w:trHeight w:val="137"/>
        </w:trPr>
        <w:tc>
          <w:tcPr>
            <w:tcW w:w="2971" w:type="dxa"/>
            <w:vMerge/>
          </w:tcPr>
          <w:p w14:paraId="24DF4ACB" w14:textId="77777777" w:rsidR="000E2966" w:rsidRPr="005F10F6" w:rsidRDefault="000E2966" w:rsidP="006158BE">
            <w:pPr>
              <w:rPr>
                <w:rFonts w:ascii="Times New Roman" w:eastAsia="Times New Roman" w:hAnsi="Times New Roman" w:cs="Times New Roman"/>
                <w:b/>
                <w:bCs/>
                <w:sz w:val="24"/>
                <w:szCs w:val="24"/>
                <w:lang w:eastAsia="ru-RU"/>
              </w:rPr>
            </w:pPr>
          </w:p>
        </w:tc>
        <w:tc>
          <w:tcPr>
            <w:tcW w:w="6663" w:type="dxa"/>
            <w:tcBorders>
              <w:top w:val="single" w:sz="4" w:space="0" w:color="auto"/>
              <w:left w:val="single" w:sz="4" w:space="0" w:color="auto"/>
              <w:bottom w:val="single" w:sz="4" w:space="0" w:color="auto"/>
            </w:tcBorders>
            <w:vAlign w:val="bottom"/>
          </w:tcPr>
          <w:p w14:paraId="25450C17" w14:textId="77777777" w:rsidR="000E2966" w:rsidRPr="005F10F6" w:rsidRDefault="000E2966" w:rsidP="006158BE">
            <w:pPr>
              <w:rPr>
                <w:rFonts w:ascii="Times New Roman" w:eastAsia="Times New Roman" w:hAnsi="Times New Roman" w:cs="Times New Roman"/>
                <w:sz w:val="24"/>
                <w:szCs w:val="24"/>
                <w:lang w:eastAsia="ru-RU"/>
              </w:rPr>
            </w:pPr>
            <w:r w:rsidRPr="005F10F6">
              <w:rPr>
                <w:rFonts w:ascii="Times New Roman" w:hAnsi="Times New Roman" w:cs="Times New Roman"/>
                <w:b/>
                <w:sz w:val="24"/>
                <w:szCs w:val="24"/>
              </w:rPr>
              <w:t>1.Практическая  работа</w:t>
            </w:r>
            <w:r w:rsidRPr="005F10F6">
              <w:rPr>
                <w:rFonts w:ascii="Times New Roman" w:hAnsi="Times New Roman" w:cs="Times New Roman"/>
                <w:sz w:val="24"/>
                <w:szCs w:val="24"/>
              </w:rPr>
              <w:t>. Датчики автоматизированных систем</w:t>
            </w:r>
          </w:p>
        </w:tc>
        <w:tc>
          <w:tcPr>
            <w:tcW w:w="2694" w:type="dxa"/>
          </w:tcPr>
          <w:p w14:paraId="64ED86A0" w14:textId="77777777" w:rsidR="000E2966" w:rsidRPr="005F10F6" w:rsidRDefault="000E2966" w:rsidP="006158BE">
            <w:pPr>
              <w:rPr>
                <w:rFonts w:ascii="Times New Roman" w:eastAsia="Times New Roman" w:hAnsi="Times New Roman" w:cs="Times New Roman"/>
                <w:sz w:val="24"/>
                <w:szCs w:val="24"/>
                <w:lang w:eastAsia="ru-RU"/>
              </w:rPr>
            </w:pPr>
            <w:r w:rsidRPr="005F10F6">
              <w:rPr>
                <w:rFonts w:ascii="Times New Roman" w:eastAsia="Times New Roman" w:hAnsi="Times New Roman" w:cs="Times New Roman"/>
                <w:sz w:val="24"/>
                <w:szCs w:val="24"/>
                <w:lang w:eastAsia="ru-RU"/>
              </w:rPr>
              <w:t>2</w:t>
            </w:r>
          </w:p>
        </w:tc>
        <w:tc>
          <w:tcPr>
            <w:tcW w:w="2409" w:type="dxa"/>
            <w:vMerge/>
          </w:tcPr>
          <w:p w14:paraId="075291C7" w14:textId="77777777" w:rsidR="000E2966" w:rsidRPr="00F65F82" w:rsidRDefault="000E2966" w:rsidP="006158BE">
            <w:pPr>
              <w:rPr>
                <w:rFonts w:ascii="Times New Roman" w:eastAsia="Times New Roman" w:hAnsi="Times New Roman" w:cs="Times New Roman"/>
                <w:sz w:val="24"/>
                <w:szCs w:val="24"/>
                <w:lang w:eastAsia="ru-RU"/>
              </w:rPr>
            </w:pPr>
          </w:p>
        </w:tc>
      </w:tr>
      <w:tr w:rsidR="000E2966" w:rsidRPr="005F10F6" w14:paraId="37E7C9F5" w14:textId="77777777" w:rsidTr="006158BE">
        <w:trPr>
          <w:trHeight w:val="225"/>
        </w:trPr>
        <w:tc>
          <w:tcPr>
            <w:tcW w:w="2971" w:type="dxa"/>
            <w:vMerge/>
          </w:tcPr>
          <w:p w14:paraId="2DE239BD" w14:textId="77777777" w:rsidR="000E2966" w:rsidRPr="005F10F6" w:rsidRDefault="000E2966" w:rsidP="006158BE">
            <w:pPr>
              <w:rPr>
                <w:rFonts w:ascii="Times New Roman" w:eastAsia="Times New Roman" w:hAnsi="Times New Roman" w:cs="Times New Roman"/>
                <w:b/>
                <w:bCs/>
                <w:sz w:val="24"/>
                <w:szCs w:val="24"/>
                <w:lang w:eastAsia="ru-RU"/>
              </w:rPr>
            </w:pPr>
          </w:p>
        </w:tc>
        <w:tc>
          <w:tcPr>
            <w:tcW w:w="6663" w:type="dxa"/>
            <w:tcBorders>
              <w:top w:val="single" w:sz="4" w:space="0" w:color="auto"/>
              <w:left w:val="single" w:sz="4" w:space="0" w:color="auto"/>
              <w:bottom w:val="single" w:sz="4" w:space="0" w:color="auto"/>
            </w:tcBorders>
            <w:vAlign w:val="bottom"/>
          </w:tcPr>
          <w:p w14:paraId="5ACDD835" w14:textId="77777777" w:rsidR="000E2966" w:rsidRPr="005F10F6" w:rsidRDefault="000E2966" w:rsidP="006158BE">
            <w:pPr>
              <w:rPr>
                <w:rFonts w:ascii="Times New Roman" w:eastAsia="Times New Roman" w:hAnsi="Times New Roman" w:cs="Times New Roman"/>
                <w:b/>
                <w:bCs/>
                <w:sz w:val="24"/>
                <w:szCs w:val="24"/>
                <w:lang w:eastAsia="ru-RU"/>
              </w:rPr>
            </w:pPr>
            <w:r w:rsidRPr="005F10F6">
              <w:rPr>
                <w:rFonts w:ascii="Times New Roman" w:eastAsia="Times New Roman" w:hAnsi="Times New Roman" w:cs="Times New Roman"/>
                <w:b/>
                <w:bCs/>
                <w:sz w:val="24"/>
                <w:szCs w:val="24"/>
                <w:lang w:eastAsia="ru-RU"/>
              </w:rPr>
              <w:t>В том числе самостоятельная работа обучающихся</w:t>
            </w:r>
          </w:p>
        </w:tc>
        <w:tc>
          <w:tcPr>
            <w:tcW w:w="2694" w:type="dxa"/>
          </w:tcPr>
          <w:p w14:paraId="25EC4D36" w14:textId="77777777" w:rsidR="000E2966" w:rsidRPr="005F10F6" w:rsidRDefault="000E2966" w:rsidP="006158BE">
            <w:pPr>
              <w:rPr>
                <w:rFonts w:ascii="Times New Roman" w:eastAsia="Times New Roman" w:hAnsi="Times New Roman" w:cs="Times New Roman"/>
                <w:b/>
                <w:bCs/>
                <w:sz w:val="24"/>
                <w:szCs w:val="24"/>
                <w:lang w:eastAsia="ru-RU"/>
              </w:rPr>
            </w:pPr>
            <w:r w:rsidRPr="005F10F6">
              <w:rPr>
                <w:rFonts w:ascii="Times New Roman" w:eastAsia="Times New Roman" w:hAnsi="Times New Roman" w:cs="Times New Roman"/>
                <w:b/>
                <w:bCs/>
                <w:sz w:val="24"/>
                <w:szCs w:val="24"/>
                <w:lang w:eastAsia="ru-RU"/>
              </w:rPr>
              <w:t>-</w:t>
            </w:r>
          </w:p>
        </w:tc>
        <w:tc>
          <w:tcPr>
            <w:tcW w:w="2409" w:type="dxa"/>
            <w:vMerge/>
          </w:tcPr>
          <w:p w14:paraId="755ACFEE" w14:textId="77777777" w:rsidR="000E2966" w:rsidRPr="00F65F82" w:rsidRDefault="000E2966" w:rsidP="006158BE">
            <w:pPr>
              <w:rPr>
                <w:rFonts w:ascii="Times New Roman" w:eastAsia="Times New Roman" w:hAnsi="Times New Roman" w:cs="Times New Roman"/>
                <w:bCs/>
                <w:sz w:val="24"/>
                <w:szCs w:val="24"/>
                <w:lang w:eastAsia="ru-RU"/>
              </w:rPr>
            </w:pPr>
          </w:p>
        </w:tc>
      </w:tr>
      <w:tr w:rsidR="000E2966" w:rsidRPr="005F10F6" w14:paraId="32E6641C" w14:textId="77777777" w:rsidTr="006158BE">
        <w:trPr>
          <w:trHeight w:val="270"/>
        </w:trPr>
        <w:tc>
          <w:tcPr>
            <w:tcW w:w="2971" w:type="dxa"/>
            <w:tcBorders>
              <w:top w:val="nil"/>
            </w:tcBorders>
          </w:tcPr>
          <w:p w14:paraId="523B9671" w14:textId="77777777" w:rsidR="000E2966" w:rsidRPr="005F10F6" w:rsidRDefault="000E2966" w:rsidP="006158BE">
            <w:pPr>
              <w:rPr>
                <w:rFonts w:ascii="Times New Roman" w:eastAsia="Times New Roman" w:hAnsi="Times New Roman" w:cs="Times New Roman"/>
                <w:b/>
                <w:bCs/>
                <w:sz w:val="24"/>
                <w:szCs w:val="24"/>
                <w:lang w:eastAsia="ru-RU"/>
              </w:rPr>
            </w:pPr>
          </w:p>
        </w:tc>
        <w:tc>
          <w:tcPr>
            <w:tcW w:w="6663" w:type="dxa"/>
            <w:vAlign w:val="center"/>
          </w:tcPr>
          <w:p w14:paraId="5307501B" w14:textId="77777777" w:rsidR="000E2966" w:rsidRPr="005F10F6" w:rsidRDefault="000E2966" w:rsidP="006158BE">
            <w:pPr>
              <w:rPr>
                <w:rFonts w:ascii="Times New Roman" w:eastAsia="Times New Roman" w:hAnsi="Times New Roman" w:cs="Times New Roman"/>
                <w:b/>
                <w:bCs/>
                <w:sz w:val="24"/>
                <w:szCs w:val="24"/>
                <w:lang w:eastAsia="ru-RU"/>
              </w:rPr>
            </w:pPr>
            <w:r w:rsidRPr="005F10F6">
              <w:rPr>
                <w:rFonts w:ascii="Times New Roman" w:hAnsi="Times New Roman" w:cs="Times New Roman"/>
                <w:sz w:val="24"/>
                <w:szCs w:val="24"/>
              </w:rPr>
              <w:t xml:space="preserve">   </w:t>
            </w:r>
            <w:r w:rsidRPr="005F10F6">
              <w:rPr>
                <w:rFonts w:ascii="Times New Roman" w:hAnsi="Times New Roman" w:cs="Times New Roman"/>
                <w:b/>
                <w:sz w:val="24"/>
                <w:szCs w:val="24"/>
              </w:rPr>
              <w:t xml:space="preserve"> Содержание учебного материала</w:t>
            </w:r>
          </w:p>
        </w:tc>
        <w:tc>
          <w:tcPr>
            <w:tcW w:w="2694" w:type="dxa"/>
          </w:tcPr>
          <w:p w14:paraId="5A98FA97" w14:textId="77777777" w:rsidR="000E2966" w:rsidRPr="005F10F6" w:rsidRDefault="000E2966" w:rsidP="006158BE">
            <w:pPr>
              <w:rPr>
                <w:rFonts w:ascii="Times New Roman" w:eastAsia="Times New Roman" w:hAnsi="Times New Roman" w:cs="Times New Roman"/>
                <w:b/>
                <w:bCs/>
                <w:sz w:val="24"/>
                <w:szCs w:val="24"/>
                <w:lang w:eastAsia="ru-RU"/>
              </w:rPr>
            </w:pPr>
            <w:r w:rsidRPr="005F10F6">
              <w:rPr>
                <w:rFonts w:ascii="Times New Roman" w:eastAsia="Times New Roman" w:hAnsi="Times New Roman" w:cs="Times New Roman"/>
                <w:b/>
                <w:bCs/>
                <w:sz w:val="24"/>
                <w:szCs w:val="24"/>
                <w:lang w:eastAsia="ru-RU"/>
              </w:rPr>
              <w:t>7/4</w:t>
            </w:r>
          </w:p>
        </w:tc>
        <w:tc>
          <w:tcPr>
            <w:tcW w:w="2409" w:type="dxa"/>
            <w:vMerge w:val="restart"/>
          </w:tcPr>
          <w:p w14:paraId="39D26A71" w14:textId="77777777" w:rsidR="000E2966" w:rsidRDefault="000E2966" w:rsidP="006158BE">
            <w:pPr>
              <w:rPr>
                <w:rFonts w:ascii="Times New Roman" w:eastAsia="Times New Roman" w:hAnsi="Times New Roman" w:cs="Times New Roman"/>
                <w:bCs/>
                <w:sz w:val="24"/>
                <w:szCs w:val="24"/>
                <w:lang w:eastAsia="ru-RU"/>
              </w:rPr>
            </w:pPr>
            <w:r w:rsidRPr="00F65F82">
              <w:rPr>
                <w:rFonts w:ascii="Times New Roman" w:eastAsia="Times New Roman" w:hAnsi="Times New Roman" w:cs="Times New Roman"/>
                <w:bCs/>
                <w:sz w:val="24"/>
                <w:szCs w:val="24"/>
                <w:lang w:eastAsia="ru-RU"/>
              </w:rPr>
              <w:t>ОК.1,ОК.2,ОК.5ОК.9</w:t>
            </w:r>
          </w:p>
          <w:p w14:paraId="584A46FE" w14:textId="77777777" w:rsidR="000E2966" w:rsidRPr="00F65F82" w:rsidRDefault="000E2966" w:rsidP="006158BE">
            <w:pPr>
              <w:rPr>
                <w:rFonts w:ascii="Times New Roman" w:eastAsia="Times New Roman" w:hAnsi="Times New Roman" w:cs="Times New Roman"/>
                <w:sz w:val="24"/>
                <w:szCs w:val="24"/>
                <w:lang w:eastAsia="ru-RU"/>
              </w:rPr>
            </w:pPr>
          </w:p>
          <w:p w14:paraId="3492653A" w14:textId="77777777" w:rsidR="000E2966" w:rsidRPr="00F65F82" w:rsidRDefault="000E2966" w:rsidP="006158BE">
            <w:pPr>
              <w:rPr>
                <w:rFonts w:ascii="Times New Roman" w:eastAsia="Times New Roman" w:hAnsi="Times New Roman" w:cs="Times New Roman"/>
                <w:sz w:val="24"/>
                <w:szCs w:val="24"/>
                <w:lang w:eastAsia="ru-RU"/>
              </w:rPr>
            </w:pPr>
          </w:p>
          <w:p w14:paraId="6F422B93" w14:textId="77777777" w:rsidR="000E2966" w:rsidRPr="00F65F82" w:rsidRDefault="000E2966" w:rsidP="006158BE">
            <w:pPr>
              <w:rPr>
                <w:rFonts w:ascii="Times New Roman" w:eastAsia="Times New Roman" w:hAnsi="Times New Roman" w:cs="Times New Roman"/>
                <w:sz w:val="24"/>
                <w:szCs w:val="24"/>
                <w:lang w:eastAsia="ru-RU"/>
              </w:rPr>
            </w:pPr>
          </w:p>
          <w:p w14:paraId="588E8782" w14:textId="77777777" w:rsidR="000E2966" w:rsidRPr="00F65F82" w:rsidRDefault="000E2966" w:rsidP="006158BE">
            <w:pPr>
              <w:rPr>
                <w:rFonts w:ascii="Times New Roman" w:eastAsia="Times New Roman" w:hAnsi="Times New Roman" w:cs="Times New Roman"/>
                <w:sz w:val="24"/>
                <w:szCs w:val="24"/>
                <w:lang w:eastAsia="ru-RU"/>
              </w:rPr>
            </w:pPr>
          </w:p>
          <w:p w14:paraId="6EF16FA6" w14:textId="77777777" w:rsidR="000E2966" w:rsidRPr="00F65F82" w:rsidRDefault="000E2966" w:rsidP="006158BE">
            <w:pPr>
              <w:rPr>
                <w:rFonts w:ascii="Times New Roman" w:eastAsia="Times New Roman" w:hAnsi="Times New Roman" w:cs="Times New Roman"/>
                <w:sz w:val="24"/>
                <w:szCs w:val="24"/>
                <w:lang w:eastAsia="ru-RU"/>
              </w:rPr>
            </w:pPr>
          </w:p>
          <w:p w14:paraId="3F5522F3" w14:textId="77777777" w:rsidR="000E2966" w:rsidRDefault="000E2966" w:rsidP="006158BE">
            <w:pPr>
              <w:rPr>
                <w:rFonts w:ascii="Times New Roman" w:eastAsia="Times New Roman" w:hAnsi="Times New Roman" w:cs="Times New Roman"/>
                <w:sz w:val="24"/>
                <w:szCs w:val="24"/>
                <w:lang w:eastAsia="ru-RU"/>
              </w:rPr>
            </w:pPr>
          </w:p>
          <w:p w14:paraId="402A90A1" w14:textId="77777777" w:rsidR="000E2966" w:rsidRDefault="000E2966" w:rsidP="006158BE">
            <w:pPr>
              <w:rPr>
                <w:rFonts w:ascii="Times New Roman" w:eastAsia="Times New Roman" w:hAnsi="Times New Roman" w:cs="Times New Roman"/>
                <w:sz w:val="24"/>
                <w:szCs w:val="24"/>
                <w:lang w:eastAsia="ru-RU"/>
              </w:rPr>
            </w:pPr>
          </w:p>
          <w:p w14:paraId="3BFB4DD9" w14:textId="77777777" w:rsidR="000E2966" w:rsidRPr="00F65F82" w:rsidRDefault="000E2966" w:rsidP="006158BE">
            <w:pPr>
              <w:jc w:val="center"/>
              <w:rPr>
                <w:rFonts w:ascii="Times New Roman" w:eastAsia="Times New Roman" w:hAnsi="Times New Roman" w:cs="Times New Roman"/>
                <w:sz w:val="24"/>
                <w:szCs w:val="24"/>
                <w:lang w:eastAsia="ru-RU"/>
              </w:rPr>
            </w:pPr>
          </w:p>
        </w:tc>
      </w:tr>
      <w:tr w:rsidR="000E2966" w:rsidRPr="005F10F6" w14:paraId="375DF1AF" w14:textId="77777777" w:rsidTr="006158BE">
        <w:trPr>
          <w:trHeight w:val="270"/>
        </w:trPr>
        <w:tc>
          <w:tcPr>
            <w:tcW w:w="2971" w:type="dxa"/>
            <w:vMerge w:val="restart"/>
          </w:tcPr>
          <w:p w14:paraId="4B9B5DB0" w14:textId="77777777" w:rsidR="000E2966" w:rsidRPr="005F10F6" w:rsidRDefault="000E2966" w:rsidP="006158BE">
            <w:pPr>
              <w:rPr>
                <w:rFonts w:ascii="Times New Roman" w:eastAsia="Times New Roman" w:hAnsi="Times New Roman" w:cs="Times New Roman"/>
                <w:b/>
                <w:bCs/>
                <w:sz w:val="24"/>
                <w:szCs w:val="24"/>
                <w:lang w:eastAsia="ru-RU"/>
              </w:rPr>
            </w:pPr>
            <w:r w:rsidRPr="005F10F6">
              <w:rPr>
                <w:rFonts w:ascii="Times New Roman" w:eastAsia="Times New Roman" w:hAnsi="Times New Roman" w:cs="Times New Roman"/>
                <w:b/>
                <w:bCs/>
                <w:sz w:val="24"/>
                <w:szCs w:val="24"/>
                <w:lang w:eastAsia="ru-RU"/>
              </w:rPr>
              <w:t>Тема 5.</w:t>
            </w:r>
          </w:p>
          <w:p w14:paraId="226608C6" w14:textId="77777777" w:rsidR="000E2966" w:rsidRPr="005F10F6" w:rsidRDefault="000E2966" w:rsidP="006158BE">
            <w:pPr>
              <w:rPr>
                <w:rFonts w:ascii="Times New Roman" w:eastAsia="Times New Roman" w:hAnsi="Times New Roman" w:cs="Times New Roman"/>
                <w:b/>
                <w:bCs/>
                <w:sz w:val="24"/>
                <w:szCs w:val="24"/>
                <w:lang w:eastAsia="ru-RU"/>
              </w:rPr>
            </w:pPr>
            <w:r w:rsidRPr="005F10F6">
              <w:rPr>
                <w:rFonts w:ascii="Times New Roman" w:eastAsia="Times New Roman" w:hAnsi="Times New Roman" w:cs="Times New Roman"/>
                <w:b/>
                <w:bCs/>
                <w:sz w:val="24"/>
                <w:szCs w:val="24"/>
                <w:lang w:eastAsia="ru-RU"/>
              </w:rPr>
              <w:t>Виды, назначение и управление промышленными роботами</w:t>
            </w:r>
          </w:p>
        </w:tc>
        <w:tc>
          <w:tcPr>
            <w:tcW w:w="6663" w:type="dxa"/>
          </w:tcPr>
          <w:p w14:paraId="3F6B539E" w14:textId="77777777" w:rsidR="000E2966" w:rsidRPr="005F10F6" w:rsidRDefault="000E2966" w:rsidP="006158BE">
            <w:pPr>
              <w:rPr>
                <w:rFonts w:ascii="Times New Roman" w:eastAsia="Times New Roman" w:hAnsi="Times New Roman" w:cs="Times New Roman"/>
                <w:b/>
                <w:bCs/>
                <w:sz w:val="24"/>
                <w:szCs w:val="24"/>
                <w:lang w:eastAsia="ru-RU"/>
              </w:rPr>
            </w:pPr>
            <w:r w:rsidRPr="005F10F6">
              <w:rPr>
                <w:rFonts w:ascii="Times New Roman" w:hAnsi="Times New Roman" w:cs="Times New Roman"/>
                <w:sz w:val="24"/>
                <w:szCs w:val="24"/>
              </w:rPr>
              <w:t xml:space="preserve">1.Виды, назначение промышленных роботов. Их использование </w:t>
            </w:r>
            <w:r>
              <w:rPr>
                <w:rFonts w:ascii="Times New Roman" w:hAnsi="Times New Roman" w:cs="Times New Roman"/>
                <w:sz w:val="24"/>
                <w:szCs w:val="24"/>
              </w:rPr>
              <w:t xml:space="preserve">в </w:t>
            </w:r>
            <w:r w:rsidRPr="005F10F6">
              <w:rPr>
                <w:rFonts w:ascii="Times New Roman" w:hAnsi="Times New Roman" w:cs="Times New Roman"/>
                <w:sz w:val="24"/>
                <w:szCs w:val="24"/>
              </w:rPr>
              <w:t>сварочном производстве</w:t>
            </w:r>
          </w:p>
        </w:tc>
        <w:tc>
          <w:tcPr>
            <w:tcW w:w="2694" w:type="dxa"/>
          </w:tcPr>
          <w:p w14:paraId="1373BD60" w14:textId="77777777" w:rsidR="000E2966" w:rsidRPr="005F10F6" w:rsidRDefault="000E2966" w:rsidP="006158BE">
            <w:pPr>
              <w:rPr>
                <w:rFonts w:ascii="Times New Roman" w:eastAsia="Times New Roman" w:hAnsi="Times New Roman" w:cs="Times New Roman"/>
                <w:bCs/>
                <w:sz w:val="24"/>
                <w:szCs w:val="24"/>
                <w:lang w:eastAsia="ru-RU"/>
              </w:rPr>
            </w:pPr>
            <w:r w:rsidRPr="005F10F6">
              <w:rPr>
                <w:rFonts w:ascii="Times New Roman" w:eastAsia="Times New Roman" w:hAnsi="Times New Roman" w:cs="Times New Roman"/>
                <w:bCs/>
                <w:sz w:val="24"/>
                <w:szCs w:val="24"/>
                <w:lang w:eastAsia="ru-RU"/>
              </w:rPr>
              <w:t>1</w:t>
            </w:r>
          </w:p>
        </w:tc>
        <w:tc>
          <w:tcPr>
            <w:tcW w:w="2409" w:type="dxa"/>
            <w:vMerge/>
          </w:tcPr>
          <w:p w14:paraId="5A34D1B5" w14:textId="77777777" w:rsidR="000E2966" w:rsidRPr="005F10F6" w:rsidRDefault="000E2966" w:rsidP="006158BE">
            <w:pPr>
              <w:rPr>
                <w:rFonts w:ascii="Times New Roman" w:eastAsia="Times New Roman" w:hAnsi="Times New Roman" w:cs="Times New Roman"/>
                <w:b/>
                <w:bCs/>
                <w:sz w:val="24"/>
                <w:szCs w:val="24"/>
                <w:lang w:eastAsia="ru-RU"/>
              </w:rPr>
            </w:pPr>
          </w:p>
        </w:tc>
      </w:tr>
      <w:tr w:rsidR="000E2966" w:rsidRPr="005F10F6" w14:paraId="4310BDE0" w14:textId="77777777" w:rsidTr="006158BE">
        <w:trPr>
          <w:trHeight w:val="270"/>
        </w:trPr>
        <w:tc>
          <w:tcPr>
            <w:tcW w:w="2971" w:type="dxa"/>
            <w:vMerge/>
          </w:tcPr>
          <w:p w14:paraId="2A0D93C1" w14:textId="77777777" w:rsidR="000E2966" w:rsidRPr="005F10F6" w:rsidRDefault="000E2966" w:rsidP="006158BE">
            <w:pPr>
              <w:rPr>
                <w:rFonts w:ascii="Times New Roman" w:eastAsia="Times New Roman" w:hAnsi="Times New Roman" w:cs="Times New Roman"/>
                <w:b/>
                <w:bCs/>
                <w:sz w:val="24"/>
                <w:szCs w:val="24"/>
                <w:lang w:eastAsia="ru-RU"/>
              </w:rPr>
            </w:pPr>
          </w:p>
        </w:tc>
        <w:tc>
          <w:tcPr>
            <w:tcW w:w="6663" w:type="dxa"/>
          </w:tcPr>
          <w:p w14:paraId="65EA0A09" w14:textId="77777777" w:rsidR="000E2966" w:rsidRPr="005F10F6" w:rsidRDefault="000E2966" w:rsidP="006158BE">
            <w:pPr>
              <w:rPr>
                <w:rFonts w:ascii="Times New Roman" w:hAnsi="Times New Roman" w:cs="Times New Roman"/>
                <w:sz w:val="24"/>
                <w:szCs w:val="24"/>
              </w:rPr>
            </w:pPr>
            <w:r w:rsidRPr="005F10F6">
              <w:rPr>
                <w:rFonts w:ascii="Times New Roman" w:hAnsi="Times New Roman" w:cs="Times New Roman"/>
                <w:sz w:val="24"/>
                <w:szCs w:val="24"/>
              </w:rPr>
              <w:t>2.Программное управление сварочных роботов координатами сварочного инструмента и изделия и параметрами сварочного режима.</w:t>
            </w:r>
          </w:p>
        </w:tc>
        <w:tc>
          <w:tcPr>
            <w:tcW w:w="2694" w:type="dxa"/>
          </w:tcPr>
          <w:p w14:paraId="5E8FDA94" w14:textId="77777777" w:rsidR="000E2966" w:rsidRPr="005F10F6" w:rsidRDefault="000E2966" w:rsidP="006158BE">
            <w:pPr>
              <w:rPr>
                <w:rFonts w:ascii="Times New Roman" w:eastAsia="Times New Roman" w:hAnsi="Times New Roman" w:cs="Times New Roman"/>
                <w:bCs/>
                <w:sz w:val="24"/>
                <w:szCs w:val="24"/>
                <w:lang w:eastAsia="ru-RU"/>
              </w:rPr>
            </w:pPr>
            <w:r w:rsidRPr="005F10F6">
              <w:rPr>
                <w:rFonts w:ascii="Times New Roman" w:eastAsia="Times New Roman" w:hAnsi="Times New Roman" w:cs="Times New Roman"/>
                <w:bCs/>
                <w:sz w:val="24"/>
                <w:szCs w:val="24"/>
                <w:lang w:eastAsia="ru-RU"/>
              </w:rPr>
              <w:t>1</w:t>
            </w:r>
          </w:p>
        </w:tc>
        <w:tc>
          <w:tcPr>
            <w:tcW w:w="2409" w:type="dxa"/>
            <w:vMerge/>
          </w:tcPr>
          <w:p w14:paraId="4FC13B67" w14:textId="77777777" w:rsidR="000E2966" w:rsidRPr="005F10F6" w:rsidRDefault="000E2966" w:rsidP="006158BE">
            <w:pPr>
              <w:rPr>
                <w:rFonts w:ascii="Times New Roman" w:eastAsia="Times New Roman" w:hAnsi="Times New Roman" w:cs="Times New Roman"/>
                <w:b/>
                <w:bCs/>
                <w:sz w:val="24"/>
                <w:szCs w:val="24"/>
                <w:lang w:eastAsia="ru-RU"/>
              </w:rPr>
            </w:pPr>
          </w:p>
        </w:tc>
      </w:tr>
      <w:tr w:rsidR="000E2966" w:rsidRPr="005F10F6" w14:paraId="6FF89C16" w14:textId="77777777" w:rsidTr="006158BE">
        <w:trPr>
          <w:trHeight w:val="270"/>
        </w:trPr>
        <w:tc>
          <w:tcPr>
            <w:tcW w:w="2971" w:type="dxa"/>
            <w:vMerge/>
          </w:tcPr>
          <w:p w14:paraId="745123F2" w14:textId="77777777" w:rsidR="000E2966" w:rsidRPr="005F10F6" w:rsidRDefault="000E2966" w:rsidP="006158BE">
            <w:pPr>
              <w:rPr>
                <w:rFonts w:ascii="Times New Roman" w:eastAsia="Times New Roman" w:hAnsi="Times New Roman" w:cs="Times New Roman"/>
                <w:b/>
                <w:bCs/>
                <w:sz w:val="24"/>
                <w:szCs w:val="24"/>
                <w:lang w:eastAsia="ru-RU"/>
              </w:rPr>
            </w:pPr>
          </w:p>
        </w:tc>
        <w:tc>
          <w:tcPr>
            <w:tcW w:w="6663" w:type="dxa"/>
          </w:tcPr>
          <w:p w14:paraId="67DCF87E" w14:textId="77777777" w:rsidR="000E2966" w:rsidRPr="005F10F6" w:rsidRDefault="000E2966" w:rsidP="006158BE">
            <w:pPr>
              <w:rPr>
                <w:rFonts w:ascii="Times New Roman" w:hAnsi="Times New Roman" w:cs="Times New Roman"/>
                <w:sz w:val="24"/>
                <w:szCs w:val="24"/>
              </w:rPr>
            </w:pPr>
            <w:r w:rsidRPr="005F10F6">
              <w:rPr>
                <w:rFonts w:ascii="Times New Roman" w:hAnsi="Times New Roman" w:cs="Times New Roman"/>
                <w:sz w:val="24"/>
                <w:szCs w:val="24"/>
              </w:rPr>
              <w:t>3.Расчет режимов сварки Гибкие производственные системы. Роботы и робототехнические системы. Жесткие и гибкие системы</w:t>
            </w:r>
            <w:r>
              <w:rPr>
                <w:rFonts w:ascii="Times New Roman" w:hAnsi="Times New Roman" w:cs="Times New Roman"/>
                <w:sz w:val="24"/>
                <w:szCs w:val="24"/>
              </w:rPr>
              <w:t>.</w:t>
            </w:r>
            <w:r w:rsidRPr="005F10F6">
              <w:rPr>
                <w:rFonts w:ascii="Times New Roman" w:hAnsi="Times New Roman" w:cs="Times New Roman"/>
                <w:sz w:val="24"/>
                <w:szCs w:val="24"/>
              </w:rPr>
              <w:t xml:space="preserve"> Их использование</w:t>
            </w:r>
            <w:r>
              <w:rPr>
                <w:rFonts w:ascii="Times New Roman" w:hAnsi="Times New Roman" w:cs="Times New Roman"/>
                <w:sz w:val="24"/>
                <w:szCs w:val="24"/>
              </w:rPr>
              <w:t xml:space="preserve"> в</w:t>
            </w:r>
            <w:r w:rsidRPr="005F10F6">
              <w:rPr>
                <w:rFonts w:ascii="Times New Roman" w:hAnsi="Times New Roman" w:cs="Times New Roman"/>
                <w:sz w:val="24"/>
                <w:szCs w:val="24"/>
              </w:rPr>
              <w:t xml:space="preserve"> сварочном производстве</w:t>
            </w:r>
          </w:p>
        </w:tc>
        <w:tc>
          <w:tcPr>
            <w:tcW w:w="2694" w:type="dxa"/>
          </w:tcPr>
          <w:p w14:paraId="2335E419" w14:textId="77777777" w:rsidR="000E2966" w:rsidRPr="005F10F6" w:rsidRDefault="000E2966" w:rsidP="006158BE">
            <w:pPr>
              <w:rPr>
                <w:rFonts w:ascii="Times New Roman" w:eastAsia="Times New Roman" w:hAnsi="Times New Roman" w:cs="Times New Roman"/>
                <w:bCs/>
                <w:sz w:val="24"/>
                <w:szCs w:val="24"/>
                <w:lang w:eastAsia="ru-RU"/>
              </w:rPr>
            </w:pPr>
            <w:r w:rsidRPr="005F10F6">
              <w:rPr>
                <w:rFonts w:ascii="Times New Roman" w:eastAsia="Times New Roman" w:hAnsi="Times New Roman" w:cs="Times New Roman"/>
                <w:bCs/>
                <w:sz w:val="24"/>
                <w:szCs w:val="24"/>
                <w:lang w:eastAsia="ru-RU"/>
              </w:rPr>
              <w:t>1</w:t>
            </w:r>
          </w:p>
        </w:tc>
        <w:tc>
          <w:tcPr>
            <w:tcW w:w="2409" w:type="dxa"/>
            <w:vMerge/>
          </w:tcPr>
          <w:p w14:paraId="657C6341" w14:textId="77777777" w:rsidR="000E2966" w:rsidRPr="005F10F6" w:rsidRDefault="000E2966" w:rsidP="006158BE">
            <w:pPr>
              <w:rPr>
                <w:rFonts w:ascii="Times New Roman" w:eastAsia="Times New Roman" w:hAnsi="Times New Roman" w:cs="Times New Roman"/>
                <w:b/>
                <w:bCs/>
                <w:sz w:val="24"/>
                <w:szCs w:val="24"/>
                <w:lang w:eastAsia="ru-RU"/>
              </w:rPr>
            </w:pPr>
          </w:p>
        </w:tc>
      </w:tr>
      <w:tr w:rsidR="000E2966" w:rsidRPr="005F10F6" w14:paraId="4EA0975E" w14:textId="77777777" w:rsidTr="006158BE">
        <w:trPr>
          <w:trHeight w:val="270"/>
        </w:trPr>
        <w:tc>
          <w:tcPr>
            <w:tcW w:w="2971" w:type="dxa"/>
            <w:vMerge/>
          </w:tcPr>
          <w:p w14:paraId="2F88F247" w14:textId="77777777" w:rsidR="000E2966" w:rsidRPr="005F10F6" w:rsidRDefault="000E2966" w:rsidP="006158BE">
            <w:pPr>
              <w:rPr>
                <w:rFonts w:ascii="Times New Roman" w:eastAsia="Times New Roman" w:hAnsi="Times New Roman" w:cs="Times New Roman"/>
                <w:b/>
                <w:bCs/>
                <w:sz w:val="24"/>
                <w:szCs w:val="24"/>
                <w:lang w:eastAsia="ru-RU"/>
              </w:rPr>
            </w:pPr>
          </w:p>
        </w:tc>
        <w:tc>
          <w:tcPr>
            <w:tcW w:w="6663" w:type="dxa"/>
          </w:tcPr>
          <w:p w14:paraId="33C3520E" w14:textId="77777777" w:rsidR="000E2966" w:rsidRPr="005F10F6" w:rsidRDefault="000E2966" w:rsidP="006158BE">
            <w:pPr>
              <w:rPr>
                <w:rFonts w:ascii="Times New Roman" w:eastAsia="Times New Roman" w:hAnsi="Times New Roman" w:cs="Times New Roman"/>
                <w:b/>
                <w:bCs/>
                <w:sz w:val="24"/>
                <w:szCs w:val="24"/>
                <w:lang w:eastAsia="ru-RU"/>
              </w:rPr>
            </w:pPr>
            <w:r w:rsidRPr="005F10F6">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14:paraId="672FA8C4" w14:textId="77777777" w:rsidR="000E2966" w:rsidRPr="005F10F6" w:rsidRDefault="000E2966" w:rsidP="006158BE">
            <w:pPr>
              <w:rPr>
                <w:rFonts w:ascii="Times New Roman" w:eastAsia="Times New Roman" w:hAnsi="Times New Roman" w:cs="Times New Roman"/>
                <w:b/>
                <w:bCs/>
                <w:sz w:val="24"/>
                <w:szCs w:val="24"/>
                <w:lang w:eastAsia="ru-RU"/>
              </w:rPr>
            </w:pPr>
            <w:r w:rsidRPr="005F10F6">
              <w:rPr>
                <w:rFonts w:ascii="Times New Roman" w:eastAsia="Times New Roman" w:hAnsi="Times New Roman" w:cs="Times New Roman"/>
                <w:b/>
                <w:bCs/>
                <w:sz w:val="24"/>
                <w:szCs w:val="24"/>
                <w:lang w:eastAsia="ru-RU"/>
              </w:rPr>
              <w:t>4</w:t>
            </w:r>
            <w:r>
              <w:rPr>
                <w:rFonts w:ascii="Times New Roman" w:eastAsia="Times New Roman" w:hAnsi="Times New Roman" w:cs="Times New Roman"/>
                <w:b/>
                <w:bCs/>
                <w:sz w:val="24"/>
                <w:szCs w:val="24"/>
                <w:lang w:eastAsia="ru-RU"/>
              </w:rPr>
              <w:t>/4</w:t>
            </w:r>
          </w:p>
        </w:tc>
        <w:tc>
          <w:tcPr>
            <w:tcW w:w="2409" w:type="dxa"/>
            <w:vMerge/>
          </w:tcPr>
          <w:p w14:paraId="2A6A648F" w14:textId="77777777" w:rsidR="000E2966" w:rsidRPr="005F10F6" w:rsidRDefault="000E2966" w:rsidP="006158BE">
            <w:pPr>
              <w:rPr>
                <w:rFonts w:ascii="Times New Roman" w:eastAsia="Times New Roman" w:hAnsi="Times New Roman" w:cs="Times New Roman"/>
                <w:b/>
                <w:bCs/>
                <w:sz w:val="24"/>
                <w:szCs w:val="24"/>
                <w:lang w:eastAsia="ru-RU"/>
              </w:rPr>
            </w:pPr>
          </w:p>
        </w:tc>
      </w:tr>
      <w:tr w:rsidR="000E2966" w:rsidRPr="005F10F6" w14:paraId="1BA193E8" w14:textId="77777777" w:rsidTr="006158BE">
        <w:trPr>
          <w:trHeight w:val="270"/>
        </w:trPr>
        <w:tc>
          <w:tcPr>
            <w:tcW w:w="2971" w:type="dxa"/>
            <w:vMerge/>
          </w:tcPr>
          <w:p w14:paraId="01DBCDB0" w14:textId="77777777" w:rsidR="000E2966" w:rsidRPr="005F10F6" w:rsidRDefault="000E2966" w:rsidP="006158BE">
            <w:pPr>
              <w:rPr>
                <w:rFonts w:ascii="Times New Roman" w:eastAsia="Times New Roman" w:hAnsi="Times New Roman" w:cs="Times New Roman"/>
                <w:b/>
                <w:bCs/>
                <w:sz w:val="24"/>
                <w:szCs w:val="24"/>
                <w:lang w:eastAsia="ru-RU"/>
              </w:rPr>
            </w:pPr>
          </w:p>
        </w:tc>
        <w:tc>
          <w:tcPr>
            <w:tcW w:w="6663" w:type="dxa"/>
            <w:vAlign w:val="bottom"/>
          </w:tcPr>
          <w:p w14:paraId="686E98ED" w14:textId="77777777" w:rsidR="000E2966" w:rsidRPr="005F10F6" w:rsidRDefault="000E2966" w:rsidP="006158BE">
            <w:pPr>
              <w:rPr>
                <w:rFonts w:ascii="Times New Roman" w:eastAsia="Times New Roman" w:hAnsi="Times New Roman" w:cs="Times New Roman"/>
                <w:b/>
                <w:bCs/>
                <w:sz w:val="24"/>
                <w:szCs w:val="24"/>
                <w:lang w:eastAsia="ru-RU"/>
              </w:rPr>
            </w:pPr>
            <w:r w:rsidRPr="005F10F6">
              <w:rPr>
                <w:rFonts w:ascii="Times New Roman" w:hAnsi="Times New Roman" w:cs="Times New Roman"/>
                <w:b/>
                <w:sz w:val="24"/>
                <w:szCs w:val="24"/>
              </w:rPr>
              <w:t xml:space="preserve">1.Практическая работа . </w:t>
            </w:r>
            <w:r w:rsidRPr="005F10F6">
              <w:rPr>
                <w:rFonts w:ascii="Times New Roman" w:hAnsi="Times New Roman" w:cs="Times New Roman"/>
                <w:sz w:val="24"/>
                <w:szCs w:val="24"/>
              </w:rPr>
              <w:t>Расчёт режимов сварки.</w:t>
            </w:r>
          </w:p>
        </w:tc>
        <w:tc>
          <w:tcPr>
            <w:tcW w:w="2694" w:type="dxa"/>
          </w:tcPr>
          <w:p w14:paraId="75ED9A95" w14:textId="77777777" w:rsidR="000E2966" w:rsidRPr="005F10F6" w:rsidRDefault="000E2966" w:rsidP="006158BE">
            <w:pPr>
              <w:rPr>
                <w:rFonts w:ascii="Times New Roman" w:eastAsia="Times New Roman" w:hAnsi="Times New Roman" w:cs="Times New Roman"/>
                <w:bCs/>
                <w:sz w:val="24"/>
                <w:szCs w:val="24"/>
                <w:lang w:eastAsia="ru-RU"/>
              </w:rPr>
            </w:pPr>
            <w:r w:rsidRPr="005F10F6">
              <w:rPr>
                <w:rFonts w:ascii="Times New Roman" w:eastAsia="Times New Roman" w:hAnsi="Times New Roman" w:cs="Times New Roman"/>
                <w:bCs/>
                <w:sz w:val="24"/>
                <w:szCs w:val="24"/>
                <w:lang w:eastAsia="ru-RU"/>
              </w:rPr>
              <w:t>2</w:t>
            </w:r>
          </w:p>
        </w:tc>
        <w:tc>
          <w:tcPr>
            <w:tcW w:w="2409" w:type="dxa"/>
            <w:vMerge/>
          </w:tcPr>
          <w:p w14:paraId="375038D8" w14:textId="77777777" w:rsidR="000E2966" w:rsidRPr="005F10F6" w:rsidRDefault="000E2966" w:rsidP="006158BE">
            <w:pPr>
              <w:rPr>
                <w:rFonts w:ascii="Times New Roman" w:eastAsia="Times New Roman" w:hAnsi="Times New Roman" w:cs="Times New Roman"/>
                <w:b/>
                <w:bCs/>
                <w:sz w:val="24"/>
                <w:szCs w:val="24"/>
                <w:lang w:eastAsia="ru-RU"/>
              </w:rPr>
            </w:pPr>
          </w:p>
        </w:tc>
      </w:tr>
      <w:tr w:rsidR="000E2966" w:rsidRPr="005F10F6" w14:paraId="4FC71DA6" w14:textId="77777777" w:rsidTr="006158BE">
        <w:trPr>
          <w:trHeight w:val="270"/>
        </w:trPr>
        <w:tc>
          <w:tcPr>
            <w:tcW w:w="2971" w:type="dxa"/>
            <w:vMerge/>
          </w:tcPr>
          <w:p w14:paraId="20B3F22A" w14:textId="77777777" w:rsidR="000E2966" w:rsidRPr="005F10F6" w:rsidRDefault="000E2966" w:rsidP="006158BE">
            <w:pPr>
              <w:rPr>
                <w:rFonts w:ascii="Times New Roman" w:eastAsia="Times New Roman" w:hAnsi="Times New Roman" w:cs="Times New Roman"/>
                <w:b/>
                <w:bCs/>
                <w:sz w:val="24"/>
                <w:szCs w:val="24"/>
                <w:lang w:eastAsia="ru-RU"/>
              </w:rPr>
            </w:pPr>
          </w:p>
        </w:tc>
        <w:tc>
          <w:tcPr>
            <w:tcW w:w="6663" w:type="dxa"/>
            <w:vAlign w:val="bottom"/>
          </w:tcPr>
          <w:p w14:paraId="325E08A7" w14:textId="77777777" w:rsidR="000E2966" w:rsidRPr="005F10F6" w:rsidRDefault="000E2966" w:rsidP="006158BE">
            <w:pPr>
              <w:rPr>
                <w:rFonts w:ascii="Times New Roman" w:eastAsia="Times New Roman" w:hAnsi="Times New Roman" w:cs="Times New Roman"/>
                <w:b/>
                <w:bCs/>
                <w:sz w:val="24"/>
                <w:szCs w:val="24"/>
                <w:lang w:eastAsia="ru-RU"/>
              </w:rPr>
            </w:pPr>
            <w:r w:rsidRPr="005F10F6">
              <w:rPr>
                <w:rFonts w:ascii="Times New Roman" w:hAnsi="Times New Roman" w:cs="Times New Roman"/>
                <w:b/>
                <w:sz w:val="24"/>
                <w:szCs w:val="24"/>
              </w:rPr>
              <w:t xml:space="preserve">2.Практическая работа. </w:t>
            </w:r>
            <w:r w:rsidRPr="005F10F6">
              <w:rPr>
                <w:rFonts w:ascii="Times New Roman" w:hAnsi="Times New Roman" w:cs="Times New Roman"/>
                <w:sz w:val="24"/>
                <w:szCs w:val="24"/>
              </w:rPr>
              <w:t>Изучение видов сварочных роботов, сварочных автоматов</w:t>
            </w:r>
          </w:p>
        </w:tc>
        <w:tc>
          <w:tcPr>
            <w:tcW w:w="2694" w:type="dxa"/>
          </w:tcPr>
          <w:p w14:paraId="5C7ECEE0" w14:textId="77777777" w:rsidR="000E2966" w:rsidRPr="005F10F6" w:rsidRDefault="000E2966" w:rsidP="006158BE">
            <w:pPr>
              <w:rPr>
                <w:rFonts w:ascii="Times New Roman" w:eastAsia="Times New Roman" w:hAnsi="Times New Roman" w:cs="Times New Roman"/>
                <w:bCs/>
                <w:sz w:val="24"/>
                <w:szCs w:val="24"/>
                <w:lang w:eastAsia="ru-RU"/>
              </w:rPr>
            </w:pPr>
            <w:r w:rsidRPr="005F10F6">
              <w:rPr>
                <w:rFonts w:ascii="Times New Roman" w:eastAsia="Times New Roman" w:hAnsi="Times New Roman" w:cs="Times New Roman"/>
                <w:bCs/>
                <w:sz w:val="24"/>
                <w:szCs w:val="24"/>
                <w:lang w:eastAsia="ru-RU"/>
              </w:rPr>
              <w:t>2</w:t>
            </w:r>
          </w:p>
        </w:tc>
        <w:tc>
          <w:tcPr>
            <w:tcW w:w="2409" w:type="dxa"/>
            <w:vMerge/>
          </w:tcPr>
          <w:p w14:paraId="07D349E9" w14:textId="77777777" w:rsidR="000E2966" w:rsidRPr="005F10F6" w:rsidRDefault="000E2966" w:rsidP="006158BE">
            <w:pPr>
              <w:rPr>
                <w:rFonts w:ascii="Times New Roman" w:eastAsia="Times New Roman" w:hAnsi="Times New Roman" w:cs="Times New Roman"/>
                <w:b/>
                <w:bCs/>
                <w:sz w:val="24"/>
                <w:szCs w:val="24"/>
                <w:lang w:eastAsia="ru-RU"/>
              </w:rPr>
            </w:pPr>
          </w:p>
        </w:tc>
      </w:tr>
      <w:tr w:rsidR="000E2966" w:rsidRPr="005F10F6" w14:paraId="1D049ABE" w14:textId="77777777" w:rsidTr="006158BE">
        <w:trPr>
          <w:trHeight w:val="270"/>
        </w:trPr>
        <w:tc>
          <w:tcPr>
            <w:tcW w:w="2971" w:type="dxa"/>
            <w:vMerge/>
          </w:tcPr>
          <w:p w14:paraId="24C95760" w14:textId="77777777" w:rsidR="000E2966" w:rsidRPr="005F10F6" w:rsidRDefault="000E2966" w:rsidP="006158BE">
            <w:pPr>
              <w:rPr>
                <w:rFonts w:ascii="Times New Roman" w:eastAsia="Times New Roman" w:hAnsi="Times New Roman" w:cs="Times New Roman"/>
                <w:b/>
                <w:bCs/>
                <w:sz w:val="24"/>
                <w:szCs w:val="24"/>
                <w:lang w:eastAsia="ru-RU"/>
              </w:rPr>
            </w:pPr>
          </w:p>
        </w:tc>
        <w:tc>
          <w:tcPr>
            <w:tcW w:w="6663" w:type="dxa"/>
            <w:vAlign w:val="bottom"/>
          </w:tcPr>
          <w:p w14:paraId="5B29D132" w14:textId="77777777" w:rsidR="000E2966" w:rsidRPr="005F10F6" w:rsidRDefault="000E2966" w:rsidP="006158BE">
            <w:pPr>
              <w:rPr>
                <w:rFonts w:ascii="Times New Roman" w:eastAsia="Times New Roman" w:hAnsi="Times New Roman" w:cs="Times New Roman"/>
                <w:b/>
                <w:bCs/>
                <w:sz w:val="24"/>
                <w:szCs w:val="24"/>
                <w:lang w:eastAsia="ru-RU"/>
              </w:rPr>
            </w:pPr>
            <w:r w:rsidRPr="005F10F6">
              <w:rPr>
                <w:rFonts w:ascii="Times New Roman" w:eastAsia="Times New Roman" w:hAnsi="Times New Roman" w:cs="Times New Roman"/>
                <w:b/>
                <w:bCs/>
                <w:sz w:val="24"/>
                <w:szCs w:val="24"/>
                <w:lang w:eastAsia="ru-RU"/>
              </w:rPr>
              <w:t>В том числе самостоятельная работа обучающихся</w:t>
            </w:r>
          </w:p>
          <w:p w14:paraId="6E4B4467" w14:textId="77777777" w:rsidR="000E2966" w:rsidRPr="005F10F6" w:rsidRDefault="000E2966" w:rsidP="006158BE">
            <w:pPr>
              <w:rPr>
                <w:rFonts w:ascii="Times New Roman" w:eastAsia="Times New Roman" w:hAnsi="Times New Roman" w:cs="Times New Roman"/>
                <w:b/>
                <w:bCs/>
                <w:sz w:val="24"/>
                <w:szCs w:val="24"/>
                <w:lang w:eastAsia="ru-RU"/>
              </w:rPr>
            </w:pPr>
          </w:p>
        </w:tc>
        <w:tc>
          <w:tcPr>
            <w:tcW w:w="2694" w:type="dxa"/>
          </w:tcPr>
          <w:p w14:paraId="588C0A12" w14:textId="77777777" w:rsidR="000E2966" w:rsidRPr="005F10F6" w:rsidRDefault="000E2966" w:rsidP="006158BE">
            <w:pPr>
              <w:rPr>
                <w:rFonts w:ascii="Times New Roman" w:eastAsia="Times New Roman" w:hAnsi="Times New Roman" w:cs="Times New Roman"/>
                <w:b/>
                <w:bCs/>
                <w:sz w:val="24"/>
                <w:szCs w:val="24"/>
                <w:lang w:eastAsia="ru-RU"/>
              </w:rPr>
            </w:pPr>
            <w:r w:rsidRPr="005F10F6">
              <w:rPr>
                <w:rFonts w:ascii="Times New Roman" w:eastAsia="Times New Roman" w:hAnsi="Times New Roman" w:cs="Times New Roman"/>
                <w:b/>
                <w:bCs/>
                <w:sz w:val="24"/>
                <w:szCs w:val="24"/>
                <w:lang w:eastAsia="ru-RU"/>
              </w:rPr>
              <w:t>-</w:t>
            </w:r>
          </w:p>
        </w:tc>
        <w:tc>
          <w:tcPr>
            <w:tcW w:w="2409" w:type="dxa"/>
            <w:vMerge/>
          </w:tcPr>
          <w:p w14:paraId="0F6B28B0" w14:textId="77777777" w:rsidR="000E2966" w:rsidRPr="005F10F6" w:rsidRDefault="000E2966" w:rsidP="006158BE">
            <w:pPr>
              <w:rPr>
                <w:rFonts w:ascii="Times New Roman" w:eastAsia="Times New Roman" w:hAnsi="Times New Roman" w:cs="Times New Roman"/>
                <w:b/>
                <w:bCs/>
                <w:sz w:val="24"/>
                <w:szCs w:val="24"/>
                <w:lang w:eastAsia="ru-RU"/>
              </w:rPr>
            </w:pPr>
          </w:p>
        </w:tc>
      </w:tr>
      <w:tr w:rsidR="000E2966" w:rsidRPr="005F10F6" w14:paraId="023743EC" w14:textId="77777777" w:rsidTr="006158BE">
        <w:tc>
          <w:tcPr>
            <w:tcW w:w="9634" w:type="dxa"/>
            <w:gridSpan w:val="2"/>
          </w:tcPr>
          <w:p w14:paraId="54B12458" w14:textId="77777777" w:rsidR="000E2966" w:rsidRPr="009E7F2A" w:rsidRDefault="000E2966" w:rsidP="006158BE">
            <w:pPr>
              <w:spacing w:line="276" w:lineRule="auto"/>
              <w:rPr>
                <w:rFonts w:ascii="Times New Roman" w:eastAsia="Times New Roman" w:hAnsi="Times New Roman" w:cs="Times New Roman"/>
                <w:b/>
                <w:bCs/>
                <w:sz w:val="24"/>
                <w:szCs w:val="24"/>
                <w:lang w:eastAsia="ru-RU"/>
              </w:rPr>
            </w:pPr>
            <w:r w:rsidRPr="009E7F2A">
              <w:rPr>
                <w:rFonts w:ascii="Times New Roman" w:eastAsia="Times New Roman" w:hAnsi="Times New Roman" w:cs="Times New Roman"/>
                <w:b/>
                <w:bCs/>
                <w:sz w:val="24"/>
                <w:szCs w:val="24"/>
                <w:lang w:eastAsia="ru-RU"/>
              </w:rPr>
              <w:t xml:space="preserve">Промежуточная аттестация </w:t>
            </w:r>
            <w:proofErr w:type="spellStart"/>
            <w:r w:rsidRPr="009E7F2A">
              <w:rPr>
                <w:rFonts w:ascii="Times New Roman" w:eastAsia="Times New Roman" w:hAnsi="Times New Roman" w:cs="Times New Roman"/>
                <w:b/>
                <w:bCs/>
                <w:sz w:val="24"/>
                <w:szCs w:val="24"/>
                <w:lang w:eastAsia="ru-RU"/>
              </w:rPr>
              <w:t>дифзачет</w:t>
            </w:r>
            <w:proofErr w:type="spellEnd"/>
          </w:p>
        </w:tc>
        <w:tc>
          <w:tcPr>
            <w:tcW w:w="2694" w:type="dxa"/>
          </w:tcPr>
          <w:p w14:paraId="2ACC1C16" w14:textId="77777777" w:rsidR="000E2966" w:rsidRPr="005F10F6" w:rsidRDefault="000E2966" w:rsidP="006158BE">
            <w:pPr>
              <w:spacing w:line="276" w:lineRule="auto"/>
              <w:rPr>
                <w:rFonts w:ascii="Times New Roman" w:eastAsia="Times New Roman" w:hAnsi="Times New Roman" w:cs="Times New Roman"/>
                <w:b/>
                <w:bCs/>
                <w:i/>
                <w:sz w:val="24"/>
                <w:szCs w:val="24"/>
                <w:lang w:eastAsia="ru-RU"/>
              </w:rPr>
            </w:pPr>
            <w:r w:rsidRPr="005F10F6">
              <w:rPr>
                <w:rFonts w:ascii="Times New Roman" w:eastAsia="Times New Roman" w:hAnsi="Times New Roman" w:cs="Times New Roman"/>
                <w:b/>
                <w:bCs/>
                <w:i/>
                <w:sz w:val="24"/>
                <w:szCs w:val="24"/>
                <w:lang w:eastAsia="ru-RU"/>
              </w:rPr>
              <w:t>2</w:t>
            </w:r>
          </w:p>
        </w:tc>
        <w:tc>
          <w:tcPr>
            <w:tcW w:w="2409" w:type="dxa"/>
          </w:tcPr>
          <w:p w14:paraId="735E42D8" w14:textId="77777777" w:rsidR="000E2966" w:rsidRPr="005F10F6" w:rsidRDefault="000E2966" w:rsidP="006158BE">
            <w:pPr>
              <w:spacing w:line="276" w:lineRule="auto"/>
              <w:rPr>
                <w:rFonts w:ascii="Times New Roman" w:eastAsia="Times New Roman" w:hAnsi="Times New Roman" w:cs="Times New Roman"/>
                <w:b/>
                <w:bCs/>
                <w:i/>
                <w:sz w:val="24"/>
                <w:szCs w:val="24"/>
                <w:lang w:eastAsia="ru-RU"/>
              </w:rPr>
            </w:pPr>
          </w:p>
        </w:tc>
      </w:tr>
      <w:tr w:rsidR="000E2966" w:rsidRPr="005F10F6" w14:paraId="1DB2F69D" w14:textId="77777777" w:rsidTr="006158BE">
        <w:tc>
          <w:tcPr>
            <w:tcW w:w="9634" w:type="dxa"/>
            <w:gridSpan w:val="2"/>
          </w:tcPr>
          <w:p w14:paraId="1D355422" w14:textId="77777777" w:rsidR="000E2966" w:rsidRPr="005F10F6" w:rsidRDefault="000E2966" w:rsidP="006158BE">
            <w:pPr>
              <w:spacing w:line="276" w:lineRule="auto"/>
              <w:rPr>
                <w:rFonts w:ascii="Times New Roman" w:eastAsia="Times New Roman" w:hAnsi="Times New Roman" w:cs="Times New Roman"/>
                <w:b/>
                <w:bCs/>
                <w:sz w:val="24"/>
                <w:szCs w:val="24"/>
                <w:lang w:eastAsia="ru-RU"/>
              </w:rPr>
            </w:pPr>
            <w:r w:rsidRPr="005F10F6">
              <w:rPr>
                <w:rFonts w:ascii="Times New Roman" w:eastAsia="Times New Roman" w:hAnsi="Times New Roman" w:cs="Times New Roman"/>
                <w:b/>
                <w:bCs/>
                <w:sz w:val="24"/>
                <w:szCs w:val="24"/>
                <w:lang w:eastAsia="ru-RU"/>
              </w:rPr>
              <w:t xml:space="preserve">Всего </w:t>
            </w:r>
          </w:p>
        </w:tc>
        <w:tc>
          <w:tcPr>
            <w:tcW w:w="2694" w:type="dxa"/>
          </w:tcPr>
          <w:p w14:paraId="21E953F4" w14:textId="77777777" w:rsidR="000E2966" w:rsidRPr="005F10F6" w:rsidRDefault="000E2966" w:rsidP="006158BE">
            <w:pPr>
              <w:spacing w:line="276" w:lineRule="auto"/>
              <w:rPr>
                <w:rFonts w:ascii="Times New Roman" w:eastAsia="Times New Roman" w:hAnsi="Times New Roman" w:cs="Times New Roman"/>
                <w:b/>
                <w:bCs/>
                <w:sz w:val="24"/>
                <w:szCs w:val="24"/>
                <w:lang w:eastAsia="ru-RU"/>
              </w:rPr>
            </w:pPr>
            <w:r w:rsidRPr="005F10F6">
              <w:rPr>
                <w:rFonts w:ascii="Times New Roman" w:eastAsia="Times New Roman" w:hAnsi="Times New Roman" w:cs="Times New Roman"/>
                <w:b/>
                <w:bCs/>
                <w:sz w:val="24"/>
                <w:szCs w:val="24"/>
                <w:lang w:eastAsia="ru-RU"/>
              </w:rPr>
              <w:t>40</w:t>
            </w:r>
          </w:p>
        </w:tc>
        <w:tc>
          <w:tcPr>
            <w:tcW w:w="2409" w:type="dxa"/>
          </w:tcPr>
          <w:p w14:paraId="0F467995" w14:textId="77777777" w:rsidR="000E2966" w:rsidRPr="005F10F6" w:rsidRDefault="000E2966" w:rsidP="006158BE">
            <w:pPr>
              <w:spacing w:line="276" w:lineRule="auto"/>
              <w:rPr>
                <w:rFonts w:ascii="Times New Roman" w:eastAsia="Times New Roman" w:hAnsi="Times New Roman" w:cs="Times New Roman"/>
                <w:b/>
                <w:bCs/>
                <w:sz w:val="24"/>
                <w:szCs w:val="24"/>
                <w:lang w:eastAsia="ru-RU"/>
              </w:rPr>
            </w:pPr>
          </w:p>
        </w:tc>
      </w:tr>
    </w:tbl>
    <w:p w14:paraId="75ABA253" w14:textId="77777777" w:rsidR="000E2966" w:rsidRPr="005F10F6" w:rsidRDefault="000E2966" w:rsidP="000E2966">
      <w:pPr>
        <w:pStyle w:val="114"/>
        <w:jc w:val="both"/>
        <w:rPr>
          <w:rFonts w:ascii="Times New Roman" w:hAnsi="Times New Roman"/>
        </w:rPr>
      </w:pPr>
    </w:p>
    <w:p w14:paraId="547F3A52" w14:textId="77777777" w:rsidR="000E2966" w:rsidRDefault="000E2966" w:rsidP="000E2966">
      <w:pPr>
        <w:rPr>
          <w:rFonts w:ascii="Times New Roman" w:eastAsia="Segoe UI" w:hAnsi="Times New Roman" w:cs="Times New Roman"/>
          <w:b/>
          <w:bCs/>
          <w:color w:val="0070C0"/>
          <w:sz w:val="24"/>
          <w:szCs w:val="24"/>
          <w:lang w:eastAsia="ru-RU"/>
        </w:rPr>
      </w:pPr>
      <w:r>
        <w:rPr>
          <w:rFonts w:ascii="Times New Roman" w:hAnsi="Times New Roman"/>
          <w:color w:val="0070C0"/>
        </w:rPr>
        <w:br w:type="page"/>
      </w:r>
    </w:p>
    <w:p w14:paraId="2FED327B" w14:textId="77777777" w:rsidR="000E2966" w:rsidRDefault="000E2966" w:rsidP="000E2966">
      <w:pPr>
        <w:rPr>
          <w:b/>
          <w:bCs/>
          <w:caps/>
          <w:kern w:val="36"/>
          <w:sz w:val="26"/>
          <w:szCs w:val="26"/>
        </w:rPr>
        <w:sectPr w:rsidR="000E2966" w:rsidSect="006158BE">
          <w:pgSz w:w="16838" w:h="11906" w:orient="landscape"/>
          <w:pgMar w:top="567" w:right="1134" w:bottom="851" w:left="539" w:header="709" w:footer="709" w:gutter="0"/>
          <w:cols w:space="720"/>
        </w:sectPr>
      </w:pPr>
    </w:p>
    <w:p w14:paraId="39B67898" w14:textId="77777777" w:rsidR="000E2966" w:rsidRPr="00DF068E" w:rsidRDefault="000E2966" w:rsidP="000E2966">
      <w:pPr>
        <w:pStyle w:val="1f"/>
        <w:rPr>
          <w:rFonts w:ascii="Times New Roman" w:hAnsi="Times New Roman"/>
          <w:lang w:val="ru-RU"/>
        </w:rPr>
      </w:pPr>
      <w:r>
        <w:rPr>
          <w:rFonts w:ascii="Times New Roman" w:hAnsi="Times New Roman"/>
          <w:lang w:val="ru-RU"/>
        </w:rPr>
        <w:lastRenderedPageBreak/>
        <w:t>3.</w:t>
      </w:r>
      <w:r w:rsidRPr="00E11160">
        <w:rPr>
          <w:rFonts w:ascii="Times New Roman" w:hAnsi="Times New Roman"/>
        </w:rPr>
        <w:t xml:space="preserve"> </w:t>
      </w:r>
      <w:r w:rsidRPr="008D2724">
        <w:rPr>
          <w:rFonts w:ascii="Times New Roman" w:hAnsi="Times New Roman"/>
        </w:rPr>
        <w:t xml:space="preserve">Условия реализации </w:t>
      </w:r>
      <w:r>
        <w:rPr>
          <w:rFonts w:ascii="Times New Roman" w:hAnsi="Times New Roman"/>
          <w:lang w:val="ru-RU"/>
        </w:rPr>
        <w:t>ДИСЦИПЛИНЫ</w:t>
      </w:r>
    </w:p>
    <w:p w14:paraId="283D25E1" w14:textId="77777777" w:rsidR="000E2966" w:rsidRPr="00EF3E75" w:rsidRDefault="000E2966" w:rsidP="000E2966">
      <w:pPr>
        <w:pStyle w:val="114"/>
        <w:rPr>
          <w:rFonts w:ascii="Times New Roman" w:hAnsi="Times New Roman"/>
        </w:rPr>
      </w:pPr>
      <w:r w:rsidRPr="00EF3E75">
        <w:rPr>
          <w:rFonts w:ascii="Times New Roman" w:hAnsi="Times New Roman"/>
        </w:rPr>
        <w:t>3.1. Материально-техническое обеспечение</w:t>
      </w:r>
    </w:p>
    <w:p w14:paraId="4CE2E73A" w14:textId="77777777" w:rsidR="000E2966" w:rsidRPr="00EF3E75" w:rsidRDefault="000E2966" w:rsidP="000E2966">
      <w:pPr>
        <w:suppressAutoHyphens/>
        <w:spacing w:line="276" w:lineRule="auto"/>
        <w:ind w:firstLine="709"/>
        <w:jc w:val="both"/>
        <w:rPr>
          <w:rFonts w:ascii="Times New Roman" w:hAnsi="Times New Roman" w:cs="Times New Roman"/>
          <w:sz w:val="24"/>
          <w:szCs w:val="24"/>
        </w:rPr>
      </w:pPr>
      <w:r w:rsidRPr="00EF3E75">
        <w:rPr>
          <w:rFonts w:ascii="Times New Roman" w:hAnsi="Times New Roman" w:cs="Times New Roman"/>
          <w:bCs/>
          <w:sz w:val="24"/>
          <w:szCs w:val="24"/>
        </w:rPr>
        <w:t>Лаборатория</w:t>
      </w:r>
      <w:r>
        <w:rPr>
          <w:rFonts w:ascii="Times New Roman" w:hAnsi="Times New Roman" w:cs="Times New Roman"/>
          <w:bCs/>
          <w:sz w:val="24"/>
          <w:szCs w:val="24"/>
        </w:rPr>
        <w:t xml:space="preserve"> </w:t>
      </w:r>
      <w:r>
        <w:rPr>
          <w:rFonts w:ascii="Times New Roman" w:hAnsi="Times New Roman" w:cs="Times New Roman"/>
          <w:sz w:val="24"/>
          <w:szCs w:val="24"/>
        </w:rPr>
        <w:t>«Э</w:t>
      </w:r>
      <w:r w:rsidRPr="00EF3E75">
        <w:rPr>
          <w:rFonts w:ascii="Times New Roman" w:hAnsi="Times New Roman" w:cs="Times New Roman"/>
          <w:sz w:val="24"/>
          <w:szCs w:val="24"/>
        </w:rPr>
        <w:t>лектроте</w:t>
      </w:r>
      <w:r>
        <w:rPr>
          <w:rFonts w:ascii="Times New Roman" w:hAnsi="Times New Roman" w:cs="Times New Roman"/>
          <w:sz w:val="24"/>
          <w:szCs w:val="24"/>
        </w:rPr>
        <w:t xml:space="preserve">хники и сварочного оборудования», </w:t>
      </w:r>
      <w:r>
        <w:rPr>
          <w:rFonts w:ascii="Times New Roman" w:hAnsi="Times New Roman" w:cs="Times New Roman"/>
          <w:bCs/>
          <w:sz w:val="24"/>
          <w:szCs w:val="24"/>
        </w:rPr>
        <w:t>о</w:t>
      </w:r>
      <w:r w:rsidRPr="00EF3E75">
        <w:rPr>
          <w:rFonts w:ascii="Times New Roman" w:hAnsi="Times New Roman" w:cs="Times New Roman"/>
          <w:bCs/>
          <w:sz w:val="24"/>
          <w:szCs w:val="24"/>
        </w:rPr>
        <w:t>снащенная:</w:t>
      </w:r>
    </w:p>
    <w:p w14:paraId="37CD88A4" w14:textId="77777777" w:rsidR="000E2966" w:rsidRPr="00EF3E75" w:rsidRDefault="000E2966" w:rsidP="000E29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both"/>
        <w:rPr>
          <w:rFonts w:ascii="Times New Roman" w:hAnsi="Times New Roman" w:cs="Times New Roman"/>
          <w:bCs/>
          <w:sz w:val="24"/>
          <w:szCs w:val="24"/>
        </w:rPr>
      </w:pPr>
      <w:r w:rsidRPr="00EF3E75">
        <w:rPr>
          <w:rFonts w:ascii="Times New Roman" w:hAnsi="Times New Roman" w:cs="Times New Roman"/>
          <w:bCs/>
          <w:sz w:val="24"/>
          <w:szCs w:val="24"/>
        </w:rPr>
        <w:t>- посадочные места по количеству обучающихся;</w:t>
      </w:r>
    </w:p>
    <w:p w14:paraId="62FFDCFC" w14:textId="77777777" w:rsidR="000E2966" w:rsidRPr="00EF3E75" w:rsidRDefault="000E2966" w:rsidP="000E29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both"/>
        <w:rPr>
          <w:rFonts w:ascii="Times New Roman" w:hAnsi="Times New Roman" w:cs="Times New Roman"/>
          <w:bCs/>
          <w:sz w:val="24"/>
          <w:szCs w:val="24"/>
        </w:rPr>
      </w:pPr>
      <w:r w:rsidRPr="00EF3E75">
        <w:rPr>
          <w:rFonts w:ascii="Times New Roman" w:hAnsi="Times New Roman" w:cs="Times New Roman"/>
          <w:bCs/>
          <w:sz w:val="24"/>
          <w:szCs w:val="24"/>
        </w:rPr>
        <w:t>- комплект учебно-наглядных пособий «Автоматизация сварочных работ»;</w:t>
      </w:r>
    </w:p>
    <w:p w14:paraId="0CCD8E7C" w14:textId="77777777" w:rsidR="000E2966" w:rsidRPr="00EF3E75" w:rsidRDefault="000E2966" w:rsidP="000E29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both"/>
        <w:rPr>
          <w:rFonts w:ascii="Times New Roman" w:hAnsi="Times New Roman" w:cs="Times New Roman"/>
          <w:bCs/>
          <w:sz w:val="24"/>
          <w:szCs w:val="24"/>
        </w:rPr>
      </w:pPr>
      <w:r w:rsidRPr="00EF3E75">
        <w:rPr>
          <w:rFonts w:ascii="Times New Roman" w:hAnsi="Times New Roman" w:cs="Times New Roman"/>
          <w:bCs/>
          <w:sz w:val="24"/>
          <w:szCs w:val="24"/>
        </w:rPr>
        <w:t>- образцы дефектов сварочных работ</w:t>
      </w:r>
      <w:r>
        <w:rPr>
          <w:rFonts w:ascii="Times New Roman" w:hAnsi="Times New Roman" w:cs="Times New Roman"/>
          <w:bCs/>
          <w:sz w:val="24"/>
          <w:szCs w:val="24"/>
        </w:rPr>
        <w:t>;</w:t>
      </w:r>
      <w:r w:rsidRPr="00EF3E75">
        <w:rPr>
          <w:rFonts w:ascii="Times New Roman" w:hAnsi="Times New Roman" w:cs="Times New Roman"/>
          <w:bCs/>
          <w:sz w:val="24"/>
          <w:szCs w:val="24"/>
        </w:rPr>
        <w:t xml:space="preserve"> </w:t>
      </w:r>
    </w:p>
    <w:p w14:paraId="44DFE3D8" w14:textId="77777777" w:rsidR="000E2966" w:rsidRPr="00EF3E75" w:rsidRDefault="000E2966" w:rsidP="000E29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both"/>
        <w:rPr>
          <w:rFonts w:ascii="Times New Roman" w:hAnsi="Times New Roman" w:cs="Times New Roman"/>
          <w:bCs/>
          <w:sz w:val="24"/>
          <w:szCs w:val="24"/>
        </w:rPr>
      </w:pPr>
      <w:r w:rsidRPr="00EF3E75">
        <w:rPr>
          <w:rFonts w:ascii="Times New Roman" w:hAnsi="Times New Roman" w:cs="Times New Roman"/>
          <w:bCs/>
          <w:sz w:val="24"/>
          <w:szCs w:val="24"/>
        </w:rPr>
        <w:t>- плакаты по технологическому оснащению и сборочно-сварочной оснастки</w:t>
      </w:r>
      <w:r>
        <w:rPr>
          <w:rFonts w:ascii="Times New Roman" w:hAnsi="Times New Roman" w:cs="Times New Roman"/>
          <w:bCs/>
          <w:sz w:val="24"/>
          <w:szCs w:val="24"/>
        </w:rPr>
        <w:t>;</w:t>
      </w:r>
    </w:p>
    <w:p w14:paraId="5C34A32B" w14:textId="77777777" w:rsidR="000E2966" w:rsidRPr="00EF3E75" w:rsidRDefault="000E2966" w:rsidP="000E29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 презентации по темам;</w:t>
      </w:r>
    </w:p>
    <w:p w14:paraId="6A649052" w14:textId="77777777" w:rsidR="000E2966" w:rsidRPr="00EF3E75" w:rsidRDefault="000E2966" w:rsidP="000E29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 рабочее место преподавателя.</w:t>
      </w:r>
      <w:r w:rsidRPr="00EF3E75">
        <w:rPr>
          <w:rFonts w:ascii="Times New Roman" w:hAnsi="Times New Roman" w:cs="Times New Roman"/>
          <w:bCs/>
          <w:sz w:val="24"/>
          <w:szCs w:val="24"/>
        </w:rPr>
        <w:t xml:space="preserve"> </w:t>
      </w:r>
    </w:p>
    <w:p w14:paraId="2F01829D" w14:textId="77777777" w:rsidR="000E2966" w:rsidRPr="00EF3E75" w:rsidRDefault="000E2966" w:rsidP="000E29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bCs/>
          <w:sz w:val="24"/>
          <w:szCs w:val="24"/>
        </w:rPr>
      </w:pPr>
      <w:r w:rsidRPr="00EF3E75">
        <w:rPr>
          <w:rFonts w:ascii="Times New Roman" w:hAnsi="Times New Roman" w:cs="Times New Roman"/>
          <w:bCs/>
          <w:sz w:val="24"/>
          <w:szCs w:val="24"/>
        </w:rPr>
        <w:t xml:space="preserve">Технические средства обучения: </w:t>
      </w:r>
    </w:p>
    <w:p w14:paraId="67FC9F4B" w14:textId="77777777" w:rsidR="000E2966" w:rsidRPr="00EF3E75" w:rsidRDefault="000E2966" w:rsidP="000E29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EF3E75">
        <w:rPr>
          <w:rFonts w:ascii="Times New Roman" w:hAnsi="Times New Roman" w:cs="Times New Roman"/>
          <w:bCs/>
          <w:sz w:val="24"/>
          <w:szCs w:val="24"/>
        </w:rPr>
        <w:t>компьютер с лицензионным или свободным программным обеспечением, соответствующим разделам программы</w:t>
      </w:r>
      <w:r>
        <w:rPr>
          <w:rFonts w:ascii="Times New Roman" w:hAnsi="Times New Roman" w:cs="Times New Roman"/>
          <w:bCs/>
          <w:sz w:val="24"/>
          <w:szCs w:val="24"/>
        </w:rPr>
        <w:t xml:space="preserve"> и подключенным к сети </w:t>
      </w:r>
      <w:proofErr w:type="spellStart"/>
      <w:r>
        <w:rPr>
          <w:rFonts w:ascii="Times New Roman" w:hAnsi="Times New Roman" w:cs="Times New Roman"/>
          <w:bCs/>
          <w:sz w:val="24"/>
          <w:szCs w:val="24"/>
        </w:rPr>
        <w:t>Internet</w:t>
      </w:r>
      <w:proofErr w:type="spellEnd"/>
      <w:r>
        <w:rPr>
          <w:rFonts w:ascii="Times New Roman" w:hAnsi="Times New Roman" w:cs="Times New Roman"/>
          <w:bCs/>
          <w:sz w:val="24"/>
          <w:szCs w:val="24"/>
        </w:rPr>
        <w:t>;</w:t>
      </w:r>
    </w:p>
    <w:p w14:paraId="6177ED6A" w14:textId="77777777" w:rsidR="000E2966" w:rsidRPr="00EF3E75" w:rsidRDefault="000E2966" w:rsidP="000E29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both"/>
        <w:rPr>
          <w:rFonts w:ascii="Times New Roman" w:hAnsi="Times New Roman" w:cs="Times New Roman"/>
          <w:bCs/>
          <w:sz w:val="24"/>
          <w:szCs w:val="24"/>
        </w:rPr>
      </w:pPr>
      <w:r w:rsidRPr="00EF3E75">
        <w:rPr>
          <w:rFonts w:ascii="Times New Roman" w:hAnsi="Times New Roman" w:cs="Times New Roman"/>
          <w:bCs/>
          <w:sz w:val="24"/>
          <w:szCs w:val="24"/>
        </w:rPr>
        <w:t>- принтер.</w:t>
      </w:r>
    </w:p>
    <w:p w14:paraId="50DBEE4C" w14:textId="77777777" w:rsidR="000E2966" w:rsidRPr="00952E73" w:rsidRDefault="000E2966" w:rsidP="000E29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2051BDF1" w14:textId="77777777" w:rsidR="000E2966" w:rsidRPr="00D102A5" w:rsidRDefault="000E2966" w:rsidP="000E2966">
      <w:pPr>
        <w:pStyle w:val="114"/>
        <w:rPr>
          <w:rFonts w:ascii="Times New Roman" w:eastAsia="Times New Roman" w:hAnsi="Times New Roman"/>
        </w:rPr>
      </w:pPr>
      <w:r w:rsidRPr="00D102A5">
        <w:rPr>
          <w:rFonts w:ascii="Times New Roman" w:hAnsi="Times New Roman"/>
        </w:rPr>
        <w:t>3.2. Учебно-методическое обеспечение</w:t>
      </w:r>
    </w:p>
    <w:p w14:paraId="7AF08257" w14:textId="77777777" w:rsidR="000E2966" w:rsidRPr="00D102A5" w:rsidRDefault="000E2966" w:rsidP="000E2966">
      <w:pPr>
        <w:pStyle w:val="a4"/>
        <w:spacing w:line="276" w:lineRule="auto"/>
        <w:ind w:left="0" w:firstLine="709"/>
        <w:rPr>
          <w:rFonts w:ascii="Times New Roman" w:hAnsi="Times New Roman" w:cs="Times New Roman"/>
          <w:b/>
          <w:sz w:val="24"/>
          <w:szCs w:val="24"/>
        </w:rPr>
      </w:pPr>
      <w:r w:rsidRPr="00D102A5">
        <w:rPr>
          <w:rFonts w:ascii="Times New Roman" w:hAnsi="Times New Roman" w:cs="Times New Roman"/>
          <w:b/>
          <w:sz w:val="24"/>
          <w:szCs w:val="24"/>
        </w:rPr>
        <w:t>3.2.1. Основные печатные и/или электронные издания</w:t>
      </w:r>
    </w:p>
    <w:p w14:paraId="77C541DB" w14:textId="77777777" w:rsidR="000E2966" w:rsidRPr="00D102A5" w:rsidRDefault="000E2966" w:rsidP="000E2966">
      <w:pPr>
        <w:spacing w:line="276" w:lineRule="auto"/>
        <w:ind w:left="284" w:firstLine="709"/>
        <w:rPr>
          <w:rFonts w:ascii="Times New Roman" w:hAnsi="Times New Roman" w:cs="Times New Roman"/>
          <w:sz w:val="24"/>
          <w:szCs w:val="24"/>
        </w:rPr>
      </w:pPr>
      <w:r w:rsidRPr="00D102A5">
        <w:rPr>
          <w:rFonts w:ascii="Times New Roman" w:hAnsi="Times New Roman" w:cs="Times New Roman"/>
          <w:sz w:val="24"/>
          <w:szCs w:val="24"/>
        </w:rPr>
        <w:t>1. Иванов, А. А. Автоматизация технолог</w:t>
      </w:r>
      <w:r>
        <w:rPr>
          <w:rFonts w:ascii="Times New Roman" w:hAnsi="Times New Roman" w:cs="Times New Roman"/>
          <w:sz w:val="24"/>
          <w:szCs w:val="24"/>
        </w:rPr>
        <w:t>ических процессов и производств</w:t>
      </w:r>
      <w:r w:rsidRPr="00D102A5">
        <w:rPr>
          <w:rFonts w:ascii="Times New Roman" w:hAnsi="Times New Roman" w:cs="Times New Roman"/>
          <w:sz w:val="24"/>
          <w:szCs w:val="24"/>
        </w:rPr>
        <w:t xml:space="preserve">: учебное пособие / А.А. Иванов. — 2-е изд., </w:t>
      </w:r>
      <w:proofErr w:type="spellStart"/>
      <w:r w:rsidRPr="00D102A5">
        <w:rPr>
          <w:rFonts w:ascii="Times New Roman" w:hAnsi="Times New Roman" w:cs="Times New Roman"/>
          <w:sz w:val="24"/>
          <w:szCs w:val="24"/>
        </w:rPr>
        <w:t>испр</w:t>
      </w:r>
      <w:proofErr w:type="spellEnd"/>
      <w:r w:rsidRPr="00D102A5">
        <w:rPr>
          <w:rFonts w:ascii="Times New Roman" w:hAnsi="Times New Roman" w:cs="Times New Roman"/>
          <w:sz w:val="24"/>
          <w:szCs w:val="24"/>
        </w:rPr>
        <w:t xml:space="preserve">. и доп. — Москва : ФОРУМ : ИНФРА-М, 2020. — 224 с. </w:t>
      </w:r>
    </w:p>
    <w:p w14:paraId="657C714E" w14:textId="77777777" w:rsidR="000E2966" w:rsidRPr="00D102A5" w:rsidRDefault="000E2966" w:rsidP="000E2966">
      <w:pPr>
        <w:shd w:val="clear" w:color="auto" w:fill="FFFFFF"/>
        <w:spacing w:line="276" w:lineRule="auto"/>
        <w:ind w:left="360" w:firstLine="709"/>
        <w:rPr>
          <w:rFonts w:ascii="Times New Roman" w:hAnsi="Times New Roman" w:cs="Times New Roman"/>
          <w:sz w:val="24"/>
          <w:szCs w:val="24"/>
        </w:rPr>
      </w:pPr>
      <w:r w:rsidRPr="00D102A5">
        <w:rPr>
          <w:rFonts w:ascii="Times New Roman" w:hAnsi="Times New Roman" w:cs="Times New Roman"/>
          <w:bCs/>
          <w:sz w:val="24"/>
          <w:szCs w:val="24"/>
        </w:rPr>
        <w:t xml:space="preserve">2. </w:t>
      </w:r>
      <w:r w:rsidRPr="00D102A5">
        <w:rPr>
          <w:rFonts w:ascii="Times New Roman" w:hAnsi="Times New Roman" w:cs="Times New Roman"/>
          <w:sz w:val="24"/>
          <w:szCs w:val="24"/>
        </w:rPr>
        <w:t xml:space="preserve">Клепиков, В. В. Автоматизация производственных процессов : учебное пособие / В.В. Клепиков, Н.М. Султан-заде, А.Г. </w:t>
      </w:r>
      <w:proofErr w:type="spellStart"/>
      <w:r w:rsidRPr="00D102A5">
        <w:rPr>
          <w:rFonts w:ascii="Times New Roman" w:hAnsi="Times New Roman" w:cs="Times New Roman"/>
          <w:sz w:val="24"/>
          <w:szCs w:val="24"/>
        </w:rPr>
        <w:t>Схиртладзе</w:t>
      </w:r>
      <w:proofErr w:type="spellEnd"/>
      <w:r w:rsidRPr="00D102A5">
        <w:rPr>
          <w:rFonts w:ascii="Times New Roman" w:hAnsi="Times New Roman" w:cs="Times New Roman"/>
          <w:sz w:val="24"/>
          <w:szCs w:val="24"/>
        </w:rPr>
        <w:t xml:space="preserve">. — Москва : ИНФРА-М, 2020. — 208 с.  </w:t>
      </w:r>
    </w:p>
    <w:p w14:paraId="7213BC30" w14:textId="77777777" w:rsidR="000E2966" w:rsidRPr="00D102A5" w:rsidRDefault="000E2966" w:rsidP="000E2966">
      <w:pPr>
        <w:keepNext/>
        <w:keepLines/>
        <w:widowControl w:val="0"/>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rPr>
          <w:rFonts w:ascii="Times New Roman" w:hAnsi="Times New Roman" w:cs="Times New Roman"/>
          <w:b/>
          <w:bCs/>
          <w:sz w:val="24"/>
          <w:szCs w:val="24"/>
        </w:rPr>
      </w:pPr>
    </w:p>
    <w:p w14:paraId="7A276B21" w14:textId="77777777" w:rsidR="000E2966" w:rsidRPr="009E7F2A" w:rsidRDefault="000E2966" w:rsidP="000E2966">
      <w:pPr>
        <w:suppressAutoHyphens/>
        <w:spacing w:line="276" w:lineRule="auto"/>
        <w:ind w:firstLine="709"/>
        <w:contextualSpacing/>
        <w:rPr>
          <w:rFonts w:ascii="Times New Roman" w:hAnsi="Times New Roman" w:cs="Times New Roman"/>
          <w:b/>
          <w:bCs/>
          <w:iCs/>
          <w:sz w:val="24"/>
          <w:szCs w:val="24"/>
        </w:rPr>
      </w:pPr>
      <w:r w:rsidRPr="009E7F2A">
        <w:rPr>
          <w:rFonts w:ascii="Times New Roman" w:hAnsi="Times New Roman" w:cs="Times New Roman"/>
          <w:b/>
          <w:bCs/>
          <w:iCs/>
          <w:sz w:val="24"/>
          <w:szCs w:val="24"/>
        </w:rPr>
        <w:t xml:space="preserve">3.2.2. Дополнительные источники </w:t>
      </w:r>
    </w:p>
    <w:p w14:paraId="5545CE31" w14:textId="77777777" w:rsidR="000E2966" w:rsidRPr="00D102A5" w:rsidRDefault="000E2966" w:rsidP="000E2966">
      <w:pPr>
        <w:shd w:val="clear" w:color="auto" w:fill="FFFFFF"/>
        <w:spacing w:line="276" w:lineRule="auto"/>
        <w:ind w:left="360" w:firstLine="709"/>
        <w:rPr>
          <w:rFonts w:ascii="Times New Roman" w:hAnsi="Times New Roman" w:cs="Times New Roman"/>
          <w:bCs/>
          <w:sz w:val="24"/>
          <w:szCs w:val="24"/>
        </w:rPr>
      </w:pPr>
      <w:r>
        <w:rPr>
          <w:rFonts w:ascii="Times New Roman" w:hAnsi="Times New Roman" w:cs="Times New Roman"/>
          <w:bCs/>
          <w:sz w:val="24"/>
          <w:szCs w:val="24"/>
        </w:rPr>
        <w:t>1</w:t>
      </w:r>
      <w:r w:rsidRPr="00D102A5">
        <w:rPr>
          <w:rFonts w:ascii="Times New Roman" w:hAnsi="Times New Roman" w:cs="Times New Roman"/>
          <w:bCs/>
          <w:sz w:val="24"/>
          <w:szCs w:val="24"/>
        </w:rPr>
        <w:t>. Герасименко А.И. Справочник электросварщика. Ростов н/Д: Феникс – 2009.</w:t>
      </w:r>
    </w:p>
    <w:p w14:paraId="72041BB8" w14:textId="77777777" w:rsidR="000E2966" w:rsidRPr="00D102A5" w:rsidRDefault="000E2966" w:rsidP="000E2966">
      <w:pPr>
        <w:shd w:val="clear" w:color="auto" w:fill="FFFFFF"/>
        <w:spacing w:line="276" w:lineRule="auto"/>
        <w:ind w:left="360" w:firstLine="709"/>
        <w:rPr>
          <w:rFonts w:ascii="Times New Roman" w:hAnsi="Times New Roman" w:cs="Times New Roman"/>
          <w:bCs/>
          <w:sz w:val="24"/>
          <w:szCs w:val="24"/>
        </w:rPr>
      </w:pPr>
      <w:r>
        <w:rPr>
          <w:rFonts w:ascii="Times New Roman" w:hAnsi="Times New Roman" w:cs="Times New Roman"/>
          <w:bCs/>
          <w:sz w:val="24"/>
          <w:szCs w:val="24"/>
        </w:rPr>
        <w:t>2</w:t>
      </w:r>
      <w:r w:rsidRPr="00D102A5">
        <w:rPr>
          <w:rFonts w:ascii="Times New Roman" w:hAnsi="Times New Roman" w:cs="Times New Roman"/>
          <w:bCs/>
          <w:sz w:val="24"/>
          <w:szCs w:val="24"/>
        </w:rPr>
        <w:t xml:space="preserve">. Герасименко А.И. </w:t>
      </w:r>
      <w:proofErr w:type="spellStart"/>
      <w:r w:rsidRPr="00D102A5">
        <w:rPr>
          <w:rFonts w:ascii="Times New Roman" w:hAnsi="Times New Roman" w:cs="Times New Roman"/>
          <w:bCs/>
          <w:sz w:val="24"/>
          <w:szCs w:val="24"/>
        </w:rPr>
        <w:t>Электрогазосварщик</w:t>
      </w:r>
      <w:proofErr w:type="spellEnd"/>
      <w:r w:rsidRPr="00D102A5">
        <w:rPr>
          <w:rFonts w:ascii="Times New Roman" w:hAnsi="Times New Roman" w:cs="Times New Roman"/>
          <w:bCs/>
          <w:sz w:val="24"/>
          <w:szCs w:val="24"/>
        </w:rPr>
        <w:t>. Ростов н/Д: Феникс – 2006</w:t>
      </w:r>
    </w:p>
    <w:p w14:paraId="22A84D98" w14:textId="77777777" w:rsidR="000E2966" w:rsidRPr="00D102A5" w:rsidRDefault="000E2966" w:rsidP="000E2966">
      <w:pPr>
        <w:shd w:val="clear" w:color="auto" w:fill="FFFFFF"/>
        <w:spacing w:line="276" w:lineRule="auto"/>
        <w:ind w:left="360" w:firstLine="709"/>
        <w:rPr>
          <w:rFonts w:ascii="Times New Roman" w:hAnsi="Times New Roman" w:cs="Times New Roman"/>
          <w:bCs/>
          <w:sz w:val="24"/>
          <w:szCs w:val="24"/>
        </w:rPr>
      </w:pPr>
      <w:r>
        <w:rPr>
          <w:rFonts w:ascii="Times New Roman" w:hAnsi="Times New Roman" w:cs="Times New Roman"/>
          <w:bCs/>
          <w:sz w:val="24"/>
          <w:szCs w:val="24"/>
        </w:rPr>
        <w:t>3</w:t>
      </w:r>
      <w:r w:rsidRPr="00D102A5">
        <w:rPr>
          <w:rFonts w:ascii="Times New Roman" w:hAnsi="Times New Roman" w:cs="Times New Roman"/>
          <w:bCs/>
          <w:sz w:val="24"/>
          <w:szCs w:val="24"/>
        </w:rPr>
        <w:t xml:space="preserve">. </w:t>
      </w:r>
      <w:proofErr w:type="spellStart"/>
      <w:r w:rsidRPr="00D102A5">
        <w:rPr>
          <w:rFonts w:ascii="Times New Roman" w:hAnsi="Times New Roman" w:cs="Times New Roman"/>
          <w:bCs/>
          <w:sz w:val="24"/>
          <w:szCs w:val="24"/>
        </w:rPr>
        <w:t>Гитлевич</w:t>
      </w:r>
      <w:proofErr w:type="spellEnd"/>
      <w:r w:rsidRPr="00D102A5">
        <w:rPr>
          <w:rFonts w:ascii="Times New Roman" w:hAnsi="Times New Roman" w:cs="Times New Roman"/>
          <w:bCs/>
          <w:sz w:val="24"/>
          <w:szCs w:val="24"/>
        </w:rPr>
        <w:t xml:space="preserve"> А.Д., </w:t>
      </w:r>
      <w:proofErr w:type="spellStart"/>
      <w:r w:rsidRPr="00D102A5">
        <w:rPr>
          <w:rFonts w:ascii="Times New Roman" w:hAnsi="Times New Roman" w:cs="Times New Roman"/>
          <w:bCs/>
          <w:sz w:val="24"/>
          <w:szCs w:val="24"/>
        </w:rPr>
        <w:t>Этингоф</w:t>
      </w:r>
      <w:proofErr w:type="spellEnd"/>
      <w:r w:rsidRPr="00D102A5">
        <w:rPr>
          <w:rFonts w:ascii="Times New Roman" w:hAnsi="Times New Roman" w:cs="Times New Roman"/>
          <w:bCs/>
          <w:sz w:val="24"/>
          <w:szCs w:val="24"/>
        </w:rPr>
        <w:t xml:space="preserve"> Л.А. Механизация и автоматизация сварочного производства. М.: Машиностроение – 1972.</w:t>
      </w:r>
    </w:p>
    <w:p w14:paraId="2DB57B7D" w14:textId="77777777" w:rsidR="000E2966" w:rsidRPr="00D102A5" w:rsidRDefault="000E2966" w:rsidP="000E2966">
      <w:pPr>
        <w:shd w:val="clear" w:color="auto" w:fill="FFFFFF"/>
        <w:spacing w:line="276" w:lineRule="auto"/>
        <w:ind w:left="360" w:firstLine="709"/>
        <w:rPr>
          <w:rFonts w:ascii="Times New Roman" w:hAnsi="Times New Roman" w:cs="Times New Roman"/>
          <w:bCs/>
          <w:sz w:val="24"/>
          <w:szCs w:val="24"/>
        </w:rPr>
      </w:pPr>
      <w:r w:rsidRPr="00D102A5">
        <w:rPr>
          <w:rFonts w:ascii="Times New Roman" w:hAnsi="Times New Roman" w:cs="Times New Roman"/>
          <w:bCs/>
          <w:sz w:val="24"/>
          <w:szCs w:val="24"/>
        </w:rPr>
        <w:t>4. Китаев А.М., Китаев Я.А. Дуговая сварка. М.: Машиностроение – 1983.</w:t>
      </w:r>
    </w:p>
    <w:p w14:paraId="264F37E3" w14:textId="77777777" w:rsidR="000E2966" w:rsidRPr="00D102A5" w:rsidRDefault="000E2966" w:rsidP="000E2966">
      <w:pPr>
        <w:shd w:val="clear" w:color="auto" w:fill="FFFFFF"/>
        <w:spacing w:line="276" w:lineRule="auto"/>
        <w:ind w:left="360" w:firstLine="709"/>
        <w:rPr>
          <w:rFonts w:ascii="Times New Roman" w:hAnsi="Times New Roman" w:cs="Times New Roman"/>
          <w:bCs/>
          <w:sz w:val="24"/>
          <w:szCs w:val="24"/>
        </w:rPr>
      </w:pPr>
      <w:r>
        <w:rPr>
          <w:rFonts w:ascii="Times New Roman" w:hAnsi="Times New Roman" w:cs="Times New Roman"/>
          <w:bCs/>
          <w:sz w:val="24"/>
          <w:szCs w:val="24"/>
        </w:rPr>
        <w:t>5</w:t>
      </w:r>
      <w:r w:rsidRPr="00D102A5">
        <w:rPr>
          <w:rFonts w:ascii="Times New Roman" w:hAnsi="Times New Roman" w:cs="Times New Roman"/>
          <w:bCs/>
          <w:sz w:val="24"/>
          <w:szCs w:val="24"/>
        </w:rPr>
        <w:t xml:space="preserve">. </w:t>
      </w:r>
      <w:proofErr w:type="spellStart"/>
      <w:r w:rsidRPr="00D102A5">
        <w:rPr>
          <w:rFonts w:ascii="Times New Roman" w:hAnsi="Times New Roman" w:cs="Times New Roman"/>
          <w:bCs/>
          <w:sz w:val="24"/>
          <w:szCs w:val="24"/>
        </w:rPr>
        <w:t>Черныщов</w:t>
      </w:r>
      <w:proofErr w:type="spellEnd"/>
      <w:r w:rsidRPr="00D102A5">
        <w:rPr>
          <w:rFonts w:ascii="Times New Roman" w:hAnsi="Times New Roman" w:cs="Times New Roman"/>
          <w:bCs/>
          <w:sz w:val="24"/>
          <w:szCs w:val="24"/>
        </w:rPr>
        <w:t xml:space="preserve"> Г.Г. Сварочное дело. Сварка и резка металлов. М.: Академия – 2003.</w:t>
      </w:r>
    </w:p>
    <w:p w14:paraId="481FD243" w14:textId="77777777" w:rsidR="000E2966" w:rsidRDefault="000E2966" w:rsidP="000E2966">
      <w:pPr>
        <w:shd w:val="clear" w:color="auto" w:fill="FFFFFF"/>
        <w:spacing w:line="276" w:lineRule="auto"/>
        <w:ind w:left="360" w:firstLine="709"/>
        <w:rPr>
          <w:rFonts w:ascii="Times New Roman" w:hAnsi="Times New Roman" w:cs="Times New Roman"/>
          <w:bCs/>
          <w:sz w:val="24"/>
          <w:szCs w:val="24"/>
        </w:rPr>
      </w:pPr>
      <w:r>
        <w:rPr>
          <w:rFonts w:ascii="Times New Roman" w:hAnsi="Times New Roman" w:cs="Times New Roman"/>
          <w:bCs/>
          <w:sz w:val="24"/>
          <w:szCs w:val="24"/>
        </w:rPr>
        <w:t>6</w:t>
      </w:r>
      <w:r w:rsidRPr="00D102A5">
        <w:rPr>
          <w:rFonts w:ascii="Times New Roman" w:hAnsi="Times New Roman" w:cs="Times New Roman"/>
          <w:bCs/>
          <w:sz w:val="24"/>
          <w:szCs w:val="24"/>
        </w:rPr>
        <w:t xml:space="preserve">. </w:t>
      </w:r>
      <w:proofErr w:type="spellStart"/>
      <w:r w:rsidRPr="00D102A5">
        <w:rPr>
          <w:rFonts w:ascii="Times New Roman" w:hAnsi="Times New Roman" w:cs="Times New Roman"/>
          <w:bCs/>
          <w:sz w:val="24"/>
          <w:szCs w:val="24"/>
        </w:rPr>
        <w:t>Шебеко</w:t>
      </w:r>
      <w:proofErr w:type="spellEnd"/>
      <w:r w:rsidRPr="00D102A5">
        <w:rPr>
          <w:rFonts w:ascii="Times New Roman" w:hAnsi="Times New Roman" w:cs="Times New Roman"/>
          <w:bCs/>
          <w:sz w:val="24"/>
          <w:szCs w:val="24"/>
        </w:rPr>
        <w:t xml:space="preserve"> Л.П. Оборудование и технология автоматической и полуавтоматической сварки. М.: Высшая школа, 1981.</w:t>
      </w:r>
    </w:p>
    <w:p w14:paraId="07D2232B" w14:textId="77777777" w:rsidR="000E2966" w:rsidRPr="00456DA8" w:rsidRDefault="000E2966" w:rsidP="000E2966">
      <w:pPr>
        <w:shd w:val="clear" w:color="auto" w:fill="FFFFFF"/>
        <w:spacing w:line="276" w:lineRule="auto"/>
        <w:ind w:left="360" w:firstLine="709"/>
        <w:rPr>
          <w:rFonts w:ascii="Times New Roman" w:hAnsi="Times New Roman" w:cs="Times New Roman"/>
          <w:bCs/>
          <w:sz w:val="24"/>
          <w:szCs w:val="24"/>
        </w:rPr>
      </w:pPr>
      <w:r>
        <w:rPr>
          <w:rFonts w:ascii="Times New Roman" w:hAnsi="Times New Roman" w:cs="Times New Roman"/>
          <w:b/>
          <w:caps/>
          <w:sz w:val="24"/>
          <w:szCs w:val="24"/>
        </w:rPr>
        <w:t>7</w:t>
      </w:r>
      <w:r w:rsidRPr="00D102A5">
        <w:rPr>
          <w:rFonts w:ascii="Times New Roman" w:hAnsi="Times New Roman" w:cs="Times New Roman"/>
          <w:b/>
          <w:caps/>
          <w:sz w:val="24"/>
          <w:szCs w:val="24"/>
        </w:rPr>
        <w:t xml:space="preserve">. </w:t>
      </w:r>
      <w:hyperlink r:id="rId78" w:history="1">
        <w:r w:rsidRPr="00D102A5">
          <w:rPr>
            <w:rFonts w:ascii="Times New Roman" w:hAnsi="Times New Roman" w:cs="Times New Roman"/>
            <w:color w:val="0000FF"/>
            <w:spacing w:val="1"/>
            <w:sz w:val="24"/>
            <w:szCs w:val="24"/>
            <w:u w:val="single"/>
          </w:rPr>
          <w:t>h</w:t>
        </w:r>
        <w:r w:rsidRPr="00D102A5">
          <w:rPr>
            <w:rFonts w:ascii="Times New Roman" w:hAnsi="Times New Roman" w:cs="Times New Roman"/>
            <w:color w:val="0000FF"/>
            <w:spacing w:val="-1"/>
            <w:sz w:val="24"/>
            <w:szCs w:val="24"/>
            <w:u w:val="single"/>
          </w:rPr>
          <w:t>t</w:t>
        </w:r>
        <w:r w:rsidRPr="00D102A5">
          <w:rPr>
            <w:rFonts w:ascii="Times New Roman" w:hAnsi="Times New Roman" w:cs="Times New Roman"/>
            <w:color w:val="0000FF"/>
            <w:spacing w:val="1"/>
            <w:sz w:val="24"/>
            <w:szCs w:val="24"/>
            <w:u w:val="single"/>
          </w:rPr>
          <w:t>t</w:t>
        </w:r>
        <w:r w:rsidRPr="00D102A5">
          <w:rPr>
            <w:rFonts w:ascii="Times New Roman" w:hAnsi="Times New Roman" w:cs="Times New Roman"/>
            <w:color w:val="0000FF"/>
            <w:spacing w:val="-1"/>
            <w:sz w:val="24"/>
            <w:szCs w:val="24"/>
            <w:u w:val="single"/>
          </w:rPr>
          <w:t>p:</w:t>
        </w:r>
        <w:r w:rsidRPr="00D102A5">
          <w:rPr>
            <w:rFonts w:ascii="Times New Roman" w:hAnsi="Times New Roman" w:cs="Times New Roman"/>
            <w:color w:val="0000FF"/>
            <w:spacing w:val="1"/>
            <w:sz w:val="24"/>
            <w:szCs w:val="24"/>
            <w:u w:val="single"/>
          </w:rPr>
          <w:t>//</w:t>
        </w:r>
        <w:r w:rsidRPr="00D102A5">
          <w:rPr>
            <w:rFonts w:ascii="Times New Roman" w:hAnsi="Times New Roman" w:cs="Times New Roman"/>
            <w:color w:val="0000FF"/>
            <w:spacing w:val="-2"/>
            <w:sz w:val="24"/>
            <w:szCs w:val="24"/>
            <w:u w:val="single"/>
          </w:rPr>
          <w:t>r</w:t>
        </w:r>
        <w:r w:rsidRPr="00D102A5">
          <w:rPr>
            <w:rFonts w:ascii="Times New Roman" w:hAnsi="Times New Roman" w:cs="Times New Roman"/>
            <w:color w:val="0000FF"/>
            <w:spacing w:val="1"/>
            <w:sz w:val="24"/>
            <w:szCs w:val="24"/>
            <w:u w:val="single"/>
          </w:rPr>
          <w:t>u</w:t>
        </w:r>
        <w:r w:rsidRPr="00D102A5">
          <w:rPr>
            <w:rFonts w:ascii="Times New Roman" w:hAnsi="Times New Roman" w:cs="Times New Roman"/>
            <w:color w:val="0000FF"/>
            <w:spacing w:val="-1"/>
            <w:sz w:val="24"/>
            <w:szCs w:val="24"/>
            <w:u w:val="single"/>
          </w:rPr>
          <w:t>.wi</w:t>
        </w:r>
        <w:r w:rsidRPr="00D102A5">
          <w:rPr>
            <w:rFonts w:ascii="Times New Roman" w:hAnsi="Times New Roman" w:cs="Times New Roman"/>
            <w:color w:val="0000FF"/>
            <w:spacing w:val="1"/>
            <w:sz w:val="24"/>
            <w:szCs w:val="24"/>
            <w:u w:val="single"/>
          </w:rPr>
          <w:t>k</w:t>
        </w:r>
        <w:r w:rsidRPr="00D102A5">
          <w:rPr>
            <w:rFonts w:ascii="Times New Roman" w:hAnsi="Times New Roman" w:cs="Times New Roman"/>
            <w:color w:val="0000FF"/>
            <w:spacing w:val="-1"/>
            <w:sz w:val="24"/>
            <w:szCs w:val="24"/>
            <w:u w:val="single"/>
          </w:rPr>
          <w:t>i</w:t>
        </w:r>
        <w:r w:rsidRPr="00D102A5">
          <w:rPr>
            <w:rFonts w:ascii="Times New Roman" w:hAnsi="Times New Roman" w:cs="Times New Roman"/>
            <w:color w:val="0000FF"/>
            <w:spacing w:val="1"/>
            <w:sz w:val="24"/>
            <w:szCs w:val="24"/>
            <w:u w:val="single"/>
          </w:rPr>
          <w:t>p</w:t>
        </w:r>
        <w:r w:rsidRPr="00D102A5">
          <w:rPr>
            <w:rFonts w:ascii="Times New Roman" w:hAnsi="Times New Roman" w:cs="Times New Roman"/>
            <w:color w:val="0000FF"/>
            <w:spacing w:val="-2"/>
            <w:sz w:val="24"/>
            <w:szCs w:val="24"/>
            <w:u w:val="single"/>
          </w:rPr>
          <w:t>e</w:t>
        </w:r>
        <w:r w:rsidRPr="00D102A5">
          <w:rPr>
            <w:rFonts w:ascii="Times New Roman" w:hAnsi="Times New Roman" w:cs="Times New Roman"/>
            <w:color w:val="0000FF"/>
            <w:spacing w:val="-1"/>
            <w:sz w:val="24"/>
            <w:szCs w:val="24"/>
            <w:u w:val="single"/>
          </w:rPr>
          <w:t>d</w:t>
        </w:r>
        <w:r w:rsidRPr="00D102A5">
          <w:rPr>
            <w:rFonts w:ascii="Times New Roman" w:hAnsi="Times New Roman" w:cs="Times New Roman"/>
            <w:color w:val="0000FF"/>
            <w:spacing w:val="1"/>
            <w:sz w:val="24"/>
            <w:szCs w:val="24"/>
            <w:u w:val="single"/>
          </w:rPr>
          <w:t>i</w:t>
        </w:r>
        <w:r w:rsidRPr="00D102A5">
          <w:rPr>
            <w:rFonts w:ascii="Times New Roman" w:hAnsi="Times New Roman" w:cs="Times New Roman"/>
            <w:color w:val="0000FF"/>
            <w:sz w:val="24"/>
            <w:szCs w:val="24"/>
            <w:u w:val="single"/>
          </w:rPr>
          <w:t>a</w:t>
        </w:r>
        <w:r w:rsidRPr="00D102A5">
          <w:rPr>
            <w:rFonts w:ascii="Times New Roman" w:hAnsi="Times New Roman" w:cs="Times New Roman"/>
            <w:color w:val="0000FF"/>
            <w:spacing w:val="-1"/>
            <w:sz w:val="24"/>
            <w:szCs w:val="24"/>
            <w:u w:val="single"/>
          </w:rPr>
          <w:t>.</w:t>
        </w:r>
        <w:r w:rsidRPr="00D102A5">
          <w:rPr>
            <w:rFonts w:ascii="Times New Roman" w:hAnsi="Times New Roman" w:cs="Times New Roman"/>
            <w:color w:val="0000FF"/>
            <w:spacing w:val="1"/>
            <w:sz w:val="24"/>
            <w:szCs w:val="24"/>
            <w:u w:val="single"/>
          </w:rPr>
          <w:t>o</w:t>
        </w:r>
        <w:r w:rsidRPr="00D102A5">
          <w:rPr>
            <w:rFonts w:ascii="Times New Roman" w:hAnsi="Times New Roman" w:cs="Times New Roman"/>
            <w:color w:val="0000FF"/>
            <w:spacing w:val="-2"/>
            <w:sz w:val="24"/>
            <w:szCs w:val="24"/>
            <w:u w:val="single"/>
          </w:rPr>
          <w:t>r</w:t>
        </w:r>
        <w:r w:rsidRPr="00D102A5">
          <w:rPr>
            <w:rFonts w:ascii="Times New Roman" w:hAnsi="Times New Roman" w:cs="Times New Roman"/>
            <w:color w:val="0000FF"/>
            <w:spacing w:val="1"/>
            <w:sz w:val="24"/>
            <w:szCs w:val="24"/>
            <w:u w:val="single"/>
          </w:rPr>
          <w:t>g/</w:t>
        </w:r>
        <w:r w:rsidRPr="00D102A5">
          <w:rPr>
            <w:rFonts w:ascii="Times New Roman" w:hAnsi="Times New Roman" w:cs="Times New Roman"/>
            <w:color w:val="0000FF"/>
            <w:spacing w:val="-3"/>
            <w:sz w:val="24"/>
            <w:szCs w:val="24"/>
            <w:u w:val="single"/>
          </w:rPr>
          <w:t>w</w:t>
        </w:r>
        <w:r w:rsidRPr="00D102A5">
          <w:rPr>
            <w:rFonts w:ascii="Times New Roman" w:hAnsi="Times New Roman" w:cs="Times New Roman"/>
            <w:color w:val="0000FF"/>
            <w:spacing w:val="1"/>
            <w:sz w:val="24"/>
            <w:szCs w:val="24"/>
            <w:u w:val="single"/>
          </w:rPr>
          <w:t>i</w:t>
        </w:r>
        <w:r w:rsidRPr="00D102A5">
          <w:rPr>
            <w:rFonts w:ascii="Times New Roman" w:hAnsi="Times New Roman" w:cs="Times New Roman"/>
            <w:color w:val="0000FF"/>
            <w:spacing w:val="-1"/>
            <w:sz w:val="24"/>
            <w:szCs w:val="24"/>
            <w:u w:val="single"/>
          </w:rPr>
          <w:t>k</w:t>
        </w:r>
        <w:r w:rsidRPr="00D102A5">
          <w:rPr>
            <w:rFonts w:ascii="Times New Roman" w:hAnsi="Times New Roman" w:cs="Times New Roman"/>
            <w:color w:val="0000FF"/>
            <w:spacing w:val="1"/>
            <w:sz w:val="24"/>
            <w:szCs w:val="24"/>
            <w:u w:val="single"/>
          </w:rPr>
          <w:t>i</w:t>
        </w:r>
        <w:r w:rsidRPr="00D102A5">
          <w:rPr>
            <w:rFonts w:ascii="Times New Roman" w:hAnsi="Times New Roman" w:cs="Times New Roman"/>
            <w:color w:val="0000FF"/>
            <w:spacing w:val="-1"/>
            <w:sz w:val="24"/>
            <w:szCs w:val="24"/>
            <w:u w:val="single"/>
          </w:rPr>
          <w:t>/</w:t>
        </w:r>
        <w:r w:rsidRPr="00D102A5">
          <w:rPr>
            <w:rFonts w:ascii="Times New Roman" w:hAnsi="Times New Roman" w:cs="Times New Roman"/>
            <w:color w:val="0000FF"/>
            <w:sz w:val="24"/>
            <w:szCs w:val="24"/>
            <w:u w:val="single"/>
          </w:rPr>
          <w:t>I</w:t>
        </w:r>
        <w:r w:rsidRPr="00D102A5">
          <w:rPr>
            <w:rFonts w:ascii="Times New Roman" w:hAnsi="Times New Roman" w:cs="Times New Roman"/>
            <w:color w:val="0000FF"/>
            <w:spacing w:val="-1"/>
            <w:sz w:val="24"/>
            <w:szCs w:val="24"/>
            <w:u w:val="single"/>
          </w:rPr>
          <w:t>EE</w:t>
        </w:r>
        <w:r w:rsidRPr="00D102A5">
          <w:rPr>
            <w:rFonts w:ascii="Times New Roman" w:hAnsi="Times New Roman" w:cs="Times New Roman"/>
            <w:color w:val="0000FF"/>
            <w:sz w:val="24"/>
            <w:szCs w:val="24"/>
            <w:u w:val="single"/>
          </w:rPr>
          <w:t>E</w:t>
        </w:r>
      </w:hyperlink>
    </w:p>
    <w:p w14:paraId="239BDF65" w14:textId="77777777" w:rsidR="000E2966" w:rsidRPr="00D102A5" w:rsidRDefault="000E2966" w:rsidP="000E2966">
      <w:pPr>
        <w:spacing w:line="276" w:lineRule="auto"/>
        <w:ind w:firstLine="709"/>
        <w:contextualSpacing/>
        <w:jc w:val="both"/>
        <w:rPr>
          <w:rFonts w:ascii="Times New Roman" w:hAnsi="Times New Roman" w:cs="Times New Roman"/>
          <w:bCs/>
          <w:i/>
          <w:sz w:val="24"/>
          <w:szCs w:val="24"/>
        </w:rPr>
      </w:pPr>
      <w:r w:rsidRPr="00D102A5">
        <w:rPr>
          <w:rFonts w:ascii="Times New Roman" w:hAnsi="Times New Roman" w:cs="Times New Roman"/>
          <w:bCs/>
          <w:i/>
          <w:sz w:val="24"/>
          <w:szCs w:val="24"/>
        </w:rPr>
        <w:t>.</w:t>
      </w:r>
    </w:p>
    <w:p w14:paraId="2DD5F711" w14:textId="77777777" w:rsidR="000E2966" w:rsidRDefault="000E2966" w:rsidP="000E2966">
      <w:pPr>
        <w:rPr>
          <w:rFonts w:ascii="Times New Roman" w:eastAsia="Segoe UI" w:hAnsi="Times New Roman" w:cs="Times New Roman"/>
          <w:b/>
          <w:bCs/>
          <w:caps/>
          <w:kern w:val="32"/>
          <w:sz w:val="24"/>
          <w:szCs w:val="24"/>
          <w:lang w:val="x-none" w:eastAsia="x-none"/>
        </w:rPr>
      </w:pPr>
      <w:r>
        <w:rPr>
          <w:rFonts w:ascii="Times New Roman" w:hAnsi="Times New Roman"/>
        </w:rPr>
        <w:br w:type="page"/>
      </w:r>
    </w:p>
    <w:p w14:paraId="047404B2" w14:textId="77777777" w:rsidR="000E2966" w:rsidRPr="00F85F1F" w:rsidRDefault="000E2966" w:rsidP="000E2966">
      <w:pPr>
        <w:pStyle w:val="1f"/>
        <w:rPr>
          <w:rFonts w:ascii="Times New Roman" w:hAnsi="Times New Roman"/>
          <w:b w:val="0"/>
          <w:bCs w:val="0"/>
          <w:lang w:val="ru-RU"/>
        </w:rPr>
      </w:pPr>
      <w:r>
        <w:rPr>
          <w:rFonts w:ascii="Times New Roman" w:hAnsi="Times New Roman"/>
          <w:lang w:val="ru-RU"/>
        </w:rPr>
        <w:lastRenderedPageBreak/>
        <w:t>4. кон</w:t>
      </w:r>
      <w:r w:rsidRPr="00F85F1F">
        <w:rPr>
          <w:rFonts w:ascii="Times New Roman" w:hAnsi="Times New Roman"/>
        </w:rPr>
        <w:t xml:space="preserve">троль и оценка результатов </w:t>
      </w:r>
      <w:r w:rsidRPr="00F85F1F">
        <w:rPr>
          <w:rFonts w:ascii="Times New Roman" w:hAnsi="Times New Roman"/>
        </w:rPr>
        <w:br/>
        <w:t xml:space="preserve">освоения </w:t>
      </w:r>
      <w:r w:rsidRPr="00F85F1F">
        <w:rPr>
          <w:rFonts w:ascii="Times New Roman" w:hAnsi="Times New Roman"/>
          <w:lang w:val="ru-RU"/>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0"/>
        <w:gridCol w:w="3295"/>
        <w:gridCol w:w="2863"/>
      </w:tblGrid>
      <w:tr w:rsidR="000E2966" w:rsidRPr="00F85F1F" w14:paraId="3570BD6E" w14:textId="77777777" w:rsidTr="006158BE">
        <w:trPr>
          <w:trHeight w:val="519"/>
        </w:trPr>
        <w:tc>
          <w:tcPr>
            <w:tcW w:w="1802" w:type="pct"/>
            <w:vAlign w:val="center"/>
          </w:tcPr>
          <w:p w14:paraId="71E4D902" w14:textId="77777777" w:rsidR="000E2966" w:rsidRPr="00F85F1F" w:rsidRDefault="000E2966" w:rsidP="006158BE">
            <w:pPr>
              <w:suppressAutoHyphens/>
              <w:spacing w:line="276" w:lineRule="auto"/>
              <w:contextualSpacing/>
              <w:jc w:val="center"/>
              <w:rPr>
                <w:rFonts w:ascii="Times New Roman" w:hAnsi="Times New Roman" w:cs="Times New Roman"/>
                <w:b/>
                <w:iCs/>
                <w:sz w:val="24"/>
                <w:szCs w:val="24"/>
              </w:rPr>
            </w:pPr>
            <w:r w:rsidRPr="00F85F1F">
              <w:rPr>
                <w:rFonts w:ascii="Times New Roman" w:hAnsi="Times New Roman" w:cs="Times New Roman"/>
                <w:b/>
                <w:iCs/>
                <w:sz w:val="24"/>
                <w:szCs w:val="24"/>
              </w:rPr>
              <w:t>Результаты обучения</w:t>
            </w:r>
          </w:p>
        </w:tc>
        <w:tc>
          <w:tcPr>
            <w:tcW w:w="1711" w:type="pct"/>
            <w:vAlign w:val="center"/>
          </w:tcPr>
          <w:p w14:paraId="73661257" w14:textId="77777777" w:rsidR="000E2966" w:rsidRPr="00F85F1F" w:rsidRDefault="000E2966" w:rsidP="006158BE">
            <w:pPr>
              <w:suppressAutoHyphens/>
              <w:spacing w:line="276" w:lineRule="auto"/>
              <w:contextualSpacing/>
              <w:jc w:val="center"/>
              <w:rPr>
                <w:rFonts w:ascii="Times New Roman" w:hAnsi="Times New Roman" w:cs="Times New Roman"/>
                <w:b/>
                <w:sz w:val="24"/>
                <w:szCs w:val="24"/>
              </w:rPr>
            </w:pPr>
            <w:r w:rsidRPr="00F85F1F">
              <w:rPr>
                <w:rFonts w:ascii="Times New Roman" w:hAnsi="Times New Roman" w:cs="Times New Roman"/>
                <w:b/>
                <w:iCs/>
                <w:sz w:val="24"/>
                <w:szCs w:val="24"/>
              </w:rPr>
              <w:t>Показатели освоенности компетенций</w:t>
            </w:r>
          </w:p>
        </w:tc>
        <w:tc>
          <w:tcPr>
            <w:tcW w:w="1487" w:type="pct"/>
            <w:vAlign w:val="center"/>
          </w:tcPr>
          <w:p w14:paraId="2DDA941C" w14:textId="77777777" w:rsidR="000E2966" w:rsidRPr="00F85F1F" w:rsidRDefault="000E2966" w:rsidP="006158BE">
            <w:pPr>
              <w:suppressAutoHyphens/>
              <w:spacing w:line="276" w:lineRule="auto"/>
              <w:contextualSpacing/>
              <w:jc w:val="center"/>
              <w:rPr>
                <w:rFonts w:ascii="Times New Roman" w:hAnsi="Times New Roman" w:cs="Times New Roman"/>
                <w:b/>
                <w:sz w:val="24"/>
                <w:szCs w:val="24"/>
              </w:rPr>
            </w:pPr>
            <w:r w:rsidRPr="00F85F1F">
              <w:rPr>
                <w:rFonts w:ascii="Times New Roman" w:hAnsi="Times New Roman" w:cs="Times New Roman"/>
                <w:b/>
                <w:sz w:val="24"/>
                <w:szCs w:val="24"/>
              </w:rPr>
              <w:t>Методы оценки</w:t>
            </w:r>
          </w:p>
        </w:tc>
      </w:tr>
      <w:tr w:rsidR="000E2966" w:rsidRPr="00F85F1F" w14:paraId="28016020" w14:textId="77777777" w:rsidTr="006158BE">
        <w:trPr>
          <w:trHeight w:val="10186"/>
        </w:trPr>
        <w:tc>
          <w:tcPr>
            <w:tcW w:w="1802" w:type="pct"/>
          </w:tcPr>
          <w:p w14:paraId="411FF4D6" w14:textId="77777777" w:rsidR="000E2966" w:rsidRPr="00F85F1F" w:rsidRDefault="000E2966" w:rsidP="00FE4649">
            <w:pPr>
              <w:shd w:val="clear" w:color="auto" w:fill="FFFFFF"/>
              <w:autoSpaceDE w:val="0"/>
              <w:autoSpaceDN w:val="0"/>
              <w:adjustRightInd w:val="0"/>
              <w:rPr>
                <w:rFonts w:ascii="Times New Roman" w:hAnsi="Times New Roman" w:cs="Times New Roman"/>
                <w:b/>
                <w:sz w:val="24"/>
                <w:szCs w:val="24"/>
              </w:rPr>
            </w:pPr>
            <w:r w:rsidRPr="00F85F1F">
              <w:rPr>
                <w:rFonts w:ascii="Times New Roman" w:hAnsi="Times New Roman" w:cs="Times New Roman"/>
                <w:b/>
                <w:sz w:val="24"/>
                <w:szCs w:val="24"/>
              </w:rPr>
              <w:t xml:space="preserve">Знает: </w:t>
            </w:r>
          </w:p>
          <w:p w14:paraId="02008159" w14:textId="77777777" w:rsidR="000E2966" w:rsidRPr="00F85F1F" w:rsidRDefault="000E2966" w:rsidP="00FE4649">
            <w:pPr>
              <w:shd w:val="clear" w:color="auto" w:fill="FFFFFF"/>
              <w:autoSpaceDE w:val="0"/>
              <w:autoSpaceDN w:val="0"/>
              <w:adjustRightInd w:val="0"/>
              <w:rPr>
                <w:rFonts w:ascii="Times New Roman" w:hAnsi="Times New Roman" w:cs="Times New Roman"/>
                <w:sz w:val="24"/>
                <w:szCs w:val="24"/>
              </w:rPr>
            </w:pPr>
            <w:r w:rsidRPr="00F85F1F">
              <w:rPr>
                <w:rFonts w:ascii="Times New Roman" w:hAnsi="Times New Roman" w:cs="Times New Roman"/>
                <w:sz w:val="24"/>
                <w:szCs w:val="24"/>
              </w:rPr>
              <w:t>- основных понятий механизации и автоматизации сварочного производства;</w:t>
            </w:r>
          </w:p>
          <w:p w14:paraId="686EF15F" w14:textId="77777777" w:rsidR="000E2966" w:rsidRPr="00F85F1F" w:rsidRDefault="000E2966" w:rsidP="00FE4649">
            <w:pPr>
              <w:shd w:val="clear" w:color="auto" w:fill="FFFFFF"/>
              <w:autoSpaceDE w:val="0"/>
              <w:autoSpaceDN w:val="0"/>
              <w:adjustRightInd w:val="0"/>
              <w:rPr>
                <w:rFonts w:ascii="Times New Roman" w:hAnsi="Times New Roman" w:cs="Times New Roman"/>
                <w:sz w:val="24"/>
                <w:szCs w:val="24"/>
              </w:rPr>
            </w:pPr>
            <w:r w:rsidRPr="00F85F1F">
              <w:rPr>
                <w:rFonts w:ascii="Times New Roman" w:hAnsi="Times New Roman" w:cs="Times New Roman"/>
                <w:sz w:val="24"/>
                <w:szCs w:val="24"/>
              </w:rPr>
              <w:t>- видов автоматизации сборочно-сварочных работ.</w:t>
            </w:r>
          </w:p>
          <w:p w14:paraId="032EB2A4" w14:textId="77777777" w:rsidR="000E2966" w:rsidRPr="00F85F1F" w:rsidRDefault="000E2966" w:rsidP="00FE4649">
            <w:pPr>
              <w:rPr>
                <w:rFonts w:ascii="Times New Roman" w:hAnsi="Times New Roman" w:cs="Times New Roman"/>
                <w:sz w:val="24"/>
                <w:szCs w:val="24"/>
              </w:rPr>
            </w:pPr>
            <w:r w:rsidRPr="00F85F1F">
              <w:rPr>
                <w:rFonts w:ascii="Times New Roman" w:hAnsi="Times New Roman" w:cs="Times New Roman"/>
                <w:sz w:val="24"/>
                <w:szCs w:val="24"/>
              </w:rPr>
              <w:t>автоматизированные сборочно-сварочные линии</w:t>
            </w:r>
          </w:p>
          <w:p w14:paraId="318801FD" w14:textId="77777777" w:rsidR="000E2966" w:rsidRPr="00F85F1F" w:rsidRDefault="000E2966" w:rsidP="00FE4649">
            <w:pPr>
              <w:rPr>
                <w:rFonts w:ascii="Times New Roman" w:hAnsi="Times New Roman" w:cs="Times New Roman"/>
                <w:sz w:val="24"/>
                <w:szCs w:val="24"/>
              </w:rPr>
            </w:pPr>
            <w:r w:rsidRPr="00F85F1F">
              <w:rPr>
                <w:rFonts w:ascii="Times New Roman" w:hAnsi="Times New Roman" w:cs="Times New Roman"/>
                <w:sz w:val="24"/>
                <w:szCs w:val="24"/>
              </w:rPr>
              <w:t xml:space="preserve">- истории развития поточной линии; </w:t>
            </w:r>
          </w:p>
          <w:p w14:paraId="49C11A88" w14:textId="77777777" w:rsidR="000E2966" w:rsidRPr="00F85F1F" w:rsidRDefault="000E2966" w:rsidP="00FE4649">
            <w:pPr>
              <w:rPr>
                <w:rFonts w:ascii="Times New Roman" w:hAnsi="Times New Roman" w:cs="Times New Roman"/>
                <w:sz w:val="24"/>
                <w:szCs w:val="24"/>
              </w:rPr>
            </w:pPr>
            <w:r w:rsidRPr="00F85F1F">
              <w:rPr>
                <w:rFonts w:ascii="Times New Roman" w:hAnsi="Times New Roman" w:cs="Times New Roman"/>
                <w:sz w:val="24"/>
                <w:szCs w:val="24"/>
              </w:rPr>
              <w:t>- виды поточной линии;</w:t>
            </w:r>
          </w:p>
          <w:p w14:paraId="1023B92A" w14:textId="77777777" w:rsidR="000E2966" w:rsidRPr="00F85F1F" w:rsidRDefault="000E2966" w:rsidP="00FE4649">
            <w:pPr>
              <w:rPr>
                <w:rFonts w:ascii="Times New Roman" w:hAnsi="Times New Roman" w:cs="Times New Roman"/>
                <w:sz w:val="24"/>
                <w:szCs w:val="24"/>
              </w:rPr>
            </w:pPr>
            <w:r w:rsidRPr="00F85F1F">
              <w:rPr>
                <w:rFonts w:ascii="Times New Roman" w:hAnsi="Times New Roman" w:cs="Times New Roman"/>
                <w:sz w:val="24"/>
                <w:szCs w:val="24"/>
              </w:rPr>
              <w:t>- оснащения сварочного оборудования с программным управлением.</w:t>
            </w:r>
          </w:p>
          <w:p w14:paraId="458326FF" w14:textId="77777777" w:rsidR="000E2966" w:rsidRPr="00F85F1F" w:rsidRDefault="000E2966" w:rsidP="00FE4649">
            <w:pPr>
              <w:rPr>
                <w:rFonts w:ascii="Times New Roman" w:hAnsi="Times New Roman" w:cs="Times New Roman"/>
                <w:sz w:val="24"/>
                <w:szCs w:val="24"/>
              </w:rPr>
            </w:pPr>
            <w:r w:rsidRPr="00F85F1F">
              <w:rPr>
                <w:rFonts w:ascii="Times New Roman" w:hAnsi="Times New Roman" w:cs="Times New Roman"/>
                <w:sz w:val="24"/>
                <w:szCs w:val="24"/>
              </w:rPr>
              <w:t>- виды электрических приводов</w:t>
            </w:r>
          </w:p>
          <w:p w14:paraId="537BDAF4" w14:textId="77777777" w:rsidR="000E2966" w:rsidRPr="00F85F1F" w:rsidRDefault="000E2966" w:rsidP="00FE4649">
            <w:pPr>
              <w:shd w:val="clear" w:color="auto" w:fill="FFFFFF"/>
              <w:autoSpaceDE w:val="0"/>
              <w:autoSpaceDN w:val="0"/>
              <w:adjustRightInd w:val="0"/>
              <w:rPr>
                <w:rFonts w:ascii="Times New Roman" w:hAnsi="Times New Roman" w:cs="Times New Roman"/>
                <w:bCs/>
                <w:color w:val="000000"/>
                <w:sz w:val="24"/>
                <w:szCs w:val="24"/>
              </w:rPr>
            </w:pPr>
            <w:r w:rsidRPr="00F85F1F">
              <w:rPr>
                <w:rFonts w:ascii="Times New Roman" w:hAnsi="Times New Roman" w:cs="Times New Roman"/>
                <w:bCs/>
                <w:color w:val="000000"/>
                <w:sz w:val="24"/>
                <w:szCs w:val="24"/>
              </w:rPr>
              <w:t>- классификации промышленной электроники;</w:t>
            </w:r>
          </w:p>
          <w:p w14:paraId="518BA612" w14:textId="77777777" w:rsidR="000E2966" w:rsidRPr="00F85F1F" w:rsidRDefault="000E2966" w:rsidP="00FE4649">
            <w:pPr>
              <w:shd w:val="clear" w:color="auto" w:fill="FFFFFF"/>
              <w:autoSpaceDE w:val="0"/>
              <w:autoSpaceDN w:val="0"/>
              <w:adjustRightInd w:val="0"/>
              <w:rPr>
                <w:rFonts w:ascii="Times New Roman" w:hAnsi="Times New Roman" w:cs="Times New Roman"/>
                <w:bCs/>
                <w:color w:val="000000"/>
                <w:sz w:val="24"/>
                <w:szCs w:val="24"/>
              </w:rPr>
            </w:pPr>
            <w:r w:rsidRPr="00F85F1F">
              <w:rPr>
                <w:rFonts w:ascii="Times New Roman" w:hAnsi="Times New Roman" w:cs="Times New Roman"/>
                <w:bCs/>
                <w:color w:val="000000"/>
                <w:sz w:val="24"/>
                <w:szCs w:val="24"/>
              </w:rPr>
              <w:t>- системы взаимодействия между автоматизированными системами</w:t>
            </w:r>
          </w:p>
          <w:p w14:paraId="756EDBCC" w14:textId="77777777" w:rsidR="000E2966" w:rsidRPr="00F85F1F" w:rsidRDefault="000E2966" w:rsidP="00FE4649">
            <w:pPr>
              <w:rPr>
                <w:rFonts w:ascii="Times New Roman" w:hAnsi="Times New Roman" w:cs="Times New Roman"/>
                <w:bCs/>
                <w:sz w:val="24"/>
                <w:szCs w:val="24"/>
              </w:rPr>
            </w:pPr>
            <w:r w:rsidRPr="00F85F1F">
              <w:rPr>
                <w:rFonts w:ascii="Times New Roman" w:hAnsi="Times New Roman" w:cs="Times New Roman"/>
                <w:sz w:val="24"/>
                <w:szCs w:val="24"/>
              </w:rPr>
              <w:t>-</w:t>
            </w:r>
            <w:r w:rsidRPr="00F85F1F">
              <w:rPr>
                <w:rFonts w:ascii="Times New Roman" w:hAnsi="Times New Roman" w:cs="Times New Roman"/>
                <w:bCs/>
                <w:sz w:val="24"/>
                <w:szCs w:val="24"/>
              </w:rPr>
              <w:t xml:space="preserve"> виды, назначение промышленных роботов;</w:t>
            </w:r>
          </w:p>
          <w:p w14:paraId="38F32A74" w14:textId="77777777" w:rsidR="000E2966" w:rsidRPr="00F85F1F" w:rsidRDefault="000E2966" w:rsidP="00FE4649">
            <w:pPr>
              <w:rPr>
                <w:rFonts w:ascii="Times New Roman" w:hAnsi="Times New Roman" w:cs="Times New Roman"/>
                <w:bCs/>
                <w:sz w:val="24"/>
                <w:szCs w:val="24"/>
              </w:rPr>
            </w:pPr>
            <w:r w:rsidRPr="00F85F1F">
              <w:rPr>
                <w:rFonts w:ascii="Times New Roman" w:hAnsi="Times New Roman" w:cs="Times New Roman"/>
                <w:bCs/>
                <w:sz w:val="24"/>
                <w:szCs w:val="24"/>
              </w:rPr>
              <w:t>- расчет режимов сварки.</w:t>
            </w:r>
          </w:p>
          <w:p w14:paraId="63B07C08" w14:textId="77777777" w:rsidR="000E2966" w:rsidRPr="00F85F1F" w:rsidRDefault="000E2966" w:rsidP="00FE4649">
            <w:pPr>
              <w:rPr>
                <w:rFonts w:ascii="Times New Roman" w:hAnsi="Times New Roman" w:cs="Times New Roman"/>
                <w:b/>
                <w:bCs/>
                <w:sz w:val="24"/>
                <w:szCs w:val="24"/>
              </w:rPr>
            </w:pPr>
          </w:p>
          <w:p w14:paraId="04931B39" w14:textId="77777777" w:rsidR="000E2966" w:rsidRPr="00F85F1F" w:rsidRDefault="000E2966" w:rsidP="00FE4649">
            <w:pPr>
              <w:rPr>
                <w:rFonts w:ascii="Times New Roman" w:hAnsi="Times New Roman" w:cs="Times New Roman"/>
                <w:b/>
                <w:bCs/>
                <w:sz w:val="24"/>
                <w:szCs w:val="24"/>
              </w:rPr>
            </w:pPr>
          </w:p>
          <w:p w14:paraId="1A8804CB" w14:textId="77777777" w:rsidR="000E2966" w:rsidRPr="00F85F1F" w:rsidRDefault="000E2966" w:rsidP="00FE4649">
            <w:pPr>
              <w:rPr>
                <w:rFonts w:ascii="Times New Roman" w:hAnsi="Times New Roman" w:cs="Times New Roman"/>
                <w:b/>
                <w:bCs/>
                <w:sz w:val="24"/>
                <w:szCs w:val="24"/>
              </w:rPr>
            </w:pPr>
            <w:r w:rsidRPr="00F85F1F">
              <w:rPr>
                <w:rFonts w:ascii="Times New Roman" w:hAnsi="Times New Roman" w:cs="Times New Roman"/>
                <w:b/>
                <w:bCs/>
                <w:sz w:val="24"/>
                <w:szCs w:val="24"/>
              </w:rPr>
              <w:t>Умеет</w:t>
            </w:r>
          </w:p>
          <w:p w14:paraId="6F2CA43A" w14:textId="77777777" w:rsidR="000E2966" w:rsidRPr="00F85F1F" w:rsidRDefault="000E2966" w:rsidP="00FE4649">
            <w:pPr>
              <w:shd w:val="clear" w:color="auto" w:fill="FFFFFF"/>
              <w:autoSpaceDE w:val="0"/>
              <w:autoSpaceDN w:val="0"/>
              <w:adjustRightInd w:val="0"/>
              <w:rPr>
                <w:rFonts w:ascii="Times New Roman" w:hAnsi="Times New Roman" w:cs="Times New Roman"/>
                <w:bCs/>
                <w:sz w:val="24"/>
                <w:szCs w:val="24"/>
              </w:rPr>
            </w:pPr>
            <w:r w:rsidRPr="00F85F1F">
              <w:rPr>
                <w:rFonts w:ascii="Times New Roman" w:hAnsi="Times New Roman" w:cs="Times New Roman"/>
                <w:bCs/>
                <w:sz w:val="24"/>
                <w:szCs w:val="24"/>
              </w:rPr>
              <w:t>- выполнять расчеты режимов сварки.</w:t>
            </w:r>
          </w:p>
          <w:p w14:paraId="1EA54606" w14:textId="77777777" w:rsidR="000E2966" w:rsidRPr="00F85F1F" w:rsidRDefault="000E2966" w:rsidP="00FE4649">
            <w:pPr>
              <w:shd w:val="clear" w:color="auto" w:fill="FFFFFF"/>
              <w:autoSpaceDE w:val="0"/>
              <w:autoSpaceDN w:val="0"/>
              <w:adjustRightInd w:val="0"/>
              <w:rPr>
                <w:rFonts w:ascii="Times New Roman" w:hAnsi="Times New Roman" w:cs="Times New Roman"/>
                <w:sz w:val="24"/>
                <w:szCs w:val="24"/>
              </w:rPr>
            </w:pPr>
            <w:r w:rsidRPr="00F85F1F">
              <w:rPr>
                <w:rFonts w:ascii="Times New Roman" w:hAnsi="Times New Roman" w:cs="Times New Roman"/>
                <w:sz w:val="24"/>
                <w:szCs w:val="24"/>
              </w:rPr>
              <w:t>- подбирать сборочно-сварочного оборудования для конкретного узла или конструкции</w:t>
            </w:r>
          </w:p>
          <w:p w14:paraId="457C1EE2" w14:textId="77777777" w:rsidR="000E2966" w:rsidRPr="00F85F1F" w:rsidRDefault="000E2966" w:rsidP="00FE4649">
            <w:pPr>
              <w:shd w:val="clear" w:color="auto" w:fill="FFFFFF"/>
              <w:autoSpaceDE w:val="0"/>
              <w:autoSpaceDN w:val="0"/>
              <w:adjustRightInd w:val="0"/>
              <w:rPr>
                <w:rFonts w:ascii="Times New Roman" w:hAnsi="Times New Roman" w:cs="Times New Roman"/>
                <w:sz w:val="24"/>
                <w:szCs w:val="24"/>
              </w:rPr>
            </w:pPr>
            <w:r w:rsidRPr="00F85F1F">
              <w:rPr>
                <w:rFonts w:ascii="Times New Roman" w:hAnsi="Times New Roman" w:cs="Times New Roman"/>
                <w:sz w:val="24"/>
                <w:szCs w:val="24"/>
              </w:rPr>
              <w:t>-классифицировать датчики автоматизированных систем</w:t>
            </w:r>
          </w:p>
          <w:p w14:paraId="45B9A19D" w14:textId="77777777" w:rsidR="000E2966" w:rsidRPr="00F85F1F" w:rsidRDefault="000E2966" w:rsidP="00FE4649">
            <w:pPr>
              <w:shd w:val="clear" w:color="auto" w:fill="FFFFFF"/>
              <w:autoSpaceDE w:val="0"/>
              <w:autoSpaceDN w:val="0"/>
              <w:adjustRightInd w:val="0"/>
              <w:rPr>
                <w:rFonts w:ascii="Times New Roman" w:hAnsi="Times New Roman" w:cs="Times New Roman"/>
                <w:sz w:val="24"/>
                <w:szCs w:val="24"/>
              </w:rPr>
            </w:pPr>
            <w:r w:rsidRPr="00F85F1F">
              <w:rPr>
                <w:rFonts w:ascii="Times New Roman" w:hAnsi="Times New Roman" w:cs="Times New Roman"/>
                <w:sz w:val="24"/>
                <w:szCs w:val="24"/>
              </w:rPr>
              <w:t>-уметь выполнять расчет режимов сварки</w:t>
            </w:r>
          </w:p>
        </w:tc>
        <w:tc>
          <w:tcPr>
            <w:tcW w:w="1711" w:type="pct"/>
          </w:tcPr>
          <w:p w14:paraId="7D79D1E2" w14:textId="77777777" w:rsidR="000E2966" w:rsidRPr="00F85F1F" w:rsidRDefault="000E2966" w:rsidP="00FE4649">
            <w:pPr>
              <w:suppressAutoHyphens/>
              <w:contextualSpacing/>
              <w:rPr>
                <w:rFonts w:ascii="Times New Roman" w:hAnsi="Times New Roman" w:cs="Times New Roman"/>
                <w:sz w:val="24"/>
                <w:szCs w:val="24"/>
              </w:rPr>
            </w:pPr>
            <w:r w:rsidRPr="00F85F1F">
              <w:rPr>
                <w:rFonts w:ascii="Times New Roman" w:hAnsi="Times New Roman" w:cs="Times New Roman"/>
                <w:sz w:val="24"/>
                <w:szCs w:val="24"/>
              </w:rPr>
              <w:t>Анализирует показания контрольно-измерительных приборов.</w:t>
            </w:r>
          </w:p>
          <w:p w14:paraId="4575C0BD" w14:textId="77777777" w:rsidR="000E2966" w:rsidRPr="00F85F1F" w:rsidRDefault="000E2966" w:rsidP="00FE4649">
            <w:pPr>
              <w:suppressAutoHyphens/>
              <w:contextualSpacing/>
              <w:rPr>
                <w:rFonts w:ascii="Times New Roman" w:hAnsi="Times New Roman" w:cs="Times New Roman"/>
                <w:sz w:val="24"/>
                <w:szCs w:val="24"/>
              </w:rPr>
            </w:pPr>
            <w:r w:rsidRPr="00F85F1F">
              <w:rPr>
                <w:rFonts w:ascii="Times New Roman" w:hAnsi="Times New Roman" w:cs="Times New Roman"/>
                <w:sz w:val="24"/>
                <w:szCs w:val="24"/>
              </w:rPr>
              <w:t>Делает обоснованный выбор оборудования, средств механизации и автоматизации в профессиональной деятельности.</w:t>
            </w:r>
          </w:p>
          <w:p w14:paraId="516FF364" w14:textId="77777777" w:rsidR="000E2966" w:rsidRPr="00F85F1F" w:rsidRDefault="000E2966" w:rsidP="00FE4649">
            <w:pPr>
              <w:suppressAutoHyphens/>
              <w:contextualSpacing/>
              <w:rPr>
                <w:rFonts w:ascii="Times New Roman" w:hAnsi="Times New Roman" w:cs="Times New Roman"/>
                <w:sz w:val="24"/>
                <w:szCs w:val="24"/>
              </w:rPr>
            </w:pPr>
            <w:r w:rsidRPr="00F85F1F">
              <w:rPr>
                <w:rFonts w:ascii="Times New Roman" w:hAnsi="Times New Roman" w:cs="Times New Roman"/>
                <w:sz w:val="24"/>
                <w:szCs w:val="24"/>
              </w:rPr>
              <w:t>Демонстрирует знания назначения, классификации, устройства и принципа действия средств автоматики на производстве.</w:t>
            </w:r>
          </w:p>
          <w:p w14:paraId="4ED93046" w14:textId="77777777" w:rsidR="000E2966" w:rsidRPr="00F85F1F" w:rsidRDefault="000E2966" w:rsidP="00FE4649">
            <w:pPr>
              <w:suppressAutoHyphens/>
              <w:contextualSpacing/>
              <w:rPr>
                <w:rFonts w:ascii="Times New Roman" w:hAnsi="Times New Roman" w:cs="Times New Roman"/>
                <w:sz w:val="24"/>
                <w:szCs w:val="24"/>
              </w:rPr>
            </w:pPr>
            <w:r w:rsidRPr="00F85F1F">
              <w:rPr>
                <w:rFonts w:ascii="Times New Roman" w:hAnsi="Times New Roman" w:cs="Times New Roman"/>
                <w:sz w:val="24"/>
                <w:szCs w:val="24"/>
              </w:rPr>
              <w:t xml:space="preserve"> Демонстрирует знания элементов организации автоматического построения производства и умение управлять ими</w:t>
            </w:r>
          </w:p>
        </w:tc>
        <w:tc>
          <w:tcPr>
            <w:tcW w:w="1487" w:type="pct"/>
          </w:tcPr>
          <w:p w14:paraId="7D1DCB50" w14:textId="77777777" w:rsidR="000E2966" w:rsidRPr="00F85F1F" w:rsidRDefault="000E2966" w:rsidP="00FE4649">
            <w:pPr>
              <w:suppressAutoHyphens/>
              <w:contextualSpacing/>
              <w:rPr>
                <w:rFonts w:ascii="Times New Roman" w:hAnsi="Times New Roman" w:cs="Times New Roman"/>
                <w:sz w:val="24"/>
                <w:szCs w:val="24"/>
              </w:rPr>
            </w:pPr>
            <w:r w:rsidRPr="00F85F1F">
              <w:rPr>
                <w:rFonts w:ascii="Times New Roman" w:hAnsi="Times New Roman" w:cs="Times New Roman"/>
                <w:sz w:val="24"/>
                <w:szCs w:val="24"/>
              </w:rPr>
              <w:t>Текущий контроль,</w:t>
            </w:r>
          </w:p>
          <w:p w14:paraId="7B0DACC0" w14:textId="77777777" w:rsidR="000E2966" w:rsidRPr="00F85F1F" w:rsidRDefault="000E2966" w:rsidP="00FE4649">
            <w:pPr>
              <w:suppressAutoHyphens/>
              <w:contextualSpacing/>
              <w:rPr>
                <w:rFonts w:ascii="Times New Roman" w:hAnsi="Times New Roman" w:cs="Times New Roman"/>
                <w:sz w:val="24"/>
                <w:szCs w:val="24"/>
              </w:rPr>
            </w:pPr>
            <w:r w:rsidRPr="00F85F1F">
              <w:rPr>
                <w:rFonts w:ascii="Times New Roman" w:hAnsi="Times New Roman" w:cs="Times New Roman"/>
                <w:sz w:val="24"/>
                <w:szCs w:val="24"/>
              </w:rPr>
              <w:t xml:space="preserve">тестирование, </w:t>
            </w:r>
          </w:p>
          <w:p w14:paraId="56A94925" w14:textId="77777777" w:rsidR="000E2966" w:rsidRPr="00F85F1F" w:rsidRDefault="000E2966" w:rsidP="00FE4649">
            <w:pPr>
              <w:suppressAutoHyphens/>
              <w:contextualSpacing/>
              <w:rPr>
                <w:rFonts w:ascii="Times New Roman" w:hAnsi="Times New Roman" w:cs="Times New Roman"/>
                <w:sz w:val="24"/>
                <w:szCs w:val="24"/>
              </w:rPr>
            </w:pPr>
            <w:r w:rsidRPr="00F85F1F">
              <w:rPr>
                <w:rFonts w:ascii="Times New Roman" w:hAnsi="Times New Roman" w:cs="Times New Roman"/>
                <w:sz w:val="24"/>
                <w:szCs w:val="24"/>
              </w:rPr>
              <w:t>письменные задания,</w:t>
            </w:r>
          </w:p>
          <w:p w14:paraId="3767F2F9" w14:textId="77777777" w:rsidR="000E2966" w:rsidRPr="00F85F1F" w:rsidRDefault="000E2966" w:rsidP="00FE4649">
            <w:pPr>
              <w:suppressAutoHyphens/>
              <w:contextualSpacing/>
              <w:rPr>
                <w:rFonts w:ascii="Times New Roman" w:hAnsi="Times New Roman" w:cs="Times New Roman"/>
                <w:sz w:val="24"/>
                <w:szCs w:val="24"/>
              </w:rPr>
            </w:pPr>
            <w:r w:rsidRPr="00F85F1F">
              <w:rPr>
                <w:rFonts w:ascii="Times New Roman" w:hAnsi="Times New Roman" w:cs="Times New Roman"/>
                <w:sz w:val="24"/>
                <w:szCs w:val="24"/>
              </w:rPr>
              <w:t>самостоятельная работа.</w:t>
            </w:r>
          </w:p>
          <w:p w14:paraId="29E10ED4" w14:textId="77777777" w:rsidR="000E2966" w:rsidRPr="00F85F1F" w:rsidRDefault="000E2966" w:rsidP="00FE4649">
            <w:pPr>
              <w:suppressAutoHyphens/>
              <w:contextualSpacing/>
              <w:rPr>
                <w:rFonts w:ascii="Times New Roman" w:hAnsi="Times New Roman" w:cs="Times New Roman"/>
                <w:sz w:val="24"/>
                <w:szCs w:val="24"/>
              </w:rPr>
            </w:pPr>
            <w:r w:rsidRPr="00F85F1F">
              <w:rPr>
                <w:rFonts w:ascii="Times New Roman" w:hAnsi="Times New Roman" w:cs="Times New Roman"/>
                <w:sz w:val="24"/>
                <w:szCs w:val="24"/>
              </w:rPr>
              <w:t>Дифференцированный зачет.</w:t>
            </w:r>
          </w:p>
          <w:p w14:paraId="3A02A2B9" w14:textId="77777777" w:rsidR="000E2966" w:rsidRPr="00F85F1F" w:rsidRDefault="000E2966" w:rsidP="00FE4649">
            <w:pPr>
              <w:suppressAutoHyphens/>
              <w:contextualSpacing/>
              <w:rPr>
                <w:rFonts w:ascii="Times New Roman" w:hAnsi="Times New Roman" w:cs="Times New Roman"/>
                <w:sz w:val="24"/>
                <w:szCs w:val="24"/>
              </w:rPr>
            </w:pPr>
          </w:p>
          <w:p w14:paraId="12296688" w14:textId="77777777" w:rsidR="000E2966" w:rsidRPr="00F85F1F" w:rsidRDefault="000E2966" w:rsidP="00FE4649">
            <w:pPr>
              <w:suppressAutoHyphens/>
              <w:contextualSpacing/>
              <w:rPr>
                <w:rFonts w:ascii="Times New Roman" w:hAnsi="Times New Roman" w:cs="Times New Roman"/>
                <w:sz w:val="24"/>
                <w:szCs w:val="24"/>
              </w:rPr>
            </w:pPr>
          </w:p>
          <w:p w14:paraId="594F2248" w14:textId="77777777" w:rsidR="000E2966" w:rsidRPr="00F85F1F" w:rsidRDefault="000E2966" w:rsidP="00FE4649">
            <w:pPr>
              <w:suppressAutoHyphens/>
              <w:contextualSpacing/>
              <w:rPr>
                <w:rFonts w:ascii="Times New Roman" w:hAnsi="Times New Roman" w:cs="Times New Roman"/>
                <w:sz w:val="24"/>
                <w:szCs w:val="24"/>
              </w:rPr>
            </w:pPr>
          </w:p>
          <w:p w14:paraId="4BE30ACF" w14:textId="77777777" w:rsidR="000E2966" w:rsidRPr="00F85F1F" w:rsidRDefault="000E2966" w:rsidP="00FE4649">
            <w:pPr>
              <w:suppressAutoHyphens/>
              <w:contextualSpacing/>
              <w:rPr>
                <w:rFonts w:ascii="Times New Roman" w:hAnsi="Times New Roman" w:cs="Times New Roman"/>
                <w:sz w:val="24"/>
                <w:szCs w:val="24"/>
              </w:rPr>
            </w:pPr>
          </w:p>
          <w:p w14:paraId="60227B31" w14:textId="77777777" w:rsidR="000E2966" w:rsidRPr="00F85F1F" w:rsidRDefault="000E2966" w:rsidP="00FE4649">
            <w:pPr>
              <w:suppressAutoHyphens/>
              <w:contextualSpacing/>
              <w:rPr>
                <w:rFonts w:ascii="Times New Roman" w:hAnsi="Times New Roman" w:cs="Times New Roman"/>
                <w:sz w:val="24"/>
                <w:szCs w:val="24"/>
              </w:rPr>
            </w:pPr>
          </w:p>
          <w:p w14:paraId="25DCF865" w14:textId="77777777" w:rsidR="000E2966" w:rsidRPr="00F85F1F" w:rsidRDefault="000E2966" w:rsidP="00FE4649">
            <w:pPr>
              <w:suppressAutoHyphens/>
              <w:contextualSpacing/>
              <w:rPr>
                <w:rFonts w:ascii="Times New Roman" w:hAnsi="Times New Roman" w:cs="Times New Roman"/>
                <w:sz w:val="24"/>
                <w:szCs w:val="24"/>
              </w:rPr>
            </w:pPr>
          </w:p>
          <w:p w14:paraId="2931FC41" w14:textId="77777777" w:rsidR="000E2966" w:rsidRPr="00F85F1F" w:rsidRDefault="000E2966" w:rsidP="00FE4649">
            <w:pPr>
              <w:suppressAutoHyphens/>
              <w:contextualSpacing/>
              <w:rPr>
                <w:rFonts w:ascii="Times New Roman" w:hAnsi="Times New Roman" w:cs="Times New Roman"/>
                <w:sz w:val="24"/>
                <w:szCs w:val="24"/>
              </w:rPr>
            </w:pPr>
          </w:p>
          <w:p w14:paraId="7DA720FA" w14:textId="77777777" w:rsidR="000E2966" w:rsidRPr="00F85F1F" w:rsidRDefault="000E2966" w:rsidP="00FE4649">
            <w:pPr>
              <w:suppressAutoHyphens/>
              <w:contextualSpacing/>
              <w:rPr>
                <w:rFonts w:ascii="Times New Roman" w:hAnsi="Times New Roman" w:cs="Times New Roman"/>
                <w:sz w:val="24"/>
                <w:szCs w:val="24"/>
              </w:rPr>
            </w:pPr>
          </w:p>
          <w:p w14:paraId="0FA90F15" w14:textId="77777777" w:rsidR="000E2966" w:rsidRPr="00F85F1F" w:rsidRDefault="000E2966" w:rsidP="00FE4649">
            <w:pPr>
              <w:suppressAutoHyphens/>
              <w:contextualSpacing/>
              <w:rPr>
                <w:rFonts w:ascii="Times New Roman" w:hAnsi="Times New Roman" w:cs="Times New Roman"/>
                <w:sz w:val="24"/>
                <w:szCs w:val="24"/>
              </w:rPr>
            </w:pPr>
          </w:p>
          <w:p w14:paraId="63B460A2" w14:textId="77777777" w:rsidR="000E2966" w:rsidRPr="00F85F1F" w:rsidRDefault="000E2966" w:rsidP="00FE4649">
            <w:pPr>
              <w:suppressAutoHyphens/>
              <w:contextualSpacing/>
              <w:rPr>
                <w:rFonts w:ascii="Times New Roman" w:hAnsi="Times New Roman" w:cs="Times New Roman"/>
                <w:sz w:val="24"/>
                <w:szCs w:val="24"/>
              </w:rPr>
            </w:pPr>
          </w:p>
          <w:p w14:paraId="19EC160C" w14:textId="77777777" w:rsidR="000E2966" w:rsidRPr="00F85F1F" w:rsidRDefault="000E2966" w:rsidP="00FE4649">
            <w:pPr>
              <w:suppressAutoHyphens/>
              <w:contextualSpacing/>
              <w:rPr>
                <w:rFonts w:ascii="Times New Roman" w:hAnsi="Times New Roman" w:cs="Times New Roman"/>
                <w:sz w:val="24"/>
                <w:szCs w:val="24"/>
              </w:rPr>
            </w:pPr>
          </w:p>
          <w:p w14:paraId="1116931E" w14:textId="77777777" w:rsidR="000E2966" w:rsidRPr="00F85F1F" w:rsidRDefault="000E2966" w:rsidP="00FE4649">
            <w:pPr>
              <w:suppressAutoHyphens/>
              <w:contextualSpacing/>
              <w:rPr>
                <w:rFonts w:ascii="Times New Roman" w:hAnsi="Times New Roman" w:cs="Times New Roman"/>
                <w:sz w:val="24"/>
                <w:szCs w:val="24"/>
              </w:rPr>
            </w:pPr>
          </w:p>
          <w:p w14:paraId="2A16A7B0" w14:textId="77777777" w:rsidR="000E2966" w:rsidRPr="00F85F1F" w:rsidRDefault="000E2966" w:rsidP="00FE4649">
            <w:pPr>
              <w:suppressAutoHyphens/>
              <w:contextualSpacing/>
              <w:rPr>
                <w:rFonts w:ascii="Times New Roman" w:hAnsi="Times New Roman" w:cs="Times New Roman"/>
                <w:sz w:val="24"/>
                <w:szCs w:val="24"/>
              </w:rPr>
            </w:pPr>
          </w:p>
          <w:p w14:paraId="422BD0D9" w14:textId="77777777" w:rsidR="000E2966" w:rsidRPr="00F85F1F" w:rsidRDefault="000E2966" w:rsidP="00FE4649">
            <w:pPr>
              <w:suppressAutoHyphens/>
              <w:contextualSpacing/>
              <w:rPr>
                <w:rFonts w:ascii="Times New Roman" w:hAnsi="Times New Roman" w:cs="Times New Roman"/>
                <w:sz w:val="24"/>
                <w:szCs w:val="24"/>
              </w:rPr>
            </w:pPr>
          </w:p>
          <w:p w14:paraId="25F7DA5E" w14:textId="77777777" w:rsidR="000E2966" w:rsidRPr="00F85F1F" w:rsidRDefault="000E2966" w:rsidP="00FE4649">
            <w:pPr>
              <w:suppressAutoHyphens/>
              <w:contextualSpacing/>
              <w:rPr>
                <w:rFonts w:ascii="Times New Roman" w:hAnsi="Times New Roman" w:cs="Times New Roman"/>
                <w:sz w:val="24"/>
                <w:szCs w:val="24"/>
              </w:rPr>
            </w:pPr>
          </w:p>
          <w:p w14:paraId="30811134" w14:textId="77777777" w:rsidR="000E2966" w:rsidRPr="00F85F1F" w:rsidRDefault="000E2966" w:rsidP="00FE4649">
            <w:pPr>
              <w:suppressAutoHyphens/>
              <w:contextualSpacing/>
              <w:rPr>
                <w:rFonts w:ascii="Times New Roman" w:hAnsi="Times New Roman" w:cs="Times New Roman"/>
                <w:sz w:val="24"/>
                <w:szCs w:val="24"/>
              </w:rPr>
            </w:pPr>
            <w:r w:rsidRPr="00F85F1F">
              <w:rPr>
                <w:rFonts w:ascii="Times New Roman" w:hAnsi="Times New Roman" w:cs="Times New Roman"/>
                <w:sz w:val="24"/>
                <w:szCs w:val="24"/>
              </w:rPr>
              <w:t xml:space="preserve">Работа на практических занятиях. </w:t>
            </w:r>
          </w:p>
          <w:p w14:paraId="627DD58D" w14:textId="77777777" w:rsidR="000E2966" w:rsidRPr="00F85F1F" w:rsidRDefault="000E2966" w:rsidP="00FE4649">
            <w:pPr>
              <w:suppressAutoHyphens/>
              <w:contextualSpacing/>
              <w:rPr>
                <w:rFonts w:ascii="Times New Roman" w:hAnsi="Times New Roman" w:cs="Times New Roman"/>
                <w:sz w:val="24"/>
                <w:szCs w:val="24"/>
              </w:rPr>
            </w:pPr>
            <w:r w:rsidRPr="00F85F1F">
              <w:rPr>
                <w:rFonts w:ascii="Times New Roman" w:hAnsi="Times New Roman" w:cs="Times New Roman"/>
                <w:sz w:val="24"/>
                <w:szCs w:val="24"/>
              </w:rPr>
              <w:t>Оценка результатов выполнения практических заданий.</w:t>
            </w:r>
          </w:p>
          <w:p w14:paraId="10765E03" w14:textId="77777777" w:rsidR="000E2966" w:rsidRPr="00F85F1F" w:rsidRDefault="000E2966" w:rsidP="00FE4649">
            <w:pPr>
              <w:suppressAutoHyphens/>
              <w:contextualSpacing/>
              <w:rPr>
                <w:rFonts w:ascii="Times New Roman" w:hAnsi="Times New Roman" w:cs="Times New Roman"/>
                <w:sz w:val="24"/>
                <w:szCs w:val="24"/>
              </w:rPr>
            </w:pPr>
            <w:r w:rsidRPr="00F85F1F">
              <w:rPr>
                <w:rFonts w:ascii="Times New Roman" w:hAnsi="Times New Roman" w:cs="Times New Roman"/>
                <w:sz w:val="24"/>
                <w:szCs w:val="24"/>
              </w:rPr>
              <w:t>Подготовка к защите групповых заданий проектного характера.</w:t>
            </w:r>
          </w:p>
        </w:tc>
      </w:tr>
    </w:tbl>
    <w:p w14:paraId="57D16698" w14:textId="77777777" w:rsidR="000E2966" w:rsidRDefault="000E2966" w:rsidP="000E2966">
      <w:pPr>
        <w:rPr>
          <w:rFonts w:ascii="Times New Roman" w:hAnsi="Times New Roman" w:cs="Times New Roman"/>
          <w:b/>
          <w:bCs/>
          <w:sz w:val="18"/>
          <w:szCs w:val="18"/>
        </w:rPr>
      </w:pPr>
    </w:p>
    <w:p w14:paraId="1759AD30" w14:textId="77777777" w:rsidR="000E2966" w:rsidRPr="00FB50A0" w:rsidRDefault="000E2966" w:rsidP="000E2966">
      <w:pPr>
        <w:rPr>
          <w:rFonts w:ascii="Times New Roman" w:hAnsi="Times New Roman" w:cs="Times New Roman"/>
          <w:b/>
          <w:bCs/>
          <w:sz w:val="18"/>
          <w:szCs w:val="18"/>
        </w:rPr>
      </w:pPr>
    </w:p>
    <w:p w14:paraId="3FC13CC4" w14:textId="53E87A84" w:rsidR="000E2966" w:rsidRDefault="000E2966" w:rsidP="000E2966">
      <w:pPr>
        <w:rPr>
          <w:rFonts w:ascii="Times New Roman Полужирный" w:eastAsia="Segoe UI" w:hAnsi="Times New Roman Полужирный" w:cs="Times New Roman"/>
          <w:b/>
          <w:bCs/>
          <w:caps/>
          <w:kern w:val="32"/>
          <w:sz w:val="24"/>
          <w:szCs w:val="24"/>
          <w:lang w:val="x-none" w:eastAsia="x-none"/>
        </w:rPr>
      </w:pPr>
    </w:p>
    <w:sectPr w:rsidR="000E2966" w:rsidSect="001604E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7139D2" w14:textId="77777777" w:rsidR="003310A4" w:rsidRDefault="003310A4" w:rsidP="00A858FE">
      <w:r>
        <w:separator/>
      </w:r>
    </w:p>
  </w:endnote>
  <w:endnote w:type="continuationSeparator" w:id="0">
    <w:p w14:paraId="1FD071F4" w14:textId="77777777" w:rsidR="003310A4" w:rsidRDefault="003310A4"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Полужирный">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Semilight"/>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Liberation Serif">
    <w:altName w:val="Times New Roman"/>
    <w:charset w:val="CC"/>
    <w:family w:val="roman"/>
    <w:pitch w:val="variable"/>
    <w:sig w:usb0="00000000" w:usb1="500078FF" w:usb2="00000021" w:usb3="00000000" w:csb0="000001BF" w:csb1="00000000"/>
  </w:font>
  <w:font w:name="Franklin Gothic Medium">
    <w:panose1 w:val="020B06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MS Mincho"/>
    <w:charset w:val="80"/>
    <w:family w:val="auto"/>
    <w:pitch w:val="default"/>
    <w:sig w:usb0="00000000" w:usb1="00000000" w:usb2="00000010" w:usb3="00000000" w:csb0="00020000" w:csb1="00000000"/>
  </w:font>
  <w:font w:name="DengXian">
    <w:altName w:val="等线"/>
    <w:panose1 w:val="02010600030101010101"/>
    <w:charset w:val="86"/>
    <w:family w:val="auto"/>
    <w:pitch w:val="variable"/>
    <w:sig w:usb0="A00002BF" w:usb1="38CF7CFA" w:usb2="00000016" w:usb3="00000000" w:csb0="0004000F" w:csb1="00000000"/>
  </w:font>
  <w:font w:name="Century Schoolbook">
    <w:panose1 w:val="02040604050505020304"/>
    <w:charset w:val="CC"/>
    <w:family w:val="roman"/>
    <w:pitch w:val="variable"/>
    <w:sig w:usb0="00000287" w:usb1="00000000" w:usb2="00000000" w:usb3="00000000" w:csb0="0000009F" w:csb1="00000000"/>
  </w:font>
  <w:font w:name="Times New Roman ??????????">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9858A7" w14:textId="77777777" w:rsidR="006158BE" w:rsidRDefault="006158BE">
    <w:pPr>
      <w:pStyle w:val="af4"/>
      <w:spacing w:line="14" w:lineRule="auto"/>
      <w:rPr>
        <w:sz w:val="20"/>
      </w:rPr>
    </w:pPr>
    <w:r>
      <w:rPr>
        <w:noProof/>
      </w:rPr>
      <mc:AlternateContent>
        <mc:Choice Requires="wps">
          <w:drawing>
            <wp:anchor distT="0" distB="0" distL="0" distR="0" simplePos="0" relativeHeight="251659264" behindDoc="1" locked="0" layoutInCell="1" allowOverlap="1" wp14:anchorId="27FB3E02" wp14:editId="6C8691E4">
              <wp:simplePos x="0" y="0"/>
              <wp:positionH relativeFrom="page">
                <wp:posOffset>10072116</wp:posOffset>
              </wp:positionH>
              <wp:positionV relativeFrom="page">
                <wp:posOffset>6601290</wp:posOffset>
              </wp:positionV>
              <wp:extent cx="241300" cy="19431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14:paraId="726A2E82" w14:textId="7E6221C2" w:rsidR="006158BE" w:rsidRDefault="006158BE">
                          <w:pPr>
                            <w:pStyle w:val="af4"/>
                            <w:spacing w:before="10"/>
                          </w:pPr>
                          <w:r>
                            <w:rPr>
                              <w:spacing w:val="-5"/>
                            </w:rPr>
                            <w:fldChar w:fldCharType="begin"/>
                          </w:r>
                          <w:r>
                            <w:rPr>
                              <w:spacing w:val="-5"/>
                            </w:rPr>
                            <w:instrText xml:space="preserve"> PAGE </w:instrText>
                          </w:r>
                          <w:r>
                            <w:rPr>
                              <w:spacing w:val="-5"/>
                            </w:rPr>
                            <w:fldChar w:fldCharType="separate"/>
                          </w:r>
                          <w:r w:rsidR="006F5AFB">
                            <w:rPr>
                              <w:noProof/>
                              <w:spacing w:val="-5"/>
                            </w:rPr>
                            <w:t>50</w:t>
                          </w:r>
                          <w:r>
                            <w:rPr>
                              <w:spacing w:val="-5"/>
                            </w:rPr>
                            <w:fldChar w:fldCharType="end"/>
                          </w:r>
                        </w:p>
                      </w:txbxContent>
                    </wps:txbx>
                    <wps:bodyPr wrap="square" lIns="0" tIns="0" rIns="0" bIns="0" rtlCol="0">
                      <a:noAutofit/>
                    </wps:bodyPr>
                  </wps:wsp>
                </a:graphicData>
              </a:graphic>
            </wp:anchor>
          </w:drawing>
        </mc:Choice>
        <mc:Fallback>
          <w:pict>
            <v:shapetype w14:anchorId="27FB3E02" id="_x0000_t202" coordsize="21600,21600" o:spt="202" path="m,l,21600r21600,l21600,xe">
              <v:stroke joinstyle="miter"/>
              <v:path gradientshapeok="t" o:connecttype="rect"/>
            </v:shapetype>
            <v:shape id="Textbox 3" o:spid="_x0000_s1026" type="#_x0000_t202" style="position:absolute;left:0;text-align:left;margin-left:793.1pt;margin-top:519.8pt;width:19pt;height:15.3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" filled="f" stroked="f">
              <v:path arrowok="t"/>
              <v:textbox inset="0,0,0,0">
                <w:txbxContent>
                  <w:p w14:paraId="726A2E82" w14:textId="7E6221C2" w:rsidR="006158BE" w:rsidRDefault="006158BE">
                    <w:pPr>
                      <w:pStyle w:val="af4"/>
                      <w:spacing w:before="10"/>
                    </w:pPr>
                    <w:r>
                      <w:rPr>
                        <w:spacing w:val="-5"/>
                      </w:rPr>
                      <w:fldChar w:fldCharType="begin"/>
                    </w:r>
                    <w:r>
                      <w:rPr>
                        <w:spacing w:val="-5"/>
                      </w:rPr>
                      <w:instrText xml:space="preserve"> PAGE </w:instrText>
                    </w:r>
                    <w:r>
                      <w:rPr>
                        <w:spacing w:val="-5"/>
                      </w:rPr>
                      <w:fldChar w:fldCharType="separate"/>
                    </w:r>
                    <w:r w:rsidR="006F5AFB">
                      <w:rPr>
                        <w:noProof/>
                        <w:spacing w:val="-5"/>
                      </w:rPr>
                      <w:t>50</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D1D80E" w14:textId="77777777" w:rsidR="003310A4" w:rsidRDefault="003310A4" w:rsidP="00A858FE">
      <w:r>
        <w:separator/>
      </w:r>
    </w:p>
  </w:footnote>
  <w:footnote w:type="continuationSeparator" w:id="0">
    <w:p w14:paraId="44AC2981" w14:textId="77777777" w:rsidR="003310A4" w:rsidRDefault="003310A4" w:rsidP="00A858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906F4" w14:textId="77777777" w:rsidR="006158BE" w:rsidRDefault="006158BE">
    <w:pPr>
      <w:pStyle w:val="ac"/>
      <w:jc w:val="center"/>
    </w:pPr>
    <w:r>
      <w:fldChar w:fldCharType="begin"/>
    </w:r>
    <w:r>
      <w:instrText xml:space="preserve"> PAGE   \* MERGEFORMAT </w:instrText>
    </w:r>
    <w:r>
      <w:fldChar w:fldCharType="separate"/>
    </w:r>
    <w:r>
      <w:rPr>
        <w:noProof/>
      </w:rPr>
      <w:t>48</w:t>
    </w:r>
    <w:r>
      <w:rPr>
        <w:noProof/>
      </w:rPr>
      <w:fldChar w:fldCharType="end"/>
    </w:r>
  </w:p>
  <w:p w14:paraId="462CBB0F" w14:textId="77777777" w:rsidR="006158BE" w:rsidRDefault="006158BE">
    <w:pPr>
      <w:pStyle w:val="ac"/>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AF745" w14:textId="77777777" w:rsidR="006158BE" w:rsidRDefault="006158BE">
    <w:pPr>
      <w:pStyle w:val="ac"/>
      <w:jc w:val="center"/>
    </w:pPr>
    <w:r>
      <w:fldChar w:fldCharType="begin"/>
    </w:r>
    <w:r>
      <w:instrText xml:space="preserve"> PAGE   \* MERGEFORMAT </w:instrText>
    </w:r>
    <w:r>
      <w:fldChar w:fldCharType="separate"/>
    </w:r>
    <w:r>
      <w:rPr>
        <w:noProof/>
      </w:rPr>
      <w:t>48</w:t>
    </w:r>
    <w:r>
      <w:rPr>
        <w:noProof/>
      </w:rPr>
      <w:fldChar w:fldCharType="end"/>
    </w:r>
  </w:p>
  <w:p w14:paraId="3B8CC133" w14:textId="77777777" w:rsidR="006158BE" w:rsidRDefault="006158BE">
    <w:pPr>
      <w:pStyle w:val="ac"/>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0454494"/>
      <w:docPartObj>
        <w:docPartGallery w:val="Page Numbers (Top of Page)"/>
        <w:docPartUnique/>
      </w:docPartObj>
    </w:sdtPr>
    <w:sdtContent>
      <w:p w14:paraId="24AD8477" w14:textId="02C9ABE1" w:rsidR="006158BE" w:rsidRDefault="006158BE">
        <w:pPr>
          <w:pStyle w:val="ac"/>
          <w:jc w:val="center"/>
        </w:pPr>
        <w:r>
          <w:fldChar w:fldCharType="begin"/>
        </w:r>
        <w:r>
          <w:instrText>PAGE   \* MERGEFORMAT</w:instrText>
        </w:r>
        <w:r>
          <w:fldChar w:fldCharType="separate"/>
        </w:r>
        <w:r w:rsidR="006F5AFB">
          <w:rPr>
            <w:noProof/>
          </w:rPr>
          <w:t>50</w:t>
        </w:r>
        <w:r>
          <w:fldChar w:fldCharType="end"/>
        </w:r>
      </w:p>
    </w:sdtContent>
  </w:sdt>
  <w:p w14:paraId="2FBF91D6" w14:textId="77777777" w:rsidR="006158BE" w:rsidRDefault="006158BE">
    <w:pPr>
      <w:pStyle w:val="ac"/>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ABD28" w14:textId="77777777" w:rsidR="006158BE" w:rsidRDefault="006158BE">
    <w:pPr>
      <w:pStyle w:val="ac"/>
      <w:jc w:val="center"/>
    </w:pPr>
    <w:r>
      <w:fldChar w:fldCharType="begin"/>
    </w:r>
    <w:r>
      <w:instrText xml:space="preserve"> PAGE   \* MERGEFORMAT </w:instrText>
    </w:r>
    <w:r>
      <w:fldChar w:fldCharType="separate"/>
    </w:r>
    <w:r>
      <w:rPr>
        <w:noProof/>
      </w:rPr>
      <w:t>48</w:t>
    </w:r>
    <w:r>
      <w:rPr>
        <w:noProof/>
      </w:rPr>
      <w:fldChar w:fldCharType="end"/>
    </w:r>
  </w:p>
  <w:p w14:paraId="45976C51" w14:textId="77777777" w:rsidR="006158BE" w:rsidRDefault="006158BE">
    <w:pPr>
      <w:pStyle w:val="ac"/>
    </w:pP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5E8394" w14:textId="77777777" w:rsidR="006158BE" w:rsidRDefault="006158BE">
    <w:pPr>
      <w:pStyle w:val="ac"/>
      <w:jc w:val="center"/>
    </w:pPr>
    <w:r>
      <w:fldChar w:fldCharType="begin"/>
    </w:r>
    <w:r>
      <w:instrText xml:space="preserve"> PAGE   \* MERGEFORMAT </w:instrText>
    </w:r>
    <w:r>
      <w:fldChar w:fldCharType="separate"/>
    </w:r>
    <w:r>
      <w:rPr>
        <w:noProof/>
      </w:rPr>
      <w:t>48</w:t>
    </w:r>
    <w:r>
      <w:rPr>
        <w:noProof/>
      </w:rPr>
      <w:fldChar w:fldCharType="end"/>
    </w:r>
  </w:p>
  <w:p w14:paraId="0CEAB323" w14:textId="77777777" w:rsidR="006158BE" w:rsidRDefault="006158BE">
    <w:pPr>
      <w:pStyle w:val="ac"/>
    </w:pP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25D99E" w14:textId="5AFE6836" w:rsidR="006158BE" w:rsidRDefault="006158BE">
    <w:pPr>
      <w:pStyle w:val="ac"/>
      <w:jc w:val="center"/>
    </w:pPr>
    <w:r>
      <w:fldChar w:fldCharType="begin"/>
    </w:r>
    <w:r>
      <w:instrText>PAGE   \* MERGEFORMAT</w:instrText>
    </w:r>
    <w:r>
      <w:fldChar w:fldCharType="separate"/>
    </w:r>
    <w:r w:rsidR="006F5AFB">
      <w:rPr>
        <w:noProof/>
      </w:rPr>
      <w:t>60</w:t>
    </w:r>
    <w:r>
      <w:rPr>
        <w:noProof/>
      </w:rPr>
      <w:fldChar w:fldCharType="end"/>
    </w:r>
  </w:p>
  <w:p w14:paraId="681A442F" w14:textId="77777777" w:rsidR="006158BE" w:rsidRDefault="006158BE">
    <w:pPr>
      <w:pStyle w:val="ac"/>
    </w:pP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D83ADE" w14:textId="77777777" w:rsidR="006158BE" w:rsidRDefault="006158BE">
    <w:pPr>
      <w:pStyle w:val="ac"/>
      <w:jc w:val="center"/>
    </w:pPr>
    <w:r>
      <w:fldChar w:fldCharType="begin"/>
    </w:r>
    <w:r>
      <w:instrText xml:space="preserve"> PAGE   \* MERGEFORMAT </w:instrText>
    </w:r>
    <w:r>
      <w:fldChar w:fldCharType="separate"/>
    </w:r>
    <w:r>
      <w:rPr>
        <w:noProof/>
      </w:rPr>
      <w:t>48</w:t>
    </w:r>
    <w:r>
      <w:rPr>
        <w:noProof/>
      </w:rPr>
      <w:fldChar w:fldCharType="end"/>
    </w:r>
  </w:p>
  <w:p w14:paraId="36571FB4" w14:textId="77777777" w:rsidR="006158BE" w:rsidRDefault="006158BE">
    <w:pPr>
      <w:pStyle w:val="ac"/>
    </w:pP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B1A5E" w14:textId="77777777" w:rsidR="006158BE" w:rsidRDefault="006158BE">
    <w:pPr>
      <w:pStyle w:val="ac"/>
      <w:jc w:val="center"/>
    </w:pPr>
    <w:r>
      <w:fldChar w:fldCharType="begin"/>
    </w:r>
    <w:r>
      <w:instrText xml:space="preserve"> PAGE   \* MERGEFORMAT </w:instrText>
    </w:r>
    <w:r>
      <w:fldChar w:fldCharType="separate"/>
    </w:r>
    <w:r>
      <w:rPr>
        <w:noProof/>
      </w:rPr>
      <w:t>48</w:t>
    </w:r>
    <w:r>
      <w:rPr>
        <w:noProof/>
      </w:rPr>
      <w:fldChar w:fldCharType="end"/>
    </w:r>
  </w:p>
  <w:p w14:paraId="2D7F46DD" w14:textId="77777777" w:rsidR="006158BE" w:rsidRDefault="006158BE">
    <w:pPr>
      <w:pStyle w:val="ac"/>
    </w:pP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528247"/>
      <w:docPartObj>
        <w:docPartGallery w:val="Page Numbers (Top of Page)"/>
        <w:docPartUnique/>
      </w:docPartObj>
    </w:sdtPr>
    <w:sdtContent>
      <w:p w14:paraId="3761A01A" w14:textId="35D0CB4D" w:rsidR="006158BE" w:rsidRDefault="006158BE">
        <w:pPr>
          <w:pStyle w:val="ac"/>
          <w:jc w:val="center"/>
        </w:pPr>
        <w:r>
          <w:fldChar w:fldCharType="begin"/>
        </w:r>
        <w:r>
          <w:instrText>PAGE   \* MERGEFORMAT</w:instrText>
        </w:r>
        <w:r>
          <w:fldChar w:fldCharType="separate"/>
        </w:r>
        <w:r w:rsidR="006F5AFB">
          <w:rPr>
            <w:noProof/>
          </w:rPr>
          <w:t>73</w:t>
        </w:r>
        <w:r>
          <w:fldChar w:fldCharType="end"/>
        </w:r>
      </w:p>
    </w:sdtContent>
  </w:sdt>
  <w:p w14:paraId="3747DC70" w14:textId="77777777" w:rsidR="006158BE" w:rsidRDefault="006158BE">
    <w:pPr>
      <w:pStyle w:val="ac"/>
    </w:pPr>
  </w:p>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F0A58" w14:textId="77777777" w:rsidR="006158BE" w:rsidRDefault="006158BE">
    <w:pPr>
      <w:pStyle w:val="ac"/>
      <w:jc w:val="center"/>
    </w:pPr>
    <w:r>
      <w:fldChar w:fldCharType="begin"/>
    </w:r>
    <w:r>
      <w:instrText xml:space="preserve"> PAGE   \* MERGEFORMAT </w:instrText>
    </w:r>
    <w:r>
      <w:fldChar w:fldCharType="separate"/>
    </w:r>
    <w:r>
      <w:rPr>
        <w:noProof/>
      </w:rPr>
      <w:t>48</w:t>
    </w:r>
    <w:r>
      <w:rPr>
        <w:noProof/>
      </w:rPr>
      <w:fldChar w:fldCharType="end"/>
    </w:r>
  </w:p>
  <w:p w14:paraId="08DCB853" w14:textId="77777777" w:rsidR="006158BE" w:rsidRDefault="006158BE">
    <w:pPr>
      <w:pStyle w:val="ac"/>
    </w:pPr>
  </w:p>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8BED2" w14:textId="77777777" w:rsidR="006158BE" w:rsidRDefault="006158BE">
    <w:pPr>
      <w:pStyle w:val="ac"/>
      <w:jc w:val="center"/>
    </w:pPr>
    <w:r>
      <w:fldChar w:fldCharType="begin"/>
    </w:r>
    <w:r>
      <w:instrText xml:space="preserve"> PAGE   \* MERGEFORMAT </w:instrText>
    </w:r>
    <w:r>
      <w:fldChar w:fldCharType="separate"/>
    </w:r>
    <w:r>
      <w:rPr>
        <w:noProof/>
      </w:rPr>
      <w:t>48</w:t>
    </w:r>
    <w:r>
      <w:rPr>
        <w:noProof/>
      </w:rPr>
      <w:fldChar w:fldCharType="end"/>
    </w:r>
  </w:p>
  <w:p w14:paraId="65BD4E89" w14:textId="77777777" w:rsidR="006158BE" w:rsidRDefault="006158BE">
    <w:pPr>
      <w:pStyle w:val="a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168EC" w14:textId="488F0049" w:rsidR="006158BE" w:rsidRDefault="006158BE">
    <w:pPr>
      <w:pStyle w:val="ac"/>
      <w:jc w:val="center"/>
    </w:pPr>
    <w:r>
      <w:fldChar w:fldCharType="begin"/>
    </w:r>
    <w:r>
      <w:instrText>PAGE   \* MERGEFORMAT</w:instrText>
    </w:r>
    <w:r>
      <w:fldChar w:fldCharType="separate"/>
    </w:r>
    <w:r w:rsidR="006F5AFB">
      <w:rPr>
        <w:noProof/>
      </w:rPr>
      <w:t>1</w:t>
    </w:r>
    <w:r>
      <w:fldChar w:fldCharType="end"/>
    </w:r>
  </w:p>
  <w:p w14:paraId="66C31886" w14:textId="77777777" w:rsidR="006158BE" w:rsidRDefault="006158BE">
    <w:pPr>
      <w:pStyle w:val="ac"/>
    </w:pPr>
  </w:p>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993083"/>
      <w:docPartObj>
        <w:docPartGallery w:val="Page Numbers (Top of Page)"/>
        <w:docPartUnique/>
      </w:docPartObj>
    </w:sdtPr>
    <w:sdtContent>
      <w:p w14:paraId="43F929C7" w14:textId="03B09305" w:rsidR="006158BE" w:rsidRDefault="006158BE">
        <w:pPr>
          <w:pStyle w:val="ac"/>
          <w:jc w:val="center"/>
        </w:pPr>
        <w:r>
          <w:fldChar w:fldCharType="begin"/>
        </w:r>
        <w:r>
          <w:instrText>PAGE   \* MERGEFORMAT</w:instrText>
        </w:r>
        <w:r>
          <w:fldChar w:fldCharType="separate"/>
        </w:r>
        <w:r w:rsidR="006F5AFB">
          <w:rPr>
            <w:noProof/>
          </w:rPr>
          <w:t>86</w:t>
        </w:r>
        <w:r>
          <w:fldChar w:fldCharType="end"/>
        </w:r>
      </w:p>
    </w:sdtContent>
  </w:sdt>
  <w:p w14:paraId="48C4A24A" w14:textId="77777777" w:rsidR="006158BE" w:rsidRDefault="006158BE">
    <w:pPr>
      <w:pStyle w:val="ac"/>
    </w:pPr>
  </w:p>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B5388" w14:textId="77777777" w:rsidR="006158BE" w:rsidRDefault="006158BE">
    <w:pPr>
      <w:pStyle w:val="ac"/>
      <w:jc w:val="center"/>
    </w:pPr>
    <w:r>
      <w:fldChar w:fldCharType="begin"/>
    </w:r>
    <w:r>
      <w:instrText xml:space="preserve"> PAGE   \* MERGEFORMAT </w:instrText>
    </w:r>
    <w:r>
      <w:fldChar w:fldCharType="separate"/>
    </w:r>
    <w:r>
      <w:rPr>
        <w:noProof/>
      </w:rPr>
      <w:t>48</w:t>
    </w:r>
    <w:r>
      <w:rPr>
        <w:noProof/>
      </w:rPr>
      <w:fldChar w:fldCharType="end"/>
    </w:r>
  </w:p>
  <w:p w14:paraId="7DB05FB2" w14:textId="77777777" w:rsidR="006158BE" w:rsidRDefault="006158BE">
    <w:pPr>
      <w:pStyle w:val="ac"/>
    </w:pPr>
  </w:p>
</w:hdr>
</file>

<file path=word/header2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F7CA0" w14:textId="77777777" w:rsidR="006158BE" w:rsidRDefault="006158BE">
    <w:pPr>
      <w:pStyle w:val="ac"/>
      <w:jc w:val="center"/>
    </w:pPr>
    <w:r>
      <w:fldChar w:fldCharType="begin"/>
    </w:r>
    <w:r>
      <w:instrText xml:space="preserve"> PAGE   \* MERGEFORMAT </w:instrText>
    </w:r>
    <w:r>
      <w:fldChar w:fldCharType="separate"/>
    </w:r>
    <w:r>
      <w:rPr>
        <w:noProof/>
      </w:rPr>
      <w:t>48</w:t>
    </w:r>
    <w:r>
      <w:rPr>
        <w:noProof/>
      </w:rPr>
      <w:fldChar w:fldCharType="end"/>
    </w:r>
  </w:p>
  <w:p w14:paraId="7CFCC4D6" w14:textId="77777777" w:rsidR="006158BE" w:rsidRDefault="006158BE">
    <w:pPr>
      <w:pStyle w:val="ac"/>
    </w:pPr>
  </w:p>
</w:hdr>
</file>

<file path=word/header2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9409446"/>
      <w:docPartObj>
        <w:docPartGallery w:val="Page Numbers (Top of Page)"/>
        <w:docPartUnique/>
      </w:docPartObj>
    </w:sdtPr>
    <w:sdtContent>
      <w:p w14:paraId="26710464" w14:textId="51B3DE83" w:rsidR="006158BE" w:rsidRDefault="006158BE">
        <w:pPr>
          <w:pStyle w:val="ac"/>
          <w:jc w:val="center"/>
        </w:pPr>
        <w:r>
          <w:fldChar w:fldCharType="begin"/>
        </w:r>
        <w:r>
          <w:instrText>PAGE   \* MERGEFORMAT</w:instrText>
        </w:r>
        <w:r>
          <w:fldChar w:fldCharType="separate"/>
        </w:r>
        <w:r w:rsidR="006F5AFB">
          <w:rPr>
            <w:noProof/>
          </w:rPr>
          <w:t>100</w:t>
        </w:r>
        <w:r>
          <w:fldChar w:fldCharType="end"/>
        </w:r>
      </w:p>
    </w:sdtContent>
  </w:sdt>
  <w:p w14:paraId="58C22A06" w14:textId="77777777" w:rsidR="006158BE" w:rsidRDefault="006158BE">
    <w:pPr>
      <w:pStyle w:val="ac"/>
    </w:pPr>
  </w:p>
</w:hdr>
</file>

<file path=word/header2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8148A" w14:textId="77777777" w:rsidR="006158BE" w:rsidRDefault="006158BE">
    <w:pPr>
      <w:pStyle w:val="ac"/>
      <w:jc w:val="center"/>
    </w:pPr>
    <w:r>
      <w:fldChar w:fldCharType="begin"/>
    </w:r>
    <w:r>
      <w:instrText xml:space="preserve"> PAGE   \* MERGEFORMAT </w:instrText>
    </w:r>
    <w:r>
      <w:fldChar w:fldCharType="separate"/>
    </w:r>
    <w:r>
      <w:rPr>
        <w:noProof/>
      </w:rPr>
      <w:t>48</w:t>
    </w:r>
    <w:r>
      <w:rPr>
        <w:noProof/>
      </w:rPr>
      <w:fldChar w:fldCharType="end"/>
    </w:r>
  </w:p>
  <w:p w14:paraId="7A78DF73" w14:textId="77777777" w:rsidR="006158BE" w:rsidRDefault="006158BE">
    <w:pPr>
      <w:pStyle w:val="ac"/>
    </w:pPr>
  </w:p>
</w:hdr>
</file>

<file path=word/header2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18A11B" w14:textId="77777777" w:rsidR="006158BE" w:rsidRDefault="006158BE">
    <w:pPr>
      <w:pStyle w:val="ac"/>
      <w:jc w:val="center"/>
    </w:pPr>
    <w:r>
      <w:fldChar w:fldCharType="begin"/>
    </w:r>
    <w:r>
      <w:instrText xml:space="preserve"> PAGE   \* MERGEFORMAT </w:instrText>
    </w:r>
    <w:r>
      <w:fldChar w:fldCharType="separate"/>
    </w:r>
    <w:r>
      <w:rPr>
        <w:noProof/>
      </w:rPr>
      <w:t>48</w:t>
    </w:r>
    <w:r>
      <w:rPr>
        <w:noProof/>
      </w:rPr>
      <w:fldChar w:fldCharType="end"/>
    </w:r>
  </w:p>
  <w:p w14:paraId="40E98018" w14:textId="77777777" w:rsidR="006158BE" w:rsidRDefault="006158BE">
    <w:pPr>
      <w:pStyle w:val="ac"/>
    </w:pPr>
  </w:p>
</w:hdr>
</file>

<file path=word/header2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7246747"/>
      <w:docPartObj>
        <w:docPartGallery w:val="Page Numbers (Top of Page)"/>
        <w:docPartUnique/>
      </w:docPartObj>
    </w:sdtPr>
    <w:sdtContent>
      <w:p w14:paraId="3CDA1E3E" w14:textId="2E4DD0C4" w:rsidR="006158BE" w:rsidRDefault="006158BE">
        <w:pPr>
          <w:pStyle w:val="ac"/>
          <w:jc w:val="center"/>
        </w:pPr>
        <w:r>
          <w:fldChar w:fldCharType="begin"/>
        </w:r>
        <w:r>
          <w:instrText>PAGE   \* MERGEFORMAT</w:instrText>
        </w:r>
        <w:r>
          <w:fldChar w:fldCharType="separate"/>
        </w:r>
        <w:r w:rsidR="006F5AFB">
          <w:rPr>
            <w:noProof/>
          </w:rPr>
          <w:t>111</w:t>
        </w:r>
        <w:r>
          <w:fldChar w:fldCharType="end"/>
        </w:r>
      </w:p>
    </w:sdtContent>
  </w:sdt>
  <w:p w14:paraId="16C6F888" w14:textId="77777777" w:rsidR="006158BE" w:rsidRDefault="006158BE">
    <w:pPr>
      <w:pStyle w:val="ac"/>
    </w:pPr>
  </w:p>
</w:hdr>
</file>

<file path=word/header2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EE6EB" w14:textId="77777777" w:rsidR="006158BE" w:rsidRDefault="006158BE">
    <w:pPr>
      <w:pStyle w:val="ac"/>
      <w:jc w:val="center"/>
    </w:pPr>
    <w:r>
      <w:fldChar w:fldCharType="begin"/>
    </w:r>
    <w:r>
      <w:instrText xml:space="preserve"> PAGE   \* MERGEFORMAT </w:instrText>
    </w:r>
    <w:r>
      <w:fldChar w:fldCharType="separate"/>
    </w:r>
    <w:r>
      <w:rPr>
        <w:noProof/>
      </w:rPr>
      <w:t>48</w:t>
    </w:r>
    <w:r>
      <w:rPr>
        <w:noProof/>
      </w:rPr>
      <w:fldChar w:fldCharType="end"/>
    </w:r>
  </w:p>
  <w:p w14:paraId="1DDD8729" w14:textId="77777777" w:rsidR="006158BE" w:rsidRDefault="006158BE">
    <w:pPr>
      <w:pStyle w:val="ac"/>
    </w:pPr>
  </w:p>
</w:hdr>
</file>

<file path=word/header2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7DB7A" w14:textId="77777777" w:rsidR="006158BE" w:rsidRDefault="006158BE">
    <w:pPr>
      <w:pStyle w:val="ac"/>
      <w:jc w:val="center"/>
    </w:pPr>
    <w:r>
      <w:fldChar w:fldCharType="begin"/>
    </w:r>
    <w:r>
      <w:instrText xml:space="preserve"> PAGE   \* MERGEFORMAT </w:instrText>
    </w:r>
    <w:r>
      <w:fldChar w:fldCharType="separate"/>
    </w:r>
    <w:r>
      <w:rPr>
        <w:noProof/>
      </w:rPr>
      <w:t>48</w:t>
    </w:r>
    <w:r>
      <w:rPr>
        <w:noProof/>
      </w:rPr>
      <w:fldChar w:fldCharType="end"/>
    </w:r>
  </w:p>
  <w:p w14:paraId="000BE550" w14:textId="77777777" w:rsidR="006158BE" w:rsidRDefault="006158BE">
    <w:pPr>
      <w:pStyle w:val="ac"/>
    </w:pPr>
  </w:p>
</w:hdr>
</file>

<file path=word/header2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3848657"/>
      <w:docPartObj>
        <w:docPartGallery w:val="Page Numbers (Top of Page)"/>
        <w:docPartUnique/>
      </w:docPartObj>
    </w:sdtPr>
    <w:sdtContent>
      <w:p w14:paraId="4AD7AED7" w14:textId="347F0554" w:rsidR="006158BE" w:rsidRDefault="006158BE">
        <w:pPr>
          <w:pStyle w:val="ac"/>
          <w:jc w:val="center"/>
        </w:pPr>
        <w:r>
          <w:fldChar w:fldCharType="begin"/>
        </w:r>
        <w:r>
          <w:instrText>PAGE   \* MERGEFORMAT</w:instrText>
        </w:r>
        <w:r>
          <w:fldChar w:fldCharType="separate"/>
        </w:r>
        <w:r w:rsidR="006F5AFB">
          <w:rPr>
            <w:noProof/>
          </w:rPr>
          <w:t>127</w:t>
        </w:r>
        <w:r>
          <w:fldChar w:fldCharType="end"/>
        </w:r>
      </w:p>
    </w:sdtContent>
  </w:sdt>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37BE1" w14:textId="77777777" w:rsidR="006158BE" w:rsidRDefault="006158BE">
    <w:pPr>
      <w:pStyle w:val="ac"/>
      <w:jc w:val="center"/>
    </w:pPr>
    <w:r>
      <w:fldChar w:fldCharType="begin"/>
    </w:r>
    <w:r>
      <w:instrText xml:space="preserve"> PAGE   \* MERGEFORMAT </w:instrText>
    </w:r>
    <w:r>
      <w:fldChar w:fldCharType="separate"/>
    </w:r>
    <w:r>
      <w:rPr>
        <w:noProof/>
      </w:rPr>
      <w:t>48</w:t>
    </w:r>
    <w:r>
      <w:rPr>
        <w:noProof/>
      </w:rPr>
      <w:fldChar w:fldCharType="end"/>
    </w:r>
  </w:p>
  <w:p w14:paraId="041464FF" w14:textId="77777777" w:rsidR="006158BE" w:rsidRDefault="006158BE">
    <w:pPr>
      <w:pStyle w:val="ac"/>
    </w:pPr>
  </w:p>
</w:hdr>
</file>

<file path=word/header3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871A7" w14:textId="77777777" w:rsidR="006158BE" w:rsidRDefault="006158BE">
    <w:pPr>
      <w:pStyle w:val="ac"/>
      <w:jc w:val="center"/>
    </w:pPr>
    <w:r>
      <w:fldChar w:fldCharType="begin"/>
    </w:r>
    <w:r>
      <w:instrText xml:space="preserve"> PAGE   \* MERGEFORMAT </w:instrText>
    </w:r>
    <w:r>
      <w:fldChar w:fldCharType="separate"/>
    </w:r>
    <w:r>
      <w:rPr>
        <w:noProof/>
      </w:rPr>
      <w:t>48</w:t>
    </w:r>
    <w:r>
      <w:rPr>
        <w:noProof/>
      </w:rPr>
      <w:fldChar w:fldCharType="end"/>
    </w:r>
  </w:p>
  <w:p w14:paraId="13DD1A51" w14:textId="77777777" w:rsidR="006158BE" w:rsidRDefault="006158BE">
    <w:pPr>
      <w:pStyle w:val="ac"/>
    </w:pPr>
  </w:p>
</w:hdr>
</file>

<file path=word/header3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D47BF" w14:textId="77777777" w:rsidR="006158BE" w:rsidRDefault="006158BE">
    <w:pPr>
      <w:pStyle w:val="ac"/>
      <w:jc w:val="center"/>
    </w:pPr>
    <w:r>
      <w:fldChar w:fldCharType="begin"/>
    </w:r>
    <w:r>
      <w:instrText xml:space="preserve"> PAGE   \* MERGEFORMAT </w:instrText>
    </w:r>
    <w:r>
      <w:fldChar w:fldCharType="separate"/>
    </w:r>
    <w:r>
      <w:rPr>
        <w:noProof/>
      </w:rPr>
      <w:t>48</w:t>
    </w:r>
    <w:r>
      <w:rPr>
        <w:noProof/>
      </w:rPr>
      <w:fldChar w:fldCharType="end"/>
    </w:r>
  </w:p>
  <w:p w14:paraId="03262A3B" w14:textId="77777777" w:rsidR="006158BE" w:rsidRDefault="006158BE">
    <w:pPr>
      <w:pStyle w:val="ac"/>
    </w:pPr>
  </w:p>
</w:hdr>
</file>

<file path=word/header3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2890152"/>
      <w:docPartObj>
        <w:docPartGallery w:val="Page Numbers (Top of Page)"/>
        <w:docPartUnique/>
      </w:docPartObj>
    </w:sdtPr>
    <w:sdtContent>
      <w:p w14:paraId="1F13685C" w14:textId="2DFBE88D" w:rsidR="006158BE" w:rsidRDefault="006158BE">
        <w:pPr>
          <w:pStyle w:val="ac"/>
          <w:jc w:val="center"/>
        </w:pPr>
        <w:r>
          <w:fldChar w:fldCharType="begin"/>
        </w:r>
        <w:r>
          <w:instrText>PAGE   \* MERGEFORMAT</w:instrText>
        </w:r>
        <w:r>
          <w:fldChar w:fldCharType="separate"/>
        </w:r>
        <w:r w:rsidR="006F5AFB">
          <w:rPr>
            <w:noProof/>
          </w:rPr>
          <w:t>138</w:t>
        </w:r>
        <w:r>
          <w:fldChar w:fldCharType="end"/>
        </w:r>
      </w:p>
    </w:sdtContent>
  </w:sdt>
  <w:p w14:paraId="46974160" w14:textId="77777777" w:rsidR="006158BE" w:rsidRDefault="006158BE">
    <w:pPr>
      <w:pStyle w:val="ac"/>
    </w:pPr>
  </w:p>
</w:hdr>
</file>

<file path=word/header3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4029A" w14:textId="77777777" w:rsidR="006158BE" w:rsidRDefault="006158BE">
    <w:pPr>
      <w:pStyle w:val="ac"/>
      <w:jc w:val="center"/>
    </w:pPr>
    <w:r>
      <w:fldChar w:fldCharType="begin"/>
    </w:r>
    <w:r>
      <w:instrText xml:space="preserve"> PAGE   \* MERGEFORMAT </w:instrText>
    </w:r>
    <w:r>
      <w:fldChar w:fldCharType="separate"/>
    </w:r>
    <w:r>
      <w:rPr>
        <w:noProof/>
      </w:rPr>
      <w:t>48</w:t>
    </w:r>
    <w:r>
      <w:rPr>
        <w:noProof/>
      </w:rPr>
      <w:fldChar w:fldCharType="end"/>
    </w:r>
  </w:p>
  <w:p w14:paraId="5B848A90" w14:textId="77777777" w:rsidR="006158BE" w:rsidRDefault="006158BE">
    <w:pPr>
      <w:pStyle w:val="ac"/>
    </w:pPr>
  </w:p>
</w:hdr>
</file>

<file path=word/header3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239EBC" w14:textId="77777777" w:rsidR="006158BE" w:rsidRDefault="006158BE">
    <w:pPr>
      <w:pStyle w:val="ac"/>
      <w:jc w:val="center"/>
    </w:pPr>
    <w:r>
      <w:fldChar w:fldCharType="begin"/>
    </w:r>
    <w:r>
      <w:instrText xml:space="preserve"> PAGE   \* MERGEFORMAT </w:instrText>
    </w:r>
    <w:r>
      <w:fldChar w:fldCharType="separate"/>
    </w:r>
    <w:r>
      <w:rPr>
        <w:noProof/>
      </w:rPr>
      <w:t>48</w:t>
    </w:r>
    <w:r>
      <w:rPr>
        <w:noProof/>
      </w:rPr>
      <w:fldChar w:fldCharType="end"/>
    </w:r>
  </w:p>
  <w:p w14:paraId="318D6519" w14:textId="77777777" w:rsidR="006158BE" w:rsidRDefault="006158BE">
    <w:pPr>
      <w:pStyle w:val="ac"/>
    </w:pPr>
  </w:p>
</w:hdr>
</file>

<file path=word/header3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2389252"/>
      <w:docPartObj>
        <w:docPartGallery w:val="Page Numbers (Top of Page)"/>
        <w:docPartUnique/>
      </w:docPartObj>
    </w:sdtPr>
    <w:sdtContent>
      <w:p w14:paraId="0968E1EF" w14:textId="368518C8" w:rsidR="006158BE" w:rsidRDefault="006158BE">
        <w:pPr>
          <w:pStyle w:val="ac"/>
          <w:jc w:val="center"/>
        </w:pPr>
        <w:r>
          <w:fldChar w:fldCharType="begin"/>
        </w:r>
        <w:r>
          <w:instrText>PAGE   \* MERGEFORMAT</w:instrText>
        </w:r>
        <w:r>
          <w:fldChar w:fldCharType="separate"/>
        </w:r>
        <w:r w:rsidR="006F5AFB">
          <w:rPr>
            <w:noProof/>
          </w:rPr>
          <w:t>150</w:t>
        </w:r>
        <w:r>
          <w:fldChar w:fldCharType="end"/>
        </w:r>
      </w:p>
    </w:sdtContent>
  </w:sdt>
  <w:p w14:paraId="17B039A9" w14:textId="77777777" w:rsidR="006158BE" w:rsidRDefault="006158BE">
    <w:pPr>
      <w:pStyle w:val="ac"/>
    </w:pPr>
  </w:p>
</w:hdr>
</file>

<file path=word/header3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27A7B" w14:textId="77777777" w:rsidR="006158BE" w:rsidRDefault="006158BE">
    <w:pPr>
      <w:pStyle w:val="ac"/>
      <w:jc w:val="center"/>
    </w:pPr>
    <w:r>
      <w:fldChar w:fldCharType="begin"/>
    </w:r>
    <w:r>
      <w:instrText xml:space="preserve"> PAGE   \* MERGEFORMAT </w:instrText>
    </w:r>
    <w:r>
      <w:fldChar w:fldCharType="separate"/>
    </w:r>
    <w:r>
      <w:rPr>
        <w:noProof/>
      </w:rPr>
      <w:t>48</w:t>
    </w:r>
    <w:r>
      <w:rPr>
        <w:noProof/>
      </w:rPr>
      <w:fldChar w:fldCharType="end"/>
    </w:r>
  </w:p>
  <w:p w14:paraId="1DB1B56D" w14:textId="77777777" w:rsidR="006158BE" w:rsidRDefault="006158BE">
    <w:pPr>
      <w:pStyle w:val="ac"/>
    </w:pPr>
  </w:p>
</w:hdr>
</file>

<file path=word/header3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A63AB7" w14:textId="77777777" w:rsidR="006158BE" w:rsidRDefault="006158BE">
    <w:pPr>
      <w:pStyle w:val="ac"/>
      <w:jc w:val="center"/>
    </w:pPr>
    <w:r>
      <w:fldChar w:fldCharType="begin"/>
    </w:r>
    <w:r>
      <w:instrText xml:space="preserve"> PAGE   \* MERGEFORMAT </w:instrText>
    </w:r>
    <w:r>
      <w:fldChar w:fldCharType="separate"/>
    </w:r>
    <w:r>
      <w:rPr>
        <w:noProof/>
      </w:rPr>
      <w:t>48</w:t>
    </w:r>
    <w:r>
      <w:rPr>
        <w:noProof/>
      </w:rPr>
      <w:fldChar w:fldCharType="end"/>
    </w:r>
  </w:p>
  <w:p w14:paraId="1127813C" w14:textId="77777777" w:rsidR="006158BE" w:rsidRDefault="006158BE">
    <w:pPr>
      <w:pStyle w:val="ac"/>
    </w:pPr>
  </w:p>
</w:hdr>
</file>

<file path=word/header3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601973"/>
      <w:docPartObj>
        <w:docPartGallery w:val="Page Numbers (Top of Page)"/>
        <w:docPartUnique/>
      </w:docPartObj>
    </w:sdtPr>
    <w:sdtContent>
      <w:p w14:paraId="0B4C276F" w14:textId="5E3C9149" w:rsidR="006158BE" w:rsidRDefault="006158BE">
        <w:pPr>
          <w:pStyle w:val="ac"/>
          <w:jc w:val="center"/>
        </w:pPr>
        <w:r>
          <w:fldChar w:fldCharType="begin"/>
        </w:r>
        <w:r>
          <w:instrText>PAGE   \* MERGEFORMAT</w:instrText>
        </w:r>
        <w:r>
          <w:fldChar w:fldCharType="separate"/>
        </w:r>
        <w:r w:rsidR="006F5AFB">
          <w:rPr>
            <w:noProof/>
          </w:rPr>
          <w:t>165</w:t>
        </w:r>
        <w:r>
          <w:fldChar w:fldCharType="end"/>
        </w:r>
      </w:p>
    </w:sdtContent>
  </w:sdt>
  <w:p w14:paraId="03917DCF" w14:textId="77777777" w:rsidR="006158BE" w:rsidRDefault="006158BE">
    <w:pPr>
      <w:pStyle w:val="ac"/>
    </w:pPr>
  </w:p>
</w:hdr>
</file>

<file path=word/header3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C7B34" w14:textId="77777777" w:rsidR="006158BE" w:rsidRDefault="006158BE">
    <w:pPr>
      <w:pStyle w:val="ac"/>
      <w:jc w:val="center"/>
    </w:pPr>
    <w:r>
      <w:fldChar w:fldCharType="begin"/>
    </w:r>
    <w:r>
      <w:instrText xml:space="preserve"> PAGE   \* MERGEFORMAT </w:instrText>
    </w:r>
    <w:r>
      <w:fldChar w:fldCharType="separate"/>
    </w:r>
    <w:r>
      <w:rPr>
        <w:noProof/>
      </w:rPr>
      <w:t>48</w:t>
    </w:r>
    <w:r>
      <w:rPr>
        <w:noProof/>
      </w:rPr>
      <w:fldChar w:fldCharType="end"/>
    </w:r>
  </w:p>
  <w:p w14:paraId="55AF5F91" w14:textId="77777777" w:rsidR="006158BE" w:rsidRDefault="006158BE">
    <w:pPr>
      <w:pStyle w:val="ac"/>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AB28B" w14:textId="77777777" w:rsidR="006158BE" w:rsidRDefault="006158BE">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6158BE" w:rsidRDefault="006158BE">
    <w:pPr>
      <w:pStyle w:val="ac"/>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0468313"/>
      <w:docPartObj>
        <w:docPartGallery w:val="Page Numbers (Top of Page)"/>
        <w:docPartUnique/>
      </w:docPartObj>
    </w:sdtPr>
    <w:sdtContent>
      <w:p w14:paraId="70F9A64F" w14:textId="7D92EB9D" w:rsidR="006158BE" w:rsidRDefault="006158BE">
        <w:pPr>
          <w:pStyle w:val="ac"/>
          <w:jc w:val="center"/>
        </w:pPr>
        <w:r>
          <w:fldChar w:fldCharType="begin"/>
        </w:r>
        <w:r>
          <w:instrText>PAGE   \* MERGEFORMAT</w:instrText>
        </w:r>
        <w:r>
          <w:fldChar w:fldCharType="separate"/>
        </w:r>
        <w:r w:rsidR="006F5AFB">
          <w:rPr>
            <w:noProof/>
          </w:rPr>
          <w:t>21</w:t>
        </w:r>
        <w:r>
          <w:fldChar w:fldCharType="end"/>
        </w:r>
      </w:p>
    </w:sdtContent>
  </w:sdt>
  <w:p w14:paraId="6596F87D" w14:textId="77777777" w:rsidR="006158BE" w:rsidRDefault="006158BE">
    <w:pPr>
      <w:pStyle w:val="ac"/>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68B61" w14:textId="77777777" w:rsidR="006158BE" w:rsidRDefault="006158BE">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6158BE" w:rsidRDefault="006158BE">
    <w:pPr>
      <w:pStyle w:val="ac"/>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63BF2" w14:textId="77777777" w:rsidR="006158BE" w:rsidRDefault="006158BE">
    <w:pPr>
      <w:pStyle w:val="ac"/>
      <w:jc w:val="center"/>
    </w:pPr>
    <w:r>
      <w:fldChar w:fldCharType="begin"/>
    </w:r>
    <w:r>
      <w:instrText xml:space="preserve"> PAGE   \* MERGEFORMAT </w:instrText>
    </w:r>
    <w:r>
      <w:fldChar w:fldCharType="separate"/>
    </w:r>
    <w:r>
      <w:rPr>
        <w:noProof/>
      </w:rPr>
      <w:t>48</w:t>
    </w:r>
    <w:r>
      <w:rPr>
        <w:noProof/>
      </w:rPr>
      <w:fldChar w:fldCharType="end"/>
    </w:r>
  </w:p>
  <w:p w14:paraId="1416990B" w14:textId="77777777" w:rsidR="006158BE" w:rsidRDefault="006158BE">
    <w:pPr>
      <w:pStyle w:val="ac"/>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172815"/>
      <w:docPartObj>
        <w:docPartGallery w:val="Page Numbers (Top of Page)"/>
        <w:docPartUnique/>
      </w:docPartObj>
    </w:sdtPr>
    <w:sdtContent>
      <w:p w14:paraId="2F8E637B" w14:textId="7F00F414" w:rsidR="006158BE" w:rsidRDefault="006158BE">
        <w:pPr>
          <w:pStyle w:val="ac"/>
          <w:jc w:val="center"/>
        </w:pPr>
        <w:r>
          <w:fldChar w:fldCharType="begin"/>
        </w:r>
        <w:r>
          <w:instrText>PAGE   \* MERGEFORMAT</w:instrText>
        </w:r>
        <w:r>
          <w:fldChar w:fldCharType="separate"/>
        </w:r>
        <w:r w:rsidR="006F5AFB">
          <w:rPr>
            <w:noProof/>
          </w:rPr>
          <w:t>38</w:t>
        </w:r>
        <w:r>
          <w:fldChar w:fldCharType="end"/>
        </w:r>
      </w:p>
    </w:sdtContent>
  </w:sdt>
  <w:p w14:paraId="048B24A1" w14:textId="77777777" w:rsidR="006158BE" w:rsidRDefault="006158BE">
    <w:pPr>
      <w:pStyle w:val="ac"/>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ADC57" w14:textId="77777777" w:rsidR="006158BE" w:rsidRDefault="006158BE">
    <w:pPr>
      <w:pStyle w:val="ac"/>
      <w:jc w:val="center"/>
    </w:pPr>
    <w:r>
      <w:fldChar w:fldCharType="begin"/>
    </w:r>
    <w:r>
      <w:instrText xml:space="preserve"> PAGE   \* MERGEFORMAT </w:instrText>
    </w:r>
    <w:r>
      <w:fldChar w:fldCharType="separate"/>
    </w:r>
    <w:r>
      <w:rPr>
        <w:noProof/>
      </w:rPr>
      <w:t>48</w:t>
    </w:r>
    <w:r>
      <w:rPr>
        <w:noProof/>
      </w:rPr>
      <w:fldChar w:fldCharType="end"/>
    </w:r>
  </w:p>
  <w:p w14:paraId="39F3B06D" w14:textId="77777777" w:rsidR="006158BE" w:rsidRDefault="006158BE">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0C82317"/>
    <w:multiLevelType w:val="hybridMultilevel"/>
    <w:tmpl w:val="BA221C94"/>
    <w:lvl w:ilvl="0" w:tplc="DA6A9670">
      <w:numFmt w:val="bullet"/>
      <w:lvlText w:val="-"/>
      <w:lvlJc w:val="left"/>
      <w:pPr>
        <w:ind w:left="107" w:hanging="117"/>
      </w:pPr>
      <w:rPr>
        <w:rFonts w:ascii="Times New Roman" w:eastAsia="Times New Roman" w:hAnsi="Times New Roman" w:hint="default"/>
        <w:w w:val="100"/>
        <w:sz w:val="20"/>
      </w:rPr>
    </w:lvl>
    <w:lvl w:ilvl="1" w:tplc="F65A8CEA">
      <w:numFmt w:val="bullet"/>
      <w:lvlText w:val="•"/>
      <w:lvlJc w:val="left"/>
      <w:pPr>
        <w:ind w:left="429" w:hanging="117"/>
      </w:pPr>
      <w:rPr>
        <w:rFonts w:hint="default"/>
      </w:rPr>
    </w:lvl>
    <w:lvl w:ilvl="2" w:tplc="763C7046">
      <w:numFmt w:val="bullet"/>
      <w:lvlText w:val="•"/>
      <w:lvlJc w:val="left"/>
      <w:pPr>
        <w:ind w:left="759" w:hanging="117"/>
      </w:pPr>
      <w:rPr>
        <w:rFonts w:hint="default"/>
      </w:rPr>
    </w:lvl>
    <w:lvl w:ilvl="3" w:tplc="CEE6E750">
      <w:numFmt w:val="bullet"/>
      <w:lvlText w:val="•"/>
      <w:lvlJc w:val="left"/>
      <w:pPr>
        <w:ind w:left="1089" w:hanging="117"/>
      </w:pPr>
      <w:rPr>
        <w:rFonts w:hint="default"/>
      </w:rPr>
    </w:lvl>
    <w:lvl w:ilvl="4" w:tplc="7F647C20">
      <w:numFmt w:val="bullet"/>
      <w:lvlText w:val="•"/>
      <w:lvlJc w:val="left"/>
      <w:pPr>
        <w:ind w:left="1419" w:hanging="117"/>
      </w:pPr>
      <w:rPr>
        <w:rFonts w:hint="default"/>
      </w:rPr>
    </w:lvl>
    <w:lvl w:ilvl="5" w:tplc="45CC25AC">
      <w:numFmt w:val="bullet"/>
      <w:lvlText w:val="•"/>
      <w:lvlJc w:val="left"/>
      <w:pPr>
        <w:ind w:left="1749" w:hanging="117"/>
      </w:pPr>
      <w:rPr>
        <w:rFonts w:hint="default"/>
      </w:rPr>
    </w:lvl>
    <w:lvl w:ilvl="6" w:tplc="97BC6B50">
      <w:numFmt w:val="bullet"/>
      <w:lvlText w:val="•"/>
      <w:lvlJc w:val="left"/>
      <w:pPr>
        <w:ind w:left="2078" w:hanging="117"/>
      </w:pPr>
      <w:rPr>
        <w:rFonts w:hint="default"/>
      </w:rPr>
    </w:lvl>
    <w:lvl w:ilvl="7" w:tplc="48A67514">
      <w:numFmt w:val="bullet"/>
      <w:lvlText w:val="•"/>
      <w:lvlJc w:val="left"/>
      <w:pPr>
        <w:ind w:left="2408" w:hanging="117"/>
      </w:pPr>
      <w:rPr>
        <w:rFonts w:hint="default"/>
      </w:rPr>
    </w:lvl>
    <w:lvl w:ilvl="8" w:tplc="FCAE366C">
      <w:numFmt w:val="bullet"/>
      <w:lvlText w:val="•"/>
      <w:lvlJc w:val="left"/>
      <w:pPr>
        <w:ind w:left="2738" w:hanging="117"/>
      </w:pPr>
      <w:rPr>
        <w:rFonts w:hint="default"/>
      </w:rPr>
    </w:lvl>
  </w:abstractNum>
  <w:abstractNum w:abstractNumId="2" w15:restartNumberingAfterBreak="0">
    <w:nsid w:val="072716C8"/>
    <w:multiLevelType w:val="multilevel"/>
    <w:tmpl w:val="072716C8"/>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3" w15:restartNumberingAfterBreak="0">
    <w:nsid w:val="07F31ED3"/>
    <w:multiLevelType w:val="hybridMultilevel"/>
    <w:tmpl w:val="8126055E"/>
    <w:lvl w:ilvl="0" w:tplc="633A02B6">
      <w:numFmt w:val="bullet"/>
      <w:lvlText w:val="-"/>
      <w:lvlJc w:val="left"/>
      <w:pPr>
        <w:ind w:left="107" w:hanging="117"/>
      </w:pPr>
      <w:rPr>
        <w:rFonts w:ascii="Times New Roman" w:eastAsia="Times New Roman" w:hAnsi="Times New Roman" w:hint="default"/>
        <w:w w:val="100"/>
        <w:sz w:val="20"/>
      </w:rPr>
    </w:lvl>
    <w:lvl w:ilvl="1" w:tplc="73A63AAA">
      <w:numFmt w:val="bullet"/>
      <w:lvlText w:val="•"/>
      <w:lvlJc w:val="left"/>
      <w:pPr>
        <w:ind w:left="429" w:hanging="117"/>
      </w:pPr>
      <w:rPr>
        <w:rFonts w:hint="default"/>
      </w:rPr>
    </w:lvl>
    <w:lvl w:ilvl="2" w:tplc="1938E7EE">
      <w:numFmt w:val="bullet"/>
      <w:lvlText w:val="•"/>
      <w:lvlJc w:val="left"/>
      <w:pPr>
        <w:ind w:left="759" w:hanging="117"/>
      </w:pPr>
      <w:rPr>
        <w:rFonts w:hint="default"/>
      </w:rPr>
    </w:lvl>
    <w:lvl w:ilvl="3" w:tplc="193EAC32">
      <w:numFmt w:val="bullet"/>
      <w:lvlText w:val="•"/>
      <w:lvlJc w:val="left"/>
      <w:pPr>
        <w:ind w:left="1089" w:hanging="117"/>
      </w:pPr>
      <w:rPr>
        <w:rFonts w:hint="default"/>
      </w:rPr>
    </w:lvl>
    <w:lvl w:ilvl="4" w:tplc="7F94F46C">
      <w:numFmt w:val="bullet"/>
      <w:lvlText w:val="•"/>
      <w:lvlJc w:val="left"/>
      <w:pPr>
        <w:ind w:left="1419" w:hanging="117"/>
      </w:pPr>
      <w:rPr>
        <w:rFonts w:hint="default"/>
      </w:rPr>
    </w:lvl>
    <w:lvl w:ilvl="5" w:tplc="7A047D48">
      <w:numFmt w:val="bullet"/>
      <w:lvlText w:val="•"/>
      <w:lvlJc w:val="left"/>
      <w:pPr>
        <w:ind w:left="1749" w:hanging="117"/>
      </w:pPr>
      <w:rPr>
        <w:rFonts w:hint="default"/>
      </w:rPr>
    </w:lvl>
    <w:lvl w:ilvl="6" w:tplc="ADD45368">
      <w:numFmt w:val="bullet"/>
      <w:lvlText w:val="•"/>
      <w:lvlJc w:val="left"/>
      <w:pPr>
        <w:ind w:left="2078" w:hanging="117"/>
      </w:pPr>
      <w:rPr>
        <w:rFonts w:hint="default"/>
      </w:rPr>
    </w:lvl>
    <w:lvl w:ilvl="7" w:tplc="314A58AE">
      <w:numFmt w:val="bullet"/>
      <w:lvlText w:val="•"/>
      <w:lvlJc w:val="left"/>
      <w:pPr>
        <w:ind w:left="2408" w:hanging="117"/>
      </w:pPr>
      <w:rPr>
        <w:rFonts w:hint="default"/>
      </w:rPr>
    </w:lvl>
    <w:lvl w:ilvl="8" w:tplc="80BE817A">
      <w:numFmt w:val="bullet"/>
      <w:lvlText w:val="•"/>
      <w:lvlJc w:val="left"/>
      <w:pPr>
        <w:ind w:left="2738" w:hanging="117"/>
      </w:pPr>
      <w:rPr>
        <w:rFonts w:hint="default"/>
      </w:rPr>
    </w:lvl>
  </w:abstractNum>
  <w:abstractNum w:abstractNumId="4" w15:restartNumberingAfterBreak="0">
    <w:nsid w:val="083C0E4A"/>
    <w:multiLevelType w:val="hybridMultilevel"/>
    <w:tmpl w:val="F73E9ACE"/>
    <w:lvl w:ilvl="0" w:tplc="78D2AFEA">
      <w:start w:val="1"/>
      <w:numFmt w:val="decimal"/>
      <w:lvlText w:val="%1."/>
      <w:lvlJc w:val="left"/>
      <w:pPr>
        <w:ind w:left="1070" w:hanging="360"/>
      </w:pPr>
      <w:rPr>
        <w:b w:val="0"/>
        <w:i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6"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7"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9" w15:restartNumberingAfterBreak="0">
    <w:nsid w:val="11E81804"/>
    <w:multiLevelType w:val="multilevel"/>
    <w:tmpl w:val="2EDADA10"/>
    <w:lvl w:ilvl="0">
      <w:start w:val="1"/>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14EA1915"/>
    <w:multiLevelType w:val="hybridMultilevel"/>
    <w:tmpl w:val="BC4057E6"/>
    <w:lvl w:ilvl="0" w:tplc="78D2AFEA">
      <w:start w:val="1"/>
      <w:numFmt w:val="decimal"/>
      <w:lvlText w:val="%1."/>
      <w:lvlJc w:val="left"/>
      <w:pPr>
        <w:ind w:left="1429" w:hanging="36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5A166C0"/>
    <w:multiLevelType w:val="hybridMultilevel"/>
    <w:tmpl w:val="428AFC30"/>
    <w:lvl w:ilvl="0" w:tplc="87CAE186">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6980C01"/>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89C4E35"/>
    <w:multiLevelType w:val="hybridMultilevel"/>
    <w:tmpl w:val="31922A38"/>
    <w:lvl w:ilvl="0" w:tplc="5024E9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2140180"/>
    <w:multiLevelType w:val="hybridMultilevel"/>
    <w:tmpl w:val="F73E9ACE"/>
    <w:lvl w:ilvl="0" w:tplc="78D2AFEA">
      <w:start w:val="1"/>
      <w:numFmt w:val="decimal"/>
      <w:lvlText w:val="%1."/>
      <w:lvlJc w:val="left"/>
      <w:pPr>
        <w:ind w:left="1429" w:hanging="36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226C31A0"/>
    <w:multiLevelType w:val="hybridMultilevel"/>
    <w:tmpl w:val="011AB98A"/>
    <w:lvl w:ilvl="0" w:tplc="6DC0BB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2C35A6E"/>
    <w:multiLevelType w:val="hybridMultilevel"/>
    <w:tmpl w:val="F73E9ACE"/>
    <w:lvl w:ilvl="0" w:tplc="78D2AFEA">
      <w:start w:val="1"/>
      <w:numFmt w:val="decimal"/>
      <w:lvlText w:val="%1."/>
      <w:lvlJc w:val="left"/>
      <w:pPr>
        <w:ind w:left="1429" w:hanging="36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22E15850"/>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9" w15:restartNumberingAfterBreak="0">
    <w:nsid w:val="27FD5C85"/>
    <w:multiLevelType w:val="hybridMultilevel"/>
    <w:tmpl w:val="291A4612"/>
    <w:lvl w:ilvl="0" w:tplc="2F44CAA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2" w15:restartNumberingAfterBreak="0">
    <w:nsid w:val="33CF4902"/>
    <w:multiLevelType w:val="hybridMultilevel"/>
    <w:tmpl w:val="4CACE320"/>
    <w:lvl w:ilvl="0" w:tplc="C6FADE86">
      <w:start w:val="1"/>
      <w:numFmt w:val="decimal"/>
      <w:lvlText w:val="%1."/>
      <w:lvlJc w:val="left"/>
      <w:pPr>
        <w:ind w:left="340" w:hanging="424"/>
      </w:pPr>
      <w:rPr>
        <w:rFonts w:ascii="Times New Roman" w:eastAsia="Times New Roman" w:hAnsi="Times New Roman" w:cs="Times New Roman" w:hint="default"/>
        <w:w w:val="100"/>
        <w:sz w:val="24"/>
        <w:szCs w:val="24"/>
      </w:rPr>
    </w:lvl>
    <w:lvl w:ilvl="1" w:tplc="35AC65E8">
      <w:numFmt w:val="bullet"/>
      <w:lvlText w:val="•"/>
      <w:lvlJc w:val="left"/>
      <w:pPr>
        <w:ind w:left="1330" w:hanging="424"/>
      </w:pPr>
      <w:rPr>
        <w:rFonts w:hint="default"/>
      </w:rPr>
    </w:lvl>
    <w:lvl w:ilvl="2" w:tplc="F874FE46">
      <w:numFmt w:val="bullet"/>
      <w:lvlText w:val="•"/>
      <w:lvlJc w:val="left"/>
      <w:pPr>
        <w:ind w:left="2321" w:hanging="424"/>
      </w:pPr>
      <w:rPr>
        <w:rFonts w:hint="default"/>
      </w:rPr>
    </w:lvl>
    <w:lvl w:ilvl="3" w:tplc="6F928DEE">
      <w:numFmt w:val="bullet"/>
      <w:lvlText w:val="•"/>
      <w:lvlJc w:val="left"/>
      <w:pPr>
        <w:ind w:left="3311" w:hanging="424"/>
      </w:pPr>
      <w:rPr>
        <w:rFonts w:hint="default"/>
      </w:rPr>
    </w:lvl>
    <w:lvl w:ilvl="4" w:tplc="65E0BA92">
      <w:numFmt w:val="bullet"/>
      <w:lvlText w:val="•"/>
      <w:lvlJc w:val="left"/>
      <w:pPr>
        <w:ind w:left="4302" w:hanging="424"/>
      </w:pPr>
      <w:rPr>
        <w:rFonts w:hint="default"/>
      </w:rPr>
    </w:lvl>
    <w:lvl w:ilvl="5" w:tplc="F438B1C8">
      <w:numFmt w:val="bullet"/>
      <w:lvlText w:val="•"/>
      <w:lvlJc w:val="left"/>
      <w:pPr>
        <w:ind w:left="5293" w:hanging="424"/>
      </w:pPr>
      <w:rPr>
        <w:rFonts w:hint="default"/>
      </w:rPr>
    </w:lvl>
    <w:lvl w:ilvl="6" w:tplc="E1A655FC">
      <w:numFmt w:val="bullet"/>
      <w:lvlText w:val="•"/>
      <w:lvlJc w:val="left"/>
      <w:pPr>
        <w:ind w:left="6283" w:hanging="424"/>
      </w:pPr>
      <w:rPr>
        <w:rFonts w:hint="default"/>
      </w:rPr>
    </w:lvl>
    <w:lvl w:ilvl="7" w:tplc="26F046EC">
      <w:numFmt w:val="bullet"/>
      <w:lvlText w:val="•"/>
      <w:lvlJc w:val="left"/>
      <w:pPr>
        <w:ind w:left="7274" w:hanging="424"/>
      </w:pPr>
      <w:rPr>
        <w:rFonts w:hint="default"/>
      </w:rPr>
    </w:lvl>
    <w:lvl w:ilvl="8" w:tplc="53B47F92">
      <w:numFmt w:val="bullet"/>
      <w:lvlText w:val="•"/>
      <w:lvlJc w:val="left"/>
      <w:pPr>
        <w:ind w:left="8264" w:hanging="424"/>
      </w:pPr>
      <w:rPr>
        <w:rFonts w:hint="default"/>
      </w:rPr>
    </w:lvl>
  </w:abstractNum>
  <w:abstractNum w:abstractNumId="23" w15:restartNumberingAfterBreak="0">
    <w:nsid w:val="369A6F37"/>
    <w:multiLevelType w:val="hybridMultilevel"/>
    <w:tmpl w:val="DFC64BE6"/>
    <w:lvl w:ilvl="0" w:tplc="5024E94A">
      <w:start w:val="1"/>
      <w:numFmt w:val="bullet"/>
      <w:lvlText w:val=""/>
      <w:lvlJc w:val="left"/>
      <w:pPr>
        <w:ind w:left="360" w:hanging="360"/>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15:restartNumberingAfterBreak="0">
    <w:nsid w:val="391060BA"/>
    <w:multiLevelType w:val="hybridMultilevel"/>
    <w:tmpl w:val="428AFC30"/>
    <w:lvl w:ilvl="0" w:tplc="87CAE186">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9A81EE7"/>
    <w:multiLevelType w:val="hybridMultilevel"/>
    <w:tmpl w:val="47444C40"/>
    <w:lvl w:ilvl="0" w:tplc="F6C6A536">
      <w:start w:val="1"/>
      <w:numFmt w:val="decimal"/>
      <w:lvlText w:val="%1."/>
      <w:lvlJc w:val="left"/>
      <w:pPr>
        <w:ind w:left="1429"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2E45BD7"/>
    <w:multiLevelType w:val="hybridMultilevel"/>
    <w:tmpl w:val="2DE2BEC8"/>
    <w:lvl w:ilvl="0" w:tplc="A9F82F4A">
      <w:numFmt w:val="bullet"/>
      <w:lvlText w:val="-"/>
      <w:lvlJc w:val="left"/>
      <w:pPr>
        <w:ind w:left="107" w:hanging="117"/>
      </w:pPr>
      <w:rPr>
        <w:rFonts w:ascii="Times New Roman" w:eastAsia="Times New Roman" w:hAnsi="Times New Roman" w:hint="default"/>
        <w:w w:val="100"/>
        <w:sz w:val="20"/>
      </w:rPr>
    </w:lvl>
    <w:lvl w:ilvl="1" w:tplc="AC3273EE">
      <w:numFmt w:val="bullet"/>
      <w:lvlText w:val="•"/>
      <w:lvlJc w:val="left"/>
      <w:pPr>
        <w:ind w:left="429" w:hanging="117"/>
      </w:pPr>
      <w:rPr>
        <w:rFonts w:hint="default"/>
      </w:rPr>
    </w:lvl>
    <w:lvl w:ilvl="2" w:tplc="D7FECEEA">
      <w:numFmt w:val="bullet"/>
      <w:lvlText w:val="•"/>
      <w:lvlJc w:val="left"/>
      <w:pPr>
        <w:ind w:left="759" w:hanging="117"/>
      </w:pPr>
      <w:rPr>
        <w:rFonts w:hint="default"/>
      </w:rPr>
    </w:lvl>
    <w:lvl w:ilvl="3" w:tplc="6FDCD334">
      <w:numFmt w:val="bullet"/>
      <w:lvlText w:val="•"/>
      <w:lvlJc w:val="left"/>
      <w:pPr>
        <w:ind w:left="1089" w:hanging="117"/>
      </w:pPr>
      <w:rPr>
        <w:rFonts w:hint="default"/>
      </w:rPr>
    </w:lvl>
    <w:lvl w:ilvl="4" w:tplc="F65E2EF8">
      <w:numFmt w:val="bullet"/>
      <w:lvlText w:val="•"/>
      <w:lvlJc w:val="left"/>
      <w:pPr>
        <w:ind w:left="1419" w:hanging="117"/>
      </w:pPr>
      <w:rPr>
        <w:rFonts w:hint="default"/>
      </w:rPr>
    </w:lvl>
    <w:lvl w:ilvl="5" w:tplc="24F2B058">
      <w:numFmt w:val="bullet"/>
      <w:lvlText w:val="•"/>
      <w:lvlJc w:val="left"/>
      <w:pPr>
        <w:ind w:left="1749" w:hanging="117"/>
      </w:pPr>
      <w:rPr>
        <w:rFonts w:hint="default"/>
      </w:rPr>
    </w:lvl>
    <w:lvl w:ilvl="6" w:tplc="D586ECC6">
      <w:numFmt w:val="bullet"/>
      <w:lvlText w:val="•"/>
      <w:lvlJc w:val="left"/>
      <w:pPr>
        <w:ind w:left="2078" w:hanging="117"/>
      </w:pPr>
      <w:rPr>
        <w:rFonts w:hint="default"/>
      </w:rPr>
    </w:lvl>
    <w:lvl w:ilvl="7" w:tplc="121E57A8">
      <w:numFmt w:val="bullet"/>
      <w:lvlText w:val="•"/>
      <w:lvlJc w:val="left"/>
      <w:pPr>
        <w:ind w:left="2408" w:hanging="117"/>
      </w:pPr>
      <w:rPr>
        <w:rFonts w:hint="default"/>
      </w:rPr>
    </w:lvl>
    <w:lvl w:ilvl="8" w:tplc="2408CB2E">
      <w:numFmt w:val="bullet"/>
      <w:lvlText w:val="•"/>
      <w:lvlJc w:val="left"/>
      <w:pPr>
        <w:ind w:left="2738" w:hanging="117"/>
      </w:pPr>
      <w:rPr>
        <w:rFonts w:hint="default"/>
      </w:rPr>
    </w:lvl>
  </w:abstractNum>
  <w:abstractNum w:abstractNumId="27" w15:restartNumberingAfterBreak="0">
    <w:nsid w:val="43887C33"/>
    <w:multiLevelType w:val="hybridMultilevel"/>
    <w:tmpl w:val="11A8B4A4"/>
    <w:lvl w:ilvl="0" w:tplc="A55AE496">
      <w:numFmt w:val="bullet"/>
      <w:lvlText w:val="-"/>
      <w:lvlJc w:val="left"/>
      <w:pPr>
        <w:ind w:left="107" w:hanging="117"/>
      </w:pPr>
      <w:rPr>
        <w:rFonts w:ascii="Times New Roman" w:eastAsia="Times New Roman" w:hAnsi="Times New Roman" w:hint="default"/>
        <w:w w:val="100"/>
        <w:sz w:val="20"/>
      </w:rPr>
    </w:lvl>
    <w:lvl w:ilvl="1" w:tplc="F670D944">
      <w:numFmt w:val="bullet"/>
      <w:lvlText w:val="•"/>
      <w:lvlJc w:val="left"/>
      <w:pPr>
        <w:ind w:left="429" w:hanging="117"/>
      </w:pPr>
      <w:rPr>
        <w:rFonts w:hint="default"/>
      </w:rPr>
    </w:lvl>
    <w:lvl w:ilvl="2" w:tplc="ADA4DDAA">
      <w:numFmt w:val="bullet"/>
      <w:lvlText w:val="•"/>
      <w:lvlJc w:val="left"/>
      <w:pPr>
        <w:ind w:left="759" w:hanging="117"/>
      </w:pPr>
      <w:rPr>
        <w:rFonts w:hint="default"/>
      </w:rPr>
    </w:lvl>
    <w:lvl w:ilvl="3" w:tplc="5D3C5088">
      <w:numFmt w:val="bullet"/>
      <w:lvlText w:val="•"/>
      <w:lvlJc w:val="left"/>
      <w:pPr>
        <w:ind w:left="1089" w:hanging="117"/>
      </w:pPr>
      <w:rPr>
        <w:rFonts w:hint="default"/>
      </w:rPr>
    </w:lvl>
    <w:lvl w:ilvl="4" w:tplc="E2846532">
      <w:numFmt w:val="bullet"/>
      <w:lvlText w:val="•"/>
      <w:lvlJc w:val="left"/>
      <w:pPr>
        <w:ind w:left="1419" w:hanging="117"/>
      </w:pPr>
      <w:rPr>
        <w:rFonts w:hint="default"/>
      </w:rPr>
    </w:lvl>
    <w:lvl w:ilvl="5" w:tplc="90360A9A">
      <w:numFmt w:val="bullet"/>
      <w:lvlText w:val="•"/>
      <w:lvlJc w:val="left"/>
      <w:pPr>
        <w:ind w:left="1749" w:hanging="117"/>
      </w:pPr>
      <w:rPr>
        <w:rFonts w:hint="default"/>
      </w:rPr>
    </w:lvl>
    <w:lvl w:ilvl="6" w:tplc="F508E3E6">
      <w:numFmt w:val="bullet"/>
      <w:lvlText w:val="•"/>
      <w:lvlJc w:val="left"/>
      <w:pPr>
        <w:ind w:left="2078" w:hanging="117"/>
      </w:pPr>
      <w:rPr>
        <w:rFonts w:hint="default"/>
      </w:rPr>
    </w:lvl>
    <w:lvl w:ilvl="7" w:tplc="95E62BA4">
      <w:numFmt w:val="bullet"/>
      <w:lvlText w:val="•"/>
      <w:lvlJc w:val="left"/>
      <w:pPr>
        <w:ind w:left="2408" w:hanging="117"/>
      </w:pPr>
      <w:rPr>
        <w:rFonts w:hint="default"/>
      </w:rPr>
    </w:lvl>
    <w:lvl w:ilvl="8" w:tplc="7980A192">
      <w:numFmt w:val="bullet"/>
      <w:lvlText w:val="•"/>
      <w:lvlJc w:val="left"/>
      <w:pPr>
        <w:ind w:left="2738" w:hanging="117"/>
      </w:pPr>
      <w:rPr>
        <w:rFonts w:hint="default"/>
      </w:rPr>
    </w:lvl>
  </w:abstractNum>
  <w:abstractNum w:abstractNumId="28" w15:restartNumberingAfterBreak="0">
    <w:nsid w:val="48495F91"/>
    <w:multiLevelType w:val="hybridMultilevel"/>
    <w:tmpl w:val="0A68834E"/>
    <w:lvl w:ilvl="0" w:tplc="C8E0B192">
      <w:start w:val="1"/>
      <w:numFmt w:val="decimal"/>
      <w:lvlText w:val="%1."/>
      <w:lvlJc w:val="left"/>
      <w:pPr>
        <w:ind w:left="1814" w:hanging="365"/>
      </w:pPr>
      <w:rPr>
        <w:rFonts w:ascii="Times New Roman" w:eastAsia="Times New Roman" w:hAnsi="Times New Roman" w:cs="Times New Roman" w:hint="default"/>
        <w:b w:val="0"/>
        <w:bCs w:val="0"/>
        <w:i w:val="0"/>
        <w:iCs w:val="0"/>
        <w:color w:val="auto"/>
        <w:spacing w:val="0"/>
        <w:w w:val="100"/>
        <w:sz w:val="25"/>
        <w:szCs w:val="25"/>
      </w:rPr>
    </w:lvl>
    <w:lvl w:ilvl="1" w:tplc="3E4C718E">
      <w:numFmt w:val="bullet"/>
      <w:lvlText w:val="•"/>
      <w:lvlJc w:val="left"/>
      <w:pPr>
        <w:ind w:left="2800" w:hanging="365"/>
      </w:pPr>
      <w:rPr>
        <w:rFonts w:hint="default"/>
      </w:rPr>
    </w:lvl>
    <w:lvl w:ilvl="2" w:tplc="BA3410F4">
      <w:numFmt w:val="bullet"/>
      <w:lvlText w:val="•"/>
      <w:lvlJc w:val="left"/>
      <w:pPr>
        <w:ind w:left="3780" w:hanging="365"/>
      </w:pPr>
      <w:rPr>
        <w:rFonts w:hint="default"/>
      </w:rPr>
    </w:lvl>
    <w:lvl w:ilvl="3" w:tplc="E56E2F68">
      <w:numFmt w:val="bullet"/>
      <w:lvlText w:val="•"/>
      <w:lvlJc w:val="left"/>
      <w:pPr>
        <w:ind w:left="4760" w:hanging="365"/>
      </w:pPr>
      <w:rPr>
        <w:rFonts w:hint="default"/>
      </w:rPr>
    </w:lvl>
    <w:lvl w:ilvl="4" w:tplc="38B00470">
      <w:numFmt w:val="bullet"/>
      <w:lvlText w:val="•"/>
      <w:lvlJc w:val="left"/>
      <w:pPr>
        <w:ind w:left="5740" w:hanging="365"/>
      </w:pPr>
      <w:rPr>
        <w:rFonts w:hint="default"/>
      </w:rPr>
    </w:lvl>
    <w:lvl w:ilvl="5" w:tplc="AF9A4B9C">
      <w:numFmt w:val="bullet"/>
      <w:lvlText w:val="•"/>
      <w:lvlJc w:val="left"/>
      <w:pPr>
        <w:ind w:left="6721" w:hanging="365"/>
      </w:pPr>
      <w:rPr>
        <w:rFonts w:hint="default"/>
      </w:rPr>
    </w:lvl>
    <w:lvl w:ilvl="6" w:tplc="0DA25F06">
      <w:numFmt w:val="bullet"/>
      <w:lvlText w:val="•"/>
      <w:lvlJc w:val="left"/>
      <w:pPr>
        <w:ind w:left="7701" w:hanging="365"/>
      </w:pPr>
      <w:rPr>
        <w:rFonts w:hint="default"/>
      </w:rPr>
    </w:lvl>
    <w:lvl w:ilvl="7" w:tplc="E7F431E8">
      <w:numFmt w:val="bullet"/>
      <w:lvlText w:val="•"/>
      <w:lvlJc w:val="left"/>
      <w:pPr>
        <w:ind w:left="8681" w:hanging="365"/>
      </w:pPr>
      <w:rPr>
        <w:rFonts w:hint="default"/>
      </w:rPr>
    </w:lvl>
    <w:lvl w:ilvl="8" w:tplc="E5C8AAA2">
      <w:numFmt w:val="bullet"/>
      <w:lvlText w:val="•"/>
      <w:lvlJc w:val="left"/>
      <w:pPr>
        <w:ind w:left="9661" w:hanging="365"/>
      </w:pPr>
      <w:rPr>
        <w:rFonts w:hint="default"/>
      </w:rPr>
    </w:lvl>
  </w:abstractNum>
  <w:abstractNum w:abstractNumId="29"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31" w15:restartNumberingAfterBreak="0">
    <w:nsid w:val="544E0956"/>
    <w:multiLevelType w:val="hybridMultilevel"/>
    <w:tmpl w:val="BC4057E6"/>
    <w:lvl w:ilvl="0" w:tplc="78D2AFEA">
      <w:start w:val="1"/>
      <w:numFmt w:val="decimal"/>
      <w:lvlText w:val="%1."/>
      <w:lvlJc w:val="left"/>
      <w:pPr>
        <w:ind w:left="1429" w:hanging="36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57022530"/>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F672C8B"/>
    <w:multiLevelType w:val="hybridMultilevel"/>
    <w:tmpl w:val="1EC0F1D0"/>
    <w:lvl w:ilvl="0" w:tplc="6DC0BB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09927B7"/>
    <w:multiLevelType w:val="multilevel"/>
    <w:tmpl w:val="609927B7"/>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6" w15:restartNumberingAfterBreak="0">
    <w:nsid w:val="60AB462B"/>
    <w:multiLevelType w:val="hybridMultilevel"/>
    <w:tmpl w:val="3F5AAC3C"/>
    <w:lvl w:ilvl="0" w:tplc="74CE8F46">
      <w:start w:val="1"/>
      <w:numFmt w:val="bullet"/>
      <w:lvlText w:val="-"/>
      <w:lvlJc w:val="left"/>
      <w:pPr>
        <w:ind w:left="36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7"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15:restartNumberingAfterBreak="0">
    <w:nsid w:val="6D053539"/>
    <w:multiLevelType w:val="multilevel"/>
    <w:tmpl w:val="BADC17F8"/>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9"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15469F1"/>
    <w:multiLevelType w:val="hybridMultilevel"/>
    <w:tmpl w:val="F73E9ACE"/>
    <w:lvl w:ilvl="0" w:tplc="78D2AFEA">
      <w:start w:val="1"/>
      <w:numFmt w:val="decimal"/>
      <w:lvlText w:val="%1."/>
      <w:lvlJc w:val="left"/>
      <w:pPr>
        <w:ind w:left="1429" w:hanging="360"/>
      </w:pPr>
      <w:rPr>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2" w15:restartNumberingAfterBreak="0">
    <w:nsid w:val="733046B0"/>
    <w:multiLevelType w:val="hybridMultilevel"/>
    <w:tmpl w:val="FC804012"/>
    <w:lvl w:ilvl="0" w:tplc="5024E9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57C753D"/>
    <w:multiLevelType w:val="hybridMultilevel"/>
    <w:tmpl w:val="D110CED6"/>
    <w:lvl w:ilvl="0" w:tplc="5C7C6100">
      <w:start w:val="1"/>
      <w:numFmt w:val="decimal"/>
      <w:lvlText w:val="%1."/>
      <w:lvlJc w:val="left"/>
      <w:pPr>
        <w:ind w:left="340" w:hanging="240"/>
      </w:pPr>
      <w:rPr>
        <w:rFonts w:ascii="Times New Roman" w:eastAsia="Times New Roman" w:hAnsi="Times New Roman" w:cs="Times New Roman" w:hint="default"/>
        <w:w w:val="100"/>
        <w:sz w:val="24"/>
        <w:szCs w:val="24"/>
      </w:rPr>
    </w:lvl>
    <w:lvl w:ilvl="1" w:tplc="D436A012">
      <w:numFmt w:val="bullet"/>
      <w:lvlText w:val="•"/>
      <w:lvlJc w:val="left"/>
      <w:pPr>
        <w:ind w:left="1330" w:hanging="240"/>
      </w:pPr>
      <w:rPr>
        <w:rFonts w:hint="default"/>
      </w:rPr>
    </w:lvl>
    <w:lvl w:ilvl="2" w:tplc="5D4A722A">
      <w:numFmt w:val="bullet"/>
      <w:lvlText w:val="•"/>
      <w:lvlJc w:val="left"/>
      <w:pPr>
        <w:ind w:left="2321" w:hanging="240"/>
      </w:pPr>
      <w:rPr>
        <w:rFonts w:hint="default"/>
      </w:rPr>
    </w:lvl>
    <w:lvl w:ilvl="3" w:tplc="1218A370">
      <w:numFmt w:val="bullet"/>
      <w:lvlText w:val="•"/>
      <w:lvlJc w:val="left"/>
      <w:pPr>
        <w:ind w:left="3311" w:hanging="240"/>
      </w:pPr>
      <w:rPr>
        <w:rFonts w:hint="default"/>
      </w:rPr>
    </w:lvl>
    <w:lvl w:ilvl="4" w:tplc="9B64E8AE">
      <w:numFmt w:val="bullet"/>
      <w:lvlText w:val="•"/>
      <w:lvlJc w:val="left"/>
      <w:pPr>
        <w:ind w:left="4302" w:hanging="240"/>
      </w:pPr>
      <w:rPr>
        <w:rFonts w:hint="default"/>
      </w:rPr>
    </w:lvl>
    <w:lvl w:ilvl="5" w:tplc="F89291C8">
      <w:numFmt w:val="bullet"/>
      <w:lvlText w:val="•"/>
      <w:lvlJc w:val="left"/>
      <w:pPr>
        <w:ind w:left="5293" w:hanging="240"/>
      </w:pPr>
      <w:rPr>
        <w:rFonts w:hint="default"/>
      </w:rPr>
    </w:lvl>
    <w:lvl w:ilvl="6" w:tplc="3EA0DA72">
      <w:numFmt w:val="bullet"/>
      <w:lvlText w:val="•"/>
      <w:lvlJc w:val="left"/>
      <w:pPr>
        <w:ind w:left="6283" w:hanging="240"/>
      </w:pPr>
      <w:rPr>
        <w:rFonts w:hint="default"/>
      </w:rPr>
    </w:lvl>
    <w:lvl w:ilvl="7" w:tplc="E356EEEE">
      <w:numFmt w:val="bullet"/>
      <w:lvlText w:val="•"/>
      <w:lvlJc w:val="left"/>
      <w:pPr>
        <w:ind w:left="7274" w:hanging="240"/>
      </w:pPr>
      <w:rPr>
        <w:rFonts w:hint="default"/>
      </w:rPr>
    </w:lvl>
    <w:lvl w:ilvl="8" w:tplc="BD3C241A">
      <w:numFmt w:val="bullet"/>
      <w:lvlText w:val="•"/>
      <w:lvlJc w:val="left"/>
      <w:pPr>
        <w:ind w:left="8264" w:hanging="240"/>
      </w:pPr>
      <w:rPr>
        <w:rFonts w:hint="default"/>
      </w:rPr>
    </w:lvl>
  </w:abstractNum>
  <w:abstractNum w:abstractNumId="44" w15:restartNumberingAfterBreak="0">
    <w:nsid w:val="757D7BB0"/>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CCC6050"/>
    <w:multiLevelType w:val="multilevel"/>
    <w:tmpl w:val="3B64EFC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Zero"/>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37"/>
  </w:num>
  <w:num w:numId="2">
    <w:abstractNumId w:val="18"/>
  </w:num>
  <w:num w:numId="3">
    <w:abstractNumId w:val="33"/>
  </w:num>
  <w:num w:numId="4">
    <w:abstractNumId w:val="20"/>
  </w:num>
  <w:num w:numId="5">
    <w:abstractNumId w:val="8"/>
  </w:num>
  <w:num w:numId="6">
    <w:abstractNumId w:val="5"/>
  </w:num>
  <w:num w:numId="7">
    <w:abstractNumId w:val="30"/>
  </w:num>
  <w:num w:numId="8">
    <w:abstractNumId w:val="7"/>
  </w:num>
  <w:num w:numId="9">
    <w:abstractNumId w:val="21"/>
  </w:num>
  <w:num w:numId="10">
    <w:abstractNumId w:val="6"/>
  </w:num>
  <w:num w:numId="11">
    <w:abstractNumId w:val="29"/>
  </w:num>
  <w:num w:numId="12">
    <w:abstractNumId w:val="41"/>
  </w:num>
  <w:num w:numId="13">
    <w:abstractNumId w:val="39"/>
  </w:num>
  <w:num w:numId="14">
    <w:abstractNumId w:val="0"/>
  </w:num>
  <w:num w:numId="15">
    <w:abstractNumId w:val="4"/>
  </w:num>
  <w:num w:numId="16">
    <w:abstractNumId w:val="16"/>
  </w:num>
  <w:num w:numId="17">
    <w:abstractNumId w:val="34"/>
  </w:num>
  <w:num w:numId="18">
    <w:abstractNumId w:val="35"/>
  </w:num>
  <w:num w:numId="19">
    <w:abstractNumId w:val="45"/>
  </w:num>
  <w:num w:numId="20">
    <w:abstractNumId w:val="9"/>
  </w:num>
  <w:num w:numId="21">
    <w:abstractNumId w:val="2"/>
  </w:num>
  <w:num w:numId="22">
    <w:abstractNumId w:val="15"/>
  </w:num>
  <w:num w:numId="23">
    <w:abstractNumId w:val="19"/>
  </w:num>
  <w:num w:numId="24">
    <w:abstractNumId w:val="36"/>
  </w:num>
  <w:num w:numId="25">
    <w:abstractNumId w:val="23"/>
  </w:num>
  <w:num w:numId="26">
    <w:abstractNumId w:val="31"/>
  </w:num>
  <w:num w:numId="27">
    <w:abstractNumId w:val="25"/>
  </w:num>
  <w:num w:numId="28">
    <w:abstractNumId w:val="32"/>
  </w:num>
  <w:num w:numId="29">
    <w:abstractNumId w:val="24"/>
  </w:num>
  <w:num w:numId="30">
    <w:abstractNumId w:val="11"/>
  </w:num>
  <w:num w:numId="31">
    <w:abstractNumId w:val="38"/>
  </w:num>
  <w:num w:numId="32">
    <w:abstractNumId w:val="40"/>
  </w:num>
  <w:num w:numId="33">
    <w:abstractNumId w:val="14"/>
  </w:num>
  <w:num w:numId="34">
    <w:abstractNumId w:val="10"/>
  </w:num>
  <w:num w:numId="35">
    <w:abstractNumId w:val="12"/>
  </w:num>
  <w:num w:numId="36">
    <w:abstractNumId w:val="17"/>
  </w:num>
  <w:num w:numId="37">
    <w:abstractNumId w:val="28"/>
  </w:num>
  <w:num w:numId="38">
    <w:abstractNumId w:val="43"/>
  </w:num>
  <w:num w:numId="39">
    <w:abstractNumId w:val="22"/>
  </w:num>
  <w:num w:numId="40">
    <w:abstractNumId w:val="26"/>
  </w:num>
  <w:num w:numId="41">
    <w:abstractNumId w:val="1"/>
  </w:num>
  <w:num w:numId="42">
    <w:abstractNumId w:val="3"/>
  </w:num>
  <w:num w:numId="43">
    <w:abstractNumId w:val="27"/>
  </w:num>
  <w:num w:numId="44">
    <w:abstractNumId w:val="13"/>
  </w:num>
  <w:num w:numId="45">
    <w:abstractNumId w:val="42"/>
  </w:num>
  <w:num w:numId="46">
    <w:abstractNumId w:val="22"/>
    <w:lvlOverride w:ilvl="0">
      <w:startOverride w:val="1"/>
    </w:lvlOverride>
    <w:lvlOverride w:ilvl="1"/>
    <w:lvlOverride w:ilvl="2"/>
    <w:lvlOverride w:ilvl="3"/>
    <w:lvlOverride w:ilvl="4"/>
    <w:lvlOverride w:ilvl="5"/>
    <w:lvlOverride w:ilvl="6"/>
    <w:lvlOverride w:ilvl="7"/>
    <w:lvlOverride w:ilvl="8"/>
  </w:num>
  <w:num w:numId="47">
    <w:abstractNumId w:val="28"/>
    <w:lvlOverride w:ilvl="0">
      <w:startOverride w:val="1"/>
    </w:lvlOverride>
    <w:lvlOverride w:ilvl="1"/>
    <w:lvlOverride w:ilvl="2"/>
    <w:lvlOverride w:ilvl="3"/>
    <w:lvlOverride w:ilvl="4"/>
    <w:lvlOverride w:ilvl="5"/>
    <w:lvlOverride w:ilvl="6"/>
    <w:lvlOverride w:ilvl="7"/>
    <w:lvlOverride w:ilvl="8"/>
  </w:num>
  <w:num w:numId="48">
    <w:abstractNumId w:val="44"/>
  </w:num>
  <w:numIdMacAtCleanup w:val="10"/>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varovohk">
    <w15:presenceInfo w15:providerId="None" w15:userId="Uvarovoh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17F"/>
    <w:rsid w:val="0000394E"/>
    <w:rsid w:val="00004A33"/>
    <w:rsid w:val="0000585B"/>
    <w:rsid w:val="000079C3"/>
    <w:rsid w:val="00007F70"/>
    <w:rsid w:val="000112BC"/>
    <w:rsid w:val="00011EE3"/>
    <w:rsid w:val="00012459"/>
    <w:rsid w:val="000143A1"/>
    <w:rsid w:val="000156CF"/>
    <w:rsid w:val="000179F8"/>
    <w:rsid w:val="00021F15"/>
    <w:rsid w:val="00024F01"/>
    <w:rsid w:val="000274BC"/>
    <w:rsid w:val="000310CB"/>
    <w:rsid w:val="00042069"/>
    <w:rsid w:val="00064407"/>
    <w:rsid w:val="0007128F"/>
    <w:rsid w:val="00075C08"/>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09E2"/>
    <w:rsid w:val="000C3AB8"/>
    <w:rsid w:val="000C5DE0"/>
    <w:rsid w:val="000D0FC1"/>
    <w:rsid w:val="000D4FB5"/>
    <w:rsid w:val="000D6D2B"/>
    <w:rsid w:val="000E2966"/>
    <w:rsid w:val="000E2D3D"/>
    <w:rsid w:val="000E2D5E"/>
    <w:rsid w:val="000E5DF0"/>
    <w:rsid w:val="000E6DD2"/>
    <w:rsid w:val="000E6DE9"/>
    <w:rsid w:val="000F19BA"/>
    <w:rsid w:val="000F33E9"/>
    <w:rsid w:val="000F419D"/>
    <w:rsid w:val="000F5587"/>
    <w:rsid w:val="000F7723"/>
    <w:rsid w:val="00100F1D"/>
    <w:rsid w:val="0010264D"/>
    <w:rsid w:val="001029C2"/>
    <w:rsid w:val="0011295E"/>
    <w:rsid w:val="00115C97"/>
    <w:rsid w:val="00117316"/>
    <w:rsid w:val="00117DB9"/>
    <w:rsid w:val="001244C3"/>
    <w:rsid w:val="00131795"/>
    <w:rsid w:val="0013186F"/>
    <w:rsid w:val="00132B46"/>
    <w:rsid w:val="00134858"/>
    <w:rsid w:val="00135CE3"/>
    <w:rsid w:val="00137F0D"/>
    <w:rsid w:val="00144EE1"/>
    <w:rsid w:val="00146C6E"/>
    <w:rsid w:val="00152D91"/>
    <w:rsid w:val="00155BB4"/>
    <w:rsid w:val="001604E7"/>
    <w:rsid w:val="0016297B"/>
    <w:rsid w:val="00163473"/>
    <w:rsid w:val="00164F90"/>
    <w:rsid w:val="00165700"/>
    <w:rsid w:val="001718B9"/>
    <w:rsid w:val="00171FB9"/>
    <w:rsid w:val="00173CD4"/>
    <w:rsid w:val="00173DEB"/>
    <w:rsid w:val="001746A7"/>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C3496"/>
    <w:rsid w:val="001C3659"/>
    <w:rsid w:val="001F3287"/>
    <w:rsid w:val="001F38D5"/>
    <w:rsid w:val="001F47BF"/>
    <w:rsid w:val="001F7412"/>
    <w:rsid w:val="002003DB"/>
    <w:rsid w:val="002005BD"/>
    <w:rsid w:val="00200AFE"/>
    <w:rsid w:val="00200BCC"/>
    <w:rsid w:val="0020413C"/>
    <w:rsid w:val="00207F28"/>
    <w:rsid w:val="00214055"/>
    <w:rsid w:val="002171BC"/>
    <w:rsid w:val="00217CBC"/>
    <w:rsid w:val="00220FF3"/>
    <w:rsid w:val="002221E1"/>
    <w:rsid w:val="00223530"/>
    <w:rsid w:val="00223558"/>
    <w:rsid w:val="00235942"/>
    <w:rsid w:val="00235CC4"/>
    <w:rsid w:val="00240A7D"/>
    <w:rsid w:val="002415E0"/>
    <w:rsid w:val="00246043"/>
    <w:rsid w:val="0024748B"/>
    <w:rsid w:val="00247667"/>
    <w:rsid w:val="00250BEC"/>
    <w:rsid w:val="002513D8"/>
    <w:rsid w:val="002525CB"/>
    <w:rsid w:val="00252C9A"/>
    <w:rsid w:val="0025322E"/>
    <w:rsid w:val="00253B49"/>
    <w:rsid w:val="0025505C"/>
    <w:rsid w:val="002608A2"/>
    <w:rsid w:val="0026104A"/>
    <w:rsid w:val="00261A98"/>
    <w:rsid w:val="002634CE"/>
    <w:rsid w:val="00270B26"/>
    <w:rsid w:val="00272427"/>
    <w:rsid w:val="00275A71"/>
    <w:rsid w:val="00280ABA"/>
    <w:rsid w:val="00284E57"/>
    <w:rsid w:val="00286EA2"/>
    <w:rsid w:val="002879BA"/>
    <w:rsid w:val="00290CA1"/>
    <w:rsid w:val="00291E7B"/>
    <w:rsid w:val="002945C8"/>
    <w:rsid w:val="002A19FA"/>
    <w:rsid w:val="002A400A"/>
    <w:rsid w:val="002A538D"/>
    <w:rsid w:val="002C2AC4"/>
    <w:rsid w:val="002C3739"/>
    <w:rsid w:val="002C4AD9"/>
    <w:rsid w:val="002C4B17"/>
    <w:rsid w:val="002C75C7"/>
    <w:rsid w:val="002D0503"/>
    <w:rsid w:val="002D49B6"/>
    <w:rsid w:val="002E5A9A"/>
    <w:rsid w:val="002E64F6"/>
    <w:rsid w:val="002E6F96"/>
    <w:rsid w:val="002E752C"/>
    <w:rsid w:val="002F03DF"/>
    <w:rsid w:val="002F1408"/>
    <w:rsid w:val="002F40B6"/>
    <w:rsid w:val="002F72AB"/>
    <w:rsid w:val="0030202C"/>
    <w:rsid w:val="00303406"/>
    <w:rsid w:val="0030728C"/>
    <w:rsid w:val="0031061A"/>
    <w:rsid w:val="00310E7E"/>
    <w:rsid w:val="00312533"/>
    <w:rsid w:val="00314663"/>
    <w:rsid w:val="00314CB1"/>
    <w:rsid w:val="003172EE"/>
    <w:rsid w:val="0031790B"/>
    <w:rsid w:val="0032315D"/>
    <w:rsid w:val="00324B82"/>
    <w:rsid w:val="00326B77"/>
    <w:rsid w:val="003271B8"/>
    <w:rsid w:val="003310A4"/>
    <w:rsid w:val="00332233"/>
    <w:rsid w:val="003369AE"/>
    <w:rsid w:val="00340F33"/>
    <w:rsid w:val="00343F5D"/>
    <w:rsid w:val="00347551"/>
    <w:rsid w:val="003520FD"/>
    <w:rsid w:val="00355830"/>
    <w:rsid w:val="00356292"/>
    <w:rsid w:val="0036387B"/>
    <w:rsid w:val="003649A3"/>
    <w:rsid w:val="003664B6"/>
    <w:rsid w:val="00367F9E"/>
    <w:rsid w:val="00372DD2"/>
    <w:rsid w:val="0037624A"/>
    <w:rsid w:val="00376544"/>
    <w:rsid w:val="00376830"/>
    <w:rsid w:val="00381F0B"/>
    <w:rsid w:val="00392EEE"/>
    <w:rsid w:val="00395A9E"/>
    <w:rsid w:val="003A0480"/>
    <w:rsid w:val="003A4C71"/>
    <w:rsid w:val="003A61FF"/>
    <w:rsid w:val="003B060B"/>
    <w:rsid w:val="003B4577"/>
    <w:rsid w:val="003B46DB"/>
    <w:rsid w:val="003B62BD"/>
    <w:rsid w:val="003B6459"/>
    <w:rsid w:val="003B7149"/>
    <w:rsid w:val="003B7C0D"/>
    <w:rsid w:val="003C50D0"/>
    <w:rsid w:val="003E3944"/>
    <w:rsid w:val="003E53A2"/>
    <w:rsid w:val="003E679E"/>
    <w:rsid w:val="003E7D10"/>
    <w:rsid w:val="003F2DBF"/>
    <w:rsid w:val="003F46FC"/>
    <w:rsid w:val="003F6821"/>
    <w:rsid w:val="003F7CE2"/>
    <w:rsid w:val="003F7D5F"/>
    <w:rsid w:val="00400709"/>
    <w:rsid w:val="00412DCD"/>
    <w:rsid w:val="00413206"/>
    <w:rsid w:val="00413C81"/>
    <w:rsid w:val="004156BF"/>
    <w:rsid w:val="00420636"/>
    <w:rsid w:val="004211E4"/>
    <w:rsid w:val="00421B42"/>
    <w:rsid w:val="00421DCE"/>
    <w:rsid w:val="004229AC"/>
    <w:rsid w:val="00424907"/>
    <w:rsid w:val="00430629"/>
    <w:rsid w:val="004324E0"/>
    <w:rsid w:val="00433CDF"/>
    <w:rsid w:val="00434DA2"/>
    <w:rsid w:val="00437EDC"/>
    <w:rsid w:val="00443FB5"/>
    <w:rsid w:val="0044451D"/>
    <w:rsid w:val="00447CF9"/>
    <w:rsid w:val="00453ED1"/>
    <w:rsid w:val="00456D18"/>
    <w:rsid w:val="0045771E"/>
    <w:rsid w:val="00457DBB"/>
    <w:rsid w:val="004603A3"/>
    <w:rsid w:val="004626BE"/>
    <w:rsid w:val="004722A0"/>
    <w:rsid w:val="00477538"/>
    <w:rsid w:val="004806A0"/>
    <w:rsid w:val="004809D9"/>
    <w:rsid w:val="00494B4A"/>
    <w:rsid w:val="004A1B5A"/>
    <w:rsid w:val="004A715C"/>
    <w:rsid w:val="004A7CA8"/>
    <w:rsid w:val="004B0E9E"/>
    <w:rsid w:val="004B2C5C"/>
    <w:rsid w:val="004B2C7D"/>
    <w:rsid w:val="004B4175"/>
    <w:rsid w:val="004C2EC8"/>
    <w:rsid w:val="004C3CA8"/>
    <w:rsid w:val="004C66DC"/>
    <w:rsid w:val="004C6DD1"/>
    <w:rsid w:val="004D0C83"/>
    <w:rsid w:val="004D41E5"/>
    <w:rsid w:val="004D6CDF"/>
    <w:rsid w:val="004E036F"/>
    <w:rsid w:val="004E0F21"/>
    <w:rsid w:val="004E1592"/>
    <w:rsid w:val="004F030E"/>
    <w:rsid w:val="004F19D7"/>
    <w:rsid w:val="004F4197"/>
    <w:rsid w:val="004F5C5E"/>
    <w:rsid w:val="004F60DA"/>
    <w:rsid w:val="00500294"/>
    <w:rsid w:val="00502D9B"/>
    <w:rsid w:val="00502E27"/>
    <w:rsid w:val="00502F97"/>
    <w:rsid w:val="005038E6"/>
    <w:rsid w:val="005052BF"/>
    <w:rsid w:val="00505834"/>
    <w:rsid w:val="0051713F"/>
    <w:rsid w:val="0052763B"/>
    <w:rsid w:val="00527ABA"/>
    <w:rsid w:val="00533319"/>
    <w:rsid w:val="00533582"/>
    <w:rsid w:val="00537C30"/>
    <w:rsid w:val="005438AD"/>
    <w:rsid w:val="00543932"/>
    <w:rsid w:val="00550283"/>
    <w:rsid w:val="00555050"/>
    <w:rsid w:val="005551BB"/>
    <w:rsid w:val="0055753C"/>
    <w:rsid w:val="00562CE2"/>
    <w:rsid w:val="005643D7"/>
    <w:rsid w:val="0056478F"/>
    <w:rsid w:val="005648CA"/>
    <w:rsid w:val="005714CE"/>
    <w:rsid w:val="00574913"/>
    <w:rsid w:val="0058000F"/>
    <w:rsid w:val="00580860"/>
    <w:rsid w:val="00583426"/>
    <w:rsid w:val="005852C3"/>
    <w:rsid w:val="00585658"/>
    <w:rsid w:val="005857F1"/>
    <w:rsid w:val="00587443"/>
    <w:rsid w:val="00587FF5"/>
    <w:rsid w:val="005905EF"/>
    <w:rsid w:val="005913CE"/>
    <w:rsid w:val="0059410A"/>
    <w:rsid w:val="00594D59"/>
    <w:rsid w:val="005A07FC"/>
    <w:rsid w:val="005A0C88"/>
    <w:rsid w:val="005A2B38"/>
    <w:rsid w:val="005B2AC8"/>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1235E"/>
    <w:rsid w:val="006158BE"/>
    <w:rsid w:val="00615954"/>
    <w:rsid w:val="00620976"/>
    <w:rsid w:val="006229A4"/>
    <w:rsid w:val="00624817"/>
    <w:rsid w:val="00635015"/>
    <w:rsid w:val="00636315"/>
    <w:rsid w:val="00640C5A"/>
    <w:rsid w:val="00650455"/>
    <w:rsid w:val="00651D68"/>
    <w:rsid w:val="00656A72"/>
    <w:rsid w:val="00661BCB"/>
    <w:rsid w:val="00663DF9"/>
    <w:rsid w:val="00665678"/>
    <w:rsid w:val="006672FE"/>
    <w:rsid w:val="0067045C"/>
    <w:rsid w:val="0067255A"/>
    <w:rsid w:val="00673ADD"/>
    <w:rsid w:val="006758CE"/>
    <w:rsid w:val="00676F58"/>
    <w:rsid w:val="00677DF5"/>
    <w:rsid w:val="00680EE4"/>
    <w:rsid w:val="0068198B"/>
    <w:rsid w:val="006841BF"/>
    <w:rsid w:val="00693608"/>
    <w:rsid w:val="00693846"/>
    <w:rsid w:val="00697D60"/>
    <w:rsid w:val="006A4AF7"/>
    <w:rsid w:val="006A5CE2"/>
    <w:rsid w:val="006A77F8"/>
    <w:rsid w:val="006B0501"/>
    <w:rsid w:val="006B1F6D"/>
    <w:rsid w:val="006B29DD"/>
    <w:rsid w:val="006C0C35"/>
    <w:rsid w:val="006C1743"/>
    <w:rsid w:val="006C5629"/>
    <w:rsid w:val="006D036B"/>
    <w:rsid w:val="006D1C4C"/>
    <w:rsid w:val="006D3A82"/>
    <w:rsid w:val="006D4C3D"/>
    <w:rsid w:val="006D6D20"/>
    <w:rsid w:val="006E29B8"/>
    <w:rsid w:val="006E319A"/>
    <w:rsid w:val="006E4149"/>
    <w:rsid w:val="006E5130"/>
    <w:rsid w:val="006E7FF4"/>
    <w:rsid w:val="006F0E0C"/>
    <w:rsid w:val="006F239E"/>
    <w:rsid w:val="006F5AFB"/>
    <w:rsid w:val="006F7C5D"/>
    <w:rsid w:val="00701D4A"/>
    <w:rsid w:val="0070724D"/>
    <w:rsid w:val="0071057A"/>
    <w:rsid w:val="007112DA"/>
    <w:rsid w:val="00711ECC"/>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39DE"/>
    <w:rsid w:val="0076514F"/>
    <w:rsid w:val="007661E7"/>
    <w:rsid w:val="0077014D"/>
    <w:rsid w:val="00770390"/>
    <w:rsid w:val="00774C93"/>
    <w:rsid w:val="00774CB0"/>
    <w:rsid w:val="00781491"/>
    <w:rsid w:val="00782EFC"/>
    <w:rsid w:val="00783A45"/>
    <w:rsid w:val="00784B56"/>
    <w:rsid w:val="00785307"/>
    <w:rsid w:val="007863C1"/>
    <w:rsid w:val="007900D3"/>
    <w:rsid w:val="007A1BB6"/>
    <w:rsid w:val="007A233F"/>
    <w:rsid w:val="007A3545"/>
    <w:rsid w:val="007A5964"/>
    <w:rsid w:val="007B0B1F"/>
    <w:rsid w:val="007B0D1E"/>
    <w:rsid w:val="007B344B"/>
    <w:rsid w:val="007B4E02"/>
    <w:rsid w:val="007B5CC1"/>
    <w:rsid w:val="007B619A"/>
    <w:rsid w:val="007B65C6"/>
    <w:rsid w:val="007B6DA2"/>
    <w:rsid w:val="007B7911"/>
    <w:rsid w:val="007C53AB"/>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439CE"/>
    <w:rsid w:val="00851896"/>
    <w:rsid w:val="008545C9"/>
    <w:rsid w:val="00857232"/>
    <w:rsid w:val="008613FA"/>
    <w:rsid w:val="0086178E"/>
    <w:rsid w:val="00866E9A"/>
    <w:rsid w:val="0086709B"/>
    <w:rsid w:val="00870AA2"/>
    <w:rsid w:val="008714EF"/>
    <w:rsid w:val="008729B7"/>
    <w:rsid w:val="008739EF"/>
    <w:rsid w:val="00883D79"/>
    <w:rsid w:val="00884560"/>
    <w:rsid w:val="008855EA"/>
    <w:rsid w:val="008868C5"/>
    <w:rsid w:val="00887AD5"/>
    <w:rsid w:val="00890538"/>
    <w:rsid w:val="008909E5"/>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E0BD3"/>
    <w:rsid w:val="008E19E9"/>
    <w:rsid w:val="008E329E"/>
    <w:rsid w:val="008E444A"/>
    <w:rsid w:val="008E712C"/>
    <w:rsid w:val="008E7C9D"/>
    <w:rsid w:val="008F225F"/>
    <w:rsid w:val="008F32DE"/>
    <w:rsid w:val="008F4F1D"/>
    <w:rsid w:val="008F578C"/>
    <w:rsid w:val="008F7A51"/>
    <w:rsid w:val="0090012C"/>
    <w:rsid w:val="00900FFA"/>
    <w:rsid w:val="00901CFE"/>
    <w:rsid w:val="00903316"/>
    <w:rsid w:val="0090672D"/>
    <w:rsid w:val="00906981"/>
    <w:rsid w:val="0091257D"/>
    <w:rsid w:val="009166B7"/>
    <w:rsid w:val="00917222"/>
    <w:rsid w:val="00917B42"/>
    <w:rsid w:val="0092062D"/>
    <w:rsid w:val="00924566"/>
    <w:rsid w:val="009250A7"/>
    <w:rsid w:val="00925C1B"/>
    <w:rsid w:val="00926E7B"/>
    <w:rsid w:val="00927A58"/>
    <w:rsid w:val="009314A7"/>
    <w:rsid w:val="00932167"/>
    <w:rsid w:val="00933A88"/>
    <w:rsid w:val="00934A19"/>
    <w:rsid w:val="009355B2"/>
    <w:rsid w:val="009356AB"/>
    <w:rsid w:val="00943133"/>
    <w:rsid w:val="009433CC"/>
    <w:rsid w:val="009436C7"/>
    <w:rsid w:val="00943A3D"/>
    <w:rsid w:val="00946EA9"/>
    <w:rsid w:val="00951D9B"/>
    <w:rsid w:val="009559C1"/>
    <w:rsid w:val="00955D56"/>
    <w:rsid w:val="0095653B"/>
    <w:rsid w:val="00956668"/>
    <w:rsid w:val="00957653"/>
    <w:rsid w:val="00962AFE"/>
    <w:rsid w:val="009644CA"/>
    <w:rsid w:val="00985111"/>
    <w:rsid w:val="00985130"/>
    <w:rsid w:val="00986EEC"/>
    <w:rsid w:val="00987700"/>
    <w:rsid w:val="00987E61"/>
    <w:rsid w:val="00990BCD"/>
    <w:rsid w:val="009A0AAA"/>
    <w:rsid w:val="009A1DFB"/>
    <w:rsid w:val="009A27FC"/>
    <w:rsid w:val="009A4D9F"/>
    <w:rsid w:val="009B6A77"/>
    <w:rsid w:val="009B7136"/>
    <w:rsid w:val="009C121E"/>
    <w:rsid w:val="009C2C4C"/>
    <w:rsid w:val="009C5AF6"/>
    <w:rsid w:val="009D709B"/>
    <w:rsid w:val="009D7CA7"/>
    <w:rsid w:val="009E44E8"/>
    <w:rsid w:val="009E47A1"/>
    <w:rsid w:val="009E57EA"/>
    <w:rsid w:val="009F3156"/>
    <w:rsid w:val="009F6FDA"/>
    <w:rsid w:val="00A0276D"/>
    <w:rsid w:val="00A055DC"/>
    <w:rsid w:val="00A063ED"/>
    <w:rsid w:val="00A06CD6"/>
    <w:rsid w:val="00A07404"/>
    <w:rsid w:val="00A10B16"/>
    <w:rsid w:val="00A10FBD"/>
    <w:rsid w:val="00A12848"/>
    <w:rsid w:val="00A12CBE"/>
    <w:rsid w:val="00A20347"/>
    <w:rsid w:val="00A21972"/>
    <w:rsid w:val="00A21A63"/>
    <w:rsid w:val="00A2433D"/>
    <w:rsid w:val="00A324EB"/>
    <w:rsid w:val="00A33D52"/>
    <w:rsid w:val="00A3570A"/>
    <w:rsid w:val="00A37E46"/>
    <w:rsid w:val="00A41920"/>
    <w:rsid w:val="00A43059"/>
    <w:rsid w:val="00A54E6F"/>
    <w:rsid w:val="00A55A51"/>
    <w:rsid w:val="00A63431"/>
    <w:rsid w:val="00A6653D"/>
    <w:rsid w:val="00A679AA"/>
    <w:rsid w:val="00A71768"/>
    <w:rsid w:val="00A73A61"/>
    <w:rsid w:val="00A77FF8"/>
    <w:rsid w:val="00A858FE"/>
    <w:rsid w:val="00A92CA3"/>
    <w:rsid w:val="00A92DA2"/>
    <w:rsid w:val="00A936C2"/>
    <w:rsid w:val="00A94AF6"/>
    <w:rsid w:val="00A9500D"/>
    <w:rsid w:val="00AA0619"/>
    <w:rsid w:val="00AA1B7A"/>
    <w:rsid w:val="00AA2755"/>
    <w:rsid w:val="00AA30B8"/>
    <w:rsid w:val="00AA538C"/>
    <w:rsid w:val="00AA5BD1"/>
    <w:rsid w:val="00AA6DDA"/>
    <w:rsid w:val="00AA7F68"/>
    <w:rsid w:val="00AB1C3A"/>
    <w:rsid w:val="00AB3372"/>
    <w:rsid w:val="00AB6F52"/>
    <w:rsid w:val="00AC4AB1"/>
    <w:rsid w:val="00AC58B5"/>
    <w:rsid w:val="00AD1AEA"/>
    <w:rsid w:val="00AD32F1"/>
    <w:rsid w:val="00AE2CD5"/>
    <w:rsid w:val="00AE4631"/>
    <w:rsid w:val="00AE57D4"/>
    <w:rsid w:val="00AE6F05"/>
    <w:rsid w:val="00AF28AC"/>
    <w:rsid w:val="00AF2BD9"/>
    <w:rsid w:val="00B00D17"/>
    <w:rsid w:val="00B01238"/>
    <w:rsid w:val="00B04090"/>
    <w:rsid w:val="00B04261"/>
    <w:rsid w:val="00B049BF"/>
    <w:rsid w:val="00B0786A"/>
    <w:rsid w:val="00B07A59"/>
    <w:rsid w:val="00B115E3"/>
    <w:rsid w:val="00B15148"/>
    <w:rsid w:val="00B20A56"/>
    <w:rsid w:val="00B21841"/>
    <w:rsid w:val="00B25BC4"/>
    <w:rsid w:val="00B4086B"/>
    <w:rsid w:val="00B421C2"/>
    <w:rsid w:val="00B432BF"/>
    <w:rsid w:val="00B4535B"/>
    <w:rsid w:val="00B47A03"/>
    <w:rsid w:val="00B54813"/>
    <w:rsid w:val="00B5795F"/>
    <w:rsid w:val="00B63DD9"/>
    <w:rsid w:val="00B663FB"/>
    <w:rsid w:val="00B66728"/>
    <w:rsid w:val="00B7348D"/>
    <w:rsid w:val="00B7450D"/>
    <w:rsid w:val="00B75A33"/>
    <w:rsid w:val="00B773DA"/>
    <w:rsid w:val="00B77C27"/>
    <w:rsid w:val="00B82FA8"/>
    <w:rsid w:val="00B83151"/>
    <w:rsid w:val="00B84FBE"/>
    <w:rsid w:val="00B908BE"/>
    <w:rsid w:val="00B908E8"/>
    <w:rsid w:val="00B93530"/>
    <w:rsid w:val="00B9365F"/>
    <w:rsid w:val="00B97A66"/>
    <w:rsid w:val="00BA0293"/>
    <w:rsid w:val="00BA16FD"/>
    <w:rsid w:val="00BA3E55"/>
    <w:rsid w:val="00BB40E8"/>
    <w:rsid w:val="00BC02B0"/>
    <w:rsid w:val="00BC07BC"/>
    <w:rsid w:val="00BC1BE2"/>
    <w:rsid w:val="00BC3058"/>
    <w:rsid w:val="00BC51F6"/>
    <w:rsid w:val="00BC7A2E"/>
    <w:rsid w:val="00BD1C92"/>
    <w:rsid w:val="00BD6A9B"/>
    <w:rsid w:val="00BD744C"/>
    <w:rsid w:val="00BE320C"/>
    <w:rsid w:val="00BF07DC"/>
    <w:rsid w:val="00BF1A82"/>
    <w:rsid w:val="00BF20DB"/>
    <w:rsid w:val="00BF2E82"/>
    <w:rsid w:val="00BF7FA9"/>
    <w:rsid w:val="00C02D01"/>
    <w:rsid w:val="00C03480"/>
    <w:rsid w:val="00C0458D"/>
    <w:rsid w:val="00C079B1"/>
    <w:rsid w:val="00C1017D"/>
    <w:rsid w:val="00C10568"/>
    <w:rsid w:val="00C11CA7"/>
    <w:rsid w:val="00C12101"/>
    <w:rsid w:val="00C162D4"/>
    <w:rsid w:val="00C17D5E"/>
    <w:rsid w:val="00C22785"/>
    <w:rsid w:val="00C31DBB"/>
    <w:rsid w:val="00C328C9"/>
    <w:rsid w:val="00C341D6"/>
    <w:rsid w:val="00C34FE7"/>
    <w:rsid w:val="00C35B20"/>
    <w:rsid w:val="00C36BD4"/>
    <w:rsid w:val="00C40043"/>
    <w:rsid w:val="00C422A9"/>
    <w:rsid w:val="00C455CE"/>
    <w:rsid w:val="00C4573C"/>
    <w:rsid w:val="00C460EE"/>
    <w:rsid w:val="00C471C3"/>
    <w:rsid w:val="00C500FE"/>
    <w:rsid w:val="00C55112"/>
    <w:rsid w:val="00C5799D"/>
    <w:rsid w:val="00C632F2"/>
    <w:rsid w:val="00C63897"/>
    <w:rsid w:val="00C64571"/>
    <w:rsid w:val="00C7085A"/>
    <w:rsid w:val="00C712C3"/>
    <w:rsid w:val="00C7352F"/>
    <w:rsid w:val="00C743DA"/>
    <w:rsid w:val="00C7536E"/>
    <w:rsid w:val="00C809CD"/>
    <w:rsid w:val="00C81E65"/>
    <w:rsid w:val="00C83797"/>
    <w:rsid w:val="00C87179"/>
    <w:rsid w:val="00C878C8"/>
    <w:rsid w:val="00C87DDC"/>
    <w:rsid w:val="00C95532"/>
    <w:rsid w:val="00CA2333"/>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71C2"/>
    <w:rsid w:val="00D005AA"/>
    <w:rsid w:val="00D01620"/>
    <w:rsid w:val="00D03070"/>
    <w:rsid w:val="00D0680D"/>
    <w:rsid w:val="00D1179D"/>
    <w:rsid w:val="00D11E18"/>
    <w:rsid w:val="00D132AD"/>
    <w:rsid w:val="00D16112"/>
    <w:rsid w:val="00D170EC"/>
    <w:rsid w:val="00D202C8"/>
    <w:rsid w:val="00D21459"/>
    <w:rsid w:val="00D234A7"/>
    <w:rsid w:val="00D26616"/>
    <w:rsid w:val="00D3146B"/>
    <w:rsid w:val="00D32104"/>
    <w:rsid w:val="00D32F37"/>
    <w:rsid w:val="00D34A9C"/>
    <w:rsid w:val="00D34AB2"/>
    <w:rsid w:val="00D34BAC"/>
    <w:rsid w:val="00D36405"/>
    <w:rsid w:val="00D3763E"/>
    <w:rsid w:val="00D40AE9"/>
    <w:rsid w:val="00D42432"/>
    <w:rsid w:val="00D43D26"/>
    <w:rsid w:val="00D54A74"/>
    <w:rsid w:val="00D56731"/>
    <w:rsid w:val="00D63987"/>
    <w:rsid w:val="00D67E36"/>
    <w:rsid w:val="00D742DE"/>
    <w:rsid w:val="00D75B29"/>
    <w:rsid w:val="00D778FA"/>
    <w:rsid w:val="00D77A1B"/>
    <w:rsid w:val="00D820D4"/>
    <w:rsid w:val="00D825F9"/>
    <w:rsid w:val="00D84816"/>
    <w:rsid w:val="00D86513"/>
    <w:rsid w:val="00D86789"/>
    <w:rsid w:val="00D902F4"/>
    <w:rsid w:val="00D91ADA"/>
    <w:rsid w:val="00D93919"/>
    <w:rsid w:val="00D94E86"/>
    <w:rsid w:val="00DA0089"/>
    <w:rsid w:val="00DA2D6C"/>
    <w:rsid w:val="00DA7D58"/>
    <w:rsid w:val="00DB4EBA"/>
    <w:rsid w:val="00DB7055"/>
    <w:rsid w:val="00DC04A7"/>
    <w:rsid w:val="00DC1794"/>
    <w:rsid w:val="00DC33AA"/>
    <w:rsid w:val="00DC33B9"/>
    <w:rsid w:val="00DC428B"/>
    <w:rsid w:val="00DC6D32"/>
    <w:rsid w:val="00DD00E4"/>
    <w:rsid w:val="00DD047D"/>
    <w:rsid w:val="00DD0B43"/>
    <w:rsid w:val="00DD0E74"/>
    <w:rsid w:val="00DD4416"/>
    <w:rsid w:val="00DE1FCA"/>
    <w:rsid w:val="00DE3D24"/>
    <w:rsid w:val="00DE69B6"/>
    <w:rsid w:val="00DE7355"/>
    <w:rsid w:val="00DE7ABE"/>
    <w:rsid w:val="00DF064B"/>
    <w:rsid w:val="00DF068E"/>
    <w:rsid w:val="00DF0A07"/>
    <w:rsid w:val="00DF1EFC"/>
    <w:rsid w:val="00DF5A57"/>
    <w:rsid w:val="00DF5FAC"/>
    <w:rsid w:val="00E04831"/>
    <w:rsid w:val="00E06E2E"/>
    <w:rsid w:val="00E10A30"/>
    <w:rsid w:val="00E10B85"/>
    <w:rsid w:val="00E11C84"/>
    <w:rsid w:val="00E129BC"/>
    <w:rsid w:val="00E17F05"/>
    <w:rsid w:val="00E22BB1"/>
    <w:rsid w:val="00E2393C"/>
    <w:rsid w:val="00E25E7F"/>
    <w:rsid w:val="00E35630"/>
    <w:rsid w:val="00E35BDB"/>
    <w:rsid w:val="00E370AF"/>
    <w:rsid w:val="00E40A99"/>
    <w:rsid w:val="00E40C10"/>
    <w:rsid w:val="00E41770"/>
    <w:rsid w:val="00E41C93"/>
    <w:rsid w:val="00E426F9"/>
    <w:rsid w:val="00E464D0"/>
    <w:rsid w:val="00E517B1"/>
    <w:rsid w:val="00E52B0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69F8"/>
    <w:rsid w:val="00EA5B86"/>
    <w:rsid w:val="00EA6E1D"/>
    <w:rsid w:val="00EB0134"/>
    <w:rsid w:val="00EB4BFC"/>
    <w:rsid w:val="00EB4DFB"/>
    <w:rsid w:val="00EB5BB1"/>
    <w:rsid w:val="00EB7056"/>
    <w:rsid w:val="00EC09F6"/>
    <w:rsid w:val="00EC1C3E"/>
    <w:rsid w:val="00EC55B4"/>
    <w:rsid w:val="00EC5E35"/>
    <w:rsid w:val="00EC7722"/>
    <w:rsid w:val="00ED0B47"/>
    <w:rsid w:val="00ED2880"/>
    <w:rsid w:val="00ED6170"/>
    <w:rsid w:val="00EE0DFF"/>
    <w:rsid w:val="00EE625F"/>
    <w:rsid w:val="00EF00AF"/>
    <w:rsid w:val="00EF09B2"/>
    <w:rsid w:val="00EF167F"/>
    <w:rsid w:val="00EF5E14"/>
    <w:rsid w:val="00F00D1F"/>
    <w:rsid w:val="00F013BA"/>
    <w:rsid w:val="00F01EA2"/>
    <w:rsid w:val="00F05CE3"/>
    <w:rsid w:val="00F06054"/>
    <w:rsid w:val="00F10B34"/>
    <w:rsid w:val="00F1150F"/>
    <w:rsid w:val="00F1278D"/>
    <w:rsid w:val="00F12CC6"/>
    <w:rsid w:val="00F14F08"/>
    <w:rsid w:val="00F1687F"/>
    <w:rsid w:val="00F1799E"/>
    <w:rsid w:val="00F245D0"/>
    <w:rsid w:val="00F31A64"/>
    <w:rsid w:val="00F323B7"/>
    <w:rsid w:val="00F36E61"/>
    <w:rsid w:val="00F40FD5"/>
    <w:rsid w:val="00F42B0D"/>
    <w:rsid w:val="00F44812"/>
    <w:rsid w:val="00F44D0C"/>
    <w:rsid w:val="00F44ED6"/>
    <w:rsid w:val="00F509BC"/>
    <w:rsid w:val="00F51D4D"/>
    <w:rsid w:val="00F5373D"/>
    <w:rsid w:val="00F54598"/>
    <w:rsid w:val="00F56026"/>
    <w:rsid w:val="00F62DD3"/>
    <w:rsid w:val="00F63E6B"/>
    <w:rsid w:val="00F64E28"/>
    <w:rsid w:val="00F666EC"/>
    <w:rsid w:val="00F70A68"/>
    <w:rsid w:val="00F716DB"/>
    <w:rsid w:val="00F72D1A"/>
    <w:rsid w:val="00F7330E"/>
    <w:rsid w:val="00F735C1"/>
    <w:rsid w:val="00F77D1D"/>
    <w:rsid w:val="00F8074F"/>
    <w:rsid w:val="00F80C94"/>
    <w:rsid w:val="00F82930"/>
    <w:rsid w:val="00F876CD"/>
    <w:rsid w:val="00F87CCB"/>
    <w:rsid w:val="00F92178"/>
    <w:rsid w:val="00F94F60"/>
    <w:rsid w:val="00F9569D"/>
    <w:rsid w:val="00FA67F6"/>
    <w:rsid w:val="00FA69AB"/>
    <w:rsid w:val="00FA77B1"/>
    <w:rsid w:val="00FB2082"/>
    <w:rsid w:val="00FB371B"/>
    <w:rsid w:val="00FB50A0"/>
    <w:rsid w:val="00FC1BE0"/>
    <w:rsid w:val="00FC25A9"/>
    <w:rsid w:val="00FC6123"/>
    <w:rsid w:val="00FD01E7"/>
    <w:rsid w:val="00FD0E3A"/>
    <w:rsid w:val="00FD1B9F"/>
    <w:rsid w:val="00FD2187"/>
    <w:rsid w:val="00FD541B"/>
    <w:rsid w:val="00FE1961"/>
    <w:rsid w:val="00FE21B6"/>
    <w:rsid w:val="00FE4649"/>
    <w:rsid w:val="00FE5899"/>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1FF"/>
  </w:style>
  <w:style w:type="paragraph" w:styleId="1">
    <w:name w:val="heading 1"/>
    <w:basedOn w:val="a"/>
    <w:link w:val="10"/>
    <w:uiPriority w:val="99"/>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99"/>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99"/>
    <w:qFormat/>
    <w:locked/>
    <w:rsid w:val="00E10A30"/>
  </w:style>
  <w:style w:type="paragraph" w:customStyle="1" w:styleId="ConsPlusNormal">
    <w:name w:val="ConsPlusNormal"/>
    <w:uiPriority w:val="99"/>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Знак Знак7"/>
    <w:link w:val="13"/>
    <w:uiPriority w:val="99"/>
    <w:qFormat/>
    <w:rsid w:val="00943A3D"/>
    <w:rPr>
      <w:rFonts w:cs="Times New Roman"/>
      <w:vertAlign w:val="superscript"/>
    </w:rPr>
  </w:style>
  <w:style w:type="paragraph" w:styleId="af4">
    <w:name w:val="Body Text"/>
    <w:basedOn w:val="a"/>
    <w:link w:val="af5"/>
    <w:uiPriority w:val="99"/>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uiPriority w:val="99"/>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uiPriority w:val="99"/>
    <w:rsid w:val="006E7FF4"/>
    <w:rPr>
      <w:rFonts w:ascii="Times New Roman" w:eastAsia="Times New Roman" w:hAnsi="Times New Roman" w:cs="Times New Roman"/>
      <w:b/>
      <w:bCs/>
      <w:kern w:val="36"/>
      <w:sz w:val="24"/>
      <w:szCs w:val="24"/>
      <w:lang w:eastAsia="ru-RU"/>
    </w:rPr>
  </w:style>
  <w:style w:type="paragraph" w:customStyle="1" w:styleId="Default">
    <w:name w:val="Default"/>
    <w:uiPriority w:val="99"/>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99"/>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99"/>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9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99"/>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uiPriority w:val="99"/>
    <w:qFormat/>
    <w:rsid w:val="00DE1FCA"/>
    <w:rPr>
      <w:rFonts w:ascii="Times New Roman" w:hAnsi="Times New Roman" w:cs="Times New Roman" w:hint="default"/>
      <w:i/>
      <w:iCs w:val="0"/>
    </w:rPr>
  </w:style>
  <w:style w:type="paragraph" w:customStyle="1" w:styleId="msonormal0">
    <w:name w:val="msonormal"/>
    <w:basedOn w:val="a"/>
    <w:uiPriority w:val="99"/>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9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9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iPriority w:val="99"/>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iPriority w:val="99"/>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iPriority w:val="99"/>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iPriority w:val="99"/>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iPriority w:val="99"/>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iPriority w:val="99"/>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iPriority w:val="99"/>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iPriority w:val="99"/>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uiPriority w:val="99"/>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iPriority w:val="99"/>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uiPriority w:val="99"/>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uiPriority w:val="99"/>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iPriority w:val="99"/>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uiPriority w:val="99"/>
    <w:rsid w:val="00DE1FCA"/>
  </w:style>
  <w:style w:type="character" w:customStyle="1" w:styleId="FootnoteTextChar">
    <w:name w:val="Footnote Text Char"/>
    <w:aliases w:val="F1 Char,Текст сноски Знак1 Знак1 Char,Текст сноски Знак Знак Знак1 Char,Текст сноски Знак1 Знак Знак Char,Текст сноски Знак Знак Знак Знак Char,Текст сноски Знак4 Char,Текст сноски Знак Знак3 Char,Текст сноски Знак3 Знак1 Char"/>
    <w:uiPriority w:val="99"/>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uiPriority w:val="99"/>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9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99"/>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99"/>
    <w:qFormat/>
    <w:rsid w:val="00064407"/>
    <w:rPr>
      <w:b/>
      <w:bCs/>
    </w:rPr>
  </w:style>
  <w:style w:type="character" w:styleId="affffff">
    <w:name w:val="Subtle Emphasis"/>
    <w:uiPriority w:val="99"/>
    <w:qFormat/>
    <w:rsid w:val="00064407"/>
    <w:rPr>
      <w:i/>
      <w:iCs/>
      <w:color w:val="404040"/>
    </w:rPr>
  </w:style>
  <w:style w:type="paragraph" w:styleId="affffff0">
    <w:name w:val="TOC Heading"/>
    <w:basedOn w:val="1"/>
    <w:next w:val="a"/>
    <w:uiPriority w:val="9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99"/>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99"/>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99"/>
    <w:rsid w:val="00064407"/>
    <w:rPr>
      <w:rFonts w:ascii="Segoe UI" w:eastAsia="Segoe UI" w:hAnsi="Segoe UI" w:cs="Segoe UI"/>
      <w:kern w:val="28"/>
      <w:sz w:val="24"/>
      <w:szCs w:val="24"/>
      <w:lang w:eastAsia="ru-RU"/>
    </w:rPr>
  </w:style>
  <w:style w:type="paragraph" w:customStyle="1" w:styleId="120">
    <w:name w:val="таблСлева12"/>
    <w:basedOn w:val="a"/>
    <w:uiPriority w:val="99"/>
    <w:qFormat/>
    <w:rsid w:val="00064407"/>
    <w:pPr>
      <w:snapToGrid w:val="0"/>
    </w:pPr>
    <w:rPr>
      <w:rFonts w:ascii="Segoe UI" w:eastAsia="Segoe UI" w:hAnsi="Segoe UI" w:cs="Segoe UI"/>
      <w:iCs/>
      <w:sz w:val="24"/>
      <w:szCs w:val="28"/>
      <w:lang w:eastAsia="ru-RU"/>
    </w:rPr>
  </w:style>
  <w:style w:type="paragraph" w:customStyle="1" w:styleId="s16">
    <w:name w:val="s_16"/>
    <w:basedOn w:val="a"/>
    <w:uiPriority w:val="99"/>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uiPriority w:val="99"/>
    <w:locked/>
    <w:rsid w:val="00064407"/>
    <w:rPr>
      <w:sz w:val="28"/>
      <w:shd w:val="clear" w:color="auto" w:fill="FFFFFF"/>
    </w:rPr>
  </w:style>
  <w:style w:type="paragraph" w:customStyle="1" w:styleId="2b">
    <w:name w:val="Основной текст (2)"/>
    <w:basedOn w:val="a"/>
    <w:link w:val="2a"/>
    <w:uiPriority w:val="99"/>
    <w:rsid w:val="00064407"/>
    <w:pPr>
      <w:widowControl w:val="0"/>
      <w:shd w:val="clear" w:color="auto" w:fill="FFFFFF"/>
      <w:spacing w:before="360" w:line="240" w:lineRule="atLeast"/>
      <w:jc w:val="both"/>
    </w:pPr>
    <w:rPr>
      <w:sz w:val="28"/>
    </w:rPr>
  </w:style>
  <w:style w:type="character" w:customStyle="1" w:styleId="c7">
    <w:name w:val="c7"/>
    <w:uiPriority w:val="99"/>
    <w:rsid w:val="00064407"/>
    <w:rPr>
      <w:rFonts w:cs="Times New Roman"/>
    </w:rPr>
  </w:style>
  <w:style w:type="paragraph" w:customStyle="1" w:styleId="xl63">
    <w:name w:val="xl63"/>
    <w:basedOn w:val="a"/>
    <w:uiPriority w:val="99"/>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uiPriority w:val="99"/>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uiPriority w:val="99"/>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uiPriority w:val="99"/>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uiPriority w:val="99"/>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uiPriority w:val="99"/>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uiPriority w:val="99"/>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uiPriority w:val="99"/>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uiPriority w:val="99"/>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uiPriority w:val="99"/>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uiPriority w:val="99"/>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uiPriority w:val="99"/>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uiPriority w:val="99"/>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uiPriority w:val="99"/>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uiPriority w:val="99"/>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uiPriority w:val="99"/>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uiPriority w:val="99"/>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uiPriority w:val="99"/>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uiPriority w:val="99"/>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uiPriority w:val="99"/>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uiPriority w:val="99"/>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uiPriority w:val="99"/>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uiPriority w:val="99"/>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uiPriority w:val="99"/>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uiPriority w:val="99"/>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uiPriority w:val="99"/>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uiPriority w:val="99"/>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uiPriority w:val="99"/>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uiPriority w:val="99"/>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uiPriority w:val="99"/>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uiPriority w:val="99"/>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uiPriority w:val="99"/>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uiPriority w:val="99"/>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uiPriority w:val="99"/>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uiPriority w:val="99"/>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uiPriority w:val="99"/>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uiPriority w:val="99"/>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uiPriority w:val="99"/>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uiPriority w:val="99"/>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uiPriority w:val="99"/>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uiPriority w:val="99"/>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uiPriority w:val="99"/>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uiPriority w:val="99"/>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uiPriority w:val="99"/>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uiPriority w:val="99"/>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uiPriority w:val="99"/>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uiPriority w:val="99"/>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uiPriority w:val="99"/>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uiPriority w:val="99"/>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uiPriority w:val="99"/>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uiPriority w:val="99"/>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uiPriority w:val="99"/>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uiPriority w:val="99"/>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uiPriority w:val="99"/>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uiPriority w:val="99"/>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uiPriority w:val="99"/>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uiPriority w:val="99"/>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uiPriority w:val="99"/>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uiPriority w:val="99"/>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uiPriority w:val="99"/>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uiPriority w:val="99"/>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uiPriority w:val="99"/>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uiPriority w:val="99"/>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uiPriority w:val="99"/>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uiPriority w:val="99"/>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uiPriority w:val="99"/>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uiPriority w:val="99"/>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uiPriority w:val="99"/>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uiPriority w:val="99"/>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uiPriority w:val="99"/>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uiPriority w:val="99"/>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uiPriority w:val="99"/>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uiPriority w:val="99"/>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uiPriority w:val="99"/>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uiPriority w:val="99"/>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uiPriority w:val="99"/>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uiPriority w:val="99"/>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uiPriority w:val="99"/>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uiPriority w:val="99"/>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uiPriority w:val="99"/>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uiPriority w:val="99"/>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uiPriority w:val="99"/>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uiPriority w:val="99"/>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uiPriority w:val="99"/>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uiPriority w:val="99"/>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uiPriority w:val="99"/>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uiPriority w:val="99"/>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uiPriority w:val="99"/>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uiPriority w:val="99"/>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uiPriority w:val="99"/>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uiPriority w:val="99"/>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uiPriority w:val="99"/>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uiPriority w:val="99"/>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uiPriority w:val="99"/>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uiPriority w:val="99"/>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uiPriority w:val="99"/>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uiPriority w:val="99"/>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uiPriority w:val="99"/>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uiPriority w:val="99"/>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uiPriority w:val="99"/>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uiPriority w:val="99"/>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uiPriority w:val="99"/>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uiPriority w:val="99"/>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uiPriority w:val="99"/>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uiPriority w:val="99"/>
    <w:rsid w:val="00064407"/>
  </w:style>
  <w:style w:type="paragraph" w:customStyle="1" w:styleId="c18">
    <w:name w:val="c18"/>
    <w:basedOn w:val="a"/>
    <w:uiPriority w:val="99"/>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uiPriority w:val="99"/>
    <w:rsid w:val="00064407"/>
  </w:style>
  <w:style w:type="numbering" w:customStyle="1" w:styleId="2c">
    <w:name w:val="Нет списка2"/>
    <w:next w:val="a2"/>
    <w:uiPriority w:val="99"/>
    <w:semiHidden/>
    <w:unhideWhenUsed/>
    <w:rsid w:val="00064407"/>
  </w:style>
  <w:style w:type="character" w:customStyle="1" w:styleId="c21">
    <w:name w:val="c21"/>
    <w:basedOn w:val="a0"/>
    <w:uiPriority w:val="99"/>
    <w:rsid w:val="00064407"/>
  </w:style>
  <w:style w:type="paragraph" w:customStyle="1" w:styleId="xl177">
    <w:name w:val="xl177"/>
    <w:basedOn w:val="a"/>
    <w:uiPriority w:val="99"/>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uiPriority w:val="99"/>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uiPriority w:val="99"/>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uiPriority w:val="99"/>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99"/>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99"/>
    <w:qFormat/>
    <w:rsid w:val="00064407"/>
    <w:rPr>
      <w:rFonts w:ascii="Calibri" w:eastAsia="Times New Roman" w:hAnsi="Calibri" w:cs="Times New Roman"/>
      <w:lang w:eastAsia="ru-RU"/>
    </w:rPr>
  </w:style>
  <w:style w:type="paragraph" w:customStyle="1" w:styleId="1d">
    <w:name w:val="Обычный (веб)1"/>
    <w:basedOn w:val="a"/>
    <w:next w:val="afc"/>
    <w:uiPriority w:val="99"/>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9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99"/>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99"/>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uiPriority w:val="99"/>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uiPriority w:val="99"/>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uiPriority w:val="99"/>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uiPriority w:val="99"/>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uiPriority w:val="99"/>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uiPriority w:val="99"/>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uiPriority w:val="99"/>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qFormat/>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uiPriority w:val="99"/>
    <w:rsid w:val="00CE7D23"/>
  </w:style>
  <w:style w:type="character" w:customStyle="1" w:styleId="UnresolvedMention">
    <w:name w:val="Unresolved Mention"/>
    <w:basedOn w:val="a0"/>
    <w:uiPriority w:val="99"/>
    <w:semiHidden/>
    <w:unhideWhenUsed/>
    <w:rsid w:val="00955D56"/>
    <w:rPr>
      <w:color w:val="605E5C"/>
      <w:shd w:val="clear" w:color="auto" w:fill="E1DFDD"/>
    </w:rPr>
  </w:style>
  <w:style w:type="character" w:customStyle="1" w:styleId="211pt">
    <w:name w:val="Основной текст (2) + 11 pt"/>
    <w:rsid w:val="002F40B6"/>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table" w:customStyle="1" w:styleId="TableNormal15">
    <w:name w:val="Table Normal15"/>
    <w:uiPriority w:val="2"/>
    <w:semiHidden/>
    <w:unhideWhenUsed/>
    <w:qFormat/>
    <w:rsid w:val="00502D9B"/>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35">
    <w:name w:val="Нет списка3"/>
    <w:next w:val="a2"/>
    <w:uiPriority w:val="99"/>
    <w:semiHidden/>
    <w:unhideWhenUsed/>
    <w:rsid w:val="002C2AC4"/>
  </w:style>
  <w:style w:type="table" w:customStyle="1" w:styleId="50">
    <w:name w:val="Сетка таблицы5"/>
    <w:basedOn w:val="a1"/>
    <w:next w:val="a3"/>
    <w:rsid w:val="002C2A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9pt">
    <w:name w:val="Основной текст (2) + 9 pt"/>
    <w:rsid w:val="002C2AC4"/>
    <w:rPr>
      <w:rFonts w:ascii="Arial Unicode MS" w:eastAsia="Arial Unicode MS" w:hAnsi="Arial Unicode MS" w:cs="Arial Unicode MS"/>
      <w:b w:val="0"/>
      <w:bCs w:val="0"/>
      <w:i w:val="0"/>
      <w:iCs w:val="0"/>
      <w:smallCaps w:val="0"/>
      <w:strike w:val="0"/>
      <w:color w:val="000000"/>
      <w:spacing w:val="0"/>
      <w:w w:val="100"/>
      <w:position w:val="0"/>
      <w:sz w:val="18"/>
      <w:szCs w:val="18"/>
      <w:u w:val="none"/>
      <w:shd w:val="clear" w:color="auto" w:fill="FFFFFF"/>
      <w:lang w:val="ru-RU" w:eastAsia="ru-RU" w:bidi="ru-RU"/>
    </w:rPr>
  </w:style>
  <w:style w:type="paragraph" w:customStyle="1" w:styleId="Standard">
    <w:name w:val="Standard"/>
    <w:rsid w:val="002C2AC4"/>
    <w:pPr>
      <w:suppressAutoHyphens/>
      <w:autoSpaceDN w:val="0"/>
      <w:spacing w:before="120" w:after="120"/>
      <w:ind w:firstLine="652"/>
      <w:textAlignment w:val="baseline"/>
    </w:pPr>
    <w:rPr>
      <w:rFonts w:ascii="Times New Roman" w:eastAsia="Times New Roman" w:hAnsi="Times New Roman" w:cs="Times New Roman"/>
      <w:kern w:val="3"/>
      <w:sz w:val="24"/>
      <w:szCs w:val="24"/>
      <w:lang w:eastAsia="ru-RU"/>
    </w:rPr>
  </w:style>
  <w:style w:type="character" w:customStyle="1" w:styleId="editsection">
    <w:name w:val="editsection"/>
    <w:uiPriority w:val="99"/>
    <w:rsid w:val="00220FF3"/>
  </w:style>
  <w:style w:type="paragraph" w:customStyle="1" w:styleId="c47c5c59c9">
    <w:name w:val="c47 c5 c59 c9"/>
    <w:basedOn w:val="a"/>
    <w:uiPriority w:val="99"/>
    <w:rsid w:val="00220FF3"/>
    <w:pPr>
      <w:widowControl w:val="0"/>
      <w:suppressAutoHyphens/>
      <w:autoSpaceDE w:val="0"/>
      <w:spacing w:before="90" w:after="90"/>
    </w:pPr>
    <w:rPr>
      <w:rFonts w:ascii="Liberation Serif" w:eastAsia="Times New Roman" w:hAnsi="Liberation Serif" w:cs="Liberation Serif"/>
      <w:kern w:val="1"/>
      <w:sz w:val="24"/>
      <w:szCs w:val="24"/>
      <w:lang w:eastAsia="hi-IN" w:bidi="hi-IN"/>
    </w:rPr>
  </w:style>
  <w:style w:type="paragraph" w:customStyle="1" w:styleId="p18">
    <w:name w:val="p18"/>
    <w:basedOn w:val="a"/>
    <w:uiPriority w:val="99"/>
    <w:rsid w:val="00220FF3"/>
    <w:pPr>
      <w:spacing w:before="100" w:beforeAutospacing="1" w:after="100" w:afterAutospacing="1"/>
    </w:pPr>
    <w:rPr>
      <w:rFonts w:ascii="Times New Roman" w:eastAsia="Times New Roman" w:hAnsi="Times New Roman" w:cs="Times New Roman"/>
      <w:sz w:val="24"/>
      <w:szCs w:val="24"/>
      <w:lang w:eastAsia="ru-RU"/>
    </w:rPr>
  </w:style>
  <w:style w:type="numbering" w:customStyle="1" w:styleId="44">
    <w:name w:val="Нет списка4"/>
    <w:next w:val="a2"/>
    <w:uiPriority w:val="99"/>
    <w:semiHidden/>
    <w:unhideWhenUsed/>
    <w:rsid w:val="00580860"/>
  </w:style>
  <w:style w:type="table" w:customStyle="1" w:styleId="60">
    <w:name w:val="Сетка таблицы6"/>
    <w:basedOn w:val="a1"/>
    <w:next w:val="a3"/>
    <w:uiPriority w:val="99"/>
    <w:rsid w:val="00580860"/>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uiPriority w:val="99"/>
    <w:rsid w:val="00580860"/>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uiPriority w:val="99"/>
    <w:rsid w:val="00580860"/>
    <w:pPr>
      <w:suppressAutoHyphens/>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4">
    <w:name w:val="Table Normal14"/>
    <w:uiPriority w:val="99"/>
    <w:semiHidden/>
    <w:rsid w:val="00580860"/>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
    <w:name w:val="Table Normal21"/>
    <w:uiPriority w:val="99"/>
    <w:semiHidden/>
    <w:rsid w:val="00580860"/>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1">
    <w:name w:val="Table Normal31"/>
    <w:uiPriority w:val="99"/>
    <w:semiHidden/>
    <w:rsid w:val="00580860"/>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1">
    <w:name w:val="Table Normal41"/>
    <w:uiPriority w:val="99"/>
    <w:semiHidden/>
    <w:rsid w:val="00580860"/>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1">
    <w:name w:val="Table Normal51"/>
    <w:uiPriority w:val="99"/>
    <w:semiHidden/>
    <w:rsid w:val="00580860"/>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1">
    <w:name w:val="Table Normal61"/>
    <w:uiPriority w:val="99"/>
    <w:semiHidden/>
    <w:rsid w:val="00580860"/>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1">
    <w:name w:val="Table Normal71"/>
    <w:uiPriority w:val="99"/>
    <w:semiHidden/>
    <w:rsid w:val="00580860"/>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1">
    <w:name w:val="Table Normal81"/>
    <w:uiPriority w:val="99"/>
    <w:semiHidden/>
    <w:rsid w:val="00580860"/>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1">
    <w:name w:val="Table Normal91"/>
    <w:uiPriority w:val="99"/>
    <w:semiHidden/>
    <w:rsid w:val="00580860"/>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1">
    <w:name w:val="Table Normal101"/>
    <w:uiPriority w:val="99"/>
    <w:semiHidden/>
    <w:rsid w:val="00580860"/>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
    <w:name w:val="Table Normal111"/>
    <w:uiPriority w:val="99"/>
    <w:semiHidden/>
    <w:rsid w:val="00580860"/>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1">
    <w:name w:val="Table Normal121"/>
    <w:uiPriority w:val="99"/>
    <w:semiHidden/>
    <w:rsid w:val="00580860"/>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11">
    <w:name w:val="Таблица простая 311"/>
    <w:uiPriority w:val="99"/>
    <w:rsid w:val="00580860"/>
    <w:rPr>
      <w:rFonts w:ascii="Verdana" w:eastAsia="Calibri" w:hAnsi="Verdana" w:cs="Segoe UI"/>
      <w:sz w:val="20"/>
      <w:szCs w:val="20"/>
      <w:lang w:eastAsia="ru-RU"/>
    </w:rPr>
    <w:tblPr>
      <w:tblStyleRowBandSize w:val="1"/>
      <w:tblStyleColBandSize w:val="1"/>
      <w:tblInd w:w="0" w:type="dxa"/>
      <w:tblCellMar>
        <w:top w:w="0" w:type="dxa"/>
        <w:left w:w="108" w:type="dxa"/>
        <w:bottom w:w="0" w:type="dxa"/>
        <w:right w:w="108" w:type="dxa"/>
      </w:tblCellMar>
    </w:tblPr>
  </w:style>
  <w:style w:type="table" w:customStyle="1" w:styleId="321">
    <w:name w:val="Таблица простая 321"/>
    <w:uiPriority w:val="99"/>
    <w:rsid w:val="00580860"/>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style>
  <w:style w:type="table" w:customStyle="1" w:styleId="211">
    <w:name w:val="Сетка таблицы211"/>
    <w:uiPriority w:val="99"/>
    <w:rsid w:val="00580860"/>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1">
    <w:name w:val="Без интервала Знак1"/>
    <w:uiPriority w:val="99"/>
    <w:locked/>
    <w:rsid w:val="00580860"/>
    <w:rPr>
      <w:sz w:val="22"/>
      <w:lang w:eastAsia="ru-RU"/>
    </w:rPr>
  </w:style>
  <w:style w:type="table" w:customStyle="1" w:styleId="1111">
    <w:name w:val="Сетка таблицы1111"/>
    <w:uiPriority w:val="99"/>
    <w:rsid w:val="00580860"/>
    <w:pPr>
      <w:suppressAutoHyphens/>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uiPriority w:val="99"/>
    <w:rsid w:val="00580860"/>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2">
    <w:name w:val="Заголовок №1"/>
    <w:uiPriority w:val="99"/>
    <w:rsid w:val="00580860"/>
    <w:rPr>
      <w:rFonts w:ascii="Franklin Gothic Medium" w:hAnsi="Franklin Gothic Medium"/>
      <w:spacing w:val="7"/>
      <w:sz w:val="36"/>
    </w:rPr>
  </w:style>
  <w:style w:type="paragraph" w:customStyle="1" w:styleId="1f3">
    <w:name w:val="Без интервала1"/>
    <w:uiPriority w:val="99"/>
    <w:rsid w:val="00580860"/>
    <w:rPr>
      <w:rFonts w:ascii="Calibri" w:eastAsia="Calibri" w:hAnsi="Calibri" w:cs="Times New Roman"/>
      <w:lang w:eastAsia="ru-RU"/>
    </w:rPr>
  </w:style>
  <w:style w:type="paragraph" w:customStyle="1" w:styleId="45">
    <w:name w:val="Основной текст4"/>
    <w:basedOn w:val="a"/>
    <w:uiPriority w:val="99"/>
    <w:rsid w:val="00580860"/>
    <w:pPr>
      <w:shd w:val="clear" w:color="auto" w:fill="FFFFFF"/>
      <w:spacing w:before="1080" w:line="240" w:lineRule="atLeast"/>
      <w:ind w:hanging="360"/>
    </w:pPr>
    <w:rPr>
      <w:rFonts w:ascii="Calibri" w:eastAsia="Calibri" w:hAnsi="Calibri" w:cs="Times New Roman"/>
      <w:color w:val="000000"/>
      <w:sz w:val="27"/>
      <w:szCs w:val="27"/>
      <w:lang w:eastAsia="ru-RU"/>
    </w:rPr>
  </w:style>
  <w:style w:type="paragraph" w:customStyle="1" w:styleId="1f4">
    <w:name w:val="Абзац списка1"/>
    <w:basedOn w:val="a"/>
    <w:uiPriority w:val="99"/>
    <w:rsid w:val="00580860"/>
    <w:pPr>
      <w:ind w:left="720"/>
      <w:contextualSpacing/>
    </w:pPr>
    <w:rPr>
      <w:rFonts w:ascii="Calibri" w:eastAsia="Calibri" w:hAnsi="Calibri"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145845">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956136830">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32815164">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698117796">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s://academia-moscow.ru/catalogue/5412/469259/" TargetMode="External"/><Relationship Id="rId26" Type="http://schemas.openxmlformats.org/officeDocument/2006/relationships/footer" Target="footer1.xml"/><Relationship Id="rId39" Type="http://schemas.openxmlformats.org/officeDocument/2006/relationships/header" Target="header19.xml"/><Relationship Id="rId21" Type="http://schemas.openxmlformats.org/officeDocument/2006/relationships/hyperlink" Target="https://academia-moscow.ru/catalogue/5411/413492/" TargetMode="External"/><Relationship Id="rId34" Type="http://schemas.openxmlformats.org/officeDocument/2006/relationships/hyperlink" Target="https://fmc.hse.ru/vaginvideo" TargetMode="External"/><Relationship Id="rId42" Type="http://schemas.openxmlformats.org/officeDocument/2006/relationships/hyperlink" Target="http://nfkgtu.narod.ru/electroteh.htm" TargetMode="External"/><Relationship Id="rId47" Type="http://schemas.openxmlformats.org/officeDocument/2006/relationships/hyperlink" Target="https://www.urait.ru/bcode/514902" TargetMode="External"/><Relationship Id="rId50" Type="http://schemas.openxmlformats.org/officeDocument/2006/relationships/header" Target="header27.xml"/><Relationship Id="rId55" Type="http://schemas.openxmlformats.org/officeDocument/2006/relationships/hyperlink" Target="http://d-russia.ru/wp-content/uploads/2017/05/programmaCE.pdf/" TargetMode="External"/><Relationship Id="rId63" Type="http://schemas.openxmlformats.org/officeDocument/2006/relationships/hyperlink" Target="http://www.umk.utmn.ru/" TargetMode="External"/><Relationship Id="rId68" Type="http://schemas.openxmlformats.org/officeDocument/2006/relationships/hyperlink" Target="http://sbiblio.com/biblio/archive/morosov_delovaja/04.aspx" TargetMode="External"/><Relationship Id="rId76" Type="http://schemas.openxmlformats.org/officeDocument/2006/relationships/header" Target="header38.xml"/><Relationship Id="rId7" Type="http://schemas.openxmlformats.org/officeDocument/2006/relationships/endnotes" Target="endnotes.xml"/><Relationship Id="rId71" Type="http://schemas.openxmlformats.org/officeDocument/2006/relationships/hyperlink" Target="http://www.mirpozitiva.ru/lib/obshenie.html" TargetMode="External"/><Relationship Id="rId2" Type="http://schemas.openxmlformats.org/officeDocument/2006/relationships/numbering" Target="numbering.xml"/><Relationship Id="rId16" Type="http://schemas.openxmlformats.org/officeDocument/2006/relationships/hyperlink" Target="https://znanium.com/catalog/product/1902856" TargetMode="External"/><Relationship Id="rId29" Type="http://schemas.openxmlformats.org/officeDocument/2006/relationships/header" Target="header11.xml"/><Relationship Id="rId11" Type="http://schemas.openxmlformats.org/officeDocument/2006/relationships/hyperlink" Target="https://urait.ru/bcode/468583" TargetMode="External"/><Relationship Id="rId24" Type="http://schemas.openxmlformats.org/officeDocument/2006/relationships/header" Target="header8.xml"/><Relationship Id="rId32" Type="http://schemas.openxmlformats.org/officeDocument/2006/relationships/header" Target="header14.xml"/><Relationship Id="rId37" Type="http://schemas.openxmlformats.org/officeDocument/2006/relationships/header" Target="header18.xml"/><Relationship Id="rId40" Type="http://schemas.openxmlformats.org/officeDocument/2006/relationships/header" Target="header20.xml"/><Relationship Id="rId45" Type="http://schemas.openxmlformats.org/officeDocument/2006/relationships/header" Target="header23.xml"/><Relationship Id="rId53" Type="http://schemas.openxmlformats.org/officeDocument/2006/relationships/header" Target="header29.xml"/><Relationship Id="rId58" Type="http://schemas.openxmlformats.org/officeDocument/2006/relationships/hyperlink" Target="http://www.itu.int/" TargetMode="External"/><Relationship Id="rId66" Type="http://schemas.openxmlformats.org/officeDocument/2006/relationships/hyperlink" Target="http://www.pragmatist.ru/-" TargetMode="External"/><Relationship Id="rId74" Type="http://schemas.openxmlformats.org/officeDocument/2006/relationships/header" Target="header36.xml"/><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eader" Target="header33.xml"/><Relationship Id="rId10" Type="http://schemas.openxmlformats.org/officeDocument/2006/relationships/header" Target="header3.xml"/><Relationship Id="rId19" Type="http://schemas.openxmlformats.org/officeDocument/2006/relationships/hyperlink" Target="https://e.lanbook.com/book/169508" TargetMode="External"/><Relationship Id="rId31" Type="http://schemas.openxmlformats.org/officeDocument/2006/relationships/header" Target="header13.xml"/><Relationship Id="rId44" Type="http://schemas.openxmlformats.org/officeDocument/2006/relationships/header" Target="header22.xml"/><Relationship Id="rId52" Type="http://schemas.openxmlformats.org/officeDocument/2006/relationships/header" Target="header28.xml"/><Relationship Id="rId60" Type="http://schemas.openxmlformats.org/officeDocument/2006/relationships/header" Target="header32.xml"/><Relationship Id="rId65" Type="http://schemas.openxmlformats.org/officeDocument/2006/relationships/hyperlink" Target="http://www.i-u.ru/biblio/-" TargetMode="External"/><Relationship Id="rId73" Type="http://schemas.openxmlformats.org/officeDocument/2006/relationships/header" Target="header35.xml"/><Relationship Id="rId78" Type="http://schemas.openxmlformats.org/officeDocument/2006/relationships/hyperlink" Target="http://ru.wikipedia.org/wiki/IEEE" TargetMode="Externa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 Id="rId22" Type="http://schemas.openxmlformats.org/officeDocument/2006/relationships/hyperlink" Target="https://www.garant.ru/" TargetMode="External"/><Relationship Id="rId27" Type="http://schemas.openxmlformats.org/officeDocument/2006/relationships/hyperlink" Target="https://urait.ru/bcode/496336" TargetMode="External"/><Relationship Id="rId30" Type="http://schemas.openxmlformats.org/officeDocument/2006/relationships/header" Target="header12.xml"/><Relationship Id="rId35" Type="http://schemas.openxmlformats.org/officeDocument/2006/relationships/header" Target="header16.xml"/><Relationship Id="rId43" Type="http://schemas.openxmlformats.org/officeDocument/2006/relationships/hyperlink" Target="http://studentik.net/lekcii/lekcii-texnicheskie/296-jelektronika.html" TargetMode="External"/><Relationship Id="rId48" Type="http://schemas.openxmlformats.org/officeDocument/2006/relationships/header" Target="header25.xml"/><Relationship Id="rId56" Type="http://schemas.openxmlformats.org/officeDocument/2006/relationships/hyperlink" Target="https://www.weforum.org/" TargetMode="External"/><Relationship Id="rId64" Type="http://schemas.openxmlformats.org/officeDocument/2006/relationships/hyperlink" Target="http://lib.rudn.ru/-" TargetMode="External"/><Relationship Id="rId69" Type="http://schemas.openxmlformats.org/officeDocument/2006/relationships/hyperlink" Target="http://bookap.info/psymoney/morozov_delovaya_psihologiya/gl22.shtm" TargetMode="External"/><Relationship Id="rId77" Type="http://schemas.openxmlformats.org/officeDocument/2006/relationships/header" Target="header39.xml"/><Relationship Id="rId8" Type="http://schemas.openxmlformats.org/officeDocument/2006/relationships/header" Target="header1.xml"/><Relationship Id="rId51" Type="http://schemas.openxmlformats.org/officeDocument/2006/relationships/hyperlink" Target="https://www.urait.ru/bcode/517984" TargetMode="External"/><Relationship Id="rId72" Type="http://schemas.openxmlformats.org/officeDocument/2006/relationships/header" Target="header34.xml"/><Relationship Id="rId80" Type="http://schemas.microsoft.com/office/2011/relationships/people" Target="people.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yperlink" Target="https://znanium.com/catalog/product/1402441" TargetMode="External"/><Relationship Id="rId25" Type="http://schemas.openxmlformats.org/officeDocument/2006/relationships/header" Target="header9.xml"/><Relationship Id="rId33" Type="http://schemas.openxmlformats.org/officeDocument/2006/relationships/header" Target="header15.xml"/><Relationship Id="rId38" Type="http://schemas.openxmlformats.org/officeDocument/2006/relationships/hyperlink" Target="https://www.urait.ru/bcode/511791" TargetMode="External"/><Relationship Id="rId46" Type="http://schemas.openxmlformats.org/officeDocument/2006/relationships/header" Target="header24.xml"/><Relationship Id="rId59" Type="http://schemas.openxmlformats.org/officeDocument/2006/relationships/header" Target="header31.xml"/><Relationship Id="rId67" Type="http://schemas.openxmlformats.org/officeDocument/2006/relationships/hyperlink" Target="http://www.library.spbu.ru/-" TargetMode="External"/><Relationship Id="rId20" Type="http://schemas.openxmlformats.org/officeDocument/2006/relationships/hyperlink" Target="https://e.lanbook.com/book/171416" TargetMode="External"/><Relationship Id="rId41" Type="http://schemas.openxmlformats.org/officeDocument/2006/relationships/header" Target="header21.xml"/><Relationship Id="rId54" Type="http://schemas.openxmlformats.org/officeDocument/2006/relationships/header" Target="header30.xml"/><Relationship Id="rId62" Type="http://schemas.openxmlformats.org/officeDocument/2006/relationships/hyperlink" Target="http://biblio-online.ru/bcode/457077" TargetMode="External"/><Relationship Id="rId70" Type="http://schemas.openxmlformats.org/officeDocument/2006/relationships/hyperlink" Target="http://www.syntone.ru/library/books/content/2367.html" TargetMode="External"/><Relationship Id="rId75" Type="http://schemas.openxmlformats.org/officeDocument/2006/relationships/header" Target="header37.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urait.ru/bcode/491941" TargetMode="External"/><Relationship Id="rId23" Type="http://schemas.openxmlformats.org/officeDocument/2006/relationships/header" Target="header7.xml"/><Relationship Id="rId28" Type="http://schemas.openxmlformats.org/officeDocument/2006/relationships/header" Target="header10.xml"/><Relationship Id="rId36" Type="http://schemas.openxmlformats.org/officeDocument/2006/relationships/header" Target="header17.xml"/><Relationship Id="rId49" Type="http://schemas.openxmlformats.org/officeDocument/2006/relationships/header" Target="header26.xml"/><Relationship Id="rId57" Type="http://schemas.openxmlformats.org/officeDocument/2006/relationships/hyperlink" Target="http://www.osp.ru/os/2016/02/130493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5D1931-5510-46E2-9287-6816A5EA5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176</Pages>
  <Words>39572</Words>
  <Characters>225567</Characters>
  <Application>Microsoft Office Word</Application>
  <DocSecurity>0</DocSecurity>
  <Lines>1879</Lines>
  <Paragraphs>529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264610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Uvarovohk</cp:lastModifiedBy>
  <cp:revision>37</cp:revision>
  <cp:lastPrinted>2024-05-23T06:25:00Z</cp:lastPrinted>
  <dcterms:created xsi:type="dcterms:W3CDTF">2024-05-22T06:02:00Z</dcterms:created>
  <dcterms:modified xsi:type="dcterms:W3CDTF">2024-05-30T07:41:00Z</dcterms:modified>
</cp:coreProperties>
</file>