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E19" w:rsidRPr="009E5E1E" w:rsidRDefault="00635E19" w:rsidP="00635E19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Toc150695621"/>
      <w:bookmarkStart w:id="1" w:name="_Toc150695786"/>
      <w:bookmarkStart w:id="2" w:name="_Toc156824969"/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635E19" w:rsidRPr="009E5E1E" w:rsidRDefault="00635E19" w:rsidP="00635E19">
      <w:pPr>
        <w:widowControl w:val="0"/>
        <w:tabs>
          <w:tab w:val="left" w:pos="708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«уваровский политехнический колледж»</w:t>
      </w:r>
    </w:p>
    <w:p w:rsidR="00635E19" w:rsidRPr="009E5E1E" w:rsidRDefault="00635E19" w:rsidP="00635E19">
      <w:pPr>
        <w:widowControl w:val="0"/>
        <w:tabs>
          <w:tab w:val="left" w:pos="708"/>
        </w:tabs>
        <w:suppressAutoHyphens/>
        <w:spacing w:after="0" w:line="10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35E19" w:rsidRPr="009E5E1E" w:rsidRDefault="00635E19" w:rsidP="00635E19">
      <w:pPr>
        <w:widowControl w:val="0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4"/>
        <w:gridCol w:w="4462"/>
      </w:tblGrid>
      <w:tr w:rsidR="00635E19" w:rsidRPr="009E5E1E" w:rsidTr="00A71848">
        <w:trPr>
          <w:cantSplit/>
          <w:jc w:val="center"/>
        </w:trPr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E19" w:rsidRPr="009E5E1E" w:rsidRDefault="00635E19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РАССМОТРЕНО И ОДОБРЕНО:</w:t>
            </w:r>
          </w:p>
          <w:p w:rsidR="00635E19" w:rsidRPr="009E5E1E" w:rsidRDefault="00635E19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Предметно-цикловой комиссией </w:t>
            </w:r>
          </w:p>
          <w:p w:rsidR="00635E19" w:rsidRPr="009E5E1E" w:rsidRDefault="00635E19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Социальная сфера</w:t>
            </w:r>
          </w:p>
          <w:p w:rsidR="00635E19" w:rsidRPr="009E5E1E" w:rsidRDefault="00635E19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 №_1______________</w:t>
            </w:r>
          </w:p>
          <w:p w:rsidR="00635E19" w:rsidRPr="009E5E1E" w:rsidRDefault="00635E19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 «__»__08_ 2024__г.</w:t>
            </w:r>
          </w:p>
          <w:p w:rsidR="00635E19" w:rsidRPr="009E5E1E" w:rsidRDefault="00635E19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Председатель цикловой комиссии</w:t>
            </w:r>
          </w:p>
          <w:p w:rsidR="00635E19" w:rsidRPr="009E5E1E" w:rsidRDefault="00635E19" w:rsidP="00A71848">
            <w:pPr>
              <w:tabs>
                <w:tab w:val="left" w:pos="708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Т.М.Рыбакова</w:t>
            </w:r>
          </w:p>
          <w:p w:rsidR="00635E19" w:rsidRPr="009E5E1E" w:rsidRDefault="00635E19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E19" w:rsidRPr="009E5E1E" w:rsidRDefault="00635E19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УТВЕРЖДАЮ:</w:t>
            </w:r>
          </w:p>
          <w:p w:rsidR="00635E19" w:rsidRPr="009E5E1E" w:rsidRDefault="00635E19" w:rsidP="00A71848">
            <w:pPr>
              <w:tabs>
                <w:tab w:val="left" w:pos="708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Зам. директора по УР</w:t>
            </w:r>
          </w:p>
          <w:p w:rsidR="00635E19" w:rsidRPr="009E5E1E" w:rsidRDefault="00635E19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____________О.Б. Кухарская</w:t>
            </w:r>
          </w:p>
          <w:p w:rsidR="00635E19" w:rsidRPr="009E5E1E" w:rsidRDefault="00635E19" w:rsidP="00A71848">
            <w:pPr>
              <w:tabs>
                <w:tab w:val="left" w:pos="7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0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9E5E1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«__»_______________ 2024  г.</w:t>
            </w:r>
          </w:p>
        </w:tc>
      </w:tr>
    </w:tbl>
    <w:p w:rsidR="00635E19" w:rsidRPr="009E5E1E" w:rsidRDefault="00635E19" w:rsidP="00635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635E19" w:rsidRPr="009E5E1E" w:rsidRDefault="00635E19" w:rsidP="00635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635E19" w:rsidRPr="009E5E1E" w:rsidRDefault="00635E19" w:rsidP="00635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635E19" w:rsidRPr="009E5E1E" w:rsidRDefault="00635E19" w:rsidP="00635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635E19" w:rsidRPr="009E5E1E" w:rsidRDefault="00635E19" w:rsidP="00635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>РАБОЧАЯ ПРОГРАММа УЧЕБНОЙ ДИСЦИПЛИНЫ</w:t>
      </w:r>
    </w:p>
    <w:p w:rsidR="00635E19" w:rsidRPr="009E5E1E" w:rsidRDefault="00635E19" w:rsidP="00635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u w:val="single"/>
        </w:rPr>
      </w:pPr>
    </w:p>
    <w:p w:rsidR="00635E19" w:rsidRDefault="00635E19" w:rsidP="00635E19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«СГ.03. БЕЗОПАСНОСТЬ ЖИЗНЕДЕЯТЕЛЬНОСТИ»</w:t>
      </w:r>
    </w:p>
    <w:p w:rsidR="00635E19" w:rsidRDefault="00635E19" w:rsidP="00635E19">
      <w:pPr>
        <w:spacing w:after="0" w:line="266" w:lineRule="auto"/>
        <w:ind w:left="10" w:right="20" w:firstLine="710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635E19" w:rsidRDefault="00635E19" w:rsidP="00635E19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  <w:r w:rsidRPr="00635E1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</w:t>
      </w:r>
      <w:r w:rsidRPr="00635E19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О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ПРОГРАММЕ ПОДГОТОВКИ </w:t>
      </w:r>
      <w:r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>КВАЛИФИЦИРОВАННЫХ РАБОЧИХ, СЛУЖАЩИХ</w:t>
      </w:r>
      <w:r w:rsidRPr="009E5E1E">
        <w:rPr>
          <w:rFonts w:ascii="Times New Roman" w:eastAsia="Calibri" w:hAnsi="Times New Roman" w:cs="Times New Roman"/>
          <w:bCs/>
          <w:caps/>
          <w:spacing w:val="-2"/>
          <w:sz w:val="24"/>
          <w:szCs w:val="24"/>
        </w:rPr>
        <w:t xml:space="preserve"> ПО</w:t>
      </w:r>
      <w:r w:rsidRPr="009E5E1E">
        <w:rPr>
          <w:rFonts w:ascii="Times New Roman" w:eastAsia="Calibri" w:hAnsi="Times New Roman" w:cs="Times New Roman"/>
          <w:caps/>
          <w:kern w:val="24"/>
          <w:sz w:val="24"/>
          <w:szCs w:val="24"/>
        </w:rPr>
        <w:t xml:space="preserve"> профессии</w:t>
      </w:r>
      <w:r w:rsidRPr="009E5E1E">
        <w:rPr>
          <w:rFonts w:ascii="Times New Roman" w:eastAsia="Calibri" w:hAnsi="Times New Roman" w:cs="Times New Roman"/>
          <w:bCs/>
          <w:caps/>
          <w:sz w:val="24"/>
          <w:szCs w:val="24"/>
        </w:rPr>
        <w:t xml:space="preserve"> </w:t>
      </w:r>
    </w:p>
    <w:p w:rsidR="00635E19" w:rsidRDefault="00635E19" w:rsidP="00635E19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bCs/>
          <w:caps/>
          <w:sz w:val="24"/>
          <w:szCs w:val="24"/>
        </w:rPr>
      </w:pPr>
    </w:p>
    <w:p w:rsidR="00635E19" w:rsidRPr="009E5E1E" w:rsidRDefault="00635E19" w:rsidP="00635E19">
      <w:pPr>
        <w:spacing w:after="0" w:line="266" w:lineRule="auto"/>
        <w:ind w:left="10" w:right="20" w:firstLine="710"/>
        <w:jc w:val="center"/>
        <w:rPr>
          <w:rFonts w:ascii="Times New Roman" w:eastAsia="Calibri" w:hAnsi="Times New Roman" w:cs="Times New Roman"/>
          <w:caps/>
          <w:spacing w:val="-1"/>
          <w:sz w:val="24"/>
          <w:szCs w:val="24"/>
        </w:rPr>
      </w:pPr>
      <w:r w:rsidRPr="009E5E1E">
        <w:rPr>
          <w:rFonts w:ascii="Times New Roman" w:eastAsia="Calibri" w:hAnsi="Times New Roman" w:cs="Times New Roman"/>
          <w:caps/>
          <w:sz w:val="24"/>
          <w:szCs w:val="24"/>
        </w:rPr>
        <w:t>15.0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1.05 Сварщик (ручной и частично </w:t>
      </w:r>
      <w:r w:rsidRPr="009E5E1E">
        <w:rPr>
          <w:rFonts w:ascii="Times New Roman" w:eastAsia="Calibri" w:hAnsi="Times New Roman" w:cs="Times New Roman"/>
          <w:caps/>
          <w:spacing w:val="-1"/>
          <w:sz w:val="24"/>
          <w:szCs w:val="24"/>
        </w:rPr>
        <w:t>механизированной сварки (наплавки)</w:t>
      </w:r>
    </w:p>
    <w:p w:rsidR="00635E19" w:rsidRPr="009E5E1E" w:rsidRDefault="00635E19" w:rsidP="00635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caps/>
          <w:kern w:val="28"/>
          <w:sz w:val="24"/>
          <w:szCs w:val="24"/>
        </w:rPr>
      </w:pPr>
    </w:p>
    <w:p w:rsidR="00635E19" w:rsidRPr="009E5E1E" w:rsidRDefault="00635E19" w:rsidP="00635E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after="0" w:line="240" w:lineRule="auto"/>
        <w:ind w:right="7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sz w:val="24"/>
          <w:szCs w:val="24"/>
        </w:rPr>
        <w:t xml:space="preserve">Уварово </w:t>
      </w:r>
      <w:smartTag w:uri="urn:schemas-microsoft-com:office:smarttags" w:element="metricconverter">
        <w:smartTagPr>
          <w:attr w:name="ProductID" w:val="2024 г"/>
        </w:smartTagPr>
        <w:r w:rsidRPr="009E5E1E">
          <w:rPr>
            <w:rFonts w:ascii="Times New Roman" w:eastAsia="Calibri" w:hAnsi="Times New Roman" w:cs="Times New Roman"/>
            <w:bCs/>
            <w:sz w:val="24"/>
            <w:szCs w:val="24"/>
          </w:rPr>
          <w:t>2024 г</w:t>
        </w:r>
      </w:smartTag>
      <w:r w:rsidRPr="009E5E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35E19" w:rsidRPr="009E5E1E" w:rsidRDefault="00635E19" w:rsidP="00635E1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635E19" w:rsidRPr="009E5E1E" w:rsidRDefault="00635E19" w:rsidP="00635E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635E19" w:rsidRPr="009E5E1E">
          <w:pgSz w:w="11900" w:h="16838"/>
          <w:pgMar w:top="1440" w:right="1404" w:bottom="677" w:left="1440" w:header="0" w:footer="0" w:gutter="0"/>
          <w:cols w:space="720"/>
        </w:sectPr>
      </w:pPr>
    </w:p>
    <w:p w:rsidR="00635E19" w:rsidRPr="009E5E1E" w:rsidRDefault="00635E19" w:rsidP="00635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6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(далее ФГОС) по профессии среднего профессионального образования (далее – СПО) 15.01.05 «Сварщик (ручной и частично механизированной сварки (наплавки) работы)», </w:t>
      </w:r>
    </w:p>
    <w:p w:rsidR="00635E19" w:rsidRPr="009E5E1E" w:rsidRDefault="00635E19" w:rsidP="00635E1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35E19" w:rsidRPr="009E5E1E" w:rsidRDefault="00635E19" w:rsidP="00635E19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Организация-разработчик: 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Тамбовское областное государственное бюджетное профессиональное образовательное учреждение «Уваровский политехнический  колледж»</w:t>
      </w:r>
    </w:p>
    <w:p w:rsidR="00635E19" w:rsidRPr="009E5E1E" w:rsidRDefault="00635E19" w:rsidP="00635E19">
      <w:pPr>
        <w:shd w:val="clear" w:color="auto" w:fill="FFFFFF"/>
        <w:spacing w:after="0" w:line="317" w:lineRule="exact"/>
        <w:ind w:right="25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35E19" w:rsidRPr="009E5E1E" w:rsidRDefault="00635E19" w:rsidP="00635E19">
      <w:pPr>
        <w:shd w:val="clear" w:color="auto" w:fill="FFFFFF"/>
        <w:spacing w:before="235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bCs/>
          <w:iCs/>
          <w:sz w:val="24"/>
          <w:szCs w:val="24"/>
        </w:rPr>
        <w:t>Разработчик:</w:t>
      </w:r>
    </w:p>
    <w:p w:rsidR="00635E19" w:rsidRPr="009E5E1E" w:rsidRDefault="00635E19" w:rsidP="00635E19">
      <w:pPr>
        <w:shd w:val="clear" w:color="auto" w:fill="FFFFFF"/>
        <w:tabs>
          <w:tab w:val="left" w:leader="underscore" w:pos="5880"/>
        </w:tabs>
        <w:spacing w:before="24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Соседов В.И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>., преподаватель</w:t>
      </w:r>
      <w:r w:rsidRPr="009E5E1E">
        <w:rPr>
          <w:rFonts w:ascii="Times New Roman" w:eastAsia="Calibri" w:hAnsi="Times New Roman" w:cs="Times New Roman"/>
          <w:sz w:val="24"/>
          <w:szCs w:val="24"/>
        </w:rPr>
        <w:t>__</w:t>
      </w:r>
      <w:r w:rsidRPr="009E5E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ТОГБПОУ  «Уваровский политехнический колледж»</w:t>
      </w:r>
      <w:r w:rsidRPr="009E5E1E">
        <w:rPr>
          <w:rFonts w:ascii="Times New Roman" w:eastAsia="Calibri" w:hAnsi="Times New Roman" w:cs="Times New Roman"/>
          <w:sz w:val="24"/>
          <w:szCs w:val="24"/>
        </w:rPr>
        <w:t>_</w:t>
      </w:r>
    </w:p>
    <w:p w:rsidR="00635E19" w:rsidRPr="009E5E1E" w:rsidRDefault="00635E19" w:rsidP="00635E19">
      <w:pPr>
        <w:shd w:val="clear" w:color="auto" w:fill="FFFFFF"/>
        <w:spacing w:before="202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0"/>
    <w:bookmarkEnd w:id="1"/>
    <w:bookmarkEnd w:id="2"/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Pr="00635E19" w:rsidRDefault="00635E19" w:rsidP="00635E1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35E19" w:rsidRDefault="00635E19">
      <w:pP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 w:type="page"/>
      </w:r>
    </w:p>
    <w:p w:rsidR="00635E19" w:rsidRPr="00635E19" w:rsidRDefault="00635E19" w:rsidP="00635E19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3" w:name="_Toc167439742"/>
      <w:r w:rsidRPr="00635E19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  <w:bookmarkEnd w:id="3"/>
    </w:p>
    <w:p w:rsidR="00635E19" w:rsidRPr="00635E19" w:rsidRDefault="00635E19" w:rsidP="00635E19">
      <w:pPr>
        <w:tabs>
          <w:tab w:val="left" w:pos="284"/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color w:val="000000"/>
          <w:lang w:eastAsia="ru-RU"/>
        </w:rPr>
      </w:pPr>
      <w:r w:rsidRPr="00635E19">
        <w:rPr>
          <w:rFonts w:ascii="Times New Roman" w:eastAsia="Calibri" w:hAnsi="Times New Roman" w:cs="Times New Roman"/>
          <w:b/>
          <w:bCs/>
          <w:noProof/>
          <w:color w:val="000000"/>
        </w:rPr>
        <w:fldChar w:fldCharType="begin"/>
      </w:r>
      <w:r w:rsidRPr="00635E19">
        <w:rPr>
          <w:rFonts w:ascii="Times New Roman" w:eastAsia="Calibri" w:hAnsi="Times New Roman" w:cs="Times New Roman"/>
          <w:b/>
          <w:bCs/>
          <w:noProof/>
          <w:color w:val="000000"/>
        </w:rPr>
        <w:instrText xml:space="preserve"> TOC \h \z \t "Раздел 1;1;Раздел 1.1;2" </w:instrText>
      </w:r>
      <w:r w:rsidRPr="00635E19">
        <w:rPr>
          <w:rFonts w:ascii="Times New Roman" w:eastAsia="Calibri" w:hAnsi="Times New Roman" w:cs="Times New Roman"/>
          <w:b/>
          <w:bCs/>
          <w:noProof/>
          <w:color w:val="000000"/>
        </w:rPr>
        <w:fldChar w:fldCharType="separate"/>
      </w:r>
      <w:hyperlink w:anchor="_Toc167439742" w:history="1">
        <w:r w:rsidRPr="00635E19">
          <w:rPr>
            <w:rFonts w:ascii="Times New Roman" w:eastAsia="Calibri" w:hAnsi="Times New Roman" w:cs="Times New Roman"/>
            <w:b/>
            <w:bCs/>
            <w:noProof/>
            <w:color w:val="000000"/>
          </w:rPr>
          <w:t>СОДЕРЖАНИЕ ПРОГРАММЫ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begin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instrText xml:space="preserve"> PAGEREF _Toc167439742 \h </w:instrTex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separate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>2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end"/>
        </w:r>
      </w:hyperlink>
    </w:p>
    <w:p w:rsidR="00635E19" w:rsidRPr="00635E19" w:rsidRDefault="00635E19" w:rsidP="00635E19">
      <w:pPr>
        <w:tabs>
          <w:tab w:val="left" w:pos="284"/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43" w:history="1">
        <w:r w:rsidRPr="00635E19">
          <w:rPr>
            <w:rFonts w:ascii="Times New Roman" w:eastAsia="Calibri" w:hAnsi="Times New Roman" w:cs="Times New Roman"/>
            <w:b/>
            <w:bCs/>
            <w:iCs/>
            <w:noProof/>
            <w:color w:val="000000"/>
          </w:rPr>
          <w:t>1.</w:t>
        </w:r>
        <w:r w:rsidRPr="00635E19">
          <w:rPr>
            <w:rFonts w:ascii="Calibri" w:eastAsia="Times New Roman" w:hAnsi="Calibri" w:cs="Times New Roman"/>
            <w:noProof/>
            <w:color w:val="000000"/>
            <w:lang w:eastAsia="ru-RU"/>
          </w:rPr>
          <w:tab/>
        </w:r>
        <w:r w:rsidRPr="00635E19">
          <w:rPr>
            <w:rFonts w:ascii="Times New Roman" w:eastAsia="Calibri" w:hAnsi="Times New Roman" w:cs="Times New Roman"/>
            <w:b/>
            <w:bCs/>
            <w:iCs/>
            <w:noProof/>
            <w:color w:val="000000"/>
          </w:rPr>
          <w:t>Общая характеристика РАБОЧЕЙ ПРОГРАММЫ УЧЕБНОЙ ДИСЦИПЛИНЫ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begin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instrText xml:space="preserve"> PAGEREF _Toc167439743 \h </w:instrTex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separate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>3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end"/>
        </w:r>
      </w:hyperlink>
    </w:p>
    <w:p w:rsidR="00635E19" w:rsidRPr="00635E19" w:rsidRDefault="00635E19" w:rsidP="00635E19">
      <w:pPr>
        <w:tabs>
          <w:tab w:val="left" w:pos="426"/>
          <w:tab w:val="right" w:leader="dot" w:pos="9638"/>
        </w:tabs>
        <w:spacing w:before="120" w:after="0" w:line="240" w:lineRule="auto"/>
        <w:jc w:val="both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44" w:history="1"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1.1.</w:t>
        </w:r>
        <w:r w:rsidRPr="00635E19">
          <w:rPr>
            <w:rFonts w:ascii="Calibri" w:eastAsia="Times New Roman" w:hAnsi="Calibri" w:cs="Times New Roman"/>
            <w:noProof/>
            <w:color w:val="000000"/>
            <w:lang w:eastAsia="ru-RU"/>
          </w:rPr>
          <w:tab/>
        </w:r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Цель и место дисциплины в структуре образовательной программы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ab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instrText xml:space="preserve"> PAGEREF _Toc167439744 \h </w:instrTex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>3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635E19" w:rsidRPr="00635E19" w:rsidRDefault="00635E19" w:rsidP="00635E19">
      <w:pPr>
        <w:tabs>
          <w:tab w:val="left" w:pos="426"/>
          <w:tab w:val="right" w:leader="dot" w:pos="9638"/>
        </w:tabs>
        <w:spacing w:before="120" w:after="0" w:line="240" w:lineRule="auto"/>
        <w:jc w:val="both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45" w:history="1"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1.2. Планируемые результаты освоения дисциплины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ab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instrText xml:space="preserve"> PAGEREF _Toc167439745 \h </w:instrTex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>3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635E19" w:rsidRPr="00635E19" w:rsidRDefault="00635E19" w:rsidP="00635E19">
      <w:pPr>
        <w:tabs>
          <w:tab w:val="left" w:pos="426"/>
          <w:tab w:val="right" w:leader="dot" w:pos="9638"/>
        </w:tabs>
        <w:spacing w:before="120" w:after="0" w:line="240" w:lineRule="auto"/>
        <w:jc w:val="both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46" w:history="1"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1.3 Обоснование часов вариативной части ОПОП-П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ab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instrText xml:space="preserve"> PAGEREF _Toc167439746 \h </w:instrTex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>4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635E19" w:rsidRPr="00635E19" w:rsidRDefault="00635E19" w:rsidP="00635E19">
      <w:pPr>
        <w:tabs>
          <w:tab w:val="left" w:pos="284"/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47" w:history="1">
        <w:r w:rsidRPr="00635E19">
          <w:rPr>
            <w:rFonts w:ascii="Times New Roman" w:eastAsia="Calibri" w:hAnsi="Times New Roman" w:cs="Times New Roman"/>
            <w:b/>
            <w:bCs/>
            <w:noProof/>
            <w:color w:val="000000"/>
          </w:rPr>
          <w:t>2.</w:t>
        </w:r>
        <w:r w:rsidRPr="00635E19">
          <w:rPr>
            <w:rFonts w:ascii="Calibri" w:eastAsia="Times New Roman" w:hAnsi="Calibri" w:cs="Times New Roman"/>
            <w:noProof/>
            <w:color w:val="000000"/>
            <w:lang w:eastAsia="ru-RU"/>
          </w:rPr>
          <w:tab/>
        </w:r>
        <w:r w:rsidRPr="00635E19">
          <w:rPr>
            <w:rFonts w:ascii="Times New Roman" w:eastAsia="Calibri" w:hAnsi="Times New Roman" w:cs="Times New Roman"/>
            <w:b/>
            <w:bCs/>
            <w:noProof/>
            <w:color w:val="000000"/>
          </w:rPr>
          <w:t>Структура и содержание ДИСЦИПЛИНЫ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begin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instrText xml:space="preserve"> PAGEREF _Toc167439747 \h </w:instrTex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separate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>5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end"/>
        </w:r>
      </w:hyperlink>
    </w:p>
    <w:p w:rsidR="00635E19" w:rsidRPr="00635E19" w:rsidRDefault="00635E19" w:rsidP="00635E19">
      <w:pPr>
        <w:tabs>
          <w:tab w:val="left" w:pos="426"/>
          <w:tab w:val="right" w:leader="dot" w:pos="9638"/>
        </w:tabs>
        <w:spacing w:before="120" w:after="0" w:line="240" w:lineRule="auto"/>
        <w:jc w:val="both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48" w:history="1"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2.1.</w:t>
        </w:r>
        <w:r w:rsidRPr="00635E19">
          <w:rPr>
            <w:rFonts w:ascii="Calibri" w:eastAsia="Times New Roman" w:hAnsi="Calibri" w:cs="Times New Roman"/>
            <w:noProof/>
            <w:color w:val="000000"/>
            <w:lang w:eastAsia="ru-RU"/>
          </w:rPr>
          <w:tab/>
        </w:r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Объем учебной дисциплины и виды учебной работы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ab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instrText xml:space="preserve"> PAGEREF _Toc167439748 \h </w:instrTex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>5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635E19" w:rsidRPr="00635E19" w:rsidRDefault="00635E19" w:rsidP="00635E19">
      <w:pPr>
        <w:tabs>
          <w:tab w:val="left" w:pos="426"/>
          <w:tab w:val="right" w:leader="dot" w:pos="9638"/>
        </w:tabs>
        <w:spacing w:before="120" w:after="0" w:line="240" w:lineRule="auto"/>
        <w:jc w:val="both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49" w:history="1"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2.2. Тематический план и содержание учебной дисциплины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ab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instrText xml:space="preserve"> PAGEREF _Toc167439749 \h </w:instrTex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>6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635E19" w:rsidRPr="00635E19" w:rsidRDefault="00635E19" w:rsidP="00635E19">
      <w:pPr>
        <w:tabs>
          <w:tab w:val="left" w:pos="284"/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50" w:history="1">
        <w:r w:rsidRPr="00635E19">
          <w:rPr>
            <w:rFonts w:ascii="Times New Roman" w:eastAsia="Calibri" w:hAnsi="Times New Roman" w:cs="Times New Roman"/>
            <w:b/>
            <w:bCs/>
            <w:noProof/>
            <w:color w:val="000000"/>
          </w:rPr>
          <w:t>3. Условия реализации ДИСЦИПЛИНЫ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begin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instrText xml:space="preserve"> PAGEREF _Toc167439750 \h </w:instrTex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separate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>9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end"/>
        </w:r>
      </w:hyperlink>
    </w:p>
    <w:p w:rsidR="00635E19" w:rsidRPr="00635E19" w:rsidRDefault="00635E19" w:rsidP="00635E19">
      <w:pPr>
        <w:tabs>
          <w:tab w:val="left" w:pos="426"/>
          <w:tab w:val="right" w:leader="dot" w:pos="9638"/>
        </w:tabs>
        <w:spacing w:before="120" w:after="0" w:line="240" w:lineRule="auto"/>
        <w:jc w:val="both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51" w:history="1"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3.1. Материально-техническое обеспечение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ab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instrText xml:space="preserve"> PAGEREF _Toc167439751 \h </w:instrTex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>9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635E19" w:rsidRPr="00635E19" w:rsidRDefault="00635E19" w:rsidP="00635E19">
      <w:pPr>
        <w:tabs>
          <w:tab w:val="left" w:pos="426"/>
          <w:tab w:val="right" w:leader="dot" w:pos="9638"/>
        </w:tabs>
        <w:spacing w:before="120" w:after="0" w:line="240" w:lineRule="auto"/>
        <w:jc w:val="both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52" w:history="1"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3.2. Учебно-методическое обеспечение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ab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instrText xml:space="preserve"> PAGEREF _Toc167439752 \h </w:instrTex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>9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635E19" w:rsidRPr="00635E19" w:rsidRDefault="00635E19" w:rsidP="00635E19">
      <w:pPr>
        <w:tabs>
          <w:tab w:val="left" w:pos="426"/>
          <w:tab w:val="right" w:leader="dot" w:pos="9638"/>
        </w:tabs>
        <w:spacing w:before="120" w:after="0" w:line="240" w:lineRule="auto"/>
        <w:jc w:val="both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53" w:history="1"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3.2.1. Основные печатные и/или электронные издания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ab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instrText xml:space="preserve"> PAGEREF _Toc167439753 \h </w:instrTex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>9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635E19" w:rsidRPr="00635E19" w:rsidRDefault="00635E19" w:rsidP="00635E19">
      <w:pPr>
        <w:tabs>
          <w:tab w:val="left" w:pos="426"/>
          <w:tab w:val="right" w:leader="dot" w:pos="9638"/>
        </w:tabs>
        <w:spacing w:before="120" w:after="0" w:line="240" w:lineRule="auto"/>
        <w:jc w:val="both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54" w:history="1">
        <w:r w:rsidRPr="00635E19">
          <w:rPr>
            <w:rFonts w:ascii="Times New Roman" w:eastAsia="Segoe UI" w:hAnsi="Times New Roman" w:cs="Times New Roman"/>
            <w:iCs/>
            <w:noProof/>
            <w:color w:val="000000"/>
            <w:sz w:val="24"/>
            <w:szCs w:val="24"/>
            <w:lang w:eastAsia="ru-RU"/>
          </w:rPr>
          <w:t>3.2.3. Дополнительные источники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ab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begin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instrText xml:space="preserve"> PAGEREF _Toc167439754 \h </w:instrTex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separate"/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t>10</w:t>
        </w:r>
        <w:r w:rsidRPr="00635E19">
          <w:rPr>
            <w:rFonts w:ascii="Times New Roman" w:eastAsia="Times New Roman" w:hAnsi="Times New Roman" w:cs="Times New Roman"/>
            <w:iCs/>
            <w:noProof/>
            <w:webHidden/>
            <w:color w:val="000000"/>
            <w:sz w:val="24"/>
            <w:szCs w:val="24"/>
            <w:lang w:eastAsia="ru-RU"/>
          </w:rPr>
          <w:fldChar w:fldCharType="end"/>
        </w:r>
      </w:hyperlink>
    </w:p>
    <w:p w:rsidR="00635E19" w:rsidRPr="00635E19" w:rsidRDefault="00635E19" w:rsidP="00635E19">
      <w:pPr>
        <w:tabs>
          <w:tab w:val="left" w:pos="284"/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color w:val="000000"/>
          <w:lang w:eastAsia="ru-RU"/>
        </w:rPr>
      </w:pPr>
      <w:hyperlink w:anchor="_Toc167439755" w:history="1">
        <w:r w:rsidRPr="00635E19">
          <w:rPr>
            <w:rFonts w:ascii="Times New Roman" w:eastAsia="Calibri" w:hAnsi="Times New Roman" w:cs="Times New Roman"/>
            <w:b/>
            <w:bCs/>
            <w:noProof/>
            <w:color w:val="000000"/>
          </w:rPr>
          <w:t>4. Контроль и оценка результатов  освоения ДИСЦИПЛИНЫ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ab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begin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instrText xml:space="preserve"> PAGEREF _Toc167439755 \h </w:instrTex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separate"/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t>11</w:t>
        </w:r>
        <w:r w:rsidRPr="00635E19">
          <w:rPr>
            <w:rFonts w:ascii="Times New Roman" w:eastAsia="Calibri" w:hAnsi="Times New Roman" w:cs="Times New Roman"/>
            <w:b/>
            <w:bCs/>
            <w:noProof/>
            <w:webHidden/>
            <w:color w:val="000000"/>
          </w:rPr>
          <w:fldChar w:fldCharType="end"/>
        </w:r>
      </w:hyperlink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635E19">
        <w:rPr>
          <w:rFonts w:ascii="Times New Roman" w:eastAsia="Calibri" w:hAnsi="Times New Roman" w:cs="Times New Roman"/>
          <w:b/>
          <w:bCs/>
          <w:color w:val="000000"/>
        </w:rPr>
        <w:fldChar w:fldCharType="end"/>
      </w: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635E19" w:rsidRPr="00635E19" w:rsidRDefault="00635E19" w:rsidP="00635E19">
      <w:pPr>
        <w:keepNext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bookmarkStart w:id="4" w:name="_Toc167439743"/>
      <w:r w:rsidRPr="00635E19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  <w:bookmarkEnd w:id="4"/>
    </w:p>
    <w:p w:rsidR="00635E19" w:rsidRPr="00635E19" w:rsidRDefault="00635E19" w:rsidP="00635E19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</w:pPr>
      <w:r w:rsidRPr="00635E19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«СГ.03.</w:t>
      </w:r>
      <w:r w:rsidRPr="00635E19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nl-NL"/>
        </w:rPr>
        <w:t xml:space="preserve"> </w:t>
      </w:r>
      <w:r w:rsidRPr="00635E19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БЕЗОПАСНОСТЬ</w:t>
      </w:r>
      <w:r w:rsidRPr="00635E19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nl-NL"/>
        </w:rPr>
        <w:t xml:space="preserve"> </w:t>
      </w:r>
      <w:r w:rsidRPr="00635E1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nl-NL"/>
        </w:rPr>
        <w:t>ЖИЗНЕДЕЯТЕЛЬНОСТИ</w:t>
      </w:r>
      <w:r w:rsidRPr="00635E19">
        <w:rPr>
          <w:rFonts w:ascii="Times New Roman" w:eastAsia="Segoe UI" w:hAnsi="Times New Roman" w:cs="Times New Roman"/>
          <w:sz w:val="24"/>
          <w:szCs w:val="24"/>
          <w:vertAlign w:val="superscript"/>
          <w:lang w:eastAsia="nl-NL"/>
        </w:rPr>
        <w:t xml:space="preserve"> «</w:t>
      </w:r>
    </w:p>
    <w:p w:rsidR="00635E19" w:rsidRPr="00635E19" w:rsidRDefault="00635E19" w:rsidP="00635E19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color w:val="5A5A5A"/>
          <w:spacing w:val="15"/>
          <w:sz w:val="24"/>
          <w:szCs w:val="24"/>
          <w:lang w:eastAsia="ru-RU"/>
        </w:rPr>
      </w:pPr>
    </w:p>
    <w:p w:rsidR="00635E19" w:rsidRPr="00635E19" w:rsidRDefault="00635E19" w:rsidP="00635E19">
      <w:pPr>
        <w:numPr>
          <w:ilvl w:val="1"/>
          <w:numId w:val="1"/>
        </w:numPr>
        <w:tabs>
          <w:tab w:val="left" w:pos="1134"/>
        </w:tabs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bookmarkStart w:id="5" w:name="_Toc167439744"/>
      <w:r w:rsidRPr="00635E19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Цель и место дисциплины в структуре образовательной программы</w:t>
      </w:r>
      <w:bookmarkEnd w:id="5"/>
    </w:p>
    <w:p w:rsidR="00635E19" w:rsidRPr="00635E19" w:rsidRDefault="00635E19" w:rsidP="00635E19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:rsidR="00635E19" w:rsidRPr="00635E19" w:rsidRDefault="00635E19" w:rsidP="00635E19">
      <w:pPr>
        <w:shd w:val="clear" w:color="auto" w:fill="FFFFFF"/>
        <w:spacing w:after="0" w:line="276" w:lineRule="auto"/>
        <w:ind w:left="66" w:firstLine="642"/>
        <w:jc w:val="both"/>
        <w:rPr>
          <w:ins w:id="6" w:author="Uvarovohk" w:date="2022-12-19T16:00:00Z"/>
          <w:rFonts w:ascii="Times New Roman" w:eastAsia="Calibri" w:hAnsi="Times New Roman" w:cs="Times New Roman"/>
          <w:sz w:val="24"/>
          <w:szCs w:val="24"/>
        </w:rPr>
      </w:pPr>
      <w:ins w:id="7" w:author="Uvarovohk" w:date="2022-12-19T16:00:00Z">
        <w:r w:rsidRPr="00635E1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Ц</w:t>
        </w:r>
      </w:ins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дисциплины </w:t>
      </w:r>
      <w:r w:rsidRPr="00635E19">
        <w:rPr>
          <w:rFonts w:ascii="Times New Roman" w:eastAsia="Calibri" w:hAnsi="Times New Roman" w:cs="Times New Roman"/>
          <w:sz w:val="24"/>
          <w:szCs w:val="24"/>
        </w:rPr>
        <w:t>«СГ.03. Безопасность жизнедеятельности»</w:t>
      </w: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5E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ins w:id="8" w:author="Uvarovohk" w:date="2022-12-19T16:00:00Z">
        <w:r w:rsidRPr="00635E19">
          <w:rPr>
            <w:rFonts w:ascii="Times New Roman" w:eastAsia="Calibri" w:hAnsi="Times New Roman" w:cs="Times New Roman"/>
            <w:sz w:val="24"/>
            <w:szCs w:val="24"/>
          </w:rPr>
          <w:t>формирование понятий, принципов и законов безопасности жизнедеятельности и представления о неразрывном единстве эффективной профессиональной деятельности с требованиями безопасности и защищенности человека.</w:t>
        </w:r>
      </w:ins>
    </w:p>
    <w:p w:rsidR="00635E19" w:rsidRPr="00635E19" w:rsidRDefault="00635E19" w:rsidP="00635E19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E19">
        <w:rPr>
          <w:rFonts w:ascii="Times New Roman" w:eastAsia="Calibri" w:hAnsi="Times New Roman" w:cs="Times New Roman"/>
          <w:sz w:val="24"/>
          <w:szCs w:val="24"/>
        </w:rPr>
        <w:t>Дисциплина «СГ.03. Безопасность жизнедеятельности» включена в обязательную часть социально-гуманитарного цикла образовательной программы.</w:t>
      </w:r>
    </w:p>
    <w:p w:rsidR="00635E19" w:rsidRPr="00635E19" w:rsidRDefault="00635E19" w:rsidP="00635E19">
      <w:pPr>
        <w:spacing w:after="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bookmarkStart w:id="9" w:name="_Toc167264862"/>
      <w:bookmarkStart w:id="10" w:name="_Toc167439745"/>
      <w:r w:rsidRPr="00635E19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1.2. Планируемые результаты освоения дисциплины</w:t>
      </w:r>
      <w:bookmarkEnd w:id="9"/>
      <w:bookmarkEnd w:id="10"/>
    </w:p>
    <w:p w:rsidR="00635E19" w:rsidRPr="00635E19" w:rsidRDefault="00635E19" w:rsidP="00635E1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635E19" w:rsidRPr="00635E19" w:rsidRDefault="00635E19" w:rsidP="00635E19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635E19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2470"/>
        <w:gridCol w:w="2476"/>
        <w:gridCol w:w="2197"/>
      </w:tblGrid>
      <w:tr w:rsidR="00635E19" w:rsidRPr="00635E19" w:rsidTr="00A71848"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ОК, 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635E19" w:rsidRPr="00635E19" w:rsidTr="00A71848"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распознавать задачу и/или проблему в профессиональном и/или социальном контексте, анализировать и выделять её составные части;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определять этапы решения задачи, составлять план действия, реализовывать составленный план, определять необходимые ресурсы;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выявлять и эффективно искать информацию, необходимую для решения задачи и/или проблемы;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владеть актуальными методами работы в профессиональной и смежных сферах;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актуальный профессиональный и социальный контекст, в котором приходится работать и жить;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структуру плана для решения задач, алгоритмы выполнения работ в профессиональной и смежных областях;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методы работы в профессиональной и смежных сферах;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635E19" w:rsidRPr="00635E19" w:rsidTr="00A71848"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ОК.06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  <w:r w:rsidRPr="00635E19">
              <w:rPr>
                <w:rFonts w:ascii="Calibri" w:eastAsia="Calibri" w:hAnsi="Calibri" w:cs="Times New Roman"/>
                <w:noProof/>
                <w:sz w:val="24"/>
                <w:szCs w:val="24"/>
              </w:rPr>
              <w:t>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демонстрировать осознанное поведение;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описывать значимость своей специальности;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сущность гражданско-патриотической позиции;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Calibri" w:eastAsia="Calibri" w:hAnsi="Calibri" w:cs="Times New Roman"/>
                <w:noProof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</w:rPr>
              <w:t>значимость профессиональной деятельности по специальности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635E19" w:rsidRPr="00635E19" w:rsidTr="00A71848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ОК.07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соблюдать нормы экологической безопасности;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</w:rPr>
              <w:t>эффективно действовать в чрезвычайных ситуациях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правила экологической безопасности при ведении профессиональной деятельности;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</w:rPr>
              <w:t>правила поведения в чрезвычайных ситуациях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</w:tbl>
    <w:p w:rsidR="00635E19" w:rsidRPr="00635E19" w:rsidRDefault="00635E19" w:rsidP="00635E19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bookmarkStart w:id="11" w:name="_Toc167439746"/>
    </w:p>
    <w:p w:rsidR="00635E19" w:rsidRPr="00635E19" w:rsidRDefault="00635E19" w:rsidP="00635E19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r w:rsidRPr="00635E19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1.3 Обоснование часов вариативной части ОПОП-П</w:t>
      </w:r>
      <w:bookmarkEnd w:id="11"/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 w:rsidR="00635E19" w:rsidRPr="00635E19" w:rsidTr="00A71848">
        <w:tc>
          <w:tcPr>
            <w:tcW w:w="770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2" w:name="_Toc167269281"/>
            <w:bookmarkStart w:id="13" w:name="_Toc167439747"/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3217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Дополнительные знания, умения</w:t>
            </w:r>
          </w:p>
        </w:tc>
        <w:tc>
          <w:tcPr>
            <w:tcW w:w="1774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88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0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635E19" w:rsidRPr="00635E19" w:rsidTr="00A71848">
        <w:tc>
          <w:tcPr>
            <w:tcW w:w="770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простейших средств индивидуальной защиты </w:t>
            </w:r>
          </w:p>
        </w:tc>
        <w:tc>
          <w:tcPr>
            <w:tcW w:w="1774" w:type="dxa"/>
          </w:tcPr>
          <w:p w:rsidR="00635E19" w:rsidRPr="00635E19" w:rsidRDefault="00635E19" w:rsidP="00635E1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sz w:val="24"/>
                <w:szCs w:val="24"/>
              </w:rPr>
              <w:t>Чрезвычайные ситуации природного и техногенного характера и защита от них.</w:t>
            </w:r>
          </w:p>
        </w:tc>
        <w:tc>
          <w:tcPr>
            <w:tcW w:w="1488" w:type="dxa"/>
          </w:tcPr>
          <w:p w:rsidR="00635E19" w:rsidRPr="00635E19" w:rsidRDefault="00635E19" w:rsidP="00635E19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90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Совершенствование навыков умений в применении средств индивидуальной защиты</w:t>
            </w:r>
          </w:p>
        </w:tc>
      </w:tr>
      <w:tr w:rsidR="00635E19" w:rsidRPr="00635E19" w:rsidTr="00A71848">
        <w:tc>
          <w:tcPr>
            <w:tcW w:w="770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17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нормативов по неполной разборке и сборке автомата</w:t>
            </w:r>
          </w:p>
        </w:tc>
        <w:tc>
          <w:tcPr>
            <w:tcW w:w="1774" w:type="dxa"/>
          </w:tcPr>
          <w:p w:rsidR="00635E19" w:rsidRPr="00635E19" w:rsidRDefault="00635E19" w:rsidP="00635E1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3.2.</w:t>
            </w: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Воинская обязанность в Российской Федерации</w:t>
            </w:r>
          </w:p>
        </w:tc>
        <w:tc>
          <w:tcPr>
            <w:tcW w:w="1488" w:type="dxa"/>
          </w:tcPr>
          <w:p w:rsidR="00635E19" w:rsidRPr="00635E19" w:rsidRDefault="00635E19" w:rsidP="00635E19">
            <w:pPr>
              <w:spacing w:after="1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90" w:type="dxa"/>
          </w:tcPr>
          <w:p w:rsidR="00635E19" w:rsidRPr="00635E19" w:rsidRDefault="00635E19" w:rsidP="00635E19">
            <w:pPr>
              <w:spacing w:after="12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Совершенствование навыков умений в огневой, строевой и санитарной подготовке</w:t>
            </w:r>
          </w:p>
        </w:tc>
      </w:tr>
    </w:tbl>
    <w:p w:rsidR="00635E19" w:rsidRPr="00635E19" w:rsidRDefault="00635E19" w:rsidP="00635E19">
      <w:pPr>
        <w:keepNext/>
        <w:spacing w:after="120" w:line="240" w:lineRule="auto"/>
        <w:ind w:left="360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635E19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 xml:space="preserve">2. </w:t>
      </w:r>
      <w:r w:rsidRPr="00635E19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Структура и содержание </w:t>
      </w:r>
      <w:r w:rsidRPr="00635E19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12"/>
      <w:bookmarkEnd w:id="13"/>
    </w:p>
    <w:p w:rsidR="00635E19" w:rsidRPr="00635E19" w:rsidRDefault="00635E19" w:rsidP="00635E19">
      <w:pPr>
        <w:numPr>
          <w:ilvl w:val="1"/>
          <w:numId w:val="1"/>
        </w:numPr>
        <w:spacing w:after="120" w:line="276" w:lineRule="auto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bookmarkStart w:id="14" w:name="_Toc167439748"/>
      <w:r w:rsidRPr="00635E19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Объем учебной дисциплины и виды учебной работы</w:t>
      </w:r>
      <w:bookmarkEnd w:id="14"/>
    </w:p>
    <w:p w:rsidR="00635E19" w:rsidRPr="00635E19" w:rsidRDefault="00635E19" w:rsidP="00635E19">
      <w:pPr>
        <w:tabs>
          <w:tab w:val="left" w:pos="1134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635E19" w:rsidRPr="00635E19" w:rsidRDefault="00635E19" w:rsidP="00635E1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184"/>
        <w:gridCol w:w="1099"/>
        <w:gridCol w:w="2205"/>
      </w:tblGrid>
      <w:tr w:rsidR="00635E19" w:rsidRPr="00635E19" w:rsidTr="00A71848">
        <w:trPr>
          <w:trHeight w:val="23"/>
        </w:trPr>
        <w:tc>
          <w:tcPr>
            <w:tcW w:w="3258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635E19" w:rsidRPr="00635E19" w:rsidTr="00A71848">
        <w:trPr>
          <w:trHeight w:val="23"/>
        </w:trPr>
        <w:tc>
          <w:tcPr>
            <w:tcW w:w="3258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занятия, из них:</w:t>
            </w:r>
          </w:p>
        </w:tc>
        <w:tc>
          <w:tcPr>
            <w:tcW w:w="579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162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635E19" w:rsidRPr="00635E19" w:rsidTr="00A71848">
        <w:trPr>
          <w:trHeight w:val="23"/>
        </w:trPr>
        <w:tc>
          <w:tcPr>
            <w:tcW w:w="3258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62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35E19" w:rsidRPr="00635E19" w:rsidTr="00A71848">
        <w:trPr>
          <w:trHeight w:val="23"/>
        </w:trPr>
        <w:tc>
          <w:tcPr>
            <w:tcW w:w="3258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62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</w:tr>
      <w:tr w:rsidR="00635E19" w:rsidRPr="00635E19" w:rsidTr="00A71848">
        <w:trPr>
          <w:trHeight w:val="23"/>
        </w:trPr>
        <w:tc>
          <w:tcPr>
            <w:tcW w:w="3258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35E19" w:rsidRPr="00635E19" w:rsidTr="00A71848">
        <w:trPr>
          <w:trHeight w:val="23"/>
        </w:trPr>
        <w:tc>
          <w:tcPr>
            <w:tcW w:w="3258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635E1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 диф.зачета</w:t>
            </w:r>
          </w:p>
        </w:tc>
        <w:tc>
          <w:tcPr>
            <w:tcW w:w="579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35E19" w:rsidRPr="00635E19" w:rsidTr="00A71848">
        <w:trPr>
          <w:trHeight w:val="23"/>
        </w:trPr>
        <w:tc>
          <w:tcPr>
            <w:tcW w:w="3258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62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635E19" w:rsidRPr="00635E19" w:rsidRDefault="00635E19" w:rsidP="00635E1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635E19" w:rsidRPr="00635E19" w:rsidRDefault="00635E19" w:rsidP="00635E1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635E19" w:rsidRPr="00635E19" w:rsidRDefault="00635E19" w:rsidP="00635E1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635E19" w:rsidRPr="00635E19" w:rsidRDefault="00635E19" w:rsidP="00635E19">
      <w:pPr>
        <w:spacing w:after="120" w:line="276" w:lineRule="auto"/>
        <w:outlineLvl w:val="1"/>
        <w:rPr>
          <w:rFonts w:ascii="Calibri" w:eastAsia="Segoe UI" w:hAnsi="Calibri" w:cs="Times New Roman"/>
          <w:b/>
          <w:bCs/>
          <w:spacing w:val="15"/>
          <w:sz w:val="24"/>
          <w:szCs w:val="24"/>
          <w:lang w:eastAsia="ru-RU"/>
        </w:rPr>
        <w:sectPr w:rsidR="00635E19" w:rsidRPr="00635E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5E19" w:rsidRPr="00635E19" w:rsidRDefault="00635E19" w:rsidP="00635E19">
      <w:pPr>
        <w:spacing w:after="0" w:line="276" w:lineRule="auto"/>
        <w:ind w:firstLine="709"/>
        <w:outlineLvl w:val="1"/>
        <w:rPr>
          <w:rFonts w:ascii="Calibri" w:eastAsia="Segoe UI" w:hAnsi="Calibri" w:cs="Times New Roman"/>
          <w:b/>
          <w:bCs/>
          <w:spacing w:val="15"/>
          <w:sz w:val="24"/>
          <w:szCs w:val="24"/>
          <w:lang w:eastAsia="ru-RU"/>
        </w:rPr>
      </w:pPr>
      <w:bookmarkStart w:id="15" w:name="_Toc167439749"/>
      <w:r w:rsidRPr="00635E19">
        <w:rPr>
          <w:rFonts w:ascii="Times New Roman Полужирный" w:eastAsia="Segoe UI" w:hAnsi="Times New Roman Полужирный" w:cs="Times New Roman"/>
          <w:b/>
          <w:bCs/>
          <w:spacing w:val="15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  <w:bookmarkEnd w:id="15"/>
    </w:p>
    <w:tbl>
      <w:tblPr>
        <w:tblpPr w:leftFromText="180" w:rightFromText="180" w:vertAnchor="text" w:tblpY="1"/>
        <w:tblOverlap w:val="never"/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1"/>
        <w:gridCol w:w="8948"/>
        <w:gridCol w:w="1953"/>
        <w:gridCol w:w="1812"/>
      </w:tblGrid>
      <w:tr w:rsidR="00635E19" w:rsidRPr="00635E19" w:rsidTr="00A71848">
        <w:trPr>
          <w:trHeight w:val="20"/>
        </w:trPr>
        <w:tc>
          <w:tcPr>
            <w:tcW w:w="755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988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05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52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605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</w:tr>
      <w:tr w:rsidR="00635E19" w:rsidRPr="00635E19" w:rsidTr="00A71848">
        <w:trPr>
          <w:trHeight w:val="212"/>
        </w:trPr>
        <w:tc>
          <w:tcPr>
            <w:tcW w:w="3743" w:type="pct"/>
            <w:gridSpan w:val="2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1. </w:t>
            </w: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</w:rPr>
              <w:t xml:space="preserve"> Безопасность жизнедеятельности в чрезвычайных ситуациях</w:t>
            </w:r>
          </w:p>
        </w:tc>
        <w:tc>
          <w:tcPr>
            <w:tcW w:w="652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14/8</w:t>
            </w:r>
          </w:p>
        </w:tc>
        <w:tc>
          <w:tcPr>
            <w:tcW w:w="605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1.1. 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Введение.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 xml:space="preserve"> Нормативно-правовое регулирование.</w:t>
            </w: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60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ОК 5, ОК 6, ОК 7</w:t>
            </w: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635E1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Цели и задачи изучения дисциплины. Основные понятия. Понятие и общая классификация чрезвычайных ситуаций. Чрезвычайные ситуации природного и техногенного характера.</w:t>
            </w:r>
          </w:p>
        </w:tc>
        <w:tc>
          <w:tcPr>
            <w:tcW w:w="652" w:type="pct"/>
            <w:vMerge w:val="restar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</w:rPr>
              <w:t>2.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Нормативно-правовое регулирование и органы обеспечения безопасности в Российской Федерации. Федеральные и региональные программы обеспечения безопасности жизнедеятельности. Международные организации, обеспечивающие безопасность.</w:t>
            </w:r>
          </w:p>
        </w:tc>
        <w:tc>
          <w:tcPr>
            <w:tcW w:w="652" w:type="pct"/>
            <w:vMerge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1.2. 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Единая государственная система предупреждения и ликвидации ЧС.</w:t>
            </w: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60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ОК 5, ОК 6, ОК 7</w:t>
            </w:r>
          </w:p>
        </w:tc>
      </w:tr>
      <w:tr w:rsidR="00635E19" w:rsidRPr="00635E19" w:rsidTr="00A71848">
        <w:trPr>
          <w:trHeight w:val="921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</w:rPr>
              <w:t>1.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Основные задачи, организационная структура, органы управления Единой государственной системы предупреждения и ликвидаций ЧС. Информационное обеспечение и режимы функционирования Единой государственной системы предупреждения и ликвидаций ЧС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1.3. 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Чрезвычайные ситуации природного и техногенного характера и защита от них.</w:t>
            </w: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12/8</w:t>
            </w:r>
          </w:p>
        </w:tc>
        <w:tc>
          <w:tcPr>
            <w:tcW w:w="60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ОК 5, ОК 6, ОК 7</w:t>
            </w: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Чрезвычайные ситуации природного характера. Общие понятия, классификация. Геофизические опасные явления. Геологические опасные явления. Гидрологические опасные явления. Природные пожары. Метеорологические и агрометеорологические опасные явления.</w:t>
            </w:r>
          </w:p>
        </w:tc>
        <w:tc>
          <w:tcPr>
            <w:tcW w:w="652" w:type="pct"/>
            <w:vMerge w:val="restar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</w:rPr>
              <w:t>2.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Чрезвычайные ситуации техногенного характера. Общие понятия, классификация. Транспортные аварии и катастрофы. Пожары и взрывы. Аварии с выбросом и распространением облака аварийно химически опасных веществ.  Аварии с выбросом радиоактивных веществ. Обрушение зданий и сооружений. Гидродинамические аварии.</w:t>
            </w:r>
          </w:p>
        </w:tc>
        <w:tc>
          <w:tcPr>
            <w:tcW w:w="652" w:type="pct"/>
            <w:vMerge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 практических и лабораторных занятий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8/8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1.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Практическое занятие №1.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К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лассификация ЧС техногенного характера.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2.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Практическое занятие №2.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Мероприятия ГО при возникновении ЧС. Оповещение, оценка обстановки определение границ и площадей зон поражения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3.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Практическое занятие №3.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Проведение дезактивации, дегазации, санитарной обработки.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4.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Практическое занятие №4.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Организация снабжения продовольствием, водо-  , газо -  , и теплоснабжением ,транспорт , связь , энергосбережение. Меры поддержания правопорядка.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простейших средств индивидуальной защиты (марлевая маска, повязка)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1.4.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 xml:space="preserve"> Чрезвычайные ситуации социального характера и защита от них.</w:t>
            </w: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ОК 5, ОК 6, ОК 7</w:t>
            </w: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1.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Социальная безопасность. Классификация ЧС социального характера по различным признакам. Виды ЧС социального характера: терроризм, экстремизм, локальные войны и региональные вооруженные конфликты, массовые беспорядки, криминальные опасности и угрозы.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54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12"/>
        </w:trPr>
        <w:tc>
          <w:tcPr>
            <w:tcW w:w="3743" w:type="pct"/>
            <w:gridSpan w:val="2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2. </w:t>
            </w:r>
            <w:r w:rsidRPr="00635E19">
              <w:rPr>
                <w:rFonts w:ascii="Times New Roman" w:eastAsia="Calibri" w:hAnsi="Times New Roman" w:cs="Times New Roman"/>
                <w:b/>
                <w:sz w:val="20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</w:rPr>
              <w:t xml:space="preserve"> Основы военной службы и медицинской подготовки</w:t>
            </w:r>
          </w:p>
        </w:tc>
        <w:tc>
          <w:tcPr>
            <w:tcW w:w="652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24/10</w:t>
            </w:r>
          </w:p>
        </w:tc>
        <w:tc>
          <w:tcPr>
            <w:tcW w:w="605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12"/>
        </w:trPr>
        <w:tc>
          <w:tcPr>
            <w:tcW w:w="3743" w:type="pct"/>
            <w:gridSpan w:val="2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</w:rPr>
              <w:t>Модуль «Основы военной службы» (для юношей)</w:t>
            </w:r>
          </w:p>
        </w:tc>
        <w:tc>
          <w:tcPr>
            <w:tcW w:w="652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24/10</w:t>
            </w:r>
          </w:p>
        </w:tc>
        <w:tc>
          <w:tcPr>
            <w:tcW w:w="605" w:type="pct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3.1.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Основы обороны государства</w:t>
            </w: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ОК 5, ОК 6, ОК 7</w:t>
            </w: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</w:rPr>
              <w:t>1.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 xml:space="preserve"> Национальные интересы и национальная безопасность России: </w:t>
            </w:r>
            <w:r w:rsidRPr="00635E1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нормативно-правовая база обеспечения военной безопасности Российской Федерации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, Военная организация государства. Руководство военной организацией РФ.</w:t>
            </w:r>
          </w:p>
        </w:tc>
        <w:tc>
          <w:tcPr>
            <w:tcW w:w="652" w:type="pct"/>
            <w:vMerge w:val="restar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4"/>
              </w:rPr>
              <w:t>2.</w:t>
            </w:r>
            <w:r w:rsidRPr="00635E1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 xml:space="preserve"> Виды Вооруженных Сил, рода войск, история их создания, их основные задачи. Оборона Российской Федерации. </w:t>
            </w:r>
          </w:p>
        </w:tc>
        <w:tc>
          <w:tcPr>
            <w:tcW w:w="652" w:type="pct"/>
            <w:vMerge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4"/>
              </w:rPr>
              <w:t xml:space="preserve">3. </w:t>
            </w:r>
            <w:r w:rsidRPr="00635E1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Современные виды вооружения, военной техники и специального снаряжения.</w:t>
            </w:r>
          </w:p>
        </w:tc>
        <w:tc>
          <w:tcPr>
            <w:tcW w:w="652" w:type="pct"/>
            <w:vMerge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3.2.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Воинская обязанность в Российской Федерации</w:t>
            </w: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12/10</w:t>
            </w:r>
          </w:p>
        </w:tc>
        <w:tc>
          <w:tcPr>
            <w:tcW w:w="60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ОК 5, ОК 6, ОК 7</w:t>
            </w: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1.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 Понятие и сущность воинской обязанности. Воинский учет граждан. Призыв граждан на военную службу, поступление на службу в добровольном порядке.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 том числе практических и лабораторных занятий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10/10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1.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Практическое занятие №5.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 xml:space="preserve">  Правовые основы военной службы. Основные составляющие военной службы.  Права, обязанности ответственность военнослужащего.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2.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Практическое занятие №6.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>Распределение времени и внутренний распорядок.  Суточный наряд.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3.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Практическое занятие №7.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 xml:space="preserve"> Строи и управление ими.  Строевые приемы.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4. </w:t>
            </w:r>
            <w:r w:rsidRPr="00635E19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Практическое занятие №8. </w:t>
            </w:r>
            <w:r w:rsidRPr="00635E19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Выполнение нормативов по неполной разборке и сборке автомата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3.3.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Символы воинской чести. Боевые традиции Вооруженных Сил России</w:t>
            </w: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ОК 5, ОК 6, ОК 7</w:t>
            </w: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</w:rPr>
              <w:t>1.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>Боевые традиции Вооруженных сил РФ. Военная форма одежды военнослужащих Вооруженных Сил Российской Федерации</w:t>
            </w:r>
          </w:p>
        </w:tc>
        <w:tc>
          <w:tcPr>
            <w:tcW w:w="652" w:type="pct"/>
            <w:vMerge w:val="restar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</w:rPr>
              <w:t>2.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>Ордена – почетные награды за воинские отличия в бою и заслуги в военной службе. Ритуалы Вооруженных Сил Российской Федерации</w:t>
            </w:r>
          </w:p>
        </w:tc>
        <w:tc>
          <w:tcPr>
            <w:tcW w:w="652" w:type="pct"/>
            <w:vMerge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3.4.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 Организационные и правовые основы 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>военной службы в Российской Федерации.</w:t>
            </w: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5" w:type="pct"/>
            <w:vMerge w:val="restar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635E19">
              <w:rPr>
                <w:rFonts w:ascii="Times New Roman" w:eastAsia="Calibri" w:hAnsi="Times New Roman" w:cs="Times New Roman"/>
                <w:sz w:val="20"/>
              </w:rPr>
              <w:t>ОК 5, ОК 6, ОК 7</w:t>
            </w: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</w:rPr>
              <w:t>1.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>Воинские должности и звания военнослужащих. Правовой статус военнослужащих. Ответственность военнослужащих. Общевоинские уставы Вооруженных Сил Российской Федерации</w:t>
            </w:r>
          </w:p>
        </w:tc>
        <w:tc>
          <w:tcPr>
            <w:tcW w:w="652" w:type="pct"/>
            <w:vMerge w:val="restar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</w:rPr>
              <w:t>2.</w:t>
            </w:r>
            <w:r w:rsidRPr="00635E19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 xml:space="preserve"> </w:t>
            </w:r>
            <w:r w:rsidRPr="00635E19">
              <w:rPr>
                <w:rFonts w:ascii="Times New Roman" w:eastAsia="Calibri" w:hAnsi="Times New Roman" w:cs="Times New Roman"/>
                <w:sz w:val="20"/>
                <w:szCs w:val="24"/>
              </w:rPr>
              <w:t>Права и обязанности военнослужащих. Социальное обеспечение военнослужащих. Начало, срок и окончание военной службы. Увольнение с военной службы. Прохождение военной службы по призыву.</w:t>
            </w:r>
          </w:p>
        </w:tc>
        <w:tc>
          <w:tcPr>
            <w:tcW w:w="652" w:type="pct"/>
            <w:vMerge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755" w:type="pct"/>
            <w:vMerge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8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605" w:type="pct"/>
            <w:vMerge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3743" w:type="pct"/>
            <w:gridSpan w:val="2"/>
          </w:tcPr>
          <w:p w:rsidR="00635E19" w:rsidRPr="00635E19" w:rsidRDefault="00635E19" w:rsidP="00635E1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605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35E19" w:rsidRPr="00635E19" w:rsidTr="00A71848">
        <w:trPr>
          <w:trHeight w:val="20"/>
        </w:trPr>
        <w:tc>
          <w:tcPr>
            <w:tcW w:w="3743" w:type="pct"/>
            <w:gridSpan w:val="2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652" w:type="pct"/>
            <w:vAlign w:val="center"/>
          </w:tcPr>
          <w:p w:rsidR="00635E19" w:rsidRPr="00635E19" w:rsidRDefault="00635E19" w:rsidP="00635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  <w:r w:rsidRPr="00635E1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  <w:t>40</w:t>
            </w:r>
          </w:p>
        </w:tc>
        <w:tc>
          <w:tcPr>
            <w:tcW w:w="605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</w:tbl>
    <w:p w:rsidR="00635E19" w:rsidRPr="00635E19" w:rsidRDefault="00635E19" w:rsidP="00635E19">
      <w:pPr>
        <w:spacing w:after="0" w:line="276" w:lineRule="auto"/>
        <w:ind w:firstLine="709"/>
        <w:outlineLvl w:val="1"/>
        <w:rPr>
          <w:rFonts w:ascii="Calibri" w:eastAsia="Segoe UI" w:hAnsi="Calibri" w:cs="Times New Roman"/>
          <w:b/>
          <w:bCs/>
          <w:spacing w:val="15"/>
          <w:sz w:val="24"/>
          <w:szCs w:val="24"/>
          <w:lang w:eastAsia="ru-RU"/>
        </w:rPr>
      </w:pPr>
    </w:p>
    <w:p w:rsidR="00635E19" w:rsidRPr="00635E19" w:rsidRDefault="00635E19" w:rsidP="00635E19">
      <w:pPr>
        <w:spacing w:after="0" w:line="276" w:lineRule="auto"/>
        <w:ind w:firstLine="709"/>
        <w:outlineLvl w:val="1"/>
        <w:rPr>
          <w:rFonts w:ascii="Calibri" w:eastAsia="Segoe UI" w:hAnsi="Calibri" w:cs="Times New Roman"/>
          <w:b/>
          <w:bCs/>
          <w:spacing w:val="15"/>
          <w:sz w:val="24"/>
          <w:szCs w:val="24"/>
          <w:lang w:eastAsia="ru-RU"/>
        </w:rPr>
      </w:pPr>
    </w:p>
    <w:p w:rsidR="00635E19" w:rsidRPr="00635E19" w:rsidRDefault="00635E19" w:rsidP="00635E19">
      <w:pPr>
        <w:spacing w:after="120" w:line="276" w:lineRule="auto"/>
        <w:ind w:firstLine="709"/>
        <w:outlineLvl w:val="1"/>
        <w:rPr>
          <w:rFonts w:ascii="Calibri" w:eastAsia="Segoe UI" w:hAnsi="Calibri" w:cs="Times New Roman"/>
          <w:b/>
          <w:bCs/>
          <w:spacing w:val="15"/>
          <w:sz w:val="24"/>
          <w:szCs w:val="24"/>
          <w:lang w:eastAsia="ru-RU"/>
        </w:rPr>
      </w:pPr>
    </w:p>
    <w:p w:rsidR="00635E19" w:rsidRPr="00635E19" w:rsidRDefault="00635E19" w:rsidP="00635E1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635E19" w:rsidRPr="00635E19" w:rsidRDefault="00635E19" w:rsidP="00635E1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  <w:sectPr w:rsidR="00635E19" w:rsidRPr="00635E19" w:rsidSect="006158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35E19" w:rsidRPr="00635E19" w:rsidRDefault="00635E19" w:rsidP="00635E19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16" w:name="_Toc167264866"/>
      <w:bookmarkStart w:id="17" w:name="_Toc167439750"/>
      <w:r w:rsidRPr="00635E19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3. Условия реализации </w:t>
      </w:r>
      <w:r w:rsidRPr="00635E19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16"/>
      <w:bookmarkEnd w:id="17"/>
    </w:p>
    <w:p w:rsidR="00635E19" w:rsidRPr="00635E19" w:rsidRDefault="00635E19" w:rsidP="00635E19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</w:pPr>
      <w:bookmarkStart w:id="18" w:name="_Toc167264867"/>
      <w:bookmarkStart w:id="19" w:name="_Toc167439751"/>
      <w:r w:rsidRPr="00635E19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3.1. Материально-техническое обеспечение</w:t>
      </w:r>
      <w:bookmarkEnd w:id="18"/>
      <w:bookmarkEnd w:id="19"/>
    </w:p>
    <w:p w:rsidR="00635E19" w:rsidRPr="00635E19" w:rsidRDefault="00635E19" w:rsidP="00635E19">
      <w:pPr>
        <w:keepNext/>
        <w:keepLines/>
        <w:spacing w:before="40" w:after="0"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5E19">
        <w:rPr>
          <w:rFonts w:ascii="Times New Roman" w:eastAsia="Times New Roman" w:hAnsi="Times New Roman" w:cs="Times New Roman"/>
          <w:sz w:val="24"/>
          <w:szCs w:val="24"/>
        </w:rPr>
        <w:t>Кабинет «Безопасности жизнедеятельности»</w:t>
      </w:r>
      <w:r w:rsidRPr="00635E19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635E19">
        <w:rPr>
          <w:rFonts w:ascii="Times New Roman" w:eastAsia="Times New Roman" w:hAnsi="Times New Roman" w:cs="Times New Roman"/>
          <w:sz w:val="24"/>
          <w:szCs w:val="24"/>
        </w:rPr>
        <w:t xml:space="preserve">оснащенный </w:t>
      </w:r>
      <w:r w:rsidRPr="00635E19">
        <w:rPr>
          <w:rFonts w:ascii="Times New Roman" w:eastAsia="Times New Roman" w:hAnsi="Times New Roman" w:cs="Times New Roman"/>
          <w:iCs/>
          <w:sz w:val="24"/>
          <w:szCs w:val="24"/>
        </w:rPr>
        <w:t>в соответствии с приложением 3 ОПОП-П</w:t>
      </w:r>
      <w:r w:rsidRPr="00635E1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посадочные места – 30;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комплекты учебно-наглядных пособий: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ЧС техногенного характера;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медицинские средства защиты;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первая медицинская помощь при ранениях и травмах;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РСЧС и ГО;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индивидуальной и коллективной защиты;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массогабаритные макеты АКМ;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винтовки пневматические.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средства обучения: 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компьютер;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мультимедиапроектор или интерактивная доска;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радиометр-рентгенметр;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ВПХР;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медицинские средства защиты (комплект);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индивидуальной защиты – 30;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тир.</w:t>
      </w:r>
    </w:p>
    <w:p w:rsidR="00635E19" w:rsidRPr="00635E19" w:rsidRDefault="00635E19" w:rsidP="00635E19">
      <w:pPr>
        <w:spacing w:after="0" w:line="276" w:lineRule="auto"/>
        <w:ind w:left="567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E19" w:rsidRPr="00635E19" w:rsidRDefault="00635E19" w:rsidP="00635E19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  <w:lang w:eastAsia="ru-RU"/>
        </w:rPr>
      </w:pPr>
      <w:bookmarkStart w:id="20" w:name="_Toc167439752"/>
      <w:r w:rsidRPr="00635E19">
        <w:rPr>
          <w:rFonts w:ascii="Times New Roman" w:eastAsia="Segoe UI" w:hAnsi="Times New Roman" w:cs="Times New Roman"/>
          <w:b/>
          <w:bCs/>
          <w:spacing w:val="15"/>
          <w:sz w:val="24"/>
          <w:szCs w:val="24"/>
          <w:lang w:eastAsia="ru-RU"/>
        </w:rPr>
        <w:t>3.2. Учебно-методическое обеспечение</w:t>
      </w:r>
      <w:bookmarkEnd w:id="20"/>
    </w:p>
    <w:p w:rsidR="00635E19" w:rsidRPr="00635E19" w:rsidRDefault="00635E19" w:rsidP="00635E19">
      <w:pPr>
        <w:spacing w:after="120" w:line="276" w:lineRule="auto"/>
        <w:ind w:firstLine="709"/>
        <w:outlineLvl w:val="1"/>
        <w:rPr>
          <w:rFonts w:ascii="Times New Roman Полужирный" w:eastAsia="Segoe UI" w:hAnsi="Times New Roman Полужирный" w:cs="Times New Roman"/>
          <w:b/>
          <w:bCs/>
          <w:spacing w:val="15"/>
          <w:sz w:val="24"/>
          <w:szCs w:val="24"/>
          <w:lang w:eastAsia="ru-RU"/>
        </w:rPr>
      </w:pPr>
      <w:bookmarkStart w:id="21" w:name="_Toc167439753"/>
      <w:r w:rsidRPr="00635E19">
        <w:rPr>
          <w:rFonts w:ascii="Times New Roman Полужирный" w:eastAsia="Segoe UI" w:hAnsi="Times New Roman Полужирный" w:cs="Times New Roman"/>
          <w:b/>
          <w:bCs/>
          <w:spacing w:val="15"/>
          <w:sz w:val="24"/>
          <w:szCs w:val="24"/>
          <w:lang w:eastAsia="ru-RU"/>
        </w:rPr>
        <w:t>3.2.1. Основные печатные и/или электронные издания</w:t>
      </w:r>
      <w:bookmarkEnd w:id="21"/>
    </w:p>
    <w:p w:rsidR="00635E19" w:rsidRPr="00635E19" w:rsidRDefault="00635E19" w:rsidP="00635E19">
      <w:pPr>
        <w:shd w:val="clear" w:color="auto" w:fill="FFFFFF"/>
        <w:tabs>
          <w:tab w:val="left" w:pos="418"/>
        </w:tabs>
        <w:spacing w:after="0" w:line="240" w:lineRule="auto"/>
        <w:ind w:left="567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35E19" w:rsidRPr="00635E19" w:rsidRDefault="00635E19" w:rsidP="00635E19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— Москва : Издательство Юрайт, 2022. — 399 с. — (Профессиональное образование). — ISBN 978-5-534-02041-0. — Текст : электронный // Образовательная платформа Юрайт [сайт]. — URL: https://urait.ru/bcode/489702</w:t>
      </w:r>
    </w:p>
    <w:p w:rsidR="00635E19" w:rsidRPr="00635E19" w:rsidRDefault="00635E19" w:rsidP="00635E19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Белов, С. В.  Безопасность жизнедеятельности и защита окружающей среды (техносферная безопасность) в 2 ч. Часть 1 : учебник для среднего профессионального образования / С. В. Белов. — 5-е изд., перераб. и доп. — Москва : Издательство Юрайт, 2022. — 350 с. — (Профессиональное образование). — ISBN 978-5-9916-9962-4. — Текст : электронный // Образовательная платформа Юрайт [сайт]. — URL: https://urait.ru/bcode/472009</w:t>
      </w:r>
    </w:p>
    <w:p w:rsidR="00635E19" w:rsidRPr="00635E19" w:rsidRDefault="00635E19" w:rsidP="00635E19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Белов, С. В.  Безопасность жизнедеятельности и защита окружающей среды (техносферная безопасность) в 2 ч. Часть 2 : учебник для среднего профессионального образования / С. В. Белов. — 5-е изд., перераб. и доп. — Москва : Издательство Юрайт, 2022. — 362 с. — (Профессиональное образование). — ISBN 978-5-9916-9964-8. — Текст : электронный // Образовательная платформа Юрайт [сайт]. — URL: https://urait.ru/bcode/492045</w:t>
      </w:r>
    </w:p>
    <w:p w:rsidR="00635E19" w:rsidRPr="00635E19" w:rsidRDefault="00635E19" w:rsidP="00635E19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bookmarkStart w:id="22" w:name="_GoBack"/>
      <w:r w:rsidRPr="00635E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>Каракеян, В. И.  Безопасность жизнедеятельности : учебник и практикум для среднего профессионального образования / В. И. Каракеян, И. М. Никулина. — 3-е изд., перераб. и доп. — Москва : Издательство Юрайт, 2022. — 313 с. — (Профессиональное образование). — ISBN 978-5-534-04629-8. — Текст : электронный // Образовательная платформа Юрайт [сайт]. — URL: https://urait.ru/bcode/489671</w:t>
      </w:r>
    </w:p>
    <w:p w:rsidR="00635E19" w:rsidRPr="00635E19" w:rsidRDefault="00635E19" w:rsidP="00635E19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Резчиков, Е. А.  Безопасность жизнедеятельности : учебник для среднего профессионального образования / Е. А. Резчиков, А. В. Рязанцева. — 2-е изд., перераб. и доп. — Москва : Издательство Юрайт, 2022. — 639 с. — (Профессиональное образование). — ISBN 978-5-534-13550-3. — Текст : электронный // Образовательная платформа Юрайт [сайт]. — URL: https://urait.ru/bcode/49588</w:t>
      </w:r>
      <w:r w:rsidRPr="00635E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35E19" w:rsidRPr="00635E19" w:rsidRDefault="00635E19" w:rsidP="00635E19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Сапронов Ю.Г., Занина И. А. Безопасность жизнедеятельности: ЭУМК — URL: </w:t>
      </w:r>
      <w:hyperlink r:id="rId5" w:history="1">
        <w:r w:rsidRPr="00635E19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https://academia-moscow.ru/catalogue/5411/413492/</w:t>
        </w:r>
      </w:hyperlink>
    </w:p>
    <w:bookmarkEnd w:id="22"/>
    <w:p w:rsidR="00635E19" w:rsidRPr="00635E19" w:rsidRDefault="00635E19" w:rsidP="00635E19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5E19" w:rsidRPr="00635E19" w:rsidRDefault="00635E19" w:rsidP="00635E19">
      <w:pPr>
        <w:spacing w:after="120" w:line="276" w:lineRule="auto"/>
        <w:ind w:firstLine="709"/>
        <w:outlineLvl w:val="1"/>
        <w:rPr>
          <w:rFonts w:ascii="Times New Roman Полужирный" w:eastAsia="Segoe UI" w:hAnsi="Times New Roman Полужирный" w:cs="Times New Roman"/>
          <w:b/>
          <w:bCs/>
          <w:spacing w:val="15"/>
          <w:sz w:val="24"/>
          <w:szCs w:val="24"/>
          <w:lang w:eastAsia="ru-RU"/>
        </w:rPr>
      </w:pPr>
      <w:bookmarkStart w:id="23" w:name="_Toc167439754"/>
      <w:r w:rsidRPr="00635E19">
        <w:rPr>
          <w:rFonts w:ascii="Times New Roman Полужирный" w:eastAsia="Segoe UI" w:hAnsi="Times New Roman Полужирный" w:cs="Times New Roman"/>
          <w:b/>
          <w:bCs/>
          <w:spacing w:val="15"/>
          <w:sz w:val="24"/>
          <w:szCs w:val="24"/>
          <w:lang w:eastAsia="ru-RU"/>
        </w:rPr>
        <w:t>3.2.3. Дополнительные источники</w:t>
      </w:r>
      <w:bookmarkEnd w:id="23"/>
    </w:p>
    <w:p w:rsidR="00635E19" w:rsidRPr="00635E19" w:rsidRDefault="00635E19" w:rsidP="00635E19">
      <w:pPr>
        <w:numPr>
          <w:ilvl w:val="0"/>
          <w:numId w:val="3"/>
        </w:numPr>
        <w:tabs>
          <w:tab w:val="left" w:pos="1134"/>
        </w:tabs>
        <w:spacing w:after="200" w:line="276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Портал ГАРАНТ.РУ (Garant.ru): информационно-правовой портал [Электронный ресурс]. — Режим доступа: </w:t>
      </w:r>
      <w:hyperlink r:id="rId6" w:history="1">
        <w:r w:rsidRPr="00635E19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https://www.garant.ru/</w:t>
        </w:r>
      </w:hyperlink>
    </w:p>
    <w:p w:rsidR="00635E19" w:rsidRPr="00635E19" w:rsidRDefault="00635E19" w:rsidP="00635E19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 w:type="page"/>
      </w:r>
    </w:p>
    <w:p w:rsidR="00635E19" w:rsidRPr="00635E19" w:rsidRDefault="00635E19" w:rsidP="00635E19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bookmarkStart w:id="24" w:name="_Toc167439755"/>
      <w:r w:rsidRPr="00635E19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4. Контроль и оценка результатов </w:t>
      </w:r>
      <w:r w:rsidRPr="00635E19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635E19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24"/>
    </w:p>
    <w:p w:rsidR="00635E19" w:rsidRPr="00635E19" w:rsidRDefault="00635E19" w:rsidP="00635E19">
      <w:pPr>
        <w:spacing w:after="0" w:line="276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E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635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тестирования, а также выполнения обучающимися индивидуальных заданий, проектов, исследований.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5"/>
        <w:gridCol w:w="3439"/>
        <w:gridCol w:w="3020"/>
      </w:tblGrid>
      <w:tr w:rsidR="00635E19" w:rsidRPr="00635E19" w:rsidTr="00A71848">
        <w:trPr>
          <w:trHeight w:val="519"/>
        </w:trPr>
        <w:tc>
          <w:tcPr>
            <w:tcW w:w="1543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635E19" w:rsidRPr="00635E19" w:rsidRDefault="00635E19" w:rsidP="00635E19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5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35E19" w:rsidRPr="00635E19" w:rsidTr="00A71848">
        <w:trPr>
          <w:trHeight w:val="698"/>
        </w:trPr>
        <w:tc>
          <w:tcPr>
            <w:tcW w:w="1543" w:type="pct"/>
          </w:tcPr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noProof/>
              </w:rPr>
            </w:pPr>
            <w:r w:rsidRPr="00635E19">
              <w:rPr>
                <w:rFonts w:ascii="Times New Roman" w:eastAsia="Calibri" w:hAnsi="Times New Roman" w:cs="Times New Roman"/>
                <w:b/>
                <w:noProof/>
              </w:rPr>
              <w:t>Уметь: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635E19">
              <w:rPr>
                <w:rFonts w:ascii="Times New Roman" w:eastAsia="Calibri" w:hAnsi="Times New Roman" w:cs="Times New Roman"/>
              </w:rPr>
              <w:t>грамотно излагать свои мысли и оформлять документы по профессиональной тематике на государственном языке</w:t>
            </w:r>
            <w:r w:rsidRPr="00635E19">
              <w:rPr>
                <w:rFonts w:ascii="Times New Roman" w:eastAsia="Calibri" w:hAnsi="Times New Roman" w:cs="Times New Roman"/>
                <w:bCs/>
              </w:rPr>
              <w:t>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35E19">
              <w:rPr>
                <w:rFonts w:ascii="Times New Roman" w:eastAsia="Calibri" w:hAnsi="Times New Roman" w:cs="Times New Roman"/>
              </w:rPr>
              <w:t>проявлять толерантность в рабочем коллективе</w:t>
            </w:r>
            <w:r w:rsidRPr="00635E19">
              <w:rPr>
                <w:rFonts w:ascii="Times New Roman" w:eastAsia="Calibri" w:hAnsi="Times New Roman" w:cs="Times New Roman"/>
                <w:noProof/>
              </w:rPr>
              <w:t xml:space="preserve"> 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Calibri" w:eastAsia="Calibri" w:hAnsi="Calibri" w:cs="Times New Roman"/>
                <w:noProof/>
              </w:rPr>
            </w:pPr>
            <w:r w:rsidRPr="00635E19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  <w:r w:rsidRPr="00635E19">
              <w:rPr>
                <w:rFonts w:ascii="Calibri" w:eastAsia="Calibri" w:hAnsi="Calibri" w:cs="Times New Roman"/>
                <w:noProof/>
              </w:rPr>
              <w:t>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демонстрировать осознанное поведение;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описывать значимость своей специальности;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соблюдать нормы экологической безопасности;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эффективно действовать в чрезвычайных ситуациях;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635E19">
              <w:rPr>
                <w:rFonts w:ascii="Times New Roman" w:eastAsia="Calibri" w:hAnsi="Times New Roman" w:cs="Times New Roman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1840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635E19">
              <w:rPr>
                <w:rFonts w:ascii="Times New Roman" w:eastAsia="Calibri" w:hAnsi="Times New Roman" w:cs="Times New Roman"/>
              </w:rPr>
              <w:t>грамотно излагает свои мысли и оформлять документы по профессиональной тематике на государственном языке</w:t>
            </w:r>
            <w:r w:rsidRPr="00635E19">
              <w:rPr>
                <w:rFonts w:ascii="Times New Roman" w:eastAsia="Calibri" w:hAnsi="Times New Roman" w:cs="Times New Roman"/>
                <w:bCs/>
              </w:rPr>
              <w:t>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35E19">
              <w:rPr>
                <w:rFonts w:ascii="Times New Roman" w:eastAsia="Calibri" w:hAnsi="Times New Roman" w:cs="Times New Roman"/>
              </w:rPr>
              <w:t>проявляет толерантность в рабочем коллективе</w:t>
            </w:r>
            <w:r w:rsidRPr="00635E19">
              <w:rPr>
                <w:rFonts w:ascii="Times New Roman" w:eastAsia="Calibri" w:hAnsi="Times New Roman" w:cs="Times New Roman"/>
                <w:noProof/>
              </w:rPr>
              <w:t xml:space="preserve"> 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Calibri" w:eastAsia="Calibri" w:hAnsi="Calibri" w:cs="Times New Roman"/>
                <w:noProof/>
              </w:rPr>
            </w:pPr>
            <w:r w:rsidRPr="00635E19">
              <w:rPr>
                <w:rFonts w:ascii="Times New Roman" w:eastAsia="Calibri" w:hAnsi="Times New Roman" w:cs="Times New Roman"/>
              </w:rPr>
              <w:t>проявлять гражданско-патриотическую позицию</w:t>
            </w:r>
            <w:r w:rsidRPr="00635E19">
              <w:rPr>
                <w:rFonts w:ascii="Calibri" w:eastAsia="Calibri" w:hAnsi="Calibri" w:cs="Times New Roman"/>
                <w:noProof/>
              </w:rPr>
              <w:t>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демонстрирует осознанное поведение;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описывает значимость своей специальности;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соблюдает нормы экологической безопасности;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эффективно действует в чрезвычайных ситуациях;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использует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635E19" w:rsidRPr="00635E19" w:rsidRDefault="00635E19" w:rsidP="00635E19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35E19">
              <w:rPr>
                <w:rFonts w:ascii="Times New Roman" w:eastAsia="Calibri" w:hAnsi="Times New Roman" w:cs="Times New Roman"/>
              </w:rPr>
              <w:t>пользуется средствами профилактики перенапряжения, характерными для данной специальности</w:t>
            </w:r>
          </w:p>
        </w:tc>
        <w:tc>
          <w:tcPr>
            <w:tcW w:w="1616" w:type="pct"/>
          </w:tcPr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Экспертное наблюдение выполнения практических работ и видов работ по практике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 xml:space="preserve"> тестирование, контрольные работы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35E19">
              <w:rPr>
                <w:rFonts w:ascii="Times New Roman" w:eastAsia="Calibri" w:hAnsi="Times New Roman" w:cs="Times New Roman"/>
              </w:rPr>
              <w:t>Промежуточная аттестация</w:t>
            </w:r>
          </w:p>
        </w:tc>
      </w:tr>
      <w:tr w:rsidR="00635E19" w:rsidRPr="00635E19" w:rsidTr="00A71848">
        <w:trPr>
          <w:trHeight w:val="698"/>
        </w:trPr>
        <w:tc>
          <w:tcPr>
            <w:tcW w:w="1543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35E19">
              <w:rPr>
                <w:rFonts w:ascii="Times New Roman" w:eastAsia="Calibri" w:hAnsi="Times New Roman" w:cs="Times New Roman"/>
                <w:b/>
              </w:rPr>
              <w:t>Знать: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 xml:space="preserve">правила оформления документов; 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правила построения устных сообщений;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особенности социального и культурного контекста;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сущность гражданско-патриотической позиции;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lastRenderedPageBreak/>
              <w:t>значимость профессиональной деятельности по специальности;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правила экологической безопасности при ведении профессиональной деятельности;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правила поведения в чрезвычайных ситуациях;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основы здорового образа жизни;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средства профилактики перенапряжения</w:t>
            </w:r>
          </w:p>
        </w:tc>
        <w:tc>
          <w:tcPr>
            <w:tcW w:w="1840" w:type="pct"/>
          </w:tcPr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lastRenderedPageBreak/>
              <w:t xml:space="preserve">знает правила оформления документов; 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знает правила построения устных сообщений;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использует особенности социального и культурного контекста;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знает сущность гражданско-патриотической позиции,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применяет значимость профессиональной деятельности по специальности;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lastRenderedPageBreak/>
              <w:t>использует правила экологической безопасности при ведении профессиональной деятельности;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знает правила поведения в чрезвычайных ситуациях;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знает роль физической культуры в общекультурном, профессиональном и социальном развитии человека;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умеет формировать основы здорового образа жизни;</w:t>
            </w:r>
          </w:p>
          <w:p w:rsidR="00635E19" w:rsidRPr="00635E19" w:rsidRDefault="00635E19" w:rsidP="00635E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635E19" w:rsidRPr="00635E19" w:rsidRDefault="00635E19" w:rsidP="00635E19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i/>
              </w:rPr>
            </w:pPr>
            <w:r w:rsidRPr="00635E19">
              <w:rPr>
                <w:rFonts w:ascii="Times New Roman" w:eastAsia="Calibri" w:hAnsi="Times New Roman" w:cs="Times New Roman"/>
              </w:rPr>
              <w:t>применяет средства профилактики перенапряжения</w:t>
            </w:r>
          </w:p>
        </w:tc>
        <w:tc>
          <w:tcPr>
            <w:tcW w:w="1616" w:type="pct"/>
          </w:tcPr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:rsidR="00635E19" w:rsidRPr="00635E19" w:rsidRDefault="00635E19" w:rsidP="00635E19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5E19">
              <w:rPr>
                <w:rFonts w:ascii="Times New Roman" w:eastAsia="Calibri" w:hAnsi="Times New Roman" w:cs="Times New Roman"/>
              </w:rPr>
              <w:t xml:space="preserve"> тестирование, контрольные работы</w:t>
            </w:r>
          </w:p>
          <w:p w:rsidR="00635E19" w:rsidRPr="00635E19" w:rsidRDefault="00635E19" w:rsidP="00635E19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35E19">
              <w:rPr>
                <w:rFonts w:ascii="Times New Roman" w:eastAsia="Calibri" w:hAnsi="Times New Roman" w:cs="Times New Roman"/>
              </w:rPr>
              <w:t>Промежуточная аттестация</w:t>
            </w:r>
          </w:p>
        </w:tc>
      </w:tr>
    </w:tbl>
    <w:p w:rsidR="00FA40C3" w:rsidRDefault="00635E19"/>
    <w:sectPr w:rsidR="00FA40C3" w:rsidSect="00635E1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40180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6D053539"/>
    <w:multiLevelType w:val="multilevel"/>
    <w:tmpl w:val="BADC1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15469F1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varovohk">
    <w15:presenceInfo w15:providerId="None" w15:userId="Uvarovoh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E19"/>
    <w:rsid w:val="00135457"/>
    <w:rsid w:val="001C616D"/>
    <w:rsid w:val="005909A7"/>
    <w:rsid w:val="00635E19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DF45DB"/>
  <w15:chartTrackingRefBased/>
  <w15:docId w15:val="{C4B8D413-CFA8-4E27-836B-BA312435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5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" TargetMode="External"/><Relationship Id="rId5" Type="http://schemas.openxmlformats.org/officeDocument/2006/relationships/hyperlink" Target="https://academia-moscow.ru/catalogue/5411/41349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2784</Words>
  <Characters>15871</Characters>
  <Application>Microsoft Office Word</Application>
  <DocSecurity>0</DocSecurity>
  <Lines>132</Lines>
  <Paragraphs>37</Paragraphs>
  <ScaleCrop>false</ScaleCrop>
  <Company/>
  <LinksUpToDate>false</LinksUpToDate>
  <CharactersWithSpaces>18618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2024-11-26T08:43:00Z</dcterms:created>
  <dcterms:modified xsi:type="dcterms:W3CDTF">2024-11-26T08:48:00Z</dcterms:modified>
</cp:coreProperties>
</file>