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621" w:rsidRPr="009E5E1E" w:rsidRDefault="004B6621" w:rsidP="004B6621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Toc150695621"/>
      <w:bookmarkStart w:id="1" w:name="_Toc150695786"/>
      <w:bookmarkStart w:id="2" w:name="_Toc156824969"/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4B6621" w:rsidRPr="009E5E1E" w:rsidRDefault="004B6621" w:rsidP="004B6621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«уваровский политехнический колледж»</w:t>
      </w:r>
    </w:p>
    <w:p w:rsidR="004B6621" w:rsidRPr="009E5E1E" w:rsidRDefault="004B6621" w:rsidP="004B6621">
      <w:pPr>
        <w:widowControl w:val="0"/>
        <w:tabs>
          <w:tab w:val="left" w:pos="708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B6621" w:rsidRPr="009E5E1E" w:rsidRDefault="004B6621" w:rsidP="004B6621">
      <w:pPr>
        <w:widowControl w:val="0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8"/>
        <w:gridCol w:w="4538"/>
      </w:tblGrid>
      <w:tr w:rsidR="004B6621" w:rsidRPr="009E5E1E" w:rsidTr="00A71848">
        <w:trPr>
          <w:cantSplit/>
          <w:jc w:val="center"/>
        </w:trPr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621" w:rsidRPr="009E5E1E" w:rsidRDefault="004B662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РАССМОТРЕНО И ОДОБРЕНО:</w:t>
            </w:r>
          </w:p>
          <w:p w:rsidR="004B6621" w:rsidRPr="009E5E1E" w:rsidRDefault="004B662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Предметно-цикловой комиссией </w:t>
            </w:r>
          </w:p>
          <w:p w:rsidR="004B6621" w:rsidRPr="009E5E1E" w:rsidRDefault="004B662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кластера «Промышленность»</w:t>
            </w:r>
          </w:p>
          <w:p w:rsidR="004B6621" w:rsidRPr="009E5E1E" w:rsidRDefault="004B662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 №_1______________</w:t>
            </w:r>
          </w:p>
          <w:p w:rsidR="004B6621" w:rsidRPr="009E5E1E" w:rsidRDefault="004B662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«_</w:t>
            </w:r>
            <w:proofErr w:type="gramStart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_»_</w:t>
            </w:r>
            <w:proofErr w:type="gramEnd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_08_ 2024__г.</w:t>
            </w:r>
          </w:p>
          <w:p w:rsidR="004B6621" w:rsidRPr="009E5E1E" w:rsidRDefault="004B6621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4B6621" w:rsidRPr="009E5E1E" w:rsidRDefault="004B6621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Т.Н. Постникова</w:t>
            </w:r>
          </w:p>
          <w:p w:rsidR="004B6621" w:rsidRPr="009E5E1E" w:rsidRDefault="004B6621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621" w:rsidRPr="009E5E1E" w:rsidRDefault="004B6621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УТВЕРЖДАЮ:</w:t>
            </w:r>
          </w:p>
          <w:p w:rsidR="004B6621" w:rsidRPr="009E5E1E" w:rsidRDefault="004B6621" w:rsidP="00A71848">
            <w:pPr>
              <w:tabs>
                <w:tab w:val="left" w:pos="708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4B6621" w:rsidRPr="009E5E1E" w:rsidRDefault="004B6621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____________О.Б. </w:t>
            </w:r>
            <w:proofErr w:type="spellStart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Кухарская</w:t>
            </w:r>
            <w:proofErr w:type="spellEnd"/>
          </w:p>
          <w:p w:rsidR="004B6621" w:rsidRPr="009E5E1E" w:rsidRDefault="004B6621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«__»_______________ 2024  г.</w:t>
            </w:r>
          </w:p>
        </w:tc>
      </w:tr>
    </w:tbl>
    <w:p w:rsidR="004B6621" w:rsidRPr="009E5E1E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4B6621" w:rsidRPr="009E5E1E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4B6621" w:rsidRPr="009E5E1E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4B6621" w:rsidRPr="009E5E1E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4B6621" w:rsidRPr="009E5E1E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>РАБОЧАЯ ПРОГРАММа УЧЕБНОЙ ДИСЦИПЛИНЫ</w:t>
      </w:r>
    </w:p>
    <w:p w:rsidR="004B6621" w:rsidRPr="009E5E1E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u w:val="single"/>
        </w:rPr>
      </w:pPr>
    </w:p>
    <w:p w:rsidR="004B6621" w:rsidRPr="004B6621" w:rsidRDefault="004B6621" w:rsidP="004B662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B6621">
        <w:rPr>
          <w:rFonts w:ascii="Times New Roman" w:eastAsia="Calibri" w:hAnsi="Times New Roman" w:cs="Times New Roman"/>
          <w:bCs/>
          <w:sz w:val="24"/>
          <w:szCs w:val="24"/>
        </w:rPr>
        <w:t>ОП.06 ОСНОВЫ КОРПОРАТИВНОЙ КУЛЬТУРЫ И ЭФФЕКТИВНОЕ</w:t>
      </w:r>
    </w:p>
    <w:p w:rsidR="004B6621" w:rsidRPr="004B6621" w:rsidRDefault="004B6621" w:rsidP="004B6621">
      <w:pPr>
        <w:spacing w:after="0" w:line="266" w:lineRule="auto"/>
        <w:ind w:right="20" w:firstLine="71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bookmarkStart w:id="3" w:name="_GoBack"/>
      <w:bookmarkEnd w:id="3"/>
      <w:r w:rsidRPr="004B6621">
        <w:rPr>
          <w:rFonts w:ascii="Times New Roman" w:eastAsia="Calibri" w:hAnsi="Times New Roman" w:cs="Times New Roman"/>
          <w:bCs/>
          <w:sz w:val="24"/>
          <w:szCs w:val="24"/>
        </w:rPr>
        <w:t>ПОВЕДЕНИЕ НА РЫНКЕ ТРУДА</w:t>
      </w:r>
    </w:p>
    <w:p w:rsidR="004B6621" w:rsidRPr="004B6621" w:rsidRDefault="004B6621" w:rsidP="004B6621">
      <w:pPr>
        <w:spacing w:after="0" w:line="266" w:lineRule="auto"/>
        <w:ind w:left="10" w:right="20" w:firstLine="71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4B6621" w:rsidRDefault="004B6621" w:rsidP="004B6621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635E1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</w:t>
      </w:r>
      <w:r w:rsidRPr="00635E19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О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ПРОГРАММЕ ПОДГОТОВКИ </w:t>
      </w:r>
      <w:r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КВАЛИФИЦИРОВАННЫХ РАБОЧИХ, СЛУЖАЩИХ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ПО</w:t>
      </w:r>
      <w:r w:rsidRPr="009E5E1E">
        <w:rPr>
          <w:rFonts w:ascii="Times New Roman" w:eastAsia="Calibri" w:hAnsi="Times New Roman" w:cs="Times New Roman"/>
          <w:caps/>
          <w:kern w:val="24"/>
          <w:sz w:val="24"/>
          <w:szCs w:val="24"/>
        </w:rPr>
        <w:t xml:space="preserve"> профессии</w:t>
      </w: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 xml:space="preserve"> </w:t>
      </w:r>
    </w:p>
    <w:p w:rsidR="004B6621" w:rsidRDefault="004B6621" w:rsidP="004B6621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4B6621" w:rsidRPr="009E5E1E" w:rsidRDefault="004B6621" w:rsidP="004B6621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caps/>
          <w:spacing w:val="-1"/>
          <w:sz w:val="24"/>
          <w:szCs w:val="24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</w:rPr>
        <w:t>15.0</w:t>
      </w:r>
      <w:r>
        <w:rPr>
          <w:rFonts w:ascii="Times New Roman" w:eastAsia="Calibri" w:hAnsi="Times New Roman" w:cs="Times New Roman"/>
          <w:caps/>
          <w:sz w:val="24"/>
          <w:szCs w:val="24"/>
        </w:rPr>
        <w:t xml:space="preserve">1.05 Сварщик (ручной и частично </w:t>
      </w:r>
      <w:r w:rsidRPr="009E5E1E">
        <w:rPr>
          <w:rFonts w:ascii="Times New Roman" w:eastAsia="Calibri" w:hAnsi="Times New Roman" w:cs="Times New Roman"/>
          <w:caps/>
          <w:spacing w:val="-1"/>
          <w:sz w:val="24"/>
          <w:szCs w:val="24"/>
        </w:rPr>
        <w:t>механизированной сварки (наплавки)</w:t>
      </w:r>
    </w:p>
    <w:p w:rsidR="004B6621" w:rsidRPr="009E5E1E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4B6621" w:rsidRPr="009E5E1E" w:rsidRDefault="004B6621" w:rsidP="004B66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 xml:space="preserve">Уварово </w:t>
      </w:r>
      <w:smartTag w:uri="urn:schemas-microsoft-com:office:smarttags" w:element="metricconverter">
        <w:smartTagPr>
          <w:attr w:name="ProductID" w:val="2024 г"/>
        </w:smartTagPr>
        <w:r w:rsidRPr="009E5E1E">
          <w:rPr>
            <w:rFonts w:ascii="Times New Roman" w:eastAsia="Calibri" w:hAnsi="Times New Roman" w:cs="Times New Roman"/>
            <w:bCs/>
            <w:sz w:val="24"/>
            <w:szCs w:val="24"/>
          </w:rPr>
          <w:t>2024 г</w:t>
        </w:r>
      </w:smartTag>
      <w:r w:rsidRPr="009E5E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B6621" w:rsidRPr="009E5E1E" w:rsidRDefault="004B6621" w:rsidP="004B662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9E5E1E" w:rsidRDefault="004B6621" w:rsidP="004B66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B6621" w:rsidRPr="009E5E1E">
          <w:pgSz w:w="11900" w:h="16838"/>
          <w:pgMar w:top="1440" w:right="1404" w:bottom="677" w:left="1440" w:header="0" w:footer="0" w:gutter="0"/>
          <w:cols w:space="720"/>
        </w:sectPr>
      </w:pPr>
    </w:p>
    <w:p w:rsidR="004B6621" w:rsidRPr="009E5E1E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6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 среднего профессионального образования (далее – СПО) 15.01.05 «Сварщик (ручной и частично механизированной сварки (наплавки) работы)», </w:t>
      </w:r>
    </w:p>
    <w:p w:rsidR="004B6621" w:rsidRPr="009E5E1E" w:rsidRDefault="004B6621" w:rsidP="004B6621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4B6621" w:rsidRPr="009E5E1E" w:rsidRDefault="004B6621" w:rsidP="004B6621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Организация-разработчик: 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Тамбовское областное государственное бюджетное профессиональное образовательное учреждение «</w:t>
      </w:r>
      <w:proofErr w:type="spell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Уваровский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политехнический  колледж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»</w:t>
      </w:r>
    </w:p>
    <w:p w:rsidR="004B6621" w:rsidRPr="009E5E1E" w:rsidRDefault="004B6621" w:rsidP="004B6621">
      <w:pPr>
        <w:shd w:val="clear" w:color="auto" w:fill="FFFFFF"/>
        <w:spacing w:after="0" w:line="317" w:lineRule="exact"/>
        <w:ind w:right="25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4B6621" w:rsidRPr="009E5E1E" w:rsidRDefault="004B6621" w:rsidP="004B6621">
      <w:pPr>
        <w:shd w:val="clear" w:color="auto" w:fill="FFFFFF"/>
        <w:spacing w:before="23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Разработчик:</w:t>
      </w:r>
    </w:p>
    <w:p w:rsidR="004B6621" w:rsidRPr="009E5E1E" w:rsidRDefault="004B6621" w:rsidP="004B6621">
      <w:pPr>
        <w:shd w:val="clear" w:color="auto" w:fill="FFFFFF"/>
        <w:tabs>
          <w:tab w:val="left" w:leader="underscore" w:pos="5880"/>
        </w:tabs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Савостина Н.Н</w:t>
      </w:r>
      <w:r w:rsidRPr="00DE561E">
        <w:rPr>
          <w:rFonts w:ascii="Times New Roman" w:eastAsia="Calibri" w:hAnsi="Times New Roman" w:cs="Times New Roman"/>
          <w:sz w:val="24"/>
          <w:szCs w:val="24"/>
          <w:u w:val="single"/>
        </w:rPr>
        <w:t>., преподаватель</w:t>
      </w:r>
      <w:r w:rsidRPr="009E5E1E">
        <w:rPr>
          <w:rFonts w:ascii="Times New Roman" w:eastAsia="Calibri" w:hAnsi="Times New Roman" w:cs="Times New Roman"/>
          <w:sz w:val="24"/>
          <w:szCs w:val="24"/>
        </w:rPr>
        <w:t>__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ТОГБПОУ  «</w:t>
      </w:r>
      <w:proofErr w:type="spellStart"/>
      <w:proofErr w:type="gram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Уваровский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политехнический колледж»</w:t>
      </w: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</w:p>
    <w:p w:rsidR="004B6621" w:rsidRPr="009E5E1E" w:rsidRDefault="004B6621" w:rsidP="004B6621">
      <w:pPr>
        <w:shd w:val="clear" w:color="auto" w:fill="FFFFFF"/>
        <w:spacing w:before="202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bookmarkEnd w:id="2"/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635E19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A96532" w:rsidRDefault="004B6621" w:rsidP="004B662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B6621" w:rsidRPr="00A96532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A96532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A96532" w:rsidRDefault="004B6621" w:rsidP="004B66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4B6621" w:rsidRPr="004B6621" w:rsidRDefault="004B6621" w:rsidP="004B6621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4B6621">
        <w:rPr>
          <w:rFonts w:ascii="Calibri" w:eastAsia="Calibri" w:hAnsi="Calibri" w:cs="Times New Roman"/>
        </w:rPr>
        <w:br w:type="page"/>
      </w:r>
    </w:p>
    <w:p w:rsidR="004B6621" w:rsidRPr="004B6621" w:rsidRDefault="004B6621" w:rsidP="004B662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4B662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</w:p>
    <w:p w:rsidR="004B6621" w:rsidRPr="004B6621" w:rsidRDefault="004B6621" w:rsidP="004B662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r w:rsidRPr="004B6621">
        <w:rPr>
          <w:rFonts w:ascii="Times New Roman" w:eastAsia="Calibri" w:hAnsi="Times New Roman" w:cs="Times New Roman"/>
          <w:noProof/>
          <w:sz w:val="24"/>
          <w:szCs w:val="24"/>
        </w:rPr>
        <w:fldChar w:fldCharType="begin"/>
      </w:r>
      <w:r w:rsidRPr="004B6621">
        <w:rPr>
          <w:rFonts w:ascii="Times New Roman" w:eastAsia="Calibri" w:hAnsi="Times New Roman" w:cs="Times New Roman"/>
          <w:noProof/>
          <w:sz w:val="24"/>
          <w:szCs w:val="24"/>
        </w:rPr>
        <w:instrText xml:space="preserve"> TOC \h \z \t "Раздел 1;1;Раздел 1.1;2" </w:instrText>
      </w:r>
      <w:r w:rsidRPr="004B6621">
        <w:rPr>
          <w:rFonts w:ascii="Times New Roman" w:eastAsia="Calibri" w:hAnsi="Times New Roman" w:cs="Times New Roman"/>
          <w:noProof/>
          <w:sz w:val="24"/>
          <w:szCs w:val="24"/>
        </w:rPr>
        <w:fldChar w:fldCharType="separate"/>
      </w:r>
      <w:hyperlink w:anchor="_Toc156825287" w:history="1">
        <w:r w:rsidRPr="004B6621">
          <w:rPr>
            <w:rFonts w:ascii="Times New Roman" w:eastAsia="Calibri" w:hAnsi="Times New Roman" w:cs="Times New Roman"/>
            <w:b/>
            <w:bCs/>
            <w:noProof/>
            <w:sz w:val="24"/>
            <w:szCs w:val="24"/>
          </w:rPr>
          <w:t>СОДЕРЖАНИЕ ПРОГРАММЫ</w:t>
        </w:r>
        <w:r w:rsidRPr="004B6621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</w:rPr>
          <w:tab/>
          <w:t>2</w:t>
        </w:r>
      </w:hyperlink>
    </w:p>
    <w:p w:rsidR="004B6621" w:rsidRPr="004B6621" w:rsidRDefault="004B6621" w:rsidP="004B662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88" w:history="1">
        <w:r w:rsidRPr="004B6621">
          <w:rPr>
            <w:rFonts w:ascii="Times New Roman" w:eastAsia="Calibri" w:hAnsi="Times New Roman" w:cs="Times New Roman"/>
            <w:b/>
            <w:bCs/>
            <w:noProof/>
            <w:sz w:val="24"/>
            <w:szCs w:val="24"/>
          </w:rPr>
          <w:t>1. Общая характеристика</w:t>
        </w:r>
        <w:r w:rsidRPr="004B6621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</w:rPr>
          <w:tab/>
          <w:t>3</w:t>
        </w:r>
      </w:hyperlink>
    </w:p>
    <w:p w:rsidR="004B6621" w:rsidRPr="004B6621" w:rsidRDefault="004B6621" w:rsidP="004B662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89" w:history="1">
        <w:r w:rsidRPr="004B6621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1.1. Цель и место дисциплины в структуре образовательной программы</w:t>
        </w:r>
        <w:r w:rsidRPr="004B662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4B6621" w:rsidRPr="004B6621" w:rsidRDefault="004B6621" w:rsidP="004B662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0" w:history="1">
        <w:r w:rsidRPr="004B6621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1.2. Планируемые результаты освоения дисциплины</w:t>
        </w:r>
        <w:r w:rsidRPr="004B662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4B6621" w:rsidRPr="004B6621" w:rsidRDefault="004B6621" w:rsidP="004B662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1" w:history="1">
        <w:r w:rsidRPr="004B6621">
          <w:rPr>
            <w:rFonts w:ascii="Times New Roman" w:eastAsia="Calibri" w:hAnsi="Times New Roman" w:cs="Times New Roman"/>
            <w:b/>
            <w:bCs/>
            <w:noProof/>
            <w:sz w:val="24"/>
            <w:szCs w:val="24"/>
          </w:rPr>
          <w:t>2. Структура и содержание ДИСЦИПЛИНЫ</w:t>
        </w:r>
        <w:r w:rsidRPr="004B6621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</w:rPr>
          <w:tab/>
          <w:t>7</w:t>
        </w:r>
      </w:hyperlink>
    </w:p>
    <w:p w:rsidR="004B6621" w:rsidRPr="004B6621" w:rsidRDefault="004B6621" w:rsidP="004B662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2" w:history="1">
        <w:r w:rsidRPr="004B6621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2.1. Трудоемкость освоения дисциплины</w:t>
        </w:r>
        <w:r w:rsidRPr="004B662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7</w:t>
        </w:r>
      </w:hyperlink>
    </w:p>
    <w:p w:rsidR="004B6621" w:rsidRPr="004B6621" w:rsidRDefault="004B6621" w:rsidP="004B662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3" w:history="1">
        <w:r w:rsidRPr="004B6621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2.2. Содержание дисциплины</w:t>
        </w:r>
        <w:r w:rsidRPr="004B662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8</w:t>
        </w:r>
      </w:hyperlink>
    </w:p>
    <w:p w:rsidR="004B6621" w:rsidRPr="004B6621" w:rsidRDefault="004B6621" w:rsidP="004B662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6" w:history="1">
        <w:r w:rsidRPr="004B6621">
          <w:rPr>
            <w:rFonts w:ascii="Times New Roman" w:eastAsia="Calibri" w:hAnsi="Times New Roman" w:cs="Times New Roman"/>
            <w:b/>
            <w:bCs/>
            <w:noProof/>
            <w:sz w:val="24"/>
            <w:szCs w:val="24"/>
          </w:rPr>
          <w:t>3. Условия реализации ДИСЦИПЛИНЫ</w:t>
        </w:r>
        <w:r w:rsidRPr="004B6621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</w:rPr>
          <w:tab/>
          <w:t>10</w:t>
        </w:r>
      </w:hyperlink>
    </w:p>
    <w:p w:rsidR="004B6621" w:rsidRPr="004B6621" w:rsidRDefault="004B6621" w:rsidP="004B662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7" w:history="1">
        <w:r w:rsidRPr="004B6621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Pr="004B662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10</w:t>
        </w:r>
      </w:hyperlink>
    </w:p>
    <w:p w:rsidR="004B6621" w:rsidRPr="004B6621" w:rsidRDefault="004B6621" w:rsidP="004B6621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8" w:history="1">
        <w:r w:rsidRPr="004B6621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3.2. Учебно-методическое обеспечение</w:t>
        </w:r>
        <w:r w:rsidRPr="004B6621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10</w:t>
        </w:r>
      </w:hyperlink>
    </w:p>
    <w:p w:rsidR="004B6621" w:rsidRPr="004B6621" w:rsidRDefault="004B6621" w:rsidP="004B6621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  <w:hyperlink w:anchor="_Toc156825299" w:history="1">
        <w:r w:rsidRPr="004B6621">
          <w:rPr>
            <w:rFonts w:ascii="Times New Roman" w:eastAsia="Calibri" w:hAnsi="Times New Roman" w:cs="Times New Roman"/>
            <w:b/>
            <w:bCs/>
            <w:noProof/>
            <w:sz w:val="24"/>
            <w:szCs w:val="24"/>
          </w:rPr>
          <w:t>4. Контроль и оценка результатов  освоения ДИСЦИПЛИНЫ</w:t>
        </w:r>
        <w:r w:rsidRPr="004B6621">
          <w:rPr>
            <w:rFonts w:ascii="Times New Roman" w:eastAsia="Calibri" w:hAnsi="Times New Roman" w:cs="Times New Roman"/>
            <w:b/>
            <w:bCs/>
            <w:noProof/>
            <w:webHidden/>
            <w:sz w:val="24"/>
            <w:szCs w:val="24"/>
          </w:rPr>
          <w:tab/>
          <w:t>12</w:t>
        </w:r>
      </w:hyperlink>
    </w:p>
    <w:p w:rsidR="004B6621" w:rsidRPr="004B6621" w:rsidRDefault="004B6621" w:rsidP="004B6621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4B6621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4B6621" w:rsidRPr="004B6621" w:rsidRDefault="004B6621" w:rsidP="004B6621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4B6621" w:rsidRPr="004B6621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B6621" w:rsidRPr="004B6621" w:rsidRDefault="004B6621" w:rsidP="004B6621">
      <w:pPr>
        <w:keepNext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4B6621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</w:p>
    <w:p w:rsidR="004B6621" w:rsidRPr="004B6621" w:rsidRDefault="004B6621" w:rsidP="004B6621">
      <w:pPr>
        <w:spacing w:after="0" w:line="240" w:lineRule="auto"/>
        <w:jc w:val="center"/>
        <w:rPr>
          <w:rFonts w:ascii="Times New Roman" w:eastAsia="Segoe UI" w:hAnsi="Times New Roman" w:cs="Times New Roman"/>
          <w:sz w:val="24"/>
          <w:szCs w:val="24"/>
        </w:rPr>
      </w:pPr>
      <w:r w:rsidRPr="004B6621">
        <w:rPr>
          <w:rFonts w:ascii="Times New Roman" w:eastAsia="Segoe UI" w:hAnsi="Times New Roman" w:cs="Times New Roman"/>
          <w:b/>
          <w:sz w:val="24"/>
          <w:szCs w:val="24"/>
        </w:rPr>
        <w:t>ОП.06</w:t>
      </w:r>
      <w:r w:rsidRPr="004B6621">
        <w:rPr>
          <w:rFonts w:ascii="Times New Roman" w:eastAsia="Segoe UI" w:hAnsi="Times New Roman" w:cs="Times New Roman"/>
          <w:sz w:val="24"/>
          <w:szCs w:val="24"/>
        </w:rPr>
        <w:t xml:space="preserve"> «</w:t>
      </w:r>
      <w:r w:rsidRPr="004B6621">
        <w:rPr>
          <w:rFonts w:ascii="Times New Roman" w:eastAsia="Segoe UI" w:hAnsi="Times New Roman" w:cs="Times New Roman"/>
          <w:b/>
          <w:sz w:val="24"/>
          <w:szCs w:val="24"/>
        </w:rPr>
        <w:t xml:space="preserve">ОСНОВЫ </w:t>
      </w:r>
      <w:r w:rsidRPr="004B6621">
        <w:rPr>
          <w:rFonts w:ascii="Times New Roman" w:eastAsia="Calibri" w:hAnsi="Times New Roman" w:cs="Times New Roman"/>
          <w:b/>
          <w:bCs/>
          <w:sz w:val="24"/>
          <w:szCs w:val="24"/>
        </w:rPr>
        <w:t>КОРПОРАТИВНОЙ КУЛЬТУРЫ И ЭФФЕКТИВНОЕ ПОВЕДЕНИЕ НА РЫНКЕ ТРУДА</w:t>
      </w:r>
      <w:r w:rsidRPr="004B6621">
        <w:rPr>
          <w:rFonts w:ascii="Times New Roman" w:eastAsia="Segoe UI" w:hAnsi="Times New Roman" w:cs="Times New Roman"/>
          <w:sz w:val="24"/>
          <w:szCs w:val="24"/>
        </w:rPr>
        <w:t>»</w:t>
      </w:r>
    </w:p>
    <w:p w:rsidR="004B6621" w:rsidRPr="004B6621" w:rsidRDefault="004B6621" w:rsidP="004B6621">
      <w:pPr>
        <w:spacing w:after="0" w:line="240" w:lineRule="auto"/>
        <w:jc w:val="center"/>
        <w:rPr>
          <w:rFonts w:ascii="Times New Roman" w:eastAsia="Segoe UI" w:hAnsi="Times New Roman" w:cs="Times New Roman"/>
          <w:sz w:val="24"/>
          <w:szCs w:val="24"/>
        </w:rPr>
      </w:pPr>
    </w:p>
    <w:p w:rsidR="004B6621" w:rsidRPr="004B6621" w:rsidRDefault="004B6621" w:rsidP="004B6621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 w:rsidRPr="004B6621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4B6621" w:rsidRPr="004B6621" w:rsidRDefault="004B6621" w:rsidP="004B6621">
      <w:pPr>
        <w:shd w:val="clear" w:color="auto" w:fill="FFFFFF"/>
        <w:spacing w:after="0" w:line="276" w:lineRule="auto"/>
        <w:ind w:firstLine="708"/>
        <w:jc w:val="both"/>
        <w:rPr>
          <w:ins w:id="4" w:author="Uvarovohk" w:date="2023-11-29T16:27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5" w:author="Uvarovohk" w:date="2023-11-29T16:27:00Z">
        <w:r w:rsidRPr="004B662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Ц</w:t>
        </w:r>
      </w:ins>
      <w:r w:rsidRPr="004B6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дисциплины </w:t>
      </w:r>
      <w:r w:rsidRPr="004B6621">
        <w:rPr>
          <w:rFonts w:ascii="Times New Roman" w:eastAsia="Calibri" w:hAnsi="Times New Roman" w:cs="Times New Roman"/>
          <w:sz w:val="24"/>
          <w:szCs w:val="24"/>
        </w:rPr>
        <w:t>ОП.06 «Основы к</w:t>
      </w:r>
      <w:r w:rsidRPr="004B6621">
        <w:rPr>
          <w:rFonts w:ascii="Times New Roman" w:eastAsia="Calibri" w:hAnsi="Times New Roman" w:cs="Times New Roman"/>
          <w:bCs/>
          <w:sz w:val="24"/>
          <w:szCs w:val="24"/>
        </w:rPr>
        <w:t>орпоративной культуры и эффективное поведение на рынке труда:</w:t>
      </w:r>
    </w:p>
    <w:p w:rsidR="004B6621" w:rsidRPr="004B6621" w:rsidRDefault="004B6621" w:rsidP="004B662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4B662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формирование у будущих специалистов представлений о современной корпоративной культуре, о тех принципах, идеалах и ценностях, на которые она должна опираться, а также показать её растущую роль в современной организации и обществе;</w:t>
      </w:r>
    </w:p>
    <w:p w:rsidR="004B6621" w:rsidRPr="004B6621" w:rsidRDefault="004B6621" w:rsidP="004B662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4B662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воспитание и формирование у студентов нравственной культуры и навыков следования кодексу корпоративной этики, ответственности и нормам корпоративной и профессиональной деятельности;</w:t>
      </w:r>
    </w:p>
    <w:p w:rsidR="004B6621" w:rsidRPr="004B6621" w:rsidRDefault="004B6621" w:rsidP="004B662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4B662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применение полученных знаний и умений в практической деятельности в различных сферах общественной жизни;</w:t>
      </w:r>
    </w:p>
    <w:p w:rsidR="004B6621" w:rsidRPr="004B6621" w:rsidRDefault="004B6621" w:rsidP="004B662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4B662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овладение обучающимися общими универсальными технологиями деятельности, позволяющими осуществлять эффективное трудоустройство и планировать профессиональную карьеру, формирование готовности к активным действиям на рынке труда в процессе профессионального становления.</w:t>
      </w:r>
    </w:p>
    <w:p w:rsidR="004B6621" w:rsidRPr="004B6621" w:rsidRDefault="004B6621" w:rsidP="004B662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Дисциплина ОП.06 «Основы корпоративной культуры и эффективное поведение на рынке труда» включена в вариативную часть общепрофессионального цикла образовательной программы подготовки квалифицированных рабочих, служащих, реализуемой по профессии: 15.01.05 Сварщик ручной и частично механизированной сварки (наплавки).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Дисциплина ОП.06 «Основы корпоративной культуры и эффективное поведение на рынке труда» вводится по требованию работодателя ООО «ЖЭК Уварово»</w:t>
      </w:r>
      <w:r w:rsidRPr="004B6621">
        <w:rPr>
          <w:rFonts w:ascii="Calibri" w:eastAsia="Calibri" w:hAnsi="Calibri" w:cs="Times New Roman"/>
          <w:sz w:val="24"/>
          <w:szCs w:val="24"/>
        </w:rPr>
        <w:t xml:space="preserve"> </w:t>
      </w:r>
      <w:r w:rsidRPr="004B6621">
        <w:rPr>
          <w:rFonts w:ascii="Times New Roman" w:eastAsia="Calibri" w:hAnsi="Times New Roman" w:cs="Times New Roman"/>
          <w:sz w:val="24"/>
          <w:szCs w:val="24"/>
        </w:rPr>
        <w:t>для формирования корпоративных компетенций с целью сокращения срока адаптации выпускников колледжа на рабочем месте при трудоустройстве на данное предприятие, а также</w:t>
      </w:r>
      <w:r w:rsidRPr="004B6621">
        <w:rPr>
          <w:rFonts w:ascii="Calibri" w:eastAsia="Calibri" w:hAnsi="Calibri" w:cs="Times New Roman"/>
          <w:sz w:val="24"/>
          <w:szCs w:val="24"/>
        </w:rPr>
        <w:t xml:space="preserve"> </w:t>
      </w:r>
      <w:r w:rsidRPr="004B6621">
        <w:rPr>
          <w:rFonts w:ascii="Times New Roman" w:eastAsia="Calibri" w:hAnsi="Times New Roman" w:cs="Times New Roman"/>
          <w:sz w:val="24"/>
          <w:szCs w:val="24"/>
        </w:rPr>
        <w:t>овладение обучающимися общими универсальными технологиями деятельности, позволяющими осуществлять эффективное трудоустройство и планировать профессиональную карьеру, формирование готовности к активным действиям на рынке труда в процессе профессионального становления.</w:t>
      </w:r>
    </w:p>
    <w:p w:rsidR="004B6621" w:rsidRPr="004B6621" w:rsidRDefault="004B6621" w:rsidP="004B6621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</w:p>
    <w:p w:rsidR="004B6621" w:rsidRPr="004B6621" w:rsidRDefault="004B6621" w:rsidP="004B6621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4B6621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1.2. Планируемые результаты освоения дисциплины</w:t>
      </w:r>
    </w:p>
    <w:p w:rsidR="004B6621" w:rsidRPr="004B6621" w:rsidRDefault="004B6621" w:rsidP="004B662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6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выпускника.</w:t>
      </w:r>
    </w:p>
    <w:p w:rsidR="004B6621" w:rsidRPr="004B6621" w:rsidRDefault="004B6621" w:rsidP="004B6621">
      <w:pPr>
        <w:spacing w:after="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4B6621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4B6621" w:rsidRPr="004B6621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Код ОК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4B6621" w:rsidRPr="004B6621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 xml:space="preserve">- определять этапы решения задачи, составлять план действия, реализовывать составленный план, </w:t>
            </w:r>
            <w:r w:rsidRPr="004B6621">
              <w:rPr>
                <w:rFonts w:ascii="Times New Roman" w:eastAsia="Calibri" w:hAnsi="Times New Roman" w:cs="Times New Roman"/>
              </w:rPr>
              <w:lastRenderedPageBreak/>
              <w:t>определять необходимые ресурсы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выявлять и эффективно искать информацию, необходимую для решения задачи и/или проблемы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владеть актуальными методами работы в профессиональной и смежных сферах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B6621">
              <w:rPr>
                <w:rFonts w:ascii="Times New Roman" w:eastAsia="Calibri" w:hAnsi="Times New Roman" w:cs="Times New Roman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lastRenderedPageBreak/>
              <w:t>- актуальный профессиональный и социальный контекст, в котором приходится работать и жить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методы работы в профессиональной и смежных сферах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</w:rPr>
              <w:t>- 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4B6621" w:rsidRPr="004B6621" w:rsidTr="00A71848"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ОК.02</w:t>
            </w:r>
          </w:p>
        </w:tc>
        <w:tc>
          <w:tcPr>
            <w:tcW w:w="2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определять задачи для поиска информации, планировать процесс поиска, выбирать необходимые источники информации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оценивать практическую значимость результатов поиска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применять средства информационных технологий для решения профессиональных задач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использовать современное программное обеспечение 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использовать различные цифровые средства для решения профессиональных задач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номенклатура информационных источников, применяемых 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приемы структурирования информации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формат оформления результатов поиска информации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современные средства и устройства информатизации, порядок их применения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4B6621" w:rsidRPr="004B6621" w:rsidTr="00A71848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определять актуальность нормативно-правовой документации 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применять современную научную профессиональную терминологию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 xml:space="preserve">- определять и выстраивать траектории профессионального </w:t>
            </w:r>
            <w:r w:rsidRPr="004B6621">
              <w:rPr>
                <w:rFonts w:ascii="Times New Roman" w:eastAsia="Calibri" w:hAnsi="Times New Roman" w:cs="Times New Roman"/>
              </w:rPr>
              <w:lastRenderedPageBreak/>
              <w:t>развития и самообразования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выявлять достоинства и недостатки коммерческой идеи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презентовать идеи открытия собственного дела 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определять источники достоверной правовой информации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составлять различные правовые документы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находить интересные проектные идеи, грамотно их формулировать и документировать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оценивать жизнеспособность проектной идеи, составлять план проекта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lastRenderedPageBreak/>
              <w:t>- содержание актуальной нормативно-правовой документации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современная научная и профессиональная терминология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возможные траектории профессионального развития и самообразования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 xml:space="preserve">- основы предпринимательской </w:t>
            </w:r>
            <w:r w:rsidRPr="004B6621">
              <w:rPr>
                <w:rFonts w:ascii="Times New Roman" w:eastAsia="Calibri" w:hAnsi="Times New Roman" w:cs="Times New Roman"/>
              </w:rPr>
              <w:lastRenderedPageBreak/>
              <w:t>деятельности, правовой и финансовой грамотности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правила разработки презентации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основные этапы разработки и реализации проекта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4B6621" w:rsidRPr="004B6621" w:rsidTr="00A71848">
        <w:trPr>
          <w:trHeight w:val="327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ОК.04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</w:rPr>
            </w:pPr>
            <w:r w:rsidRPr="004B6621">
              <w:rPr>
                <w:rFonts w:ascii="Times New Roman" w:eastAsia="Calibri" w:hAnsi="Times New Roman" w:cs="Times New Roman"/>
                <w:spacing w:val="-4"/>
              </w:rPr>
              <w:t>- организовывать работу коллектива и команды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spacing w:val="-4"/>
              </w:rPr>
              <w:t>-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психологические основы деятельности коллектива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психологические особенности личности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4B6621" w:rsidRPr="004B6621" w:rsidTr="00A71848">
        <w:trPr>
          <w:trHeight w:val="327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грамотно излагать свои мысли и оформлять документы по профессиональной тематике на государственном языке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правила оформления документов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правила построения устных сообщений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</w:rPr>
              <w:t>- особенности социального и культурного контекста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B6621" w:rsidRPr="004B6621" w:rsidTr="00A71848">
        <w:trPr>
          <w:trHeight w:val="327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проявлять гражданско-патриотическую позицию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демонстрировать осознанное поведение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описывать значимость своей специальности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применять стандарты антикоррупционного поведения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сущность гражданско-патриотической позиции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 xml:space="preserve">- значимость профессиональной </w:t>
            </w:r>
            <w:r w:rsidRPr="004B6621">
              <w:rPr>
                <w:rFonts w:ascii="Times New Roman" w:eastAsia="Calibri" w:hAnsi="Times New Roman" w:cs="Times New Roman"/>
              </w:rPr>
              <w:lastRenderedPageBreak/>
              <w:t>деятельности по специальности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стандарты антикоррупционного поведения и последствия его нарушения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4B6621" w:rsidRPr="004B6621" w:rsidTr="00A71848">
        <w:trPr>
          <w:trHeight w:val="327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ОК.07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соблюдать нормы экологической безопасности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организовывать профессиональную деятельность с соблюдением принципов бережливого производства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организовывать профессиональную деятельность с учетом знаний об изменении климатических условий региона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эффективно действовать в чрезвычайных ситуациях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правила экологической безопасности при ведении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основные ресурсы, задействованные 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пути обеспечения ресурсосбережения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принципы бережливого производства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основные направления изменения климатических условий региона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правила поведения в чрезвычайных ситуациях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B6621" w:rsidRPr="004B6621" w:rsidTr="00A71848">
        <w:trPr>
          <w:trHeight w:val="327"/>
        </w:trPr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2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участвовать в диалогах на знакомые общие и профессиональные темы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строить простые высказывания о себе и о своей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кратко обосновывать и объяснять свои действия (текущие и планируемые)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правила построения простых и сложных предложений на профессиональные темы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основные общеупотребительные глаголы (бытовая и профессиональная лексика)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лексический минимум, относящийся к описанию предметов, средств и процессов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особенности произношения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правила чтения текстов профессиональной направленности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4B6621" w:rsidRPr="004B6621" w:rsidRDefault="004B6621" w:rsidP="004B6621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4B6621" w:rsidRDefault="004B6621" w:rsidP="004B66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4B6621" w:rsidRPr="004B6621" w:rsidRDefault="004B6621" w:rsidP="004B662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4B662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 w:type="page"/>
      </w:r>
    </w:p>
    <w:p w:rsidR="004B6621" w:rsidRPr="004B6621" w:rsidRDefault="004B6621" w:rsidP="004B662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4B662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2. Структура и содержание </w:t>
      </w:r>
      <w:r w:rsidRPr="004B662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4B6621" w:rsidRPr="004B6621" w:rsidRDefault="004B6621" w:rsidP="004B662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4B6621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491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057"/>
        <w:gridCol w:w="1132"/>
        <w:gridCol w:w="2273"/>
      </w:tblGrid>
      <w:tr w:rsidR="004B6621" w:rsidRPr="004B6621" w:rsidTr="00A71848">
        <w:trPr>
          <w:trHeight w:val="23"/>
        </w:trPr>
        <w:tc>
          <w:tcPr>
            <w:tcW w:w="3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B6621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98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4B6621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201" w:type="pct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4B6621">
              <w:rPr>
                <w:rFonts w:ascii="Times New Roman" w:eastAsia="Calibri" w:hAnsi="Times New Roman" w:cs="Times New Roman"/>
                <w:b/>
                <w:sz w:val="24"/>
              </w:rPr>
              <w:t xml:space="preserve">В </w:t>
            </w:r>
            <w:proofErr w:type="spellStart"/>
            <w:r w:rsidRPr="004B6621">
              <w:rPr>
                <w:rFonts w:ascii="Times New Roman" w:eastAsia="Calibri" w:hAnsi="Times New Roman" w:cs="Times New Roman"/>
                <w:b/>
                <w:sz w:val="24"/>
              </w:rPr>
              <w:t>т.ч</w:t>
            </w:r>
            <w:proofErr w:type="spellEnd"/>
            <w:r w:rsidRPr="004B6621">
              <w:rPr>
                <w:rFonts w:ascii="Times New Roman" w:eastAsia="Calibri" w:hAnsi="Times New Roman" w:cs="Times New Roman"/>
                <w:b/>
                <w:sz w:val="24"/>
              </w:rPr>
              <w:t xml:space="preserve">. в форме </w:t>
            </w:r>
            <w:proofErr w:type="spellStart"/>
            <w:r w:rsidRPr="004B6621">
              <w:rPr>
                <w:rFonts w:ascii="Times New Roman" w:eastAsia="Calibri" w:hAnsi="Times New Roman" w:cs="Times New Roman"/>
                <w:b/>
                <w:sz w:val="24"/>
              </w:rPr>
              <w:t>практ</w:t>
            </w:r>
            <w:proofErr w:type="spellEnd"/>
            <w:r w:rsidRPr="004B6621">
              <w:rPr>
                <w:rFonts w:ascii="Times New Roman" w:eastAsia="Calibri" w:hAnsi="Times New Roman" w:cs="Times New Roman"/>
                <w:b/>
                <w:sz w:val="24"/>
              </w:rPr>
              <w:t>. подготовки</w:t>
            </w:r>
          </w:p>
        </w:tc>
      </w:tr>
      <w:tr w:rsidR="004B6621" w:rsidRPr="004B6621" w:rsidTr="00A71848">
        <w:trPr>
          <w:trHeight w:val="23"/>
        </w:trPr>
        <w:tc>
          <w:tcPr>
            <w:tcW w:w="3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4B6621">
              <w:rPr>
                <w:rFonts w:ascii="Times New Roman" w:eastAsia="Calibri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598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4B6621" w:rsidRPr="004B6621" w:rsidTr="00A71848">
        <w:trPr>
          <w:trHeight w:val="23"/>
        </w:trPr>
        <w:tc>
          <w:tcPr>
            <w:tcW w:w="3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98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B6621" w:rsidRPr="004B6621" w:rsidTr="00A71848">
        <w:trPr>
          <w:trHeight w:val="23"/>
        </w:trPr>
        <w:tc>
          <w:tcPr>
            <w:tcW w:w="3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598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4B6621" w:rsidRPr="004B6621" w:rsidTr="00A71848">
        <w:trPr>
          <w:trHeight w:val="23"/>
        </w:trPr>
        <w:tc>
          <w:tcPr>
            <w:tcW w:w="3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98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B6621" w:rsidRPr="004B6621" w:rsidTr="00A71848">
        <w:trPr>
          <w:trHeight w:val="23"/>
        </w:trPr>
        <w:tc>
          <w:tcPr>
            <w:tcW w:w="3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Итоговая аттестация в </w:t>
            </w:r>
            <w:r w:rsidRPr="004B662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форме </w:t>
            </w:r>
            <w:proofErr w:type="spellStart"/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диф.зачет</w:t>
            </w:r>
            <w:r w:rsidRPr="004B662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598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B6621" w:rsidRPr="004B6621" w:rsidTr="00A71848">
        <w:trPr>
          <w:trHeight w:val="23"/>
        </w:trPr>
        <w:tc>
          <w:tcPr>
            <w:tcW w:w="3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98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201" w:type="pct"/>
            <w:vAlign w:val="center"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6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4B6621" w:rsidRPr="004B6621" w:rsidRDefault="004B6621" w:rsidP="004B6621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4B6621" w:rsidRPr="004B6621" w:rsidRDefault="004B6621" w:rsidP="004B662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sectPr w:rsidR="004B6621" w:rsidRPr="004B6621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B6621" w:rsidRPr="004B6621" w:rsidRDefault="004B6621" w:rsidP="004B662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mallCaps/>
          <w:color w:val="5A5A5A"/>
          <w:spacing w:val="15"/>
          <w:sz w:val="24"/>
          <w:szCs w:val="24"/>
          <w:lang w:eastAsia="ru-RU"/>
        </w:rPr>
      </w:pPr>
      <w:r w:rsidRPr="004B6621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lastRenderedPageBreak/>
        <w:t xml:space="preserve">2.2. Содержание дисциплины ОП.06 </w:t>
      </w:r>
      <w:r w:rsidRPr="004B6621">
        <w:rPr>
          <w:rFonts w:ascii="Times New Roman" w:eastAsia="Segoe UI" w:hAnsi="Times New Roman" w:cs="Times New Roman"/>
          <w:b/>
          <w:bCs/>
          <w:smallCaps/>
          <w:color w:val="5A5A5A"/>
          <w:spacing w:val="15"/>
          <w:sz w:val="24"/>
          <w:szCs w:val="24"/>
          <w:lang w:eastAsia="ru-RU"/>
        </w:rPr>
        <w:t>«</w:t>
      </w:r>
      <w:r w:rsidRPr="004B6621">
        <w:rPr>
          <w:rFonts w:ascii="Times New Roman" w:eastAsia="Segoe UI" w:hAnsi="Times New Roman" w:cs="Times New Roman"/>
          <w:b/>
          <w:color w:val="5A5A5A"/>
          <w:spacing w:val="15"/>
          <w:sz w:val="24"/>
          <w:szCs w:val="24"/>
          <w:lang w:eastAsia="ru-RU"/>
        </w:rPr>
        <w:t>Корпоративная культура и эффективное поведение на рынке труда</w:t>
      </w:r>
      <w:r w:rsidRPr="004B6621">
        <w:rPr>
          <w:rFonts w:ascii="Times New Roman" w:eastAsia="Segoe UI" w:hAnsi="Times New Roman" w:cs="Times New Roman"/>
          <w:b/>
          <w:bCs/>
          <w:smallCaps/>
          <w:color w:val="5A5A5A"/>
          <w:spacing w:val="15"/>
          <w:sz w:val="24"/>
          <w:szCs w:val="24"/>
          <w:lang w:eastAsia="ru-RU"/>
        </w:rPr>
        <w:t>»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7654"/>
        <w:gridCol w:w="2056"/>
        <w:gridCol w:w="2225"/>
      </w:tblGrid>
      <w:tr w:rsidR="004B6621" w:rsidRPr="004B6621" w:rsidTr="00A71848">
        <w:trPr>
          <w:trHeight w:val="9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  <w:b/>
                <w:bCs/>
              </w:rPr>
              <w:t xml:space="preserve">Объем, </w:t>
            </w:r>
            <w:proofErr w:type="spellStart"/>
            <w:r w:rsidRPr="004B6621">
              <w:rPr>
                <w:rFonts w:ascii="Times New Roman" w:eastAsia="Calibri" w:hAnsi="Times New Roman" w:cs="Times New Roman"/>
                <w:b/>
                <w:bCs/>
              </w:rPr>
              <w:t>ак</w:t>
            </w:r>
            <w:proofErr w:type="spellEnd"/>
            <w:r w:rsidRPr="004B6621">
              <w:rPr>
                <w:rFonts w:ascii="Times New Roman" w:eastAsia="Calibri" w:hAnsi="Times New Roman" w:cs="Times New Roman"/>
                <w:b/>
                <w:bCs/>
              </w:rPr>
              <w:t xml:space="preserve">. ч. / </w:t>
            </w:r>
            <w:r w:rsidRPr="004B6621">
              <w:rPr>
                <w:rFonts w:ascii="Times New Roman" w:eastAsia="Calibri" w:hAnsi="Times New Roman" w:cs="Times New Roman"/>
                <w:b/>
                <w:bCs/>
              </w:rPr>
              <w:br/>
              <w:t xml:space="preserve">в том числе </w:t>
            </w:r>
            <w:r w:rsidRPr="004B6621">
              <w:rPr>
                <w:rFonts w:ascii="Times New Roman" w:eastAsia="Calibri" w:hAnsi="Times New Roman" w:cs="Times New Roman"/>
                <w:b/>
                <w:bCs/>
              </w:rPr>
              <w:br/>
              <w:t xml:space="preserve">в форме практической подготовки, </w:t>
            </w:r>
            <w:r w:rsidRPr="004B6621">
              <w:rPr>
                <w:rFonts w:ascii="Times New Roman" w:eastAsia="Calibri" w:hAnsi="Times New Roman" w:cs="Times New Roman"/>
                <w:b/>
                <w:bCs/>
              </w:rPr>
              <w:br/>
            </w:r>
            <w:proofErr w:type="spellStart"/>
            <w:r w:rsidRPr="004B6621">
              <w:rPr>
                <w:rFonts w:ascii="Times New Roman" w:eastAsia="Calibri" w:hAnsi="Times New Roman" w:cs="Times New Roman"/>
                <w:b/>
                <w:bCs/>
              </w:rPr>
              <w:t>ак</w:t>
            </w:r>
            <w:proofErr w:type="spellEnd"/>
            <w:r w:rsidRPr="004B6621">
              <w:rPr>
                <w:rFonts w:ascii="Times New Roman" w:eastAsia="Calibri" w:hAnsi="Times New Roman" w:cs="Times New Roman"/>
                <w:b/>
                <w:bCs/>
              </w:rPr>
              <w:t>. ч.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4B6621" w:rsidRPr="004B6621" w:rsidTr="00A71848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 </w:t>
            </w:r>
            <w:r w:rsidRPr="004B6621">
              <w:rPr>
                <w:rFonts w:ascii="Times New Roman" w:eastAsia="Calibri" w:hAnsi="Times New Roman" w:cs="Times New Roman"/>
                <w:b/>
              </w:rPr>
              <w:t>Корпоративная культура.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396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</w:rPr>
              <w:t>Понятие корпоративной культуры. Предмет, задачи дисциплины. Типы корпоративных  культур.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36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 </w:t>
            </w:r>
            <w:r w:rsidRPr="004B6621">
              <w:rPr>
                <w:rFonts w:ascii="Times New Roman" w:eastAsia="Calibri" w:hAnsi="Times New Roman" w:cs="Times New Roman"/>
                <w:b/>
              </w:rPr>
              <w:t>Культура общения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3/2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36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</w:rPr>
              <w:t>Правила делового этикета. Культура общения. Деловое общение. Деловое письмо.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36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4B6621">
              <w:rPr>
                <w:rFonts w:ascii="Times New Roman" w:eastAsia="Calibri" w:hAnsi="Times New Roman" w:cs="Times New Roman"/>
              </w:rPr>
              <w:t xml:space="preserve"> «Техника ведения телефонных переговоров».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3. </w:t>
            </w:r>
            <w:r w:rsidRPr="004B6621">
              <w:rPr>
                <w:rFonts w:ascii="Times New Roman" w:eastAsia="Calibri" w:hAnsi="Times New Roman" w:cs="Times New Roman"/>
                <w:b/>
              </w:rPr>
              <w:t>Фирменный стиль и одежда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396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</w:rPr>
              <w:t>Фирменный стиль и одежда как слагаемые корпоративной культуры.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36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4. </w:t>
            </w:r>
            <w:r w:rsidRPr="004B6621">
              <w:rPr>
                <w:rFonts w:ascii="Times New Roman" w:eastAsia="Calibri" w:hAnsi="Times New Roman" w:cs="Times New Roman"/>
                <w:b/>
              </w:rPr>
              <w:t>Формирование корпоративной культуры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36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</w:rPr>
              <w:t xml:space="preserve">Психологический климат. </w:t>
            </w:r>
            <w:proofErr w:type="spellStart"/>
            <w:r w:rsidRPr="004B6621">
              <w:rPr>
                <w:rFonts w:ascii="Times New Roman" w:eastAsia="Calibri" w:hAnsi="Times New Roman" w:cs="Times New Roman"/>
              </w:rPr>
              <w:t>Командообразование</w:t>
            </w:r>
            <w:proofErr w:type="spellEnd"/>
            <w:r w:rsidRPr="004B662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36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4B6621">
              <w:rPr>
                <w:rFonts w:ascii="Times New Roman" w:eastAsia="Calibri" w:hAnsi="Times New Roman" w:cs="Times New Roman"/>
              </w:rPr>
              <w:t xml:space="preserve"> «Деловая игра: Умение работать в команде».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 xml:space="preserve">Тема 5. </w:t>
            </w:r>
            <w:r w:rsidRPr="004B6621">
              <w:rPr>
                <w:rFonts w:ascii="Times New Roman" w:eastAsia="Calibri" w:hAnsi="Times New Roman" w:cs="Times New Roman"/>
                <w:b/>
                <w:bCs/>
              </w:rPr>
              <w:t>Профессиональная карьера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3/2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</w:rPr>
              <w:t>Этапы планирования и реализации карьеры, модели карьеры. Карьерный рост и личностное развитие.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4B6621">
              <w:rPr>
                <w:rFonts w:ascii="Times New Roman" w:eastAsia="Calibri" w:hAnsi="Times New Roman" w:cs="Times New Roman"/>
              </w:rPr>
              <w:t xml:space="preserve"> «</w:t>
            </w:r>
            <w:r w:rsidRPr="004B6621">
              <w:rPr>
                <w:rFonts w:ascii="Times New Roman" w:eastAsia="Calibri" w:hAnsi="Times New Roman" w:cs="Times New Roman"/>
                <w:color w:val="000000"/>
                <w:u w:val="single"/>
              </w:rPr>
              <w:t>Планирование профессиональной карьеры».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Тема 6. Анализ современного рынка труда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</w:rPr>
              <w:t>Основные понятия рынка труда и рынка профессий. Современное состояние и тенденции Российского и регионального рынка труда. Конкурентоспособность.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Тема 7. Профессии на рынке труда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</w:rPr>
              <w:t>Современные профессии и специальности. Требования к профессиям и специальностям.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4B6621">
              <w:rPr>
                <w:rFonts w:ascii="Times New Roman" w:eastAsia="Calibri" w:hAnsi="Times New Roman" w:cs="Times New Roman"/>
              </w:rPr>
              <w:t xml:space="preserve"> «Ролевая игра: Профориентация».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Тема 8. Поиск работы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3/2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</w:rPr>
              <w:t>Способы и методы трудоустройства. Посредники на рынке труда.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4B6621">
              <w:rPr>
                <w:rFonts w:ascii="Times New Roman" w:eastAsia="Calibri" w:hAnsi="Times New Roman" w:cs="Times New Roman"/>
              </w:rPr>
              <w:t xml:space="preserve"> «Составление резюме для приёма на работу».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Тема 9. Прием на работу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</w:rPr>
              <w:t>Тестирование, анкетирование и собеседование при приеме на работу.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tabs>
                <w:tab w:val="left" w:pos="-184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Тема 10. Правовое обеспечение при трудоустройстве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Calibri" w:hAnsi="Times New Roman" w:cs="Times New Roman"/>
              </w:rPr>
              <w:t>Правовое и документационное обеспечение трудоустройства. Виды трудовых договоров. Конфликтные ситуации, отказ при приеме на работу.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4B6621">
              <w:rPr>
                <w:rFonts w:ascii="Times New Roman" w:eastAsia="Calibri" w:hAnsi="Times New Roman" w:cs="Times New Roman"/>
              </w:rPr>
              <w:t xml:space="preserve"> «</w:t>
            </w:r>
            <w:r w:rsidRPr="004B6621">
              <w:rPr>
                <w:rFonts w:ascii="Times New Roman" w:eastAsia="Calibri" w:hAnsi="Times New Roman" w:cs="Times New Roman"/>
                <w:color w:val="000000"/>
              </w:rPr>
              <w:t>Решение ситуационных задач».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Тема 11. Социально-психологические основы влияния и убеждения.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6/2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</w:rPr>
              <w:t>Социально-психологические основы влияния и убеждения.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</w:rPr>
              <w:t>Конфликты и пути их преодоления. Управление стрессом.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4B6621">
              <w:rPr>
                <w:rFonts w:ascii="Times New Roman" w:eastAsia="Calibri" w:hAnsi="Times New Roman" w:cs="Times New Roman"/>
              </w:rPr>
              <w:t xml:space="preserve"> «Пути решения конфликтов».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</w:rPr>
              <w:t>Социально-психологические основы влияния и убеждения. Конфликты и пути их преодоления.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  <w:bCs/>
              </w:rPr>
              <w:t>Тема 12. Теоретические основы системы адаптации персонала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Cs/>
                <w:lang w:eastAsia="ru-RU"/>
              </w:rPr>
              <w:t>ОК.01-06; 09</w:t>
            </w: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</w:rPr>
              <w:t>Понятие цели и виды адаптации.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Этапы адаптации.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rPr>
          <w:trHeight w:val="13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B6621">
              <w:rPr>
                <w:rFonts w:ascii="Times New Roman" w:eastAsia="Calibri" w:hAnsi="Times New Roman" w:cs="Times New Roman"/>
                <w:b/>
              </w:rPr>
              <w:t>Практическая подготовка</w:t>
            </w:r>
            <w:r w:rsidRPr="004B6621">
              <w:rPr>
                <w:rFonts w:ascii="Times New Roman" w:eastAsia="Calibri" w:hAnsi="Times New Roman" w:cs="Times New Roman"/>
              </w:rPr>
              <w:t xml:space="preserve"> «Разработка программы адаптации сотрудника».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B6621" w:rsidRPr="004B6621" w:rsidTr="00A71848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Итоговая аттестация в форме дифференцированного зачета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4B6621" w:rsidRPr="004B6621" w:rsidTr="00A71848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66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21" w:rsidRPr="004B6621" w:rsidRDefault="004B6621" w:rsidP="004B662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4B6621" w:rsidRPr="004B6621" w:rsidRDefault="004B6621" w:rsidP="004B6621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mallCaps/>
          <w:color w:val="5A5A5A"/>
          <w:spacing w:val="15"/>
          <w:sz w:val="24"/>
          <w:szCs w:val="24"/>
          <w:lang w:eastAsia="ru-RU"/>
        </w:rPr>
      </w:pPr>
    </w:p>
    <w:p w:rsidR="004B6621" w:rsidRPr="004B6621" w:rsidRDefault="004B6621" w:rsidP="004B66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4B6621" w:rsidRPr="004B6621" w:rsidSect="006D1C4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B6621" w:rsidRPr="004B6621" w:rsidRDefault="004B6621" w:rsidP="004B66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4B6621" w:rsidRDefault="004B6621" w:rsidP="004B6621">
      <w:pPr>
        <w:keepNext/>
        <w:spacing w:after="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4B662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r w:rsidRPr="004B662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4B6621" w:rsidRPr="004B6621" w:rsidRDefault="004B6621" w:rsidP="004B6621">
      <w:pPr>
        <w:spacing w:after="0" w:line="240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4B6621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3.1. Материально-техническое обеспечение</w:t>
      </w:r>
    </w:p>
    <w:p w:rsidR="004B6621" w:rsidRPr="004B6621" w:rsidRDefault="004B6621" w:rsidP="004B6621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Реализация программы дисциплины ОП.06 «Основы корпоративной культуры и эффективное поведение на рынке труда» требует наличия учебного кабинета Социально-гуманитарных дисциплин.</w:t>
      </w:r>
    </w:p>
    <w:p w:rsidR="004B6621" w:rsidRPr="004B6621" w:rsidRDefault="004B6621" w:rsidP="004B662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6621">
        <w:rPr>
          <w:rFonts w:ascii="Times New Roman" w:eastAsia="Calibri" w:hAnsi="Times New Roman" w:cs="Times New Roman"/>
          <w:bCs/>
          <w:sz w:val="24"/>
          <w:szCs w:val="24"/>
        </w:rPr>
        <w:t xml:space="preserve">Оборудование учебного кабинета: </w:t>
      </w:r>
    </w:p>
    <w:p w:rsidR="004B6621" w:rsidRPr="004B6621" w:rsidRDefault="004B6621" w:rsidP="004B662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6621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4B6621" w:rsidRPr="004B6621" w:rsidRDefault="004B6621" w:rsidP="004B662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6621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4B6621" w:rsidRPr="004B6621" w:rsidRDefault="004B6621" w:rsidP="004B662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6621">
        <w:rPr>
          <w:rFonts w:ascii="Times New Roman" w:eastAsia="Calibri" w:hAnsi="Times New Roman" w:cs="Times New Roman"/>
          <w:bCs/>
          <w:sz w:val="24"/>
          <w:szCs w:val="24"/>
        </w:rPr>
        <w:t>- раздаточный дидактический материал.</w:t>
      </w:r>
    </w:p>
    <w:p w:rsidR="004B6621" w:rsidRPr="004B6621" w:rsidRDefault="004B6621" w:rsidP="004B662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6621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</w:t>
      </w:r>
    </w:p>
    <w:p w:rsidR="004B6621" w:rsidRPr="004B6621" w:rsidRDefault="004B6621" w:rsidP="004B662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6621">
        <w:rPr>
          <w:rFonts w:ascii="Times New Roman" w:eastAsia="Calibri" w:hAnsi="Times New Roman" w:cs="Times New Roman"/>
          <w:bCs/>
          <w:sz w:val="24"/>
          <w:szCs w:val="24"/>
        </w:rPr>
        <w:t xml:space="preserve">- ноутбук с лицензионным программным обеспечением и </w:t>
      </w:r>
      <w:proofErr w:type="spellStart"/>
      <w:r w:rsidRPr="004B6621">
        <w:rPr>
          <w:rFonts w:ascii="Times New Roman" w:eastAsia="Calibri" w:hAnsi="Times New Roman" w:cs="Times New Roman"/>
          <w:bCs/>
          <w:sz w:val="24"/>
          <w:szCs w:val="24"/>
        </w:rPr>
        <w:t>мультимедиапроектор</w:t>
      </w:r>
      <w:proofErr w:type="spellEnd"/>
      <w:r w:rsidRPr="004B662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B6621" w:rsidRPr="004B6621" w:rsidRDefault="004B6621" w:rsidP="004B662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- библиотека, читальный зал с выходом в Интернет.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B6621" w:rsidRPr="004B6621" w:rsidRDefault="004B6621" w:rsidP="004B6621">
      <w:pPr>
        <w:spacing w:after="0" w:line="276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4B6621"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  <w:t>3.2. Учебно-методическое обеспечение</w:t>
      </w:r>
    </w:p>
    <w:p w:rsidR="004B6621" w:rsidRPr="004B6621" w:rsidRDefault="004B6621" w:rsidP="004B6621">
      <w:pPr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6621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1. Баранова И. П. Организационное поведение: </w:t>
      </w:r>
      <w:proofErr w:type="spellStart"/>
      <w:proofErr w:type="gramStart"/>
      <w:r w:rsidRPr="004B6621">
        <w:rPr>
          <w:rFonts w:ascii="Times New Roman" w:eastAsia="Calibri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. — М.: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Маркет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ДС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Корпорейшн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>, 2020. — 166 c.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2. Жуков Ю. М. Технологии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командообразования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4B6621">
        <w:rPr>
          <w:rFonts w:ascii="Times New Roman" w:eastAsia="Calibri" w:hAnsi="Times New Roman" w:cs="Times New Roman"/>
          <w:sz w:val="24"/>
          <w:szCs w:val="24"/>
        </w:rPr>
        <w:t>учеб.пособ</w:t>
      </w:r>
      <w:proofErr w:type="spellEnd"/>
      <w:proofErr w:type="gramEnd"/>
      <w:r w:rsidRPr="004B6621">
        <w:rPr>
          <w:rFonts w:ascii="Times New Roman" w:eastAsia="Calibri" w:hAnsi="Times New Roman" w:cs="Times New Roman"/>
          <w:sz w:val="24"/>
          <w:szCs w:val="24"/>
        </w:rPr>
        <w:t>. / Ю. М. Жуков, А. В. Журавлев, Е. Н. Павлова. — М.: Аспект-Пресс, 2019. — 320 с.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3. Капитонов Э. А. Корпоративная культура: теория и практика / Э. А. Капитонов, Г. П. Зинченко, А. Э. Капитонов. — М.: Альфа-Пресс, 2020. — 351 c. 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4. Кузнецов И. Н. Корпоративная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</w:rPr>
        <w:t>культура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учеб. пособие / [авт.-сост. И. Н. Кузнецов]. — Минск: Кн. Дом, 2021. — 303 c. 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5. Перелыгина Е.А. Эффективное поведение на рынке труда: Учеб</w:t>
      </w:r>
      <w:r w:rsidRPr="004B6621">
        <w:rPr>
          <w:rFonts w:ascii="Times New Roman" w:eastAsia="Calibri" w:hAnsi="Times New Roman" w:cs="Times New Roman"/>
          <w:sz w:val="24"/>
          <w:szCs w:val="24"/>
        </w:rPr>
        <w:softHyphen/>
        <w:t>ные материалы. - Москва: ЦПО, 2019.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6. Голуб Г.Б., Перелыгина Е.А. Введение в профессию: общие компетенции профессионала. Эффективное поведение на рынке труда. Основы предпринимательства: Гиды для преподавателей. - Москва: ЦПО, 2018.</w:t>
      </w:r>
    </w:p>
    <w:p w:rsidR="004B6621" w:rsidRPr="004B6621" w:rsidRDefault="004B6621" w:rsidP="004B6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7. Жа</w:t>
      </w:r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рова М.Н. Психология общения –М.: ОИЦ «Академия», 2019.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8. Российская Федерация. Законы. Трудовой кодекс Российской Федерации: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федер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закон: [принят Гос. Думой 21 дек. 2001 г.: по состоянию на 25 апр. 2016 г.]. – М.: Рид Групп, 2016. – 256 с. – (Законодательство России с комментариями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 изменениями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9. Корнейчук, Б. В. Экономика: рынок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труда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учебник для среднего профессионального образования / Б. В. Корнейчук. — 2-е изд.,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2019. — 287 с. — (Профессиональное образование). — ISBN 978-5-534-11413-3. —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[сайт]. — URL: </w:t>
      </w:r>
      <w:hyperlink r:id="rId8" w:history="1">
        <w:r w:rsidRPr="004B662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shd w:val="clear" w:color="auto" w:fill="FFFFFF"/>
          </w:rPr>
          <w:t>http://biblio-online.ru/bcode/457077</w:t>
        </w:r>
      </w:hyperlink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10.Исаева, О. М. Управление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персоналом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 / О. М. Исаева, Е. А.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Припорова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— 2-е изд. —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2019. — 168 с. — (Профессиональное образование). — ISBN 978-5- 534-07215-0. — Текст: электронный // ЭБС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[сайт]. — URL: http://biblioonline.ru/bcode/452237 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11.Чаннов, С. Е. Трудовое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право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учебник для среднего профессионального образования / С. Е.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Чаннов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М. В. Пресняков. — 2-е изд.,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2019. — 439 с. — (Профессиональное образование). — ISBN 978-5-</w:t>
      </w:r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 xml:space="preserve">534-11947-3. —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[сайт]. — URL: http://biblio-online.ru/bcode/456234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6621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литература: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1.Бороздина Г.В. Психология делового общения. – М., 2016. -295с.</w:t>
      </w:r>
    </w:p>
    <w:p w:rsidR="004B6621" w:rsidRPr="004B6621" w:rsidRDefault="004B6621" w:rsidP="004B6621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6621">
        <w:rPr>
          <w:rFonts w:ascii="Times New Roman" w:eastAsia="Calibri" w:hAnsi="Times New Roman" w:cs="Times New Roman"/>
          <w:bCs/>
          <w:sz w:val="24"/>
          <w:szCs w:val="24"/>
        </w:rPr>
        <w:t xml:space="preserve">2.Васильев Н. Н. </w:t>
      </w:r>
      <w:r w:rsidRPr="004B6621">
        <w:rPr>
          <w:rFonts w:ascii="Times New Roman" w:eastAsia="Calibri" w:hAnsi="Times New Roman" w:cs="Times New Roman"/>
          <w:sz w:val="24"/>
          <w:szCs w:val="24"/>
        </w:rPr>
        <w:t>Тренинг профессиональных коммуникаций в психологической</w:t>
      </w:r>
      <w:r w:rsidRPr="004B662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B6621">
        <w:rPr>
          <w:rFonts w:ascii="Times New Roman" w:eastAsia="Calibri" w:hAnsi="Times New Roman" w:cs="Times New Roman"/>
          <w:sz w:val="24"/>
          <w:szCs w:val="24"/>
        </w:rPr>
        <w:t>практике. — СПб.: Речь, 2016. — 283 с.</w:t>
      </w:r>
    </w:p>
    <w:p w:rsidR="004B6621" w:rsidRPr="004B6621" w:rsidRDefault="004B6621" w:rsidP="004B6621">
      <w:pPr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3.Вересов Н.Н. Психология управления: Учебное пособие – М.: Воронеж НПО «МОДЭК», 2016. – 300 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4.Ефимова С.А. Ключевые профессиональные компетенции: специ</w:t>
      </w:r>
      <w:r w:rsidRPr="004B6621">
        <w:rPr>
          <w:rFonts w:ascii="Times New Roman" w:eastAsia="Calibri" w:hAnsi="Times New Roman" w:cs="Times New Roman"/>
          <w:sz w:val="24"/>
          <w:szCs w:val="24"/>
        </w:rPr>
        <w:softHyphen/>
        <w:t>фикации модулей. - Москва: Изд-во ЦПО, 2017.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5.Зарянова М. Как найти работу за 14 дней: Практическое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пособиедля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тех, кто ищет работу. - СПб.: Речь, 2017.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6.Кибанов А.Я. Захаров Д.К., Коновалова В.Г. Этика деловых отношений: Учебник / Под ред. А.Я.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Кибанова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>. – М., 2015. – 368с.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7.Ключевые профессиональные компетенции. Модуль «Эффективное поведение на рынке труда» [Текст]: учебные материалы / автор-составитель: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Морковских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Л.А. - Москва: ЦПО, 2017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8.Психология и этика делового общения: Учебник для вузов/ под ред. В.Н.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Лавриенко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- М., 2016. – 415с.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9.Планирование   профессиональной карьеры: рабочая тетрадь /Т.В.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Пасечникова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>. - Москва: ЦПО, 2017.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10.Трудовой кодекс Российской Федерации от 30.12.2001 N 197-ФЗ.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11.Филина Ф.Н. Справочник наемного работника. - М.: </w:t>
      </w:r>
      <w:proofErr w:type="spellStart"/>
      <w:proofErr w:type="gramStart"/>
      <w:r w:rsidRPr="004B6621">
        <w:rPr>
          <w:rFonts w:ascii="Times New Roman" w:eastAsia="Calibri" w:hAnsi="Times New Roman" w:cs="Times New Roman"/>
          <w:sz w:val="24"/>
          <w:szCs w:val="24"/>
        </w:rPr>
        <w:t>ГроссМедиа:РОСБУХ</w:t>
      </w:r>
      <w:proofErr w:type="spellEnd"/>
      <w:proofErr w:type="gramEnd"/>
      <w:r w:rsidRPr="004B6621">
        <w:rPr>
          <w:rFonts w:ascii="Times New Roman" w:eastAsia="Calibri" w:hAnsi="Times New Roman" w:cs="Times New Roman"/>
          <w:sz w:val="24"/>
          <w:szCs w:val="24"/>
        </w:rPr>
        <w:t>, 2018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12. Семенова, Л. М. Профессиональный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имиджбилдинг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на рынке труда: учебник и практикум для среднего профессионального образования / Л. М. Семенова. — Москва: Издательство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>, 2019. — 243 с. — (Профессиональное образование). — ISBN 978-5-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534-11387-7. — Текст: электронный // ЭБС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[сайт]. — URL: http://biblioonline.ru/bcode/456361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13. Управление персоналом: учебник и практикум для среднего профессионального образования / А. А.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Литвинюк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[и др.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</w:rPr>
        <w:t>] ;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под редакцией А. А.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Литвинюка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. — 2-е изд.,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. и доп. —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</w:rPr>
        <w:t>Москва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Издательство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, 2019. — 498 с. — (Профессиональное образование). — ISBN 978-5-534-01594-2. —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</w:rPr>
        <w:t>Текст :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[сайт]. —</w:t>
      </w:r>
    </w:p>
    <w:p w:rsidR="004B6621" w:rsidRPr="004B6621" w:rsidRDefault="004B6621" w:rsidP="004B6621">
      <w:pPr>
        <w:tabs>
          <w:tab w:val="left" w:pos="993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B6621">
        <w:rPr>
          <w:rFonts w:ascii="Times New Roman" w:eastAsia="Calibri" w:hAnsi="Times New Roman" w:cs="Times New Roman"/>
          <w:sz w:val="24"/>
          <w:szCs w:val="24"/>
          <w:lang w:val="en-US"/>
        </w:rPr>
        <w:t>URL: http://biblio-online.ru/bcode/450928</w:t>
      </w:r>
    </w:p>
    <w:p w:rsidR="004B6621" w:rsidRPr="004B6621" w:rsidRDefault="004B6621" w:rsidP="004B6621">
      <w:pPr>
        <w:tabs>
          <w:tab w:val="left" w:pos="851"/>
        </w:tabs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B6621" w:rsidRPr="004B6621" w:rsidRDefault="004B6621" w:rsidP="004B6621">
      <w:pPr>
        <w:tabs>
          <w:tab w:val="left" w:pos="851"/>
        </w:tabs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6621">
        <w:rPr>
          <w:rFonts w:ascii="Times New Roman" w:eastAsia="Calibri" w:hAnsi="Times New Roman" w:cs="Times New Roman"/>
          <w:b/>
          <w:sz w:val="24"/>
          <w:szCs w:val="24"/>
        </w:rPr>
        <w:t>Интернет – ресурсы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1.</w:t>
      </w:r>
      <w:r w:rsidRPr="004B6621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lang w:val="en-US"/>
        </w:rPr>
        <w:t>mgup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hyperlink r:id="rId9" w:history="1">
        <w:r w:rsidRPr="004B662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http://www.umk.utmn.ru</w:t>
        </w:r>
      </w:hyperlink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>3.</w:t>
      </w:r>
      <w:proofErr w:type="spellStart"/>
      <w:r w:rsidRPr="004B6621">
        <w:rPr>
          <w:rFonts w:ascii="Times New Roman" w:eastAsia="Calibri" w:hAnsi="Times New Roman" w:cs="Times New Roman"/>
          <w:color w:val="3366FF"/>
          <w:sz w:val="24"/>
          <w:szCs w:val="24"/>
          <w:lang w:val="en-US"/>
        </w:rPr>
        <w:t>citylib</w:t>
      </w:r>
      <w:proofErr w:type="spellEnd"/>
      <w:r w:rsidRPr="004B6621">
        <w:rPr>
          <w:rFonts w:ascii="Times New Roman" w:eastAsia="Calibri" w:hAnsi="Times New Roman" w:cs="Times New Roman"/>
          <w:color w:val="3366FF"/>
          <w:sz w:val="24"/>
          <w:szCs w:val="24"/>
        </w:rPr>
        <w:t>-</w:t>
      </w:r>
      <w:proofErr w:type="spellStart"/>
      <w:r w:rsidRPr="004B6621">
        <w:rPr>
          <w:rFonts w:ascii="Times New Roman" w:eastAsia="Calibri" w:hAnsi="Times New Roman" w:cs="Times New Roman"/>
          <w:color w:val="3366FF"/>
          <w:sz w:val="24"/>
          <w:szCs w:val="24"/>
          <w:lang w:val="en-US"/>
        </w:rPr>
        <w:t>tyumen</w:t>
      </w:r>
      <w:proofErr w:type="spellEnd"/>
      <w:r w:rsidRPr="004B6621">
        <w:rPr>
          <w:rFonts w:ascii="Times New Roman" w:eastAsia="Calibri" w:hAnsi="Times New Roman" w:cs="Times New Roman"/>
          <w:color w:val="3366FF"/>
          <w:sz w:val="24"/>
          <w:szCs w:val="24"/>
        </w:rPr>
        <w:t>@</w:t>
      </w:r>
      <w:proofErr w:type="spellStart"/>
      <w:r w:rsidRPr="004B6621">
        <w:rPr>
          <w:rFonts w:ascii="Times New Roman" w:eastAsia="Calibri" w:hAnsi="Times New Roman" w:cs="Times New Roman"/>
          <w:color w:val="3366FF"/>
          <w:sz w:val="24"/>
          <w:szCs w:val="24"/>
          <w:lang w:val="en-US"/>
        </w:rPr>
        <w:t>yandex</w:t>
      </w:r>
      <w:proofErr w:type="spellEnd"/>
      <w:r w:rsidRPr="004B6621">
        <w:rPr>
          <w:rFonts w:ascii="Times New Roman" w:eastAsia="Calibri" w:hAnsi="Times New Roman" w:cs="Times New Roman"/>
          <w:color w:val="3366FF"/>
          <w:sz w:val="24"/>
          <w:szCs w:val="24"/>
        </w:rPr>
        <w:t>.</w:t>
      </w:r>
      <w:proofErr w:type="spellStart"/>
      <w:r w:rsidRPr="004B6621">
        <w:rPr>
          <w:rFonts w:ascii="Times New Roman" w:eastAsia="Calibri" w:hAnsi="Times New Roman" w:cs="Times New Roman"/>
          <w:color w:val="3366FF"/>
          <w:sz w:val="24"/>
          <w:szCs w:val="24"/>
          <w:lang w:val="en-US"/>
        </w:rPr>
        <w:t>ru</w:t>
      </w:r>
      <w:proofErr w:type="spellEnd"/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62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4. www.bookchamber.ru _ </w:t>
      </w:r>
      <w:r w:rsidRPr="004B6621">
        <w:rPr>
          <w:rFonts w:ascii="Times New Roman" w:eastAsia="Calibri" w:hAnsi="Times New Roman" w:cs="Times New Roman"/>
          <w:color w:val="000000"/>
          <w:sz w:val="24"/>
          <w:szCs w:val="24"/>
        </w:rPr>
        <w:t>- Официальный сайт Российской книжной палаты.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4B6621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5. encycl.yandex.ru - </w:t>
      </w:r>
      <w:r w:rsidRPr="004B6621">
        <w:rPr>
          <w:rFonts w:ascii="Times New Roman" w:eastAsia="Calibri" w:hAnsi="Times New Roman" w:cs="Times New Roman"/>
          <w:color w:val="000000"/>
          <w:sz w:val="24"/>
          <w:szCs w:val="24"/>
        </w:rPr>
        <w:t>Энциклопедии</w:t>
      </w:r>
      <w:r w:rsidRPr="004B66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on-line.  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hyperlink r:id="rId10" w:history="1">
        <w:r w:rsidRPr="004B662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http://lib.rudn.ru/-</w:t>
        </w:r>
      </w:hyperlink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 Учебно-научный информационный библиотечный центр Российского университета дружбы народов;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7. </w:t>
      </w:r>
      <w:hyperlink r:id="rId11" w:history="1">
        <w:r w:rsidRPr="004B662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http://www.i-u.ru/biblio/-</w:t>
        </w:r>
      </w:hyperlink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 Библиотека Русского гуманитарного интернет  университета;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hyperlink r:id="rId12" w:history="1">
        <w:r w:rsidRPr="004B662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http://www.pragmatist.ru/-</w:t>
        </w:r>
      </w:hyperlink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 Энциклопедия менеджмента;</w:t>
      </w:r>
    </w:p>
    <w:p w:rsidR="004B6621" w:rsidRPr="004B6621" w:rsidRDefault="004B6621" w:rsidP="004B6621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hyperlink r:id="rId13" w:history="1">
        <w:r w:rsidRPr="004B662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http://www.library.spbu.ru/-</w:t>
        </w:r>
      </w:hyperlink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 СПбГУ Научная библиотека им. М. Горького.</w:t>
      </w:r>
    </w:p>
    <w:p w:rsidR="004B6621" w:rsidRPr="004B6621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hyperlink r:id="rId14" w:history="1">
        <w:r w:rsidRPr="004B662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http://sbiblio.com/biblio/archive/morosov_delovaja/04.aspx</w:t>
        </w:r>
      </w:hyperlink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- Деловая психология библиотека  учебной и научной литературы</w:t>
      </w:r>
    </w:p>
    <w:p w:rsidR="004B6621" w:rsidRPr="004B6621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hyperlink r:id="rId15" w:history="1">
        <w:r w:rsidRPr="004B662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http://bookap.info/psymoney/morozov_delovaya_psihologiya/gl22.shtm</w:t>
        </w:r>
      </w:hyperlink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- Деловая психология Морозов А.В. учебник</w:t>
      </w:r>
    </w:p>
    <w:p w:rsidR="004B6621" w:rsidRPr="004B6621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hyperlink r:id="rId16" w:history="1">
        <w:r w:rsidRPr="004B662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http://www.syntone.ru/library/books/content/2367.html</w:t>
        </w:r>
      </w:hyperlink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- Психология и этика делового общения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Лавриенко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В. Учебник</w:t>
      </w:r>
    </w:p>
    <w:p w:rsidR="004B6621" w:rsidRPr="004B6621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hyperlink r:id="rId17" w:history="1">
        <w:r w:rsidRPr="004B662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http://www.mirpozitiva.ru/lib/obshenie.html</w:t>
        </w:r>
      </w:hyperlink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- Библиотека прикладной психологии</w:t>
      </w:r>
    </w:p>
    <w:p w:rsidR="004B6621" w:rsidRPr="004B6621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14. Как успешно пройти собеседование//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http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>//www.superjob.ru/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rabota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/interview.html.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Super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Job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[Электронный ресурс]. – Режим доступа: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http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>//www.superjob.ru/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rabota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/interview.html.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Super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Job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4B6621">
        <w:rPr>
          <w:rFonts w:ascii="Times New Roman" w:eastAsia="Calibri" w:hAnsi="Times New Roman" w:cs="Times New Roman"/>
          <w:sz w:val="24"/>
          <w:szCs w:val="24"/>
        </w:rPr>
        <w:t>свободный.-</w:t>
      </w:r>
      <w:proofErr w:type="gram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Загл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. с экрана. 10. </w:t>
      </w:r>
    </w:p>
    <w:p w:rsidR="004B6621" w:rsidRPr="004B6621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621">
        <w:rPr>
          <w:rFonts w:ascii="Times New Roman" w:eastAsia="Calibri" w:hAnsi="Times New Roman" w:cs="Times New Roman"/>
          <w:sz w:val="24"/>
          <w:szCs w:val="24"/>
        </w:rPr>
        <w:t xml:space="preserve">15. Работа и поиск работы. Вакансии и резюме. Рынок труда: зарплаты, информация, анализ и статистика. Консультации специалистов. [Электронный ресурс]. – Режим доступа: http://www.vacansia.ru/,свободный.- </w:t>
      </w:r>
      <w:proofErr w:type="spellStart"/>
      <w:r w:rsidRPr="004B6621">
        <w:rPr>
          <w:rFonts w:ascii="Times New Roman" w:eastAsia="Calibri" w:hAnsi="Times New Roman" w:cs="Times New Roman"/>
          <w:sz w:val="24"/>
          <w:szCs w:val="24"/>
        </w:rPr>
        <w:t>Загл</w:t>
      </w:r>
      <w:proofErr w:type="spellEnd"/>
      <w:r w:rsidRPr="004B6621">
        <w:rPr>
          <w:rFonts w:ascii="Times New Roman" w:eastAsia="Calibri" w:hAnsi="Times New Roman" w:cs="Times New Roman"/>
          <w:sz w:val="24"/>
          <w:szCs w:val="24"/>
        </w:rPr>
        <w:t>. с экрана.</w:t>
      </w:r>
    </w:p>
    <w:p w:rsidR="004B6621" w:rsidRPr="004B6621" w:rsidRDefault="004B6621" w:rsidP="004B6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6621" w:rsidRPr="004B6621" w:rsidRDefault="004B6621" w:rsidP="004B6621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4B662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4B662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4B6621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4B6621" w:rsidRPr="004B6621" w:rsidRDefault="004B6621" w:rsidP="004B6621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6"/>
        <w:gridCol w:w="2976"/>
        <w:gridCol w:w="2707"/>
      </w:tblGrid>
      <w:tr w:rsidR="004B6621" w:rsidRPr="004B6621" w:rsidTr="00A7184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iCs/>
              </w:rPr>
              <w:t>Показатели освоенности компетенций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621" w:rsidRPr="004B6621" w:rsidRDefault="004B6621" w:rsidP="004B66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Методы оценки</w:t>
            </w:r>
          </w:p>
        </w:tc>
      </w:tr>
      <w:tr w:rsidR="004B6621" w:rsidRPr="004B6621" w:rsidTr="00A71848">
        <w:trPr>
          <w:trHeight w:val="356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Умеет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выявлять и эффективно искать информацию, необходимую для решения задачи и/или проблемы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владеть актуальными методами работы в профессиональной и смежных сферах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4B6621">
              <w:rPr>
                <w:rFonts w:ascii="Times New Roman" w:eastAsia="Calibri" w:hAnsi="Times New Roman" w:cs="Times New Roman"/>
              </w:rPr>
              <w:t xml:space="preserve"> оценивать результат и последствия своих действий (самостоятельно или с помощью наставника);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определять задачи для поиска информации, планировать процесс поиска, выбирать необходимые источники информации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lastRenderedPageBreak/>
              <w:t>- оценивать практическую значимость результатов поиска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применять средства информационных технологий для решения профессиональных задач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использовать современное программное обеспечение 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использовать различные цифровые средства для решения профессиональных задач;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определять актуальность нормативно-правовой документации 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применять современную научную профессиональную терминологию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определять и выстраивать траектории профессионального развития и самообразования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выявлять достоинства и недостатки коммерческой идеи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презентовать идеи открытия собственного дела 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определять источники достоверной правовой информации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составлять различные правовые документы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находить интересные проектные идеи, грамотно их формулировать и документировать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оценивать жизнеспособность проектной идеи, составлять план проекта;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</w:rPr>
            </w:pPr>
            <w:r w:rsidRPr="004B6621">
              <w:rPr>
                <w:rFonts w:ascii="Times New Roman" w:eastAsia="Calibri" w:hAnsi="Times New Roman" w:cs="Times New Roman"/>
                <w:spacing w:val="-4"/>
              </w:rPr>
              <w:t>- организовывать работу коллектива и команды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</w:rPr>
            </w:pPr>
            <w:r w:rsidRPr="004B6621">
              <w:rPr>
                <w:rFonts w:ascii="Times New Roman" w:eastAsia="Calibri" w:hAnsi="Times New Roman" w:cs="Times New Roman"/>
                <w:spacing w:val="-4"/>
              </w:rPr>
              <w:t>- взаимодействовать с коллегами, руководством, клиентами в ходе профессиональной деятельности;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грамотно излагать свои мысли и оформлять документы по профессиональной тематике на государственном языке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проявлять толерантность в рабочем коллективе;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проявлять гражданско-патриотическую позицию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демонстрировать осознанное поведение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описывать значимость своей специальности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lastRenderedPageBreak/>
              <w:t>- применять стандарты антикоррупционного поведения;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участвовать в диалогах на знакомые общие и профессиональные темы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строить простые высказывания о себе и о своей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кратко обосновывать и объяснять свои действия (текущие и планируемые)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lastRenderedPageBreak/>
              <w:t>формирует корпоративную культуру с помощью изученных технологий;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транслирует ценности внутри организации;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использует корпоративную культуру для укрепления имиджа организации;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формирует команду для решения поставленных целей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оценивает эффективность того или иного метода поиска работы;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проходит собеседования;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ставит карьерные цели, планирует этапы своего карьерного роста и контролирует достижение карьерных целей;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 xml:space="preserve">- осуществляет </w:t>
            </w:r>
            <w:proofErr w:type="spellStart"/>
            <w:r w:rsidRPr="004B6621">
              <w:rPr>
                <w:rFonts w:ascii="Times New Roman" w:eastAsia="Calibri" w:hAnsi="Times New Roman" w:cs="Times New Roman"/>
              </w:rPr>
              <w:t>самопрезентацию</w:t>
            </w:r>
            <w:proofErr w:type="spellEnd"/>
            <w:r w:rsidRPr="004B6621">
              <w:rPr>
                <w:rFonts w:ascii="Times New Roman" w:eastAsia="Calibri" w:hAnsi="Times New Roman" w:cs="Times New Roman"/>
              </w:rPr>
              <w:t>;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составляет собственное объявление с предложением в СМИ;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lastRenderedPageBreak/>
              <w:t>- разрабатывать успешную тактику разговора по телефону;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разрабатывает варианты решений на причины возможного отказа в работе;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адаптируется на рабочем месте.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 xml:space="preserve">Выполнение практических работ, решение ситуационных заданий, самостоятельной внеаудиторной работы (подготовка рефератов, докладов, составление документов, электронных презентаций и т.д.), </w:t>
            </w:r>
            <w:proofErr w:type="spellStart"/>
            <w:r w:rsidRPr="004B6621">
              <w:rPr>
                <w:rFonts w:ascii="Times New Roman" w:eastAsia="Calibri" w:hAnsi="Times New Roman" w:cs="Times New Roman"/>
              </w:rPr>
              <w:t>диф.зачет</w:t>
            </w:r>
            <w:proofErr w:type="spellEnd"/>
            <w:r w:rsidRPr="004B6621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4B6621" w:rsidRPr="004B6621" w:rsidTr="00A7184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4B6621">
              <w:rPr>
                <w:rFonts w:ascii="Times New Roman" w:eastAsia="Calibri" w:hAnsi="Times New Roman" w:cs="Times New Roman"/>
              </w:rPr>
              <w:lastRenderedPageBreak/>
              <w:t>Знает</w:t>
            </w:r>
            <w:r w:rsidRPr="004B6621">
              <w:rPr>
                <w:rFonts w:ascii="Times New Roman" w:eastAsia="Calibri" w:hAnsi="Times New Roman" w:cs="Times New Roman"/>
                <w:i/>
              </w:rPr>
              <w:t>: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актуальный профессиональный и социальный контекст, в котором приходится работать и жить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методы работы в профессиональной и смежных сферах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порядок оценки результатов решения задач профессиональной деятельности;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номенклатура информационных источников, применяемых 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приемы структурирования информации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формат оформления результатов поиска информации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современные средства и устройства информатизации, порядок их применения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программное обеспечение в профессиональной деятельности, в том числе цифровые средства;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содержание актуальной нормативно-правовой документации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современная научная и профессиональная терминология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возможные траектории профессионального развития и самообразования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lastRenderedPageBreak/>
              <w:t>- основы предпринимательской деятельности, правовой и финансовой грамотности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правила разработки презентации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основные этапы разработки и реализации проекта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психологические основы деятельности коллектива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психологические особенности личности;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правила оформления документов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правила построения устных сообщений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особенности социального и культурного контекста;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сущность гражданско-патриотической позиции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значимость профессиональной деятельности по специальности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стандарты антикоррупционного поведения и последствия его нарушения;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правила построения простых и сложных предложений на профессиональные темы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основные общеупотребительные глаголы (бытовая и профессиональная лексика)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- лексический минимум, относящийся к описанию предметов, средств и процессов профессиональной деятельности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особенности произношения</w:t>
            </w:r>
          </w:p>
          <w:p w:rsidR="004B6621" w:rsidRPr="004B6621" w:rsidRDefault="004B6621" w:rsidP="004B662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Calibri" w:eastAsia="Calibri" w:hAnsi="Calibri" w:cs="Times New Roman"/>
              </w:rPr>
              <w:t xml:space="preserve">- </w:t>
            </w:r>
            <w:r w:rsidRPr="004B6621">
              <w:rPr>
                <w:rFonts w:ascii="Times New Roman" w:eastAsia="Calibri" w:hAnsi="Times New Roman" w:cs="Times New Roman"/>
              </w:rPr>
              <w:t>правила чтения текстов профессиональной направленности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 при составлении отчетности,</w:t>
            </w:r>
          </w:p>
          <w:p w:rsidR="004B6621" w:rsidRPr="004B6621" w:rsidRDefault="004B6621" w:rsidP="004B6621">
            <w:pPr>
              <w:spacing w:after="0" w:line="240" w:lineRule="auto"/>
              <w:ind w:left="130" w:right="132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адекватность, оптимальность выбора способов действий при составлении документов первичной отчетности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Тестирование,</w:t>
            </w:r>
          </w:p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практические занятия.</w:t>
            </w:r>
          </w:p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Рефераты,</w:t>
            </w:r>
          </w:p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решение ситуационных задач,</w:t>
            </w:r>
          </w:p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рефераты,</w:t>
            </w:r>
          </w:p>
          <w:p w:rsidR="004B6621" w:rsidRPr="004B6621" w:rsidRDefault="004B6621" w:rsidP="004B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B6621">
              <w:rPr>
                <w:rFonts w:ascii="Times New Roman" w:eastAsia="Calibri" w:hAnsi="Times New Roman" w:cs="Times New Roman"/>
              </w:rPr>
              <w:t>составление структурных схем</w:t>
            </w:r>
          </w:p>
        </w:tc>
      </w:tr>
    </w:tbl>
    <w:p w:rsidR="004B6621" w:rsidRPr="004B6621" w:rsidRDefault="004B6621" w:rsidP="004B6621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</w:p>
    <w:p w:rsidR="00FA40C3" w:rsidRPr="004B6621" w:rsidRDefault="004B6621" w:rsidP="004B662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FA40C3" w:rsidRPr="004B6621" w:rsidSect="004B662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4B662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4B66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890152"/>
      <w:docPartObj>
        <w:docPartGallery w:val="Page Numbers (Top of Page)"/>
        <w:docPartUnique/>
      </w:docPartObj>
    </w:sdtPr>
    <w:sdtEndPr/>
    <w:sdtContent>
      <w:p w:rsidR="006158BE" w:rsidRDefault="004B6621">
        <w:pPr>
          <w:pStyle w:val="a3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6158BE" w:rsidRDefault="004B662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4B662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4B662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D7BB0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varovohk">
    <w15:presenceInfo w15:providerId="None" w15:userId="Uvarovoh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21"/>
    <w:rsid w:val="00135457"/>
    <w:rsid w:val="001C616D"/>
    <w:rsid w:val="004B6621"/>
    <w:rsid w:val="005909A7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6D5491"/>
  <w15:chartTrackingRefBased/>
  <w15:docId w15:val="{D9481B1D-E8E1-4BE2-8DE8-1E6CD014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-online.ru/bcode/457077" TargetMode="External"/><Relationship Id="rId13" Type="http://schemas.openxmlformats.org/officeDocument/2006/relationships/hyperlink" Target="http://www.library.spbu.ru/-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hyperlink" Target="http://www.pragmatist.ru/-" TargetMode="External"/><Relationship Id="rId17" Type="http://schemas.openxmlformats.org/officeDocument/2006/relationships/hyperlink" Target="http://www.mirpozitiva.ru/lib/obsheni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yntone.ru/library/books/content/2367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://www.i-u.ru/biblio/-" TargetMode="External"/><Relationship Id="rId5" Type="http://schemas.openxmlformats.org/officeDocument/2006/relationships/header" Target="header1.xml"/><Relationship Id="rId15" Type="http://schemas.openxmlformats.org/officeDocument/2006/relationships/hyperlink" Target="http://bookap.info/psymoney/morozov_delovaya_psihologiya/gl22.shtm" TargetMode="External"/><Relationship Id="rId10" Type="http://schemas.openxmlformats.org/officeDocument/2006/relationships/hyperlink" Target="http://lib.rudn.ru/-" TargetMode="External"/><Relationship Id="rId19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http://www.umk.utmn.ru/" TargetMode="External"/><Relationship Id="rId14" Type="http://schemas.openxmlformats.org/officeDocument/2006/relationships/hyperlink" Target="http://sbiblio.com/biblio/archive/morosov_delovaja/04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3923</Words>
  <Characters>22364</Characters>
  <Application>Microsoft Office Word</Application>
  <DocSecurity>0</DocSecurity>
  <Lines>186</Lines>
  <Paragraphs>52</Paragraphs>
  <ScaleCrop>false</ScaleCrop>
  <Company/>
  <LinksUpToDate>false</LinksUpToDate>
  <CharactersWithSpaces>26235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2024-11-26T10:22:00Z</dcterms:created>
  <dcterms:modified xsi:type="dcterms:W3CDTF">2024-11-26T10:26:00Z</dcterms:modified>
</cp:coreProperties>
</file>