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C6C" w:rsidRPr="009E5E1E" w:rsidRDefault="00997C6C" w:rsidP="00997C6C">
      <w:pPr>
        <w:widowControl w:val="0"/>
        <w:tabs>
          <w:tab w:val="left" w:pos="708"/>
        </w:tabs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bookmarkStart w:id="0" w:name="_Toc150695621"/>
      <w:bookmarkStart w:id="1" w:name="_Toc150695786"/>
      <w:bookmarkStart w:id="2" w:name="_Toc156824969"/>
      <w:r w:rsidRPr="009E5E1E">
        <w:rPr>
          <w:rFonts w:ascii="Times New Roman" w:eastAsia="Calibri" w:hAnsi="Times New Roman" w:cs="Times New Roman"/>
          <w:caps/>
          <w:sz w:val="24"/>
          <w:szCs w:val="24"/>
          <w:lang w:eastAsia="ar-SA"/>
        </w:rPr>
        <w:t xml:space="preserve">Тамбовское областное государственное бюджетное профессиональное образовательное учреждение </w:t>
      </w:r>
    </w:p>
    <w:p w:rsidR="00997C6C" w:rsidRPr="009E5E1E" w:rsidRDefault="00997C6C" w:rsidP="00997C6C">
      <w:pPr>
        <w:widowControl w:val="0"/>
        <w:tabs>
          <w:tab w:val="left" w:pos="708"/>
        </w:tabs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E5E1E">
        <w:rPr>
          <w:rFonts w:ascii="Times New Roman" w:eastAsia="Calibri" w:hAnsi="Times New Roman" w:cs="Times New Roman"/>
          <w:caps/>
          <w:sz w:val="24"/>
          <w:szCs w:val="24"/>
          <w:lang w:eastAsia="ar-SA"/>
        </w:rPr>
        <w:t>«уваровский политехнический колледж»</w:t>
      </w:r>
    </w:p>
    <w:p w:rsidR="00997C6C" w:rsidRPr="009E5E1E" w:rsidRDefault="00997C6C" w:rsidP="00997C6C">
      <w:pPr>
        <w:widowControl w:val="0"/>
        <w:tabs>
          <w:tab w:val="left" w:pos="708"/>
        </w:tabs>
        <w:suppressAutoHyphens/>
        <w:spacing w:after="0" w:line="100" w:lineRule="atLeast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997C6C" w:rsidRPr="009E5E1E" w:rsidRDefault="00997C6C" w:rsidP="00997C6C">
      <w:pPr>
        <w:widowControl w:val="0"/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94"/>
        <w:gridCol w:w="4462"/>
      </w:tblGrid>
      <w:tr w:rsidR="00997C6C" w:rsidRPr="009E5E1E" w:rsidTr="00A71848">
        <w:trPr>
          <w:cantSplit/>
          <w:jc w:val="center"/>
        </w:trPr>
        <w:tc>
          <w:tcPr>
            <w:tcW w:w="49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6C" w:rsidRPr="009E5E1E" w:rsidRDefault="00997C6C" w:rsidP="00A7184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РАССМОТРЕНО И ОДОБРЕНО:</w:t>
            </w:r>
          </w:p>
          <w:p w:rsidR="00997C6C" w:rsidRPr="009E5E1E" w:rsidRDefault="00997C6C" w:rsidP="00A7184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Предметно-цикловой комиссией </w:t>
            </w:r>
          </w:p>
          <w:p w:rsidR="00997C6C" w:rsidRPr="009E5E1E" w:rsidRDefault="00997C6C" w:rsidP="00A7184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>Социальная сфера</w:t>
            </w:r>
          </w:p>
          <w:p w:rsidR="00997C6C" w:rsidRPr="009E5E1E" w:rsidRDefault="00997C6C" w:rsidP="00A7184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Протокол №_1______________</w:t>
            </w:r>
          </w:p>
          <w:p w:rsidR="00997C6C" w:rsidRPr="009E5E1E" w:rsidRDefault="00997C6C" w:rsidP="00A7184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 «__»__08_ 2024__г.</w:t>
            </w:r>
          </w:p>
          <w:p w:rsidR="00997C6C" w:rsidRPr="009E5E1E" w:rsidRDefault="00997C6C" w:rsidP="00A71848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Председатель цикловой комиссии</w:t>
            </w:r>
          </w:p>
          <w:p w:rsidR="00997C6C" w:rsidRPr="009E5E1E" w:rsidRDefault="00997C6C" w:rsidP="00A7184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____________/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Т.М.Рыбакова</w:t>
            </w:r>
          </w:p>
          <w:p w:rsidR="00997C6C" w:rsidRPr="009E5E1E" w:rsidRDefault="00997C6C" w:rsidP="00A71848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6C" w:rsidRPr="009E5E1E" w:rsidRDefault="00997C6C" w:rsidP="00A71848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10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УТВЕРЖДАЮ:</w:t>
            </w:r>
          </w:p>
          <w:p w:rsidR="00997C6C" w:rsidRPr="009E5E1E" w:rsidRDefault="00997C6C" w:rsidP="00A71848">
            <w:pPr>
              <w:tabs>
                <w:tab w:val="left" w:pos="708"/>
              </w:tabs>
              <w:suppressAutoHyphens/>
              <w:spacing w:after="0" w:line="10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Зам. директора по УР</w:t>
            </w:r>
          </w:p>
          <w:p w:rsidR="00997C6C" w:rsidRPr="009E5E1E" w:rsidRDefault="00997C6C" w:rsidP="00A71848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10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____________О.Б. Кухарская</w:t>
            </w:r>
          </w:p>
          <w:p w:rsidR="00997C6C" w:rsidRPr="009E5E1E" w:rsidRDefault="00997C6C" w:rsidP="00A71848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10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«__»_______________ 2024  г.</w:t>
            </w:r>
          </w:p>
        </w:tc>
      </w:tr>
    </w:tbl>
    <w:p w:rsidR="00997C6C" w:rsidRPr="009E5E1E" w:rsidRDefault="00997C6C" w:rsidP="00997C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caps/>
          <w:sz w:val="24"/>
          <w:szCs w:val="24"/>
        </w:rPr>
      </w:pPr>
    </w:p>
    <w:p w:rsidR="00997C6C" w:rsidRPr="009E5E1E" w:rsidRDefault="00997C6C" w:rsidP="00997C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caps/>
          <w:sz w:val="24"/>
          <w:szCs w:val="24"/>
        </w:rPr>
      </w:pPr>
    </w:p>
    <w:p w:rsidR="00997C6C" w:rsidRPr="009E5E1E" w:rsidRDefault="00997C6C" w:rsidP="00997C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Cs/>
          <w:caps/>
          <w:sz w:val="24"/>
          <w:szCs w:val="24"/>
        </w:rPr>
      </w:pPr>
    </w:p>
    <w:p w:rsidR="00997C6C" w:rsidRPr="009E5E1E" w:rsidRDefault="00997C6C" w:rsidP="00997C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Cs/>
          <w:caps/>
          <w:sz w:val="24"/>
          <w:szCs w:val="24"/>
        </w:rPr>
      </w:pPr>
    </w:p>
    <w:p w:rsidR="00997C6C" w:rsidRPr="009E5E1E" w:rsidRDefault="00997C6C" w:rsidP="00997C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Cs/>
          <w:caps/>
          <w:sz w:val="24"/>
          <w:szCs w:val="24"/>
        </w:rPr>
      </w:pPr>
      <w:r w:rsidRPr="009E5E1E">
        <w:rPr>
          <w:rFonts w:ascii="Times New Roman" w:eastAsia="Calibri" w:hAnsi="Times New Roman" w:cs="Times New Roman"/>
          <w:bCs/>
          <w:caps/>
          <w:sz w:val="24"/>
          <w:szCs w:val="24"/>
        </w:rPr>
        <w:t>РАБОЧАЯ ПРОГРАММа УЧЕБНОЙ ДИСЦИПЛИНЫ</w:t>
      </w:r>
    </w:p>
    <w:p w:rsidR="00997C6C" w:rsidRPr="009E5E1E" w:rsidRDefault="00997C6C" w:rsidP="00997C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caps/>
          <w:sz w:val="24"/>
          <w:szCs w:val="24"/>
          <w:u w:val="single"/>
        </w:rPr>
      </w:pPr>
    </w:p>
    <w:p w:rsidR="00997C6C" w:rsidRPr="00997C6C" w:rsidRDefault="00997C6C" w:rsidP="00997C6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97C6C">
        <w:rPr>
          <w:rFonts w:ascii="Times New Roman" w:eastAsia="Calibri" w:hAnsi="Times New Roman" w:cs="Times New Roman"/>
          <w:sz w:val="24"/>
          <w:szCs w:val="24"/>
        </w:rPr>
        <w:t>СГ.06 «ОСНОВЫ ФИНАНСОВОЙ ГРАМОТНОСТИ»</w:t>
      </w:r>
    </w:p>
    <w:p w:rsidR="00997C6C" w:rsidRDefault="00997C6C" w:rsidP="00997C6C">
      <w:pPr>
        <w:spacing w:after="0" w:line="266" w:lineRule="auto"/>
        <w:ind w:left="10" w:right="20" w:firstLine="710"/>
        <w:jc w:val="center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997C6C" w:rsidRDefault="00997C6C" w:rsidP="00997C6C">
      <w:pPr>
        <w:spacing w:after="0" w:line="266" w:lineRule="auto"/>
        <w:ind w:left="10" w:right="20" w:firstLine="710"/>
        <w:jc w:val="center"/>
        <w:rPr>
          <w:rFonts w:ascii="Times New Roman" w:eastAsia="Calibri" w:hAnsi="Times New Roman" w:cs="Times New Roman"/>
          <w:bCs/>
          <w:caps/>
          <w:sz w:val="24"/>
          <w:szCs w:val="24"/>
        </w:rPr>
      </w:pPr>
      <w:r w:rsidRPr="00635E1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</w:t>
      </w:r>
      <w:r w:rsidRPr="00635E19">
        <w:rPr>
          <w:rFonts w:ascii="Times New Roman" w:eastAsia="Calibri" w:hAnsi="Times New Roman" w:cs="Times New Roman"/>
          <w:bCs/>
          <w:caps/>
          <w:spacing w:val="-2"/>
          <w:sz w:val="24"/>
          <w:szCs w:val="24"/>
        </w:rPr>
        <w:t>О</w:t>
      </w:r>
      <w:r w:rsidRPr="009E5E1E">
        <w:rPr>
          <w:rFonts w:ascii="Times New Roman" w:eastAsia="Calibri" w:hAnsi="Times New Roman" w:cs="Times New Roman"/>
          <w:bCs/>
          <w:caps/>
          <w:spacing w:val="-2"/>
          <w:sz w:val="24"/>
          <w:szCs w:val="24"/>
        </w:rPr>
        <w:t xml:space="preserve"> ПРОГРАММЕ ПОДГОТОВКИ </w:t>
      </w:r>
      <w:r>
        <w:rPr>
          <w:rFonts w:ascii="Times New Roman" w:eastAsia="Calibri" w:hAnsi="Times New Roman" w:cs="Times New Roman"/>
          <w:bCs/>
          <w:caps/>
          <w:spacing w:val="-2"/>
          <w:sz w:val="24"/>
          <w:szCs w:val="24"/>
        </w:rPr>
        <w:t>КВАЛИФИЦИРОВАННЫХ РАБОЧИХ, СЛУЖАЩИХ</w:t>
      </w:r>
      <w:r w:rsidRPr="009E5E1E">
        <w:rPr>
          <w:rFonts w:ascii="Times New Roman" w:eastAsia="Calibri" w:hAnsi="Times New Roman" w:cs="Times New Roman"/>
          <w:bCs/>
          <w:caps/>
          <w:spacing w:val="-2"/>
          <w:sz w:val="24"/>
          <w:szCs w:val="24"/>
        </w:rPr>
        <w:t xml:space="preserve"> ПО</w:t>
      </w:r>
      <w:r w:rsidRPr="009E5E1E">
        <w:rPr>
          <w:rFonts w:ascii="Times New Roman" w:eastAsia="Calibri" w:hAnsi="Times New Roman" w:cs="Times New Roman"/>
          <w:caps/>
          <w:kern w:val="24"/>
          <w:sz w:val="24"/>
          <w:szCs w:val="24"/>
        </w:rPr>
        <w:t xml:space="preserve"> профессии</w:t>
      </w:r>
      <w:r w:rsidRPr="009E5E1E">
        <w:rPr>
          <w:rFonts w:ascii="Times New Roman" w:eastAsia="Calibri" w:hAnsi="Times New Roman" w:cs="Times New Roman"/>
          <w:bCs/>
          <w:caps/>
          <w:sz w:val="24"/>
          <w:szCs w:val="24"/>
        </w:rPr>
        <w:t xml:space="preserve"> </w:t>
      </w:r>
    </w:p>
    <w:p w:rsidR="00997C6C" w:rsidRDefault="00997C6C" w:rsidP="00997C6C">
      <w:pPr>
        <w:spacing w:after="0" w:line="266" w:lineRule="auto"/>
        <w:ind w:left="10" w:right="20" w:firstLine="710"/>
        <w:jc w:val="center"/>
        <w:rPr>
          <w:rFonts w:ascii="Times New Roman" w:eastAsia="Calibri" w:hAnsi="Times New Roman" w:cs="Times New Roman"/>
          <w:bCs/>
          <w:caps/>
          <w:sz w:val="24"/>
          <w:szCs w:val="24"/>
        </w:rPr>
      </w:pPr>
    </w:p>
    <w:p w:rsidR="00997C6C" w:rsidRPr="009E5E1E" w:rsidRDefault="00997C6C" w:rsidP="00997C6C">
      <w:pPr>
        <w:spacing w:after="0" w:line="266" w:lineRule="auto"/>
        <w:ind w:left="10" w:right="20" w:firstLine="710"/>
        <w:jc w:val="center"/>
        <w:rPr>
          <w:rFonts w:ascii="Times New Roman" w:eastAsia="Calibri" w:hAnsi="Times New Roman" w:cs="Times New Roman"/>
          <w:caps/>
          <w:spacing w:val="-1"/>
          <w:sz w:val="24"/>
          <w:szCs w:val="24"/>
        </w:rPr>
      </w:pPr>
      <w:r w:rsidRPr="009E5E1E">
        <w:rPr>
          <w:rFonts w:ascii="Times New Roman" w:eastAsia="Calibri" w:hAnsi="Times New Roman" w:cs="Times New Roman"/>
          <w:caps/>
          <w:sz w:val="24"/>
          <w:szCs w:val="24"/>
        </w:rPr>
        <w:t>15.0</w:t>
      </w:r>
      <w:r>
        <w:rPr>
          <w:rFonts w:ascii="Times New Roman" w:eastAsia="Calibri" w:hAnsi="Times New Roman" w:cs="Times New Roman"/>
          <w:caps/>
          <w:sz w:val="24"/>
          <w:szCs w:val="24"/>
        </w:rPr>
        <w:t xml:space="preserve">1.05 Сварщик (ручной и частично </w:t>
      </w:r>
      <w:r w:rsidRPr="009E5E1E">
        <w:rPr>
          <w:rFonts w:ascii="Times New Roman" w:eastAsia="Calibri" w:hAnsi="Times New Roman" w:cs="Times New Roman"/>
          <w:caps/>
          <w:spacing w:val="-1"/>
          <w:sz w:val="24"/>
          <w:szCs w:val="24"/>
        </w:rPr>
        <w:t>механизированной сварки (наплавки)</w:t>
      </w:r>
    </w:p>
    <w:p w:rsidR="00997C6C" w:rsidRPr="009E5E1E" w:rsidRDefault="00997C6C" w:rsidP="00997C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caps/>
          <w:kern w:val="28"/>
          <w:sz w:val="24"/>
          <w:szCs w:val="24"/>
        </w:rPr>
      </w:pPr>
    </w:p>
    <w:p w:rsidR="00997C6C" w:rsidRPr="009E5E1E" w:rsidRDefault="00997C6C" w:rsidP="00997C6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97C6C" w:rsidRPr="009E5E1E" w:rsidRDefault="00997C6C" w:rsidP="00997C6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97C6C" w:rsidRPr="009E5E1E" w:rsidRDefault="00997C6C" w:rsidP="00997C6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97C6C" w:rsidRPr="009E5E1E" w:rsidRDefault="00997C6C" w:rsidP="00997C6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97C6C" w:rsidRPr="009E5E1E" w:rsidRDefault="00997C6C" w:rsidP="00997C6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97C6C" w:rsidRPr="009E5E1E" w:rsidRDefault="00997C6C" w:rsidP="00997C6C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97C6C" w:rsidRPr="009E5E1E" w:rsidRDefault="00997C6C" w:rsidP="00997C6C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97C6C" w:rsidRPr="009E5E1E" w:rsidRDefault="00997C6C" w:rsidP="00997C6C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97C6C" w:rsidRPr="009E5E1E" w:rsidRDefault="00997C6C" w:rsidP="00997C6C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97C6C" w:rsidRPr="009E5E1E" w:rsidRDefault="00997C6C" w:rsidP="00997C6C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97C6C" w:rsidRPr="009E5E1E" w:rsidRDefault="00997C6C" w:rsidP="00997C6C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97C6C" w:rsidRPr="009E5E1E" w:rsidRDefault="00997C6C" w:rsidP="00997C6C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97C6C" w:rsidRPr="009E5E1E" w:rsidRDefault="00997C6C" w:rsidP="00997C6C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97C6C" w:rsidRPr="009E5E1E" w:rsidRDefault="00997C6C" w:rsidP="00997C6C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97C6C" w:rsidRPr="009E5E1E" w:rsidRDefault="00997C6C" w:rsidP="00997C6C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97C6C" w:rsidRPr="009E5E1E" w:rsidRDefault="00997C6C" w:rsidP="00997C6C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97C6C" w:rsidRPr="009E5E1E" w:rsidRDefault="00997C6C" w:rsidP="00997C6C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E5E1E">
        <w:rPr>
          <w:rFonts w:ascii="Times New Roman" w:eastAsia="Calibri" w:hAnsi="Times New Roman" w:cs="Times New Roman"/>
          <w:bCs/>
          <w:sz w:val="24"/>
          <w:szCs w:val="24"/>
        </w:rPr>
        <w:t xml:space="preserve">Уварово </w:t>
      </w:r>
      <w:smartTag w:uri="urn:schemas-microsoft-com:office:smarttags" w:element="metricconverter">
        <w:smartTagPr>
          <w:attr w:name="ProductID" w:val="2024 г"/>
        </w:smartTagPr>
        <w:r w:rsidRPr="009E5E1E">
          <w:rPr>
            <w:rFonts w:ascii="Times New Roman" w:eastAsia="Calibri" w:hAnsi="Times New Roman" w:cs="Times New Roman"/>
            <w:bCs/>
            <w:sz w:val="24"/>
            <w:szCs w:val="24"/>
          </w:rPr>
          <w:t>2024 г</w:t>
        </w:r>
      </w:smartTag>
      <w:r w:rsidRPr="009E5E1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997C6C" w:rsidRPr="009E5E1E" w:rsidRDefault="00997C6C" w:rsidP="00997C6C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997C6C" w:rsidRPr="009E5E1E" w:rsidRDefault="00997C6C" w:rsidP="00997C6C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997C6C" w:rsidRPr="009E5E1E" w:rsidRDefault="00997C6C" w:rsidP="00997C6C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997C6C" w:rsidRPr="009E5E1E" w:rsidRDefault="00997C6C" w:rsidP="00997C6C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997C6C" w:rsidRPr="009E5E1E" w:rsidRDefault="00997C6C" w:rsidP="00997C6C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997C6C" w:rsidRPr="009E5E1E" w:rsidRDefault="00997C6C" w:rsidP="00997C6C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997C6C" w:rsidRPr="009E5E1E" w:rsidRDefault="00997C6C" w:rsidP="00997C6C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997C6C" w:rsidRPr="009E5E1E" w:rsidRDefault="00997C6C" w:rsidP="00997C6C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997C6C" w:rsidRPr="009E5E1E" w:rsidRDefault="00997C6C" w:rsidP="00997C6C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997C6C" w:rsidRPr="009E5E1E" w:rsidRDefault="00997C6C" w:rsidP="00997C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997C6C" w:rsidRPr="009E5E1E">
          <w:pgSz w:w="11900" w:h="16838"/>
          <w:pgMar w:top="1440" w:right="1404" w:bottom="677" w:left="1440" w:header="0" w:footer="0" w:gutter="0"/>
          <w:cols w:space="720"/>
        </w:sectPr>
      </w:pPr>
    </w:p>
    <w:p w:rsidR="00997C6C" w:rsidRPr="009E5E1E" w:rsidRDefault="00997C6C" w:rsidP="00997C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6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5E1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(далее ФГОС) по профессии среднего профессионального образования (далее – СПО) 15.01.05 «Сварщик (ручной и частично механизированной сварки (наплавки) работы)», </w:t>
      </w:r>
    </w:p>
    <w:p w:rsidR="00997C6C" w:rsidRPr="009E5E1E" w:rsidRDefault="00997C6C" w:rsidP="00997C6C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997C6C" w:rsidRPr="009E5E1E" w:rsidRDefault="00997C6C" w:rsidP="00997C6C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E5E1E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Организация-разработчик: </w:t>
      </w:r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>Тамбовское областное государственное бюджетное профессиональное образовательное учреждение «Уваровский политехнический  колледж»</w:t>
      </w:r>
    </w:p>
    <w:p w:rsidR="00997C6C" w:rsidRPr="009E5E1E" w:rsidRDefault="00997C6C" w:rsidP="00997C6C">
      <w:pPr>
        <w:shd w:val="clear" w:color="auto" w:fill="FFFFFF"/>
        <w:spacing w:after="0" w:line="317" w:lineRule="exact"/>
        <w:ind w:right="250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997C6C" w:rsidRPr="009E5E1E" w:rsidRDefault="00997C6C" w:rsidP="00997C6C">
      <w:pPr>
        <w:shd w:val="clear" w:color="auto" w:fill="FFFFFF"/>
        <w:spacing w:before="235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E5E1E">
        <w:rPr>
          <w:rFonts w:ascii="Times New Roman" w:eastAsia="Calibri" w:hAnsi="Times New Roman" w:cs="Times New Roman"/>
          <w:bCs/>
          <w:iCs/>
          <w:sz w:val="24"/>
          <w:szCs w:val="24"/>
        </w:rPr>
        <w:t>Разработчик:</w:t>
      </w:r>
    </w:p>
    <w:p w:rsidR="00997C6C" w:rsidRPr="009E5E1E" w:rsidRDefault="00997C6C" w:rsidP="00997C6C">
      <w:pPr>
        <w:shd w:val="clear" w:color="auto" w:fill="FFFFFF"/>
        <w:tabs>
          <w:tab w:val="left" w:leader="underscore" w:pos="5880"/>
        </w:tabs>
        <w:spacing w:before="24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E5E1E">
        <w:rPr>
          <w:rFonts w:ascii="Times New Roman" w:eastAsia="Calibri" w:hAnsi="Times New Roman" w:cs="Times New Roman"/>
          <w:sz w:val="24"/>
          <w:szCs w:val="24"/>
        </w:rPr>
        <w:t>_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Сорокина О.В</w:t>
      </w:r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>., преподаватель</w:t>
      </w:r>
      <w:r w:rsidRPr="009E5E1E">
        <w:rPr>
          <w:rFonts w:ascii="Times New Roman" w:eastAsia="Calibri" w:hAnsi="Times New Roman" w:cs="Times New Roman"/>
          <w:sz w:val="24"/>
          <w:szCs w:val="24"/>
        </w:rPr>
        <w:t>__</w:t>
      </w:r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ТОГБПОУ  «Уваровский политехнический колледж»</w:t>
      </w:r>
      <w:r w:rsidRPr="009E5E1E">
        <w:rPr>
          <w:rFonts w:ascii="Times New Roman" w:eastAsia="Calibri" w:hAnsi="Times New Roman" w:cs="Times New Roman"/>
          <w:sz w:val="24"/>
          <w:szCs w:val="24"/>
        </w:rPr>
        <w:t>_</w:t>
      </w:r>
    </w:p>
    <w:p w:rsidR="00997C6C" w:rsidRPr="009E5E1E" w:rsidRDefault="00997C6C" w:rsidP="00997C6C">
      <w:pPr>
        <w:shd w:val="clear" w:color="auto" w:fill="FFFFFF"/>
        <w:spacing w:before="202"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bookmarkEnd w:id="0"/>
    <w:bookmarkEnd w:id="1"/>
    <w:bookmarkEnd w:id="2"/>
    <w:p w:rsidR="00997C6C" w:rsidRPr="00635E19" w:rsidRDefault="00997C6C" w:rsidP="00997C6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997C6C" w:rsidRPr="00635E19" w:rsidRDefault="00997C6C" w:rsidP="00997C6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997C6C" w:rsidRPr="00635E19" w:rsidRDefault="00997C6C" w:rsidP="00997C6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997C6C" w:rsidRPr="00997C6C" w:rsidRDefault="00997C6C" w:rsidP="00997C6C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97C6C" w:rsidRPr="00997C6C" w:rsidRDefault="00997C6C" w:rsidP="00997C6C">
      <w:pPr>
        <w:shd w:val="clear" w:color="auto" w:fill="FFFFFF"/>
        <w:adjustRightInd w:val="0"/>
        <w:spacing w:after="0" w:line="240" w:lineRule="auto"/>
        <w:ind w:left="754" w:firstLine="85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97C6C" w:rsidRPr="00997C6C" w:rsidRDefault="00997C6C" w:rsidP="00997C6C">
      <w:pPr>
        <w:spacing w:after="0" w:line="240" w:lineRule="auto"/>
        <w:ind w:firstLine="851"/>
        <w:rPr>
          <w:rFonts w:ascii="Times New Roman" w:eastAsia="Calibri" w:hAnsi="Times New Roman" w:cs="Times New Roman"/>
          <w:i/>
          <w:sz w:val="24"/>
          <w:szCs w:val="24"/>
        </w:rPr>
      </w:pPr>
    </w:p>
    <w:p w:rsidR="00997C6C" w:rsidRPr="00997C6C" w:rsidRDefault="00997C6C" w:rsidP="00997C6C">
      <w:pPr>
        <w:spacing w:after="0" w:line="240" w:lineRule="auto"/>
        <w:ind w:firstLine="851"/>
        <w:rPr>
          <w:rFonts w:ascii="Times New Roman" w:eastAsia="Calibri" w:hAnsi="Times New Roman" w:cs="Times New Roman"/>
          <w:i/>
          <w:sz w:val="24"/>
          <w:szCs w:val="24"/>
        </w:rPr>
      </w:pPr>
    </w:p>
    <w:p w:rsidR="00997C6C" w:rsidRPr="00997C6C" w:rsidRDefault="00997C6C" w:rsidP="00997C6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997C6C" w:rsidRPr="00997C6C" w:rsidRDefault="00997C6C" w:rsidP="00997C6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997C6C" w:rsidRPr="00997C6C" w:rsidRDefault="00997C6C" w:rsidP="00997C6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997C6C" w:rsidRPr="00997C6C" w:rsidRDefault="00997C6C" w:rsidP="00997C6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997C6C" w:rsidRPr="00997C6C" w:rsidRDefault="00997C6C" w:rsidP="00997C6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997C6C" w:rsidRPr="00997C6C" w:rsidRDefault="00997C6C" w:rsidP="00997C6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997C6C" w:rsidRPr="00997C6C" w:rsidRDefault="00997C6C" w:rsidP="00997C6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997C6C" w:rsidRPr="00997C6C" w:rsidRDefault="00997C6C" w:rsidP="00997C6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997C6C" w:rsidRPr="00997C6C" w:rsidRDefault="00997C6C" w:rsidP="00997C6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997C6C" w:rsidRPr="00997C6C" w:rsidRDefault="00997C6C" w:rsidP="00997C6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997C6C" w:rsidRPr="00997C6C" w:rsidRDefault="00997C6C" w:rsidP="00997C6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997C6C" w:rsidRPr="00997C6C" w:rsidRDefault="00997C6C" w:rsidP="00997C6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997C6C" w:rsidRPr="00997C6C" w:rsidRDefault="00997C6C" w:rsidP="00997C6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997C6C" w:rsidRPr="00997C6C" w:rsidRDefault="00997C6C" w:rsidP="00997C6C">
      <w:pPr>
        <w:keepNext/>
        <w:spacing w:after="12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kern w:val="32"/>
          <w:sz w:val="24"/>
          <w:szCs w:val="24"/>
          <w:lang w:eastAsia="ru-RU"/>
        </w:rPr>
      </w:pPr>
      <w:r w:rsidRPr="00997C6C">
        <w:rPr>
          <w:rFonts w:ascii="Times New Roman" w:eastAsia="Calibri" w:hAnsi="Times New Roman" w:cs="Times New Roman"/>
          <w:b/>
          <w:bCs/>
          <w:caps/>
          <w:kern w:val="32"/>
          <w:sz w:val="24"/>
          <w:szCs w:val="24"/>
          <w:lang w:eastAsia="ru-RU"/>
        </w:rPr>
        <w:lastRenderedPageBreak/>
        <w:t>СОДЕРЖАНИЕ ПРОГРАММЫ</w:t>
      </w:r>
    </w:p>
    <w:p w:rsidR="00997C6C" w:rsidRPr="00997C6C" w:rsidRDefault="00997C6C" w:rsidP="00997C6C">
      <w:pPr>
        <w:tabs>
          <w:tab w:val="right" w:leader="dot" w:pos="9639"/>
        </w:tabs>
        <w:spacing w:before="120" w:after="0" w:line="276" w:lineRule="auto"/>
        <w:rPr>
          <w:rFonts w:ascii="Times New Roman" w:eastAsia="Calibri" w:hAnsi="Times New Roman" w:cs="Times New Roman"/>
          <w:b/>
          <w:bCs/>
          <w:noProof/>
          <w:lang w:eastAsia="ru-RU"/>
        </w:rPr>
      </w:pPr>
      <w:r w:rsidRPr="00997C6C">
        <w:rPr>
          <w:rFonts w:ascii="Calibri" w:eastAsia="Calibri" w:hAnsi="Calibri" w:cs="Times New Roman"/>
          <w:b/>
          <w:bCs/>
          <w:noProof/>
        </w:rPr>
        <w:fldChar w:fldCharType="begin"/>
      </w:r>
      <w:r w:rsidRPr="00997C6C">
        <w:rPr>
          <w:rFonts w:ascii="Times New Roman" w:eastAsia="Calibri" w:hAnsi="Times New Roman" w:cs="Times New Roman"/>
          <w:b/>
          <w:bCs/>
          <w:noProof/>
        </w:rPr>
        <w:instrText xml:space="preserve"> TOC \h \z \t "Раздел 1;1;Раздел 1.1;2" </w:instrText>
      </w:r>
      <w:r w:rsidRPr="00997C6C">
        <w:rPr>
          <w:rFonts w:ascii="Calibri" w:eastAsia="Calibri" w:hAnsi="Calibri" w:cs="Times New Roman"/>
          <w:b/>
          <w:bCs/>
          <w:noProof/>
        </w:rPr>
        <w:fldChar w:fldCharType="separate"/>
      </w:r>
      <w:hyperlink w:anchor="_Toc156825287" w:history="1">
        <w:r w:rsidRPr="00997C6C">
          <w:rPr>
            <w:rFonts w:ascii="Times New Roman" w:eastAsia="Calibri" w:hAnsi="Times New Roman" w:cs="Times New Roman"/>
            <w:b/>
            <w:bCs/>
            <w:noProof/>
          </w:rPr>
          <w:t>СОДЕРЖАНИЕ ПРОГРАММЫ</w:t>
        </w:r>
        <w:r w:rsidRPr="00997C6C">
          <w:rPr>
            <w:rFonts w:ascii="Times New Roman" w:eastAsia="Calibri" w:hAnsi="Times New Roman" w:cs="Times New Roman"/>
            <w:b/>
            <w:bCs/>
            <w:noProof/>
            <w:webHidden/>
          </w:rPr>
          <w:tab/>
          <w:t>2</w:t>
        </w:r>
      </w:hyperlink>
    </w:p>
    <w:p w:rsidR="00997C6C" w:rsidRPr="00997C6C" w:rsidRDefault="00997C6C" w:rsidP="00997C6C">
      <w:pPr>
        <w:tabs>
          <w:tab w:val="right" w:leader="dot" w:pos="9639"/>
        </w:tabs>
        <w:spacing w:before="120" w:after="0" w:line="276" w:lineRule="auto"/>
        <w:rPr>
          <w:rFonts w:ascii="Times New Roman" w:eastAsia="Calibri" w:hAnsi="Times New Roman" w:cs="Times New Roman"/>
          <w:b/>
          <w:bCs/>
          <w:noProof/>
          <w:lang w:eastAsia="ru-RU"/>
        </w:rPr>
      </w:pPr>
      <w:hyperlink w:anchor="_Toc156825288" w:history="1">
        <w:r w:rsidRPr="00997C6C">
          <w:rPr>
            <w:rFonts w:ascii="Times New Roman" w:eastAsia="Calibri" w:hAnsi="Times New Roman" w:cs="Times New Roman"/>
            <w:b/>
            <w:bCs/>
            <w:noProof/>
          </w:rPr>
          <w:t>1. Общая характеристика</w:t>
        </w:r>
        <w:r w:rsidRPr="00997C6C">
          <w:rPr>
            <w:rFonts w:ascii="Times New Roman" w:eastAsia="Calibri" w:hAnsi="Times New Roman" w:cs="Times New Roman"/>
            <w:b/>
            <w:bCs/>
            <w:noProof/>
            <w:webHidden/>
          </w:rPr>
          <w:tab/>
          <w:t>3</w:t>
        </w:r>
      </w:hyperlink>
    </w:p>
    <w:p w:rsidR="00997C6C" w:rsidRPr="00997C6C" w:rsidRDefault="00997C6C" w:rsidP="00997C6C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56825289" w:history="1">
        <w:r w:rsidRPr="00997C6C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1.1. Цель и место дисциплины в структуре образовательной программы</w:t>
        </w:r>
        <w:r w:rsidRPr="00997C6C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  <w:t>3</w:t>
        </w:r>
      </w:hyperlink>
    </w:p>
    <w:p w:rsidR="00997C6C" w:rsidRPr="00997C6C" w:rsidRDefault="00997C6C" w:rsidP="00997C6C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56825290" w:history="1">
        <w:r w:rsidRPr="00997C6C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1.2. Планируемые результаты освоения дисциплины</w:t>
        </w:r>
        <w:r w:rsidRPr="00997C6C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  <w:t>3</w:t>
        </w:r>
      </w:hyperlink>
    </w:p>
    <w:p w:rsidR="00997C6C" w:rsidRPr="00997C6C" w:rsidRDefault="00997C6C" w:rsidP="00997C6C">
      <w:pPr>
        <w:tabs>
          <w:tab w:val="right" w:leader="dot" w:pos="9639"/>
        </w:tabs>
        <w:spacing w:before="120" w:after="0" w:line="276" w:lineRule="auto"/>
        <w:rPr>
          <w:rFonts w:ascii="Times New Roman" w:eastAsia="Calibri" w:hAnsi="Times New Roman" w:cs="Times New Roman"/>
          <w:b/>
          <w:bCs/>
          <w:noProof/>
          <w:lang w:eastAsia="ru-RU"/>
        </w:rPr>
      </w:pPr>
      <w:hyperlink w:anchor="_Toc156825291" w:history="1">
        <w:r w:rsidRPr="00997C6C">
          <w:rPr>
            <w:rFonts w:ascii="Times New Roman" w:eastAsia="Calibri" w:hAnsi="Times New Roman" w:cs="Times New Roman"/>
            <w:b/>
            <w:bCs/>
            <w:noProof/>
          </w:rPr>
          <w:t>2. Структура и содержание ДИСЦИПЛИНЫ</w:t>
        </w:r>
        <w:r w:rsidRPr="00997C6C">
          <w:rPr>
            <w:rFonts w:ascii="Times New Roman" w:eastAsia="Calibri" w:hAnsi="Times New Roman" w:cs="Times New Roman"/>
            <w:b/>
            <w:bCs/>
            <w:noProof/>
            <w:webHidden/>
          </w:rPr>
          <w:tab/>
          <w:t>5</w:t>
        </w:r>
      </w:hyperlink>
    </w:p>
    <w:p w:rsidR="00997C6C" w:rsidRPr="00997C6C" w:rsidRDefault="00997C6C" w:rsidP="00997C6C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56825292" w:history="1">
        <w:r w:rsidRPr="00997C6C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2.1. Трудоемкость освоения дисциплины</w:t>
        </w:r>
        <w:r w:rsidRPr="00997C6C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  <w:t>5</w:t>
        </w:r>
      </w:hyperlink>
    </w:p>
    <w:p w:rsidR="00997C6C" w:rsidRPr="00997C6C" w:rsidRDefault="00997C6C" w:rsidP="00997C6C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56825293" w:history="1">
        <w:r w:rsidRPr="00997C6C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2.2. Содержание дисциплины</w:t>
        </w:r>
        <w:r w:rsidRPr="00997C6C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  <w:t>6</w:t>
        </w:r>
      </w:hyperlink>
    </w:p>
    <w:p w:rsidR="00997C6C" w:rsidRPr="00997C6C" w:rsidRDefault="00997C6C" w:rsidP="00997C6C">
      <w:pPr>
        <w:tabs>
          <w:tab w:val="right" w:leader="dot" w:pos="9639"/>
        </w:tabs>
        <w:spacing w:before="120" w:after="0" w:line="276" w:lineRule="auto"/>
        <w:rPr>
          <w:rFonts w:ascii="Times New Roman" w:eastAsia="Calibri" w:hAnsi="Times New Roman" w:cs="Times New Roman"/>
          <w:b/>
          <w:bCs/>
          <w:noProof/>
          <w:lang w:eastAsia="ru-RU"/>
        </w:rPr>
      </w:pPr>
      <w:hyperlink w:anchor="_Toc156825296" w:history="1">
        <w:r w:rsidRPr="00997C6C">
          <w:rPr>
            <w:rFonts w:ascii="Times New Roman" w:eastAsia="Calibri" w:hAnsi="Times New Roman" w:cs="Times New Roman"/>
            <w:b/>
            <w:bCs/>
            <w:noProof/>
          </w:rPr>
          <w:t>3. Условия реализации ДИСЦИПЛИНЫ</w:t>
        </w:r>
        <w:r w:rsidRPr="00997C6C">
          <w:rPr>
            <w:rFonts w:ascii="Times New Roman" w:eastAsia="Calibri" w:hAnsi="Times New Roman" w:cs="Times New Roman"/>
            <w:b/>
            <w:bCs/>
            <w:noProof/>
            <w:webHidden/>
          </w:rPr>
          <w:tab/>
          <w:t>8</w:t>
        </w:r>
      </w:hyperlink>
    </w:p>
    <w:p w:rsidR="00997C6C" w:rsidRPr="00997C6C" w:rsidRDefault="00997C6C" w:rsidP="00997C6C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56825297" w:history="1">
        <w:r w:rsidRPr="00997C6C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3.1. Материально-техническое обеспечение</w:t>
        </w:r>
        <w:r w:rsidRPr="00997C6C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  <w:t>8</w:t>
        </w:r>
      </w:hyperlink>
    </w:p>
    <w:p w:rsidR="00997C6C" w:rsidRPr="00997C6C" w:rsidRDefault="00997C6C" w:rsidP="00997C6C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56825298" w:history="1">
        <w:r w:rsidRPr="00997C6C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3.2. Учебно-методическое обеспечение</w:t>
        </w:r>
        <w:r w:rsidRPr="00997C6C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  <w:t>8</w:t>
        </w:r>
      </w:hyperlink>
    </w:p>
    <w:p w:rsidR="00997C6C" w:rsidRPr="00997C6C" w:rsidRDefault="00997C6C" w:rsidP="00997C6C">
      <w:pPr>
        <w:tabs>
          <w:tab w:val="right" w:leader="dot" w:pos="9639"/>
        </w:tabs>
        <w:spacing w:before="120" w:after="0" w:line="276" w:lineRule="auto"/>
        <w:rPr>
          <w:rFonts w:ascii="Times New Roman" w:eastAsia="Calibri" w:hAnsi="Times New Roman" w:cs="Times New Roman"/>
          <w:b/>
          <w:bCs/>
          <w:noProof/>
          <w:lang w:eastAsia="ru-RU"/>
        </w:rPr>
      </w:pPr>
      <w:hyperlink w:anchor="_Toc156825299" w:history="1">
        <w:r w:rsidRPr="00997C6C">
          <w:rPr>
            <w:rFonts w:ascii="Times New Roman" w:eastAsia="Calibri" w:hAnsi="Times New Roman" w:cs="Times New Roman"/>
            <w:b/>
            <w:bCs/>
            <w:noProof/>
          </w:rPr>
          <w:t>4. Контроль и оценка результатов  освоения ДИСЦИПЛИНЫ</w:t>
        </w:r>
        <w:r w:rsidRPr="00997C6C">
          <w:rPr>
            <w:rFonts w:ascii="Times New Roman" w:eastAsia="Calibri" w:hAnsi="Times New Roman" w:cs="Times New Roman"/>
            <w:b/>
            <w:bCs/>
            <w:noProof/>
            <w:webHidden/>
          </w:rPr>
          <w:tab/>
          <w:t>9</w:t>
        </w:r>
      </w:hyperlink>
    </w:p>
    <w:p w:rsidR="00997C6C" w:rsidRPr="00997C6C" w:rsidRDefault="00997C6C" w:rsidP="00997C6C">
      <w:pPr>
        <w:keepNext/>
        <w:spacing w:after="120" w:line="240" w:lineRule="auto"/>
        <w:outlineLvl w:val="0"/>
        <w:rPr>
          <w:rFonts w:ascii="Times New Roman" w:eastAsia="Calibri" w:hAnsi="Times New Roman" w:cs="Times New Roman"/>
          <w:caps/>
          <w:kern w:val="32"/>
          <w:sz w:val="24"/>
          <w:szCs w:val="24"/>
          <w:lang w:eastAsia="ru-RU"/>
        </w:rPr>
      </w:pPr>
      <w:r w:rsidRPr="00997C6C">
        <w:rPr>
          <w:rFonts w:ascii="Times New Roman ??????????" w:eastAsia="Calibri" w:hAnsi="Times New Roman ??????????" w:cs="Times New Roman"/>
          <w:caps/>
          <w:kern w:val="32"/>
          <w:sz w:val="24"/>
          <w:szCs w:val="24"/>
          <w:lang w:eastAsia="ru-RU"/>
        </w:rPr>
        <w:fldChar w:fldCharType="end"/>
      </w:r>
    </w:p>
    <w:p w:rsidR="00997C6C" w:rsidRPr="00997C6C" w:rsidRDefault="00997C6C" w:rsidP="00997C6C">
      <w:pPr>
        <w:keepNext/>
        <w:spacing w:after="120" w:line="240" w:lineRule="auto"/>
        <w:outlineLvl w:val="0"/>
        <w:rPr>
          <w:rFonts w:ascii="Times New Roman" w:eastAsia="Calibri" w:hAnsi="Times New Roman" w:cs="Times New Roman"/>
          <w:b/>
          <w:bCs/>
          <w:caps/>
          <w:kern w:val="32"/>
          <w:sz w:val="24"/>
          <w:szCs w:val="24"/>
          <w:lang w:eastAsia="ru-RU"/>
        </w:rPr>
        <w:sectPr w:rsidR="00997C6C" w:rsidRPr="00997C6C" w:rsidSect="00502F97">
          <w:headerReference w:type="even" r:id="rId5"/>
          <w:headerReference w:type="default" r:id="rId6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997C6C" w:rsidRPr="00997C6C" w:rsidRDefault="00997C6C" w:rsidP="00997C6C">
      <w:pPr>
        <w:keepNext/>
        <w:numPr>
          <w:ilvl w:val="0"/>
          <w:numId w:val="1"/>
        </w:numPr>
        <w:spacing w:after="12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iCs/>
          <w:caps/>
          <w:kern w:val="32"/>
          <w:sz w:val="24"/>
          <w:szCs w:val="24"/>
          <w:lang w:eastAsia="ru-RU"/>
        </w:rPr>
      </w:pPr>
      <w:r w:rsidRPr="00997C6C">
        <w:rPr>
          <w:rFonts w:ascii="Times New Roman" w:eastAsia="Calibri" w:hAnsi="Times New Roman" w:cs="Times New Roman"/>
          <w:b/>
          <w:bCs/>
          <w:iCs/>
          <w:caps/>
          <w:kern w:val="32"/>
          <w:sz w:val="24"/>
          <w:szCs w:val="24"/>
          <w:lang w:eastAsia="ru-RU"/>
        </w:rPr>
        <w:lastRenderedPageBreak/>
        <w:t>Общая характеристикаРАБОЧЕЙ ПРОГРАММЫ УЧЕБНОЙ ДИСЦИПЛИНЫ</w:t>
      </w:r>
    </w:p>
    <w:p w:rsidR="00997C6C" w:rsidRPr="00997C6C" w:rsidRDefault="00997C6C" w:rsidP="00997C6C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97C6C">
        <w:rPr>
          <w:rFonts w:ascii="Times New Roman" w:eastAsia="Calibri" w:hAnsi="Times New Roman" w:cs="Times New Roman"/>
          <w:b/>
          <w:sz w:val="24"/>
          <w:szCs w:val="24"/>
        </w:rPr>
        <w:t>СГ.06 Основы финансовой грамотности</w:t>
      </w:r>
    </w:p>
    <w:p w:rsidR="00997C6C" w:rsidRPr="00997C6C" w:rsidRDefault="00997C6C" w:rsidP="00997C6C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97C6C" w:rsidRPr="00997C6C" w:rsidRDefault="00997C6C" w:rsidP="00997C6C">
      <w:pPr>
        <w:spacing w:after="120" w:line="276" w:lineRule="auto"/>
        <w:ind w:firstLine="709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97C6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1.1. Цель и место дисциплины в структуре образовательной программы</w:t>
      </w:r>
    </w:p>
    <w:p w:rsidR="00997C6C" w:rsidRPr="00997C6C" w:rsidRDefault="00997C6C" w:rsidP="00997C6C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7C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Цель дисциплины СГ.06 </w:t>
      </w:r>
      <w:r w:rsidRPr="00997C6C">
        <w:rPr>
          <w:rFonts w:ascii="Times New Roman" w:eastAsia="Calibri" w:hAnsi="Times New Roman" w:cs="Times New Roman"/>
          <w:sz w:val="24"/>
          <w:szCs w:val="24"/>
        </w:rPr>
        <w:t>«Основы финансовой грамотности»</w:t>
      </w:r>
      <w:r w:rsidRPr="00997C6C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997C6C" w:rsidRPr="00997C6C" w:rsidRDefault="00997C6C" w:rsidP="00997C6C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</w:rPr>
      </w:pPr>
      <w:r w:rsidRPr="00997C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997C6C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формирование представлений о финансах, доходах и расходах,</w:t>
      </w:r>
      <w:r w:rsidRPr="00997C6C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997C6C">
        <w:rPr>
          <w:rFonts w:ascii="Times New Roman" w:eastAsia="Calibri" w:hAnsi="Times New Roman" w:cs="Times New Roman"/>
        </w:rPr>
        <w:t>приобретение практических навыков для решения задач личностного развития и финансового благополучия.</w:t>
      </w:r>
    </w:p>
    <w:p w:rsidR="00997C6C" w:rsidRPr="00997C6C" w:rsidRDefault="00997C6C" w:rsidP="00997C6C">
      <w:pPr>
        <w:suppressAutoHyphens/>
        <w:spacing w:after="0" w:line="276" w:lineRule="auto"/>
        <w:ind w:firstLine="709"/>
        <w:jc w:val="both"/>
        <w:rPr>
          <w:ins w:id="3" w:author="Uvarovohk" w:date="2023-11-29T16:21:00Z"/>
          <w:rFonts w:ascii="Times New Roman" w:eastAsia="Calibri" w:hAnsi="Times New Roman" w:cs="Times New Roman"/>
          <w:sz w:val="24"/>
          <w:szCs w:val="24"/>
        </w:rPr>
      </w:pPr>
      <w:ins w:id="4" w:author="Uvarovohk" w:date="2023-11-29T16:21:00Z">
        <w:r w:rsidRPr="00997C6C">
          <w:rPr>
            <w:rFonts w:ascii="Times New Roman" w:eastAsia="Calibri" w:hAnsi="Times New Roman" w:cs="Times New Roman"/>
            <w:sz w:val="24"/>
            <w:szCs w:val="24"/>
          </w:rPr>
          <w:t>‒ приобретение знаний о существующих в России финансовых институтах и финансовых продуктах, а также о способах получения информации об этих продуктах и институтах из различных источников;</w:t>
        </w:r>
      </w:ins>
    </w:p>
    <w:p w:rsidR="00997C6C" w:rsidRPr="00997C6C" w:rsidRDefault="00997C6C" w:rsidP="00997C6C">
      <w:pPr>
        <w:suppressAutoHyphens/>
        <w:spacing w:after="0" w:line="276" w:lineRule="auto"/>
        <w:ind w:firstLine="709"/>
        <w:jc w:val="both"/>
        <w:rPr>
          <w:ins w:id="5" w:author="Uvarovohk" w:date="2023-11-29T16:21:00Z"/>
          <w:rFonts w:ascii="Times New Roman" w:eastAsia="Calibri" w:hAnsi="Times New Roman" w:cs="Times New Roman"/>
          <w:sz w:val="24"/>
          <w:szCs w:val="24"/>
        </w:rPr>
      </w:pPr>
      <w:ins w:id="6" w:author="Uvarovohk" w:date="2023-11-29T16:21:00Z">
        <w:r w:rsidRPr="00997C6C">
          <w:rPr>
            <w:rFonts w:ascii="Times New Roman" w:eastAsia="Calibri" w:hAnsi="Times New Roman" w:cs="Times New Roman"/>
            <w:sz w:val="24"/>
            <w:szCs w:val="24"/>
          </w:rPr>
          <w:t>‒ развитие умения использовать полученную информацию в процессе принятия решений о сохранении и накоплении денежных средств, при оценке финансовых рисков, при сравнении преимуществ и недостатков различных финансовых услуг в процессе выбора;</w:t>
        </w:r>
      </w:ins>
    </w:p>
    <w:p w:rsidR="00997C6C" w:rsidRPr="00997C6C" w:rsidRDefault="00997C6C" w:rsidP="00997C6C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7C6C">
        <w:rPr>
          <w:rFonts w:ascii="Times New Roman" w:eastAsia="Calibri" w:hAnsi="Times New Roman" w:cs="Times New Roman"/>
          <w:sz w:val="24"/>
          <w:szCs w:val="24"/>
        </w:rPr>
        <w:t>‒ формирование знаний о таких способах повышения благосостояния, как инвестирование денежных средств, использование пенсионных фондов, создание собственного бизнеса.</w:t>
      </w:r>
    </w:p>
    <w:p w:rsidR="00997C6C" w:rsidRPr="00997C6C" w:rsidRDefault="00997C6C" w:rsidP="00997C6C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7C6C">
        <w:rPr>
          <w:rFonts w:ascii="Times New Roman" w:eastAsia="Calibri" w:hAnsi="Times New Roman" w:cs="Times New Roman"/>
          <w:sz w:val="24"/>
          <w:szCs w:val="24"/>
        </w:rPr>
        <w:t>Дисциплина СГ.06 «Основы финансовой грамотности» включена в обязательную часть социально-гуманитарного цикла образовательной программы.</w:t>
      </w:r>
    </w:p>
    <w:p w:rsidR="00997C6C" w:rsidRPr="00997C6C" w:rsidRDefault="00997C6C" w:rsidP="00997C6C">
      <w:pPr>
        <w:spacing w:after="120" w:line="276" w:lineRule="auto"/>
        <w:ind w:firstLine="709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997C6C" w:rsidRPr="00997C6C" w:rsidRDefault="00997C6C" w:rsidP="00997C6C">
      <w:pPr>
        <w:spacing w:after="120" w:line="276" w:lineRule="auto"/>
        <w:ind w:firstLine="709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97C6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1.2. Планируемые результаты освоения дисциплины</w:t>
      </w:r>
    </w:p>
    <w:p w:rsidR="00997C6C" w:rsidRPr="00997C6C" w:rsidRDefault="00997C6C" w:rsidP="00997C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7C6C">
        <w:rPr>
          <w:rFonts w:ascii="Times New Roman" w:eastAsia="Calibri" w:hAnsi="Times New Roman" w:cs="Times New Roman"/>
          <w:sz w:val="24"/>
          <w:szCs w:val="24"/>
          <w:lang w:eastAsia="ru-RU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4.3ОПОП-П).</w:t>
      </w:r>
    </w:p>
    <w:p w:rsidR="00997C6C" w:rsidRPr="00997C6C" w:rsidRDefault="00997C6C" w:rsidP="00997C6C">
      <w:pPr>
        <w:spacing w:after="12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997C6C">
        <w:rPr>
          <w:rFonts w:ascii="Times New Roman" w:eastAsia="Calibri" w:hAnsi="Times New Roman" w:cs="Times New Roman"/>
          <w:bCs/>
          <w:sz w:val="24"/>
          <w:szCs w:val="24"/>
        </w:rPr>
        <w:t>В результате освоения дисциплины обучающийся должен:</w:t>
      </w:r>
    </w:p>
    <w:tbl>
      <w:tblPr>
        <w:tblW w:w="992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9"/>
        <w:gridCol w:w="3265"/>
        <w:gridCol w:w="2790"/>
        <w:gridCol w:w="1604"/>
      </w:tblGrid>
      <w:tr w:rsidR="00997C6C" w:rsidRPr="00997C6C" w:rsidTr="00A71848">
        <w:tc>
          <w:tcPr>
            <w:tcW w:w="2269" w:type="dxa"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Код ОК</w:t>
            </w:r>
          </w:p>
        </w:tc>
        <w:tc>
          <w:tcPr>
            <w:tcW w:w="3265" w:type="dxa"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790" w:type="dxa"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1604" w:type="dxa"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Владеть навыками </w:t>
            </w:r>
          </w:p>
        </w:tc>
      </w:tr>
      <w:tr w:rsidR="00997C6C" w:rsidRPr="00997C6C" w:rsidTr="00A71848">
        <w:tc>
          <w:tcPr>
            <w:tcW w:w="2269" w:type="dxa"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ОК.01</w:t>
            </w:r>
            <w:r w:rsidRPr="00997C6C">
              <w:rPr>
                <w:rFonts w:ascii="Times New Roman" w:eastAsia="Calibri" w:hAnsi="Times New Roman" w:cs="Times New Roman"/>
              </w:rPr>
              <w:t xml:space="preserve"> 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265" w:type="dxa"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-распознавать задачу и/или проблему в профессиональном и/или социальном контексте, анализировать и выделять её составные части;</w:t>
            </w:r>
          </w:p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-определять этапы решения задачи, составлять план действия, реализовывать составленный план, определять необходимые ресурсы;</w:t>
            </w:r>
          </w:p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-выявлять и эффективно искать информацию, необходимую для решения задачи и/или проблемы;</w:t>
            </w:r>
          </w:p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-владеть актуальными методами работы в профессиональной и смежных сферах;</w:t>
            </w:r>
          </w:p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 xml:space="preserve">-оценивать результат и последствия своих действий </w:t>
            </w:r>
            <w:r w:rsidRPr="00997C6C">
              <w:rPr>
                <w:rFonts w:ascii="Times New Roman" w:eastAsia="Calibri" w:hAnsi="Times New Roman" w:cs="Times New Roman"/>
              </w:rPr>
              <w:lastRenderedPageBreak/>
              <w:t>(самостоятельно или с помощью наставника);</w:t>
            </w:r>
          </w:p>
        </w:tc>
        <w:tc>
          <w:tcPr>
            <w:tcW w:w="2790" w:type="dxa"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</w:rPr>
              <w:lastRenderedPageBreak/>
              <w:t>-актуальный профессиональный и социальный контекст, в котором приходится работать и жить;</w:t>
            </w:r>
          </w:p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</w:rPr>
              <w:t>-структура плана для решения задач, алгоритмы выполнения работ в профессиональной и смежных областях;</w:t>
            </w:r>
          </w:p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-основные источники информации и ресурсы для решения задач и/или проблем в профессиональном и/или социальном контексте;</w:t>
            </w:r>
          </w:p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</w:rPr>
              <w:t>-методы работы в профессиональной и смежных сферах;</w:t>
            </w:r>
          </w:p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997C6C">
              <w:rPr>
                <w:rFonts w:ascii="Times New Roman" w:eastAsia="Calibri" w:hAnsi="Times New Roman" w:cs="Times New Roman"/>
              </w:rPr>
              <w:t xml:space="preserve">порядок оценки результатов решения задач </w:t>
            </w:r>
            <w:r w:rsidRPr="00997C6C">
              <w:rPr>
                <w:rFonts w:ascii="Times New Roman" w:eastAsia="Calibri" w:hAnsi="Times New Roman" w:cs="Times New Roman"/>
              </w:rPr>
              <w:lastRenderedPageBreak/>
              <w:t>профессиональной деятельности;</w:t>
            </w:r>
          </w:p>
        </w:tc>
        <w:tc>
          <w:tcPr>
            <w:tcW w:w="1604" w:type="dxa"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lastRenderedPageBreak/>
              <w:t>-</w:t>
            </w:r>
          </w:p>
        </w:tc>
      </w:tr>
      <w:tr w:rsidR="00997C6C" w:rsidRPr="00997C6C" w:rsidTr="00A71848">
        <w:tc>
          <w:tcPr>
            <w:tcW w:w="2269" w:type="dxa"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lastRenderedPageBreak/>
              <w:t>ОК.02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265" w:type="dxa"/>
          </w:tcPr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-определять задачи для поиска информации, планировать процесс поиска, выбирать необходимые источники информации;</w:t>
            </w:r>
          </w:p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 xml:space="preserve">-выделять наиболее значимое в перечне информации, структурировать получаемую информацию, оформлять результаты поиска; </w:t>
            </w:r>
          </w:p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-оценивать практическую значимость результатов поиска;</w:t>
            </w:r>
          </w:p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применять средства информационных технологий для решения профессиональных задач</w:t>
            </w:r>
          </w:p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 xml:space="preserve">-использовать современное программное обеспечение в профессиональной деятельности; </w:t>
            </w:r>
          </w:p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997C6C">
              <w:rPr>
                <w:rFonts w:ascii="Times New Roman" w:eastAsia="Calibri" w:hAnsi="Times New Roman" w:cs="Times New Roman"/>
              </w:rPr>
              <w:t>-использовать различные цифровые средства для решения профессиональных задач</w:t>
            </w:r>
          </w:p>
        </w:tc>
        <w:tc>
          <w:tcPr>
            <w:tcW w:w="2790" w:type="dxa"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-номенклатура информационных источников, применяемых в профессиональной деятельности;</w:t>
            </w:r>
          </w:p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-приемы структурирования информации;</w:t>
            </w:r>
          </w:p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формат оформления результатов поиска информации;</w:t>
            </w:r>
          </w:p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-современные средства и устройства информатизации, порядок их применения;</w:t>
            </w:r>
          </w:p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-программное обеспечение в профессиональной деятельности, в том числе цифровые средства</w:t>
            </w:r>
          </w:p>
        </w:tc>
        <w:tc>
          <w:tcPr>
            <w:tcW w:w="1604" w:type="dxa"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997C6C" w:rsidRPr="00997C6C" w:rsidTr="00A71848">
        <w:tc>
          <w:tcPr>
            <w:tcW w:w="2269" w:type="dxa"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ОК.03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3265" w:type="dxa"/>
          </w:tcPr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-определять актуальность нормативно-правовой документации в профессиональной деятельности;</w:t>
            </w:r>
          </w:p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-определять и выстраивать траектории профессионального развития и самообразования;</w:t>
            </w:r>
          </w:p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-выявлять достоинства и недостатки коммерческой идеи;</w:t>
            </w:r>
          </w:p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определять инвестиционную привлекательность коммерческих идей в рамках профессиональной деятельности, выявлять источники финансирования;</w:t>
            </w:r>
          </w:p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-презентовать идеи открытия собственного дела в профессиональной деятельности;</w:t>
            </w:r>
          </w:p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-определять источники достоверной правовой информации;</w:t>
            </w:r>
          </w:p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находить интересные проектные идеи, грамотно их формулировать и документировать;</w:t>
            </w:r>
          </w:p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-оценивать жизнеспособность проектной идеи, составлять план проекта</w:t>
            </w:r>
          </w:p>
        </w:tc>
        <w:tc>
          <w:tcPr>
            <w:tcW w:w="2790" w:type="dxa"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-содержание актуальной нормативно-правовой документации;</w:t>
            </w:r>
          </w:p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-современная научная и профессиональная терминология;</w:t>
            </w:r>
          </w:p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-возможные траектории профессионального развития и самообразования;</w:t>
            </w:r>
          </w:p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-основы предпринимательской деятельности, правовой и финансовой грамотности;</w:t>
            </w:r>
          </w:p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-правила разработки презентации;</w:t>
            </w:r>
          </w:p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основные этапы разработки и реализации проекта</w:t>
            </w:r>
          </w:p>
        </w:tc>
        <w:tc>
          <w:tcPr>
            <w:tcW w:w="1604" w:type="dxa"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997C6C" w:rsidRPr="00997C6C" w:rsidTr="00A71848">
        <w:tc>
          <w:tcPr>
            <w:tcW w:w="2269" w:type="dxa"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lastRenderedPageBreak/>
              <w:t>ОК.04 Эффективно взаимодействовать и работать в коллективе и команде</w:t>
            </w:r>
          </w:p>
        </w:tc>
        <w:tc>
          <w:tcPr>
            <w:tcW w:w="3265" w:type="dxa"/>
          </w:tcPr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rPr>
                <w:rFonts w:ascii="Times New Roman" w:eastAsia="Calibri" w:hAnsi="Times New Roman" w:cs="Times New Roman"/>
                <w:spacing w:val="-4"/>
              </w:rPr>
            </w:pPr>
            <w:r w:rsidRPr="00997C6C">
              <w:rPr>
                <w:rFonts w:ascii="Times New Roman" w:eastAsia="Calibri" w:hAnsi="Times New Roman" w:cs="Times New Roman"/>
                <w:spacing w:val="-4"/>
              </w:rPr>
              <w:t>-организовывать работу коллектива и команды;</w:t>
            </w:r>
          </w:p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  <w:spacing w:val="-4"/>
              </w:rPr>
              <w:t>-взаимодействовать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2790" w:type="dxa"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-психологические основы деятельности коллектива;</w:t>
            </w:r>
          </w:p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-психологические особенности личности</w:t>
            </w:r>
          </w:p>
        </w:tc>
        <w:tc>
          <w:tcPr>
            <w:tcW w:w="1604" w:type="dxa"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997C6C" w:rsidRPr="00997C6C" w:rsidTr="00A71848">
        <w:tc>
          <w:tcPr>
            <w:tcW w:w="2269" w:type="dxa"/>
          </w:tcPr>
          <w:p w:rsidR="00997C6C" w:rsidRPr="00997C6C" w:rsidRDefault="00997C6C" w:rsidP="00997C6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ОК 05</w:t>
            </w:r>
          </w:p>
          <w:p w:rsidR="00997C6C" w:rsidRPr="00997C6C" w:rsidRDefault="00997C6C" w:rsidP="00997C6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265" w:type="dxa"/>
          </w:tcPr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-грамотно излагать свои мысли, формулировать собственное мнение, обосновывать свою позицию в учебных и практических ситуациях;</w:t>
            </w:r>
          </w:p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ab/>
              <w:t xml:space="preserve">-проявлять толерантность в коллективе; </w:t>
            </w:r>
          </w:p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90" w:type="dxa"/>
          </w:tcPr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997C6C">
              <w:rPr>
                <w:rFonts w:ascii="Times New Roman" w:eastAsia="Calibri" w:hAnsi="Times New Roman" w:cs="Times New Roman"/>
                <w:iCs/>
              </w:rPr>
              <w:t>-правила оформления документов и построения устных сообщений на государственном языке РФ;</w:t>
            </w:r>
          </w:p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-особенности социального и культурного контекста;</w:t>
            </w:r>
          </w:p>
        </w:tc>
        <w:tc>
          <w:tcPr>
            <w:tcW w:w="1604" w:type="dxa"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</w:tbl>
    <w:p w:rsidR="00997C6C" w:rsidRPr="00997C6C" w:rsidRDefault="00997C6C" w:rsidP="00997C6C">
      <w:pPr>
        <w:spacing w:after="0" w:line="240" w:lineRule="auto"/>
        <w:ind w:firstLine="709"/>
        <w:rPr>
          <w:rFonts w:ascii="Times New Roman" w:eastAsia="Calibri" w:hAnsi="Times New Roman" w:cs="Times New Roman"/>
          <w:sz w:val="12"/>
          <w:szCs w:val="12"/>
          <w:lang w:eastAsia="ru-RU"/>
        </w:rPr>
      </w:pPr>
    </w:p>
    <w:p w:rsidR="00997C6C" w:rsidRPr="00997C6C" w:rsidRDefault="00997C6C" w:rsidP="00997C6C">
      <w:pPr>
        <w:spacing w:after="0" w:line="240" w:lineRule="auto"/>
        <w:ind w:firstLine="709"/>
        <w:rPr>
          <w:rFonts w:ascii="Times New Roman" w:eastAsia="Calibri" w:hAnsi="Times New Roman" w:cs="Times New Roman"/>
          <w:sz w:val="12"/>
          <w:szCs w:val="12"/>
          <w:lang w:eastAsia="ru-RU"/>
        </w:rPr>
      </w:pPr>
    </w:p>
    <w:p w:rsidR="00997C6C" w:rsidRPr="00997C6C" w:rsidRDefault="00997C6C" w:rsidP="00997C6C">
      <w:pPr>
        <w:spacing w:after="0" w:line="240" w:lineRule="auto"/>
        <w:ind w:firstLine="709"/>
        <w:rPr>
          <w:rFonts w:ascii="Times New Roman" w:eastAsia="Calibri" w:hAnsi="Times New Roman" w:cs="Times New Roman"/>
          <w:sz w:val="12"/>
          <w:szCs w:val="12"/>
          <w:lang w:eastAsia="ru-RU"/>
        </w:rPr>
      </w:pPr>
    </w:p>
    <w:p w:rsidR="00997C6C" w:rsidRPr="00997C6C" w:rsidRDefault="00997C6C" w:rsidP="00997C6C">
      <w:pPr>
        <w:spacing w:after="0" w:line="240" w:lineRule="auto"/>
        <w:ind w:firstLine="709"/>
        <w:rPr>
          <w:rFonts w:ascii="Times New Roman" w:eastAsia="Calibri" w:hAnsi="Times New Roman" w:cs="Times New Roman"/>
          <w:sz w:val="12"/>
          <w:szCs w:val="12"/>
          <w:lang w:eastAsia="ru-RU"/>
        </w:rPr>
      </w:pPr>
    </w:p>
    <w:p w:rsidR="00997C6C" w:rsidRPr="00997C6C" w:rsidRDefault="00997C6C" w:rsidP="00997C6C">
      <w:pPr>
        <w:keepNext/>
        <w:spacing w:after="12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kern w:val="32"/>
          <w:sz w:val="24"/>
          <w:szCs w:val="24"/>
          <w:lang w:eastAsia="ru-RU"/>
        </w:rPr>
      </w:pPr>
      <w:r w:rsidRPr="00997C6C">
        <w:rPr>
          <w:rFonts w:ascii="Times New Roman" w:eastAsia="Calibri" w:hAnsi="Times New Roman" w:cs="Times New Roman"/>
          <w:b/>
          <w:bCs/>
          <w:caps/>
          <w:kern w:val="32"/>
          <w:sz w:val="24"/>
          <w:szCs w:val="24"/>
          <w:lang w:eastAsia="ru-RU"/>
        </w:rPr>
        <w:t>2. Структура и содержание ДИСЦИПЛИНЫ</w:t>
      </w:r>
    </w:p>
    <w:p w:rsidR="00997C6C" w:rsidRPr="00997C6C" w:rsidRDefault="00997C6C" w:rsidP="00997C6C">
      <w:pPr>
        <w:spacing w:after="120" w:line="276" w:lineRule="auto"/>
        <w:ind w:firstLine="709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97C6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2.1. Трудоемкость освоения дисциплины</w:t>
      </w:r>
    </w:p>
    <w:tbl>
      <w:tblPr>
        <w:tblW w:w="4845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919"/>
        <w:gridCol w:w="1132"/>
        <w:gridCol w:w="2273"/>
      </w:tblGrid>
      <w:tr w:rsidR="00997C6C" w:rsidRPr="00997C6C" w:rsidTr="00A71848">
        <w:trPr>
          <w:trHeight w:val="23"/>
        </w:trPr>
        <w:tc>
          <w:tcPr>
            <w:tcW w:w="3174" w:type="pct"/>
            <w:vAlign w:val="center"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sz w:val="24"/>
              </w:rPr>
              <w:t>Наименование составных частей дисциплины</w:t>
            </w:r>
          </w:p>
        </w:tc>
        <w:tc>
          <w:tcPr>
            <w:tcW w:w="607" w:type="pct"/>
            <w:vAlign w:val="center"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1219" w:type="pct"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sz w:val="24"/>
              </w:rPr>
              <w:t>В т.ч. в форме практ. подготовки</w:t>
            </w:r>
          </w:p>
        </w:tc>
      </w:tr>
      <w:tr w:rsidR="00997C6C" w:rsidRPr="00997C6C" w:rsidTr="00A71848">
        <w:trPr>
          <w:trHeight w:val="23"/>
        </w:trPr>
        <w:tc>
          <w:tcPr>
            <w:tcW w:w="3174" w:type="pct"/>
            <w:vAlign w:val="center"/>
          </w:tcPr>
          <w:p w:rsidR="00997C6C" w:rsidRPr="00997C6C" w:rsidRDefault="00997C6C" w:rsidP="00997C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Учебные занятия</w:t>
            </w:r>
            <w:r w:rsidRPr="00997C6C">
              <w:rPr>
                <w:rFonts w:ascii="Calibri" w:eastAsia="Calibri" w:hAnsi="Calibri" w:cs="Times New Roman"/>
              </w:rPr>
              <w:t xml:space="preserve">, </w:t>
            </w:r>
            <w:r w:rsidRPr="00997C6C">
              <w:rPr>
                <w:rFonts w:ascii="Times New Roman" w:eastAsia="Calibri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607" w:type="pct"/>
            <w:vAlign w:val="center"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1219" w:type="pct"/>
            <w:vAlign w:val="center"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</w:t>
            </w:r>
          </w:p>
        </w:tc>
      </w:tr>
      <w:tr w:rsidR="00997C6C" w:rsidRPr="00997C6C" w:rsidTr="00A71848">
        <w:trPr>
          <w:trHeight w:val="23"/>
        </w:trPr>
        <w:tc>
          <w:tcPr>
            <w:tcW w:w="3174" w:type="pct"/>
            <w:vAlign w:val="center"/>
          </w:tcPr>
          <w:p w:rsidR="00997C6C" w:rsidRPr="00997C6C" w:rsidRDefault="00997C6C" w:rsidP="00997C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теоретические </w:t>
            </w:r>
          </w:p>
        </w:tc>
        <w:tc>
          <w:tcPr>
            <w:tcW w:w="607" w:type="pct"/>
            <w:vAlign w:val="center"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219" w:type="pct"/>
            <w:vAlign w:val="center"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997C6C" w:rsidRPr="00997C6C" w:rsidTr="00A71848">
        <w:trPr>
          <w:trHeight w:val="23"/>
        </w:trPr>
        <w:tc>
          <w:tcPr>
            <w:tcW w:w="3174" w:type="pct"/>
            <w:vAlign w:val="center"/>
          </w:tcPr>
          <w:p w:rsidR="00997C6C" w:rsidRPr="00997C6C" w:rsidRDefault="00997C6C" w:rsidP="00997C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практические</w:t>
            </w:r>
          </w:p>
        </w:tc>
        <w:tc>
          <w:tcPr>
            <w:tcW w:w="607" w:type="pct"/>
            <w:vAlign w:val="center"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219" w:type="pct"/>
            <w:vAlign w:val="center"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</w:t>
            </w:r>
          </w:p>
        </w:tc>
      </w:tr>
      <w:tr w:rsidR="00997C6C" w:rsidRPr="00997C6C" w:rsidTr="00A71848">
        <w:trPr>
          <w:trHeight w:val="23"/>
        </w:trPr>
        <w:tc>
          <w:tcPr>
            <w:tcW w:w="3174" w:type="pct"/>
            <w:vAlign w:val="center"/>
          </w:tcPr>
          <w:p w:rsidR="00997C6C" w:rsidRPr="00997C6C" w:rsidRDefault="00997C6C" w:rsidP="00997C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607" w:type="pct"/>
            <w:vAlign w:val="center"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19" w:type="pct"/>
            <w:vAlign w:val="center"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997C6C" w:rsidRPr="00997C6C" w:rsidTr="00A71848">
        <w:trPr>
          <w:trHeight w:val="23"/>
        </w:trPr>
        <w:tc>
          <w:tcPr>
            <w:tcW w:w="3174" w:type="pct"/>
            <w:vAlign w:val="center"/>
          </w:tcPr>
          <w:p w:rsidR="00997C6C" w:rsidRPr="00997C6C" w:rsidRDefault="00997C6C" w:rsidP="00997C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Промежуточная аттестация в </w:t>
            </w:r>
            <w:r w:rsidRPr="00997C6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форме дифф.зачета</w:t>
            </w:r>
          </w:p>
        </w:tc>
        <w:tc>
          <w:tcPr>
            <w:tcW w:w="607" w:type="pct"/>
            <w:vAlign w:val="center"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19" w:type="pct"/>
            <w:vAlign w:val="center"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997C6C" w:rsidRPr="00997C6C" w:rsidTr="00A71848">
        <w:trPr>
          <w:trHeight w:val="23"/>
        </w:trPr>
        <w:tc>
          <w:tcPr>
            <w:tcW w:w="3174" w:type="pct"/>
            <w:vAlign w:val="center"/>
          </w:tcPr>
          <w:p w:rsidR="00997C6C" w:rsidRPr="00997C6C" w:rsidRDefault="00997C6C" w:rsidP="00997C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607" w:type="pct"/>
            <w:vAlign w:val="center"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219" w:type="pct"/>
            <w:vAlign w:val="center"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</w:tr>
    </w:tbl>
    <w:p w:rsidR="00997C6C" w:rsidRPr="00997C6C" w:rsidRDefault="00997C6C" w:rsidP="00997C6C">
      <w:pPr>
        <w:spacing w:after="120" w:line="276" w:lineRule="auto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sectPr w:rsidR="00997C6C" w:rsidRPr="00997C6C" w:rsidSect="001604E7">
          <w:headerReference w:type="even" r:id="rId7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997C6C" w:rsidRPr="00997C6C" w:rsidRDefault="00997C6C" w:rsidP="00997C6C">
      <w:pPr>
        <w:spacing w:after="120" w:line="276" w:lineRule="auto"/>
        <w:ind w:firstLine="709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97C6C">
        <w:rPr>
          <w:rFonts w:ascii="Times New Roman ??????????" w:eastAsia="Calibri" w:hAnsi="Times New Roman ??????????" w:cs="Times New Roman"/>
          <w:b/>
          <w:bCs/>
          <w:sz w:val="24"/>
          <w:szCs w:val="24"/>
          <w:lang w:eastAsia="ru-RU"/>
        </w:rPr>
        <w:lastRenderedPageBreak/>
        <w:t xml:space="preserve">2.2. Содержание дисциплины СГ.06 Основы финансовой грамотности </w:t>
      </w:r>
    </w:p>
    <w:tbl>
      <w:tblPr>
        <w:tblpPr w:leftFromText="180" w:rightFromText="180" w:vertAnchor="text" w:tblpY="1"/>
        <w:tblOverlap w:val="never"/>
        <w:tblW w:w="51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6"/>
        <w:gridCol w:w="8931"/>
        <w:gridCol w:w="1830"/>
        <w:gridCol w:w="1815"/>
      </w:tblGrid>
      <w:tr w:rsidR="00997C6C" w:rsidRPr="00997C6C" w:rsidTr="00A71848">
        <w:trPr>
          <w:trHeight w:val="20"/>
        </w:trPr>
        <w:tc>
          <w:tcPr>
            <w:tcW w:w="842" w:type="pct"/>
            <w:vAlign w:val="center"/>
          </w:tcPr>
          <w:p w:rsidR="00997C6C" w:rsidRPr="00997C6C" w:rsidRDefault="00997C6C" w:rsidP="00997C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997C6C">
              <w:rPr>
                <w:rFonts w:ascii="Times New Roman" w:eastAsia="Calibri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2953" w:type="pct"/>
            <w:vAlign w:val="center"/>
          </w:tcPr>
          <w:p w:rsidR="00997C6C" w:rsidRPr="00997C6C" w:rsidRDefault="00997C6C" w:rsidP="00997C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997C6C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605" w:type="pct"/>
            <w:vAlign w:val="center"/>
          </w:tcPr>
          <w:p w:rsidR="00997C6C" w:rsidRPr="00997C6C" w:rsidRDefault="00997C6C" w:rsidP="00997C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997C6C">
              <w:rPr>
                <w:rFonts w:ascii="Times New Roman" w:eastAsia="Calibri" w:hAnsi="Times New Roman" w:cs="Times New Roman"/>
                <w:b/>
                <w:bCs/>
              </w:rPr>
              <w:t>Объем, акад. ч / в том числе в форме практической подготовки, акад. ч</w:t>
            </w:r>
          </w:p>
        </w:tc>
        <w:tc>
          <w:tcPr>
            <w:tcW w:w="600" w:type="pct"/>
            <w:vAlign w:val="center"/>
          </w:tcPr>
          <w:p w:rsidR="00997C6C" w:rsidRPr="00997C6C" w:rsidRDefault="00997C6C" w:rsidP="00997C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997C6C">
              <w:rPr>
                <w:rFonts w:ascii="Times New Roman" w:eastAsia="Calibri" w:hAnsi="Times New Roman" w:cs="Times New Roman"/>
                <w:b/>
                <w:bCs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997C6C" w:rsidRPr="00997C6C" w:rsidTr="00A71848">
        <w:trPr>
          <w:trHeight w:val="20"/>
        </w:trPr>
        <w:tc>
          <w:tcPr>
            <w:tcW w:w="842" w:type="pct"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997C6C">
              <w:rPr>
                <w:rFonts w:ascii="Times New Roman" w:eastAsia="Calibri" w:hAnsi="Times New Roman" w:cs="Times New Roman"/>
                <w:b/>
                <w:bCs/>
                <w:iCs/>
              </w:rPr>
              <w:t>1</w:t>
            </w:r>
          </w:p>
        </w:tc>
        <w:tc>
          <w:tcPr>
            <w:tcW w:w="2953" w:type="pct"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997C6C">
              <w:rPr>
                <w:rFonts w:ascii="Times New Roman" w:eastAsia="Calibri" w:hAnsi="Times New Roman" w:cs="Times New Roman"/>
                <w:b/>
                <w:bCs/>
                <w:iCs/>
              </w:rPr>
              <w:t>2</w:t>
            </w:r>
          </w:p>
        </w:tc>
        <w:tc>
          <w:tcPr>
            <w:tcW w:w="605" w:type="pct"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997C6C">
              <w:rPr>
                <w:rFonts w:ascii="Times New Roman" w:eastAsia="Calibri" w:hAnsi="Times New Roman" w:cs="Times New Roman"/>
                <w:b/>
                <w:bCs/>
                <w:iCs/>
              </w:rPr>
              <w:t>3</w:t>
            </w:r>
          </w:p>
        </w:tc>
        <w:tc>
          <w:tcPr>
            <w:tcW w:w="600" w:type="pct"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997C6C">
              <w:rPr>
                <w:rFonts w:ascii="Times New Roman" w:eastAsia="Calibri" w:hAnsi="Times New Roman" w:cs="Times New Roman"/>
                <w:b/>
                <w:bCs/>
                <w:iCs/>
              </w:rPr>
              <w:t>4</w:t>
            </w:r>
          </w:p>
        </w:tc>
      </w:tr>
      <w:tr w:rsidR="00997C6C" w:rsidRPr="00997C6C" w:rsidTr="00A71848">
        <w:trPr>
          <w:trHeight w:val="20"/>
        </w:trPr>
        <w:tc>
          <w:tcPr>
            <w:tcW w:w="3795" w:type="pct"/>
            <w:gridSpan w:val="2"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1. Личное финансовое планирование</w:t>
            </w:r>
          </w:p>
        </w:tc>
        <w:tc>
          <w:tcPr>
            <w:tcW w:w="605" w:type="pct"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10/4</w:t>
            </w:r>
          </w:p>
        </w:tc>
        <w:tc>
          <w:tcPr>
            <w:tcW w:w="600" w:type="pct"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997C6C" w:rsidRPr="00997C6C" w:rsidTr="00A71848">
        <w:trPr>
          <w:trHeight w:val="231"/>
        </w:trPr>
        <w:tc>
          <w:tcPr>
            <w:tcW w:w="842" w:type="pct"/>
            <w:vMerge w:val="restart"/>
          </w:tcPr>
          <w:p w:rsidR="00997C6C" w:rsidRPr="00997C6C" w:rsidRDefault="00997C6C" w:rsidP="00997C6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1.1.  Личный финансовый план</w:t>
            </w:r>
          </w:p>
        </w:tc>
        <w:tc>
          <w:tcPr>
            <w:tcW w:w="2953" w:type="pct"/>
          </w:tcPr>
          <w:p w:rsidR="00997C6C" w:rsidRPr="00997C6C" w:rsidRDefault="00997C6C" w:rsidP="00997C6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Align w:val="center"/>
          </w:tcPr>
          <w:p w:rsidR="00997C6C" w:rsidRPr="00997C6C" w:rsidRDefault="00997C6C" w:rsidP="00997C6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00" w:type="pct"/>
            <w:vMerge w:val="restart"/>
          </w:tcPr>
          <w:p w:rsidR="00997C6C" w:rsidRPr="00997C6C" w:rsidRDefault="00997C6C" w:rsidP="00997C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sz w:val="24"/>
                <w:szCs w:val="24"/>
              </w:rPr>
              <w:t>ОК 01, ОК.02, ОК.03, ОК.04, ОК.05</w:t>
            </w:r>
          </w:p>
          <w:p w:rsidR="00997C6C" w:rsidRPr="00997C6C" w:rsidRDefault="00997C6C" w:rsidP="00997C6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7C6C" w:rsidRPr="00997C6C" w:rsidTr="00A71848">
        <w:trPr>
          <w:trHeight w:val="907"/>
        </w:trPr>
        <w:tc>
          <w:tcPr>
            <w:tcW w:w="842" w:type="pct"/>
            <w:vMerge/>
          </w:tcPr>
          <w:p w:rsidR="00997C6C" w:rsidRPr="00997C6C" w:rsidRDefault="00997C6C" w:rsidP="00997C6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3" w:type="pct"/>
          </w:tcPr>
          <w:p w:rsidR="00997C6C" w:rsidRPr="00997C6C" w:rsidRDefault="00997C6C" w:rsidP="00997C6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1.  </w:t>
            </w:r>
            <w:r w:rsidRPr="00997C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Человеческий капитал. Способы принятия финансовых решений. </w:t>
            </w:r>
          </w:p>
          <w:p w:rsidR="00997C6C" w:rsidRPr="00997C6C" w:rsidRDefault="00997C6C" w:rsidP="00997C6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Личный бюджет, его структура, способы составления и планирования. </w:t>
            </w:r>
          </w:p>
          <w:p w:rsidR="00997C6C" w:rsidRPr="00997C6C" w:rsidRDefault="00997C6C" w:rsidP="00997C6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sz w:val="24"/>
                <w:szCs w:val="24"/>
              </w:rPr>
              <w:t>3. Личный финансовый план: финансовые цели, стратегии и способы их достижения</w:t>
            </w:r>
          </w:p>
        </w:tc>
        <w:tc>
          <w:tcPr>
            <w:tcW w:w="605" w:type="pct"/>
            <w:vAlign w:val="center"/>
          </w:tcPr>
          <w:p w:rsidR="00997C6C" w:rsidRPr="00997C6C" w:rsidRDefault="00997C6C" w:rsidP="00997C6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00" w:type="pct"/>
            <w:vMerge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997C6C" w:rsidRPr="00997C6C" w:rsidTr="00A71848">
        <w:trPr>
          <w:trHeight w:val="340"/>
        </w:trPr>
        <w:tc>
          <w:tcPr>
            <w:tcW w:w="842" w:type="pct"/>
            <w:vMerge w:val="restart"/>
          </w:tcPr>
          <w:p w:rsidR="00997C6C" w:rsidRPr="00997C6C" w:rsidRDefault="00997C6C" w:rsidP="00997C6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1.2. Банковская система РФ</w:t>
            </w:r>
          </w:p>
        </w:tc>
        <w:tc>
          <w:tcPr>
            <w:tcW w:w="2953" w:type="pct"/>
          </w:tcPr>
          <w:p w:rsidR="00997C6C" w:rsidRPr="00997C6C" w:rsidRDefault="00997C6C" w:rsidP="00997C6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Align w:val="center"/>
          </w:tcPr>
          <w:p w:rsidR="00997C6C" w:rsidRPr="00997C6C" w:rsidRDefault="00997C6C" w:rsidP="00997C6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6/4</w:t>
            </w:r>
          </w:p>
        </w:tc>
        <w:tc>
          <w:tcPr>
            <w:tcW w:w="600" w:type="pct"/>
            <w:vMerge w:val="restart"/>
          </w:tcPr>
          <w:p w:rsidR="00997C6C" w:rsidRPr="00997C6C" w:rsidRDefault="00997C6C" w:rsidP="00997C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sz w:val="24"/>
                <w:szCs w:val="24"/>
              </w:rPr>
              <w:t>ОК 01, ОК.02, ОК.03, ОК.04, ОК.05</w:t>
            </w:r>
          </w:p>
          <w:p w:rsidR="00997C6C" w:rsidRPr="00997C6C" w:rsidRDefault="00997C6C" w:rsidP="00997C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7C6C" w:rsidRPr="00997C6C" w:rsidTr="00A71848">
        <w:trPr>
          <w:trHeight w:val="850"/>
        </w:trPr>
        <w:tc>
          <w:tcPr>
            <w:tcW w:w="842" w:type="pct"/>
            <w:vMerge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53" w:type="pct"/>
          </w:tcPr>
          <w:p w:rsidR="00997C6C" w:rsidRPr="00997C6C" w:rsidRDefault="00997C6C" w:rsidP="00997C6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1.  Банковская система России. Текущие счета и банковские карты. </w:t>
            </w:r>
          </w:p>
          <w:p w:rsidR="00997C6C" w:rsidRPr="00997C6C" w:rsidRDefault="00997C6C" w:rsidP="00997C6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2. Сберегательные вклады: как они работают и как сделать выбор. </w:t>
            </w:r>
          </w:p>
          <w:p w:rsidR="00997C6C" w:rsidRPr="00997C6C" w:rsidRDefault="00997C6C" w:rsidP="00997C6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 Кредиты. Виды кредитов</w:t>
            </w:r>
          </w:p>
        </w:tc>
        <w:tc>
          <w:tcPr>
            <w:tcW w:w="605" w:type="pct"/>
            <w:vAlign w:val="center"/>
          </w:tcPr>
          <w:p w:rsidR="00997C6C" w:rsidRPr="00997C6C" w:rsidRDefault="00997C6C" w:rsidP="00997C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00" w:type="pct"/>
            <w:vMerge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7C6C" w:rsidRPr="00997C6C" w:rsidTr="00A71848">
        <w:trPr>
          <w:trHeight w:val="340"/>
        </w:trPr>
        <w:tc>
          <w:tcPr>
            <w:tcW w:w="842" w:type="pct"/>
            <w:vMerge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53" w:type="pct"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605" w:type="pct"/>
            <w:vAlign w:val="center"/>
          </w:tcPr>
          <w:p w:rsidR="00997C6C" w:rsidRPr="00997C6C" w:rsidRDefault="00997C6C" w:rsidP="00997C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4/4</w:t>
            </w:r>
          </w:p>
        </w:tc>
        <w:tc>
          <w:tcPr>
            <w:tcW w:w="600" w:type="pct"/>
            <w:vMerge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7C6C" w:rsidRPr="00997C6C" w:rsidTr="00A71848">
        <w:trPr>
          <w:trHeight w:val="20"/>
        </w:trPr>
        <w:tc>
          <w:tcPr>
            <w:tcW w:w="842" w:type="pct"/>
            <w:vMerge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53" w:type="pct"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Практическое занятие 1.</w:t>
            </w:r>
            <w:r w:rsidRPr="00997C6C">
              <w:rPr>
                <w:rFonts w:ascii="Times New Roman" w:eastAsia="Calibri" w:hAnsi="Times New Roman" w:cs="Times New Roman"/>
                <w:sz w:val="24"/>
                <w:szCs w:val="24"/>
              </w:rPr>
              <w:t>Кредиты. Условия и способы получения кредитов</w:t>
            </w:r>
          </w:p>
        </w:tc>
        <w:tc>
          <w:tcPr>
            <w:tcW w:w="605" w:type="pct"/>
            <w:vAlign w:val="center"/>
          </w:tcPr>
          <w:p w:rsidR="00997C6C" w:rsidRPr="00997C6C" w:rsidRDefault="00997C6C" w:rsidP="00997C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00" w:type="pct"/>
            <w:vMerge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7C6C" w:rsidRPr="00997C6C" w:rsidTr="00A71848">
        <w:trPr>
          <w:trHeight w:val="20"/>
        </w:trPr>
        <w:tc>
          <w:tcPr>
            <w:tcW w:w="842" w:type="pct"/>
            <w:vMerge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53" w:type="pct"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Практическое занятие 2.</w:t>
            </w:r>
            <w:r w:rsidRPr="00997C6C">
              <w:rPr>
                <w:rFonts w:ascii="Times New Roman" w:eastAsia="Calibri" w:hAnsi="Times New Roman" w:cs="Times New Roman"/>
                <w:sz w:val="24"/>
                <w:szCs w:val="24"/>
              </w:rPr>
              <w:t>Прочие услуги банков.</w:t>
            </w:r>
          </w:p>
        </w:tc>
        <w:tc>
          <w:tcPr>
            <w:tcW w:w="605" w:type="pct"/>
            <w:vAlign w:val="center"/>
          </w:tcPr>
          <w:p w:rsidR="00997C6C" w:rsidRPr="00997C6C" w:rsidRDefault="00997C6C" w:rsidP="00997C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00" w:type="pct"/>
            <w:vMerge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7C6C" w:rsidRPr="00997C6C" w:rsidTr="00A71848">
        <w:trPr>
          <w:trHeight w:val="20"/>
        </w:trPr>
        <w:tc>
          <w:tcPr>
            <w:tcW w:w="842" w:type="pct"/>
            <w:vMerge w:val="restart"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1.3. </w:t>
            </w:r>
            <w:r w:rsidRPr="00997C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Фондовый и валютные рынки</w:t>
            </w:r>
          </w:p>
        </w:tc>
        <w:tc>
          <w:tcPr>
            <w:tcW w:w="2953" w:type="pct"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Align w:val="center"/>
          </w:tcPr>
          <w:p w:rsidR="00997C6C" w:rsidRPr="00997C6C" w:rsidRDefault="00997C6C" w:rsidP="00997C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00" w:type="pct"/>
            <w:vMerge w:val="restart"/>
          </w:tcPr>
          <w:p w:rsidR="00997C6C" w:rsidRPr="00997C6C" w:rsidRDefault="00997C6C" w:rsidP="00997C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sz w:val="24"/>
                <w:szCs w:val="24"/>
              </w:rPr>
              <w:t>ОК 01, ОК.02, ОК.03, ОК.04, ОК.05</w:t>
            </w:r>
          </w:p>
        </w:tc>
      </w:tr>
      <w:tr w:rsidR="00997C6C" w:rsidRPr="00997C6C" w:rsidTr="00A71848">
        <w:trPr>
          <w:trHeight w:val="20"/>
        </w:trPr>
        <w:tc>
          <w:tcPr>
            <w:tcW w:w="842" w:type="pct"/>
            <w:vMerge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53" w:type="pct"/>
          </w:tcPr>
          <w:p w:rsidR="00997C6C" w:rsidRPr="00997C6C" w:rsidRDefault="00997C6C" w:rsidP="00997C6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1. </w:t>
            </w:r>
            <w:r w:rsidRPr="00997C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Риск и доходность. Облигации. Акции. </w:t>
            </w:r>
          </w:p>
          <w:p w:rsidR="00997C6C" w:rsidRPr="00997C6C" w:rsidRDefault="00997C6C" w:rsidP="00997C6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sz w:val="24"/>
                <w:szCs w:val="24"/>
              </w:rPr>
              <w:t>2.Фондовая биржа. Рынок Форекс</w:t>
            </w:r>
          </w:p>
        </w:tc>
        <w:tc>
          <w:tcPr>
            <w:tcW w:w="605" w:type="pct"/>
            <w:vAlign w:val="center"/>
          </w:tcPr>
          <w:p w:rsidR="00997C6C" w:rsidRPr="00997C6C" w:rsidRDefault="00997C6C" w:rsidP="00997C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00" w:type="pct"/>
            <w:vMerge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7C6C" w:rsidRPr="00997C6C" w:rsidTr="00A71848">
        <w:trPr>
          <w:trHeight w:val="283"/>
        </w:trPr>
        <w:tc>
          <w:tcPr>
            <w:tcW w:w="3795" w:type="pct"/>
            <w:gridSpan w:val="2"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2. Налоги и налогообложение. Система страхования</w:t>
            </w:r>
          </w:p>
        </w:tc>
        <w:tc>
          <w:tcPr>
            <w:tcW w:w="605" w:type="pct"/>
            <w:vAlign w:val="center"/>
          </w:tcPr>
          <w:p w:rsidR="00997C6C" w:rsidRPr="00997C6C" w:rsidRDefault="00997C6C" w:rsidP="00997C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14/8</w:t>
            </w:r>
          </w:p>
        </w:tc>
        <w:tc>
          <w:tcPr>
            <w:tcW w:w="600" w:type="pct"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7C6C" w:rsidRPr="00997C6C" w:rsidTr="00A71848">
        <w:trPr>
          <w:trHeight w:val="283"/>
        </w:trPr>
        <w:tc>
          <w:tcPr>
            <w:tcW w:w="842" w:type="pct"/>
            <w:vMerge w:val="restart"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2.1. Страхование</w:t>
            </w:r>
          </w:p>
        </w:tc>
        <w:tc>
          <w:tcPr>
            <w:tcW w:w="2953" w:type="pct"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605" w:type="pct"/>
            <w:vAlign w:val="center"/>
          </w:tcPr>
          <w:p w:rsidR="00997C6C" w:rsidRPr="00997C6C" w:rsidRDefault="00997C6C" w:rsidP="00997C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6/4</w:t>
            </w:r>
          </w:p>
        </w:tc>
        <w:tc>
          <w:tcPr>
            <w:tcW w:w="600" w:type="pct"/>
            <w:vMerge w:val="restart"/>
          </w:tcPr>
          <w:p w:rsidR="00997C6C" w:rsidRPr="00997C6C" w:rsidRDefault="00997C6C" w:rsidP="00997C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sz w:val="24"/>
                <w:szCs w:val="24"/>
              </w:rPr>
              <w:t>ОК 01, ОК.02, ОК.03, ОК.04, ОК.05</w:t>
            </w:r>
          </w:p>
          <w:p w:rsidR="00997C6C" w:rsidRPr="00997C6C" w:rsidRDefault="00997C6C" w:rsidP="00997C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7C6C" w:rsidRPr="00997C6C" w:rsidTr="00A71848">
        <w:trPr>
          <w:trHeight w:val="20"/>
        </w:trPr>
        <w:tc>
          <w:tcPr>
            <w:tcW w:w="842" w:type="pct"/>
            <w:vMerge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53" w:type="pct"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1.  </w:t>
            </w:r>
            <w:r w:rsidRPr="00997C6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Понятие и виды страхования. Договор страхования. Страховой случай, страховой полис, страховая выплата, страховая премия, страховой риск</w:t>
            </w:r>
          </w:p>
        </w:tc>
        <w:tc>
          <w:tcPr>
            <w:tcW w:w="605" w:type="pct"/>
            <w:vAlign w:val="center"/>
          </w:tcPr>
          <w:p w:rsidR="00997C6C" w:rsidRPr="00997C6C" w:rsidRDefault="00997C6C" w:rsidP="00997C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00" w:type="pct"/>
            <w:vMerge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7C6C" w:rsidRPr="00997C6C" w:rsidTr="00A71848">
        <w:trPr>
          <w:trHeight w:val="20"/>
        </w:trPr>
        <w:tc>
          <w:tcPr>
            <w:tcW w:w="842" w:type="pct"/>
            <w:vMerge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53" w:type="pct"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605" w:type="pct"/>
            <w:vAlign w:val="center"/>
          </w:tcPr>
          <w:p w:rsidR="00997C6C" w:rsidRPr="00997C6C" w:rsidRDefault="00997C6C" w:rsidP="00997C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4/4</w:t>
            </w:r>
          </w:p>
        </w:tc>
        <w:tc>
          <w:tcPr>
            <w:tcW w:w="600" w:type="pct"/>
            <w:vMerge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7C6C" w:rsidRPr="00997C6C" w:rsidTr="00A71848">
        <w:trPr>
          <w:trHeight w:val="340"/>
        </w:trPr>
        <w:tc>
          <w:tcPr>
            <w:tcW w:w="842" w:type="pct"/>
            <w:vMerge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53" w:type="pct"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Практическое занятие 3.</w:t>
            </w:r>
            <w:r w:rsidRPr="00997C6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Страхование имущества</w:t>
            </w:r>
          </w:p>
        </w:tc>
        <w:tc>
          <w:tcPr>
            <w:tcW w:w="605" w:type="pct"/>
            <w:vAlign w:val="center"/>
          </w:tcPr>
          <w:p w:rsidR="00997C6C" w:rsidRPr="00997C6C" w:rsidRDefault="00997C6C" w:rsidP="00997C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00" w:type="pct"/>
            <w:vMerge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7C6C" w:rsidRPr="00997C6C" w:rsidTr="00A71848">
        <w:trPr>
          <w:trHeight w:val="340"/>
        </w:trPr>
        <w:tc>
          <w:tcPr>
            <w:tcW w:w="842" w:type="pct"/>
            <w:vMerge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53" w:type="pct"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Практическое занятие 4</w:t>
            </w:r>
            <w:r w:rsidRPr="00997C6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. Страхование здоровья и жизни </w:t>
            </w:r>
          </w:p>
        </w:tc>
        <w:tc>
          <w:tcPr>
            <w:tcW w:w="605" w:type="pct"/>
            <w:vAlign w:val="center"/>
          </w:tcPr>
          <w:p w:rsidR="00997C6C" w:rsidRPr="00997C6C" w:rsidRDefault="00997C6C" w:rsidP="00997C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00" w:type="pct"/>
            <w:vMerge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7C6C" w:rsidRPr="00997C6C" w:rsidTr="00A71848">
        <w:trPr>
          <w:trHeight w:val="20"/>
        </w:trPr>
        <w:tc>
          <w:tcPr>
            <w:tcW w:w="842" w:type="pct"/>
            <w:vMerge w:val="restart"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Тема 2.2. Налоги и налогообложение</w:t>
            </w:r>
          </w:p>
        </w:tc>
        <w:tc>
          <w:tcPr>
            <w:tcW w:w="2953" w:type="pct"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605" w:type="pct"/>
            <w:vAlign w:val="center"/>
          </w:tcPr>
          <w:p w:rsidR="00997C6C" w:rsidRPr="00997C6C" w:rsidRDefault="00997C6C" w:rsidP="00997C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4/2</w:t>
            </w:r>
          </w:p>
        </w:tc>
        <w:tc>
          <w:tcPr>
            <w:tcW w:w="600" w:type="pct"/>
            <w:vMerge w:val="restart"/>
          </w:tcPr>
          <w:p w:rsidR="00997C6C" w:rsidRPr="00997C6C" w:rsidRDefault="00997C6C" w:rsidP="00997C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sz w:val="24"/>
                <w:szCs w:val="24"/>
              </w:rPr>
              <w:t>ОК 01, ОК.02, ОК.03, ОК.04, ОК.05</w:t>
            </w:r>
          </w:p>
          <w:p w:rsidR="00997C6C" w:rsidRPr="00997C6C" w:rsidRDefault="00997C6C" w:rsidP="00997C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7C6C" w:rsidRPr="00997C6C" w:rsidTr="00A71848">
        <w:trPr>
          <w:trHeight w:val="20"/>
        </w:trPr>
        <w:tc>
          <w:tcPr>
            <w:tcW w:w="842" w:type="pct"/>
            <w:vMerge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3" w:type="pct"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  История возникновения налогов. Налоговый кодекс РФ. Налоговая нагрузка. Виды налогов. Идентификационный номер налогоплательщика</w:t>
            </w:r>
          </w:p>
        </w:tc>
        <w:tc>
          <w:tcPr>
            <w:tcW w:w="605" w:type="pct"/>
            <w:vAlign w:val="center"/>
          </w:tcPr>
          <w:p w:rsidR="00997C6C" w:rsidRPr="00997C6C" w:rsidRDefault="00997C6C" w:rsidP="00997C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00" w:type="pct"/>
            <w:vMerge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7C6C" w:rsidRPr="00997C6C" w:rsidTr="00A71848">
        <w:trPr>
          <w:trHeight w:val="20"/>
        </w:trPr>
        <w:tc>
          <w:tcPr>
            <w:tcW w:w="842" w:type="pct"/>
            <w:vMerge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3" w:type="pct"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605" w:type="pct"/>
            <w:vAlign w:val="center"/>
          </w:tcPr>
          <w:p w:rsidR="00997C6C" w:rsidRPr="00997C6C" w:rsidRDefault="00997C6C" w:rsidP="00997C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2/2</w:t>
            </w:r>
          </w:p>
        </w:tc>
        <w:tc>
          <w:tcPr>
            <w:tcW w:w="600" w:type="pct"/>
            <w:vMerge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7C6C" w:rsidRPr="00997C6C" w:rsidTr="00A71848">
        <w:trPr>
          <w:trHeight w:val="20"/>
        </w:trPr>
        <w:tc>
          <w:tcPr>
            <w:tcW w:w="842" w:type="pct"/>
            <w:vMerge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3" w:type="pct"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Практическое занятие 5.</w:t>
            </w:r>
            <w:r w:rsidRPr="00997C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Подача налоговой декларации</w:t>
            </w:r>
          </w:p>
        </w:tc>
        <w:tc>
          <w:tcPr>
            <w:tcW w:w="605" w:type="pct"/>
            <w:vAlign w:val="center"/>
          </w:tcPr>
          <w:p w:rsidR="00997C6C" w:rsidRPr="00997C6C" w:rsidRDefault="00997C6C" w:rsidP="00997C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00" w:type="pct"/>
            <w:vMerge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7C6C" w:rsidRPr="00997C6C" w:rsidTr="00A71848">
        <w:trPr>
          <w:trHeight w:val="20"/>
        </w:trPr>
        <w:tc>
          <w:tcPr>
            <w:tcW w:w="842" w:type="pct"/>
            <w:vMerge w:val="restart"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2.3. Пенсионное обеспечение</w:t>
            </w:r>
          </w:p>
        </w:tc>
        <w:tc>
          <w:tcPr>
            <w:tcW w:w="2953" w:type="pct"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605" w:type="pct"/>
            <w:vAlign w:val="center"/>
          </w:tcPr>
          <w:p w:rsidR="00997C6C" w:rsidRPr="00997C6C" w:rsidRDefault="00997C6C" w:rsidP="00997C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4/2</w:t>
            </w:r>
          </w:p>
        </w:tc>
        <w:tc>
          <w:tcPr>
            <w:tcW w:w="600" w:type="pct"/>
            <w:vMerge w:val="restart"/>
          </w:tcPr>
          <w:p w:rsidR="00997C6C" w:rsidRPr="00997C6C" w:rsidRDefault="00997C6C" w:rsidP="00997C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sz w:val="24"/>
                <w:szCs w:val="24"/>
              </w:rPr>
              <w:t>ОК 01, ОК.02, ОК.03, ОК.04, ОК.05</w:t>
            </w:r>
          </w:p>
          <w:p w:rsidR="00997C6C" w:rsidRPr="00997C6C" w:rsidRDefault="00997C6C" w:rsidP="00997C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7C6C" w:rsidRPr="00997C6C" w:rsidTr="00A71848">
        <w:trPr>
          <w:trHeight w:val="20"/>
        </w:trPr>
        <w:tc>
          <w:tcPr>
            <w:tcW w:w="842" w:type="pct"/>
            <w:vMerge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53" w:type="pct"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1.  Понятие и виды пенсий. Пенсионная система в Российской Федерации. </w:t>
            </w:r>
          </w:p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97C6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2. Обязательное пенсионное страхование. Добровольное пенсионное обеспечение. </w:t>
            </w:r>
          </w:p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3. Место пенсионных накоплений в личном бюджете и личном финансовом плане</w:t>
            </w:r>
          </w:p>
        </w:tc>
        <w:tc>
          <w:tcPr>
            <w:tcW w:w="605" w:type="pct"/>
            <w:vAlign w:val="center"/>
          </w:tcPr>
          <w:p w:rsidR="00997C6C" w:rsidRPr="00997C6C" w:rsidRDefault="00997C6C" w:rsidP="00997C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00" w:type="pct"/>
            <w:vMerge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7C6C" w:rsidRPr="00997C6C" w:rsidTr="00A71848">
        <w:trPr>
          <w:trHeight w:val="340"/>
        </w:trPr>
        <w:tc>
          <w:tcPr>
            <w:tcW w:w="842" w:type="pct"/>
            <w:vMerge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53" w:type="pct"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605" w:type="pct"/>
            <w:vAlign w:val="center"/>
          </w:tcPr>
          <w:p w:rsidR="00997C6C" w:rsidRPr="00997C6C" w:rsidRDefault="00997C6C" w:rsidP="00997C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2/2</w:t>
            </w:r>
          </w:p>
        </w:tc>
        <w:tc>
          <w:tcPr>
            <w:tcW w:w="600" w:type="pct"/>
            <w:vMerge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7C6C" w:rsidRPr="00997C6C" w:rsidTr="00A71848">
        <w:trPr>
          <w:trHeight w:val="340"/>
        </w:trPr>
        <w:tc>
          <w:tcPr>
            <w:tcW w:w="842" w:type="pct"/>
            <w:vMerge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53" w:type="pct"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Практическое занятие 6. </w:t>
            </w:r>
            <w:r w:rsidRPr="00997C6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Формирование индивидуального пенсионного капитала</w:t>
            </w:r>
          </w:p>
        </w:tc>
        <w:tc>
          <w:tcPr>
            <w:tcW w:w="605" w:type="pct"/>
            <w:vAlign w:val="center"/>
          </w:tcPr>
          <w:p w:rsidR="00997C6C" w:rsidRPr="00997C6C" w:rsidRDefault="00997C6C" w:rsidP="00997C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00" w:type="pct"/>
            <w:vMerge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7C6C" w:rsidRPr="00997C6C" w:rsidTr="00A71848">
        <w:trPr>
          <w:trHeight w:val="292"/>
        </w:trPr>
        <w:tc>
          <w:tcPr>
            <w:tcW w:w="3795" w:type="pct"/>
            <w:gridSpan w:val="2"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3. Финансовые механизмы работы фирмы</w:t>
            </w:r>
          </w:p>
        </w:tc>
        <w:tc>
          <w:tcPr>
            <w:tcW w:w="605" w:type="pct"/>
            <w:vAlign w:val="center"/>
          </w:tcPr>
          <w:p w:rsidR="00997C6C" w:rsidRPr="00997C6C" w:rsidRDefault="00997C6C" w:rsidP="00997C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10/4</w:t>
            </w:r>
          </w:p>
        </w:tc>
        <w:tc>
          <w:tcPr>
            <w:tcW w:w="600" w:type="pct"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7C6C" w:rsidRPr="00997C6C" w:rsidTr="00A71848">
        <w:trPr>
          <w:trHeight w:val="20"/>
        </w:trPr>
        <w:tc>
          <w:tcPr>
            <w:tcW w:w="842" w:type="pct"/>
            <w:vMerge w:val="restart"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3.1. Взаимоотношения работодателя и сотрудников</w:t>
            </w:r>
          </w:p>
        </w:tc>
        <w:tc>
          <w:tcPr>
            <w:tcW w:w="2953" w:type="pct"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605" w:type="pct"/>
            <w:vAlign w:val="center"/>
          </w:tcPr>
          <w:p w:rsidR="00997C6C" w:rsidRPr="00997C6C" w:rsidRDefault="00997C6C" w:rsidP="00997C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00" w:type="pct"/>
            <w:vMerge w:val="restart"/>
          </w:tcPr>
          <w:p w:rsidR="00997C6C" w:rsidRPr="00997C6C" w:rsidRDefault="00997C6C" w:rsidP="00997C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sz w:val="24"/>
                <w:szCs w:val="24"/>
              </w:rPr>
              <w:t>ОК 01, ОК.02, ОК.03, ОК.04, ОК.05</w:t>
            </w:r>
          </w:p>
          <w:p w:rsidR="00997C6C" w:rsidRPr="00997C6C" w:rsidRDefault="00997C6C" w:rsidP="00997C6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7C6C" w:rsidRPr="00997C6C" w:rsidTr="00A71848">
        <w:trPr>
          <w:trHeight w:val="20"/>
        </w:trPr>
        <w:tc>
          <w:tcPr>
            <w:tcW w:w="842" w:type="pct"/>
            <w:vMerge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3" w:type="pct"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1.Трудовой кодекс РФ. Трудовой договор. Испытательный срок. </w:t>
            </w:r>
          </w:p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 Фиксированная заработная плата и заработная плата с переменной частью. Соблюдение конфиденциальности.</w:t>
            </w:r>
          </w:p>
        </w:tc>
        <w:tc>
          <w:tcPr>
            <w:tcW w:w="605" w:type="pct"/>
            <w:vAlign w:val="center"/>
          </w:tcPr>
          <w:p w:rsidR="00997C6C" w:rsidRPr="00997C6C" w:rsidRDefault="00997C6C" w:rsidP="00997C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00" w:type="pct"/>
            <w:vMerge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7C6C" w:rsidRPr="00997C6C" w:rsidTr="00A71848">
        <w:trPr>
          <w:trHeight w:val="20"/>
        </w:trPr>
        <w:tc>
          <w:tcPr>
            <w:tcW w:w="842" w:type="pct"/>
            <w:vMerge w:val="restart"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3.2. Эффективность компании</w:t>
            </w:r>
          </w:p>
        </w:tc>
        <w:tc>
          <w:tcPr>
            <w:tcW w:w="2953" w:type="pct"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605" w:type="pct"/>
            <w:vAlign w:val="center"/>
          </w:tcPr>
          <w:p w:rsidR="00997C6C" w:rsidRPr="00997C6C" w:rsidRDefault="00997C6C" w:rsidP="00997C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00" w:type="pct"/>
            <w:vMerge w:val="restart"/>
          </w:tcPr>
          <w:p w:rsidR="00997C6C" w:rsidRPr="00997C6C" w:rsidRDefault="00997C6C" w:rsidP="00997C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sz w:val="24"/>
                <w:szCs w:val="24"/>
              </w:rPr>
              <w:t>ОК 01, ОК.02, ОК.03, ОК.04, ОК.05</w:t>
            </w:r>
          </w:p>
        </w:tc>
      </w:tr>
      <w:tr w:rsidR="00997C6C" w:rsidRPr="00997C6C" w:rsidTr="00A71848">
        <w:trPr>
          <w:trHeight w:val="20"/>
        </w:trPr>
        <w:tc>
          <w:tcPr>
            <w:tcW w:w="842" w:type="pct"/>
            <w:vMerge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53" w:type="pct"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1. Критерии надежности компании. Финансовый менеджмент. </w:t>
            </w:r>
          </w:p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2. Банкротство фирмы. </w:t>
            </w:r>
          </w:p>
        </w:tc>
        <w:tc>
          <w:tcPr>
            <w:tcW w:w="605" w:type="pct"/>
            <w:vAlign w:val="center"/>
          </w:tcPr>
          <w:p w:rsidR="00997C6C" w:rsidRPr="00997C6C" w:rsidRDefault="00997C6C" w:rsidP="00997C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997C6C" w:rsidRPr="00997C6C" w:rsidRDefault="00997C6C" w:rsidP="00997C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00" w:type="pct"/>
            <w:vMerge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7C6C" w:rsidRPr="00997C6C" w:rsidTr="00A71848">
        <w:trPr>
          <w:trHeight w:val="20"/>
        </w:trPr>
        <w:tc>
          <w:tcPr>
            <w:tcW w:w="842" w:type="pct"/>
            <w:vMerge w:val="restart"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3.3. Риски в мире денег</w:t>
            </w:r>
          </w:p>
        </w:tc>
        <w:tc>
          <w:tcPr>
            <w:tcW w:w="2953" w:type="pct"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605" w:type="pct"/>
            <w:vAlign w:val="center"/>
          </w:tcPr>
          <w:p w:rsidR="00997C6C" w:rsidRPr="00997C6C" w:rsidRDefault="00997C6C" w:rsidP="00997C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6/4</w:t>
            </w:r>
          </w:p>
        </w:tc>
        <w:tc>
          <w:tcPr>
            <w:tcW w:w="600" w:type="pct"/>
            <w:vMerge w:val="restart"/>
          </w:tcPr>
          <w:p w:rsidR="00997C6C" w:rsidRPr="00997C6C" w:rsidRDefault="00997C6C" w:rsidP="00997C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sz w:val="24"/>
                <w:szCs w:val="24"/>
              </w:rPr>
              <w:t>ОК 01, ОК.02, ОК.03, ОК.04, ОК.05</w:t>
            </w:r>
          </w:p>
          <w:p w:rsidR="00997C6C" w:rsidRPr="00997C6C" w:rsidRDefault="00997C6C" w:rsidP="00997C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7C6C" w:rsidRPr="00997C6C" w:rsidTr="00A71848">
        <w:trPr>
          <w:trHeight w:val="20"/>
        </w:trPr>
        <w:tc>
          <w:tcPr>
            <w:tcW w:w="842" w:type="pct"/>
            <w:vMerge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53" w:type="pct"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1.  Виды финансовых рисков и их классификация. Предпринимательская деятельность. </w:t>
            </w:r>
          </w:p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 Оценка и контроль рисков своих сбережений. Экономические кризисы. Финансовое мошенничество. Методы и пути минимизации рисков</w:t>
            </w:r>
          </w:p>
        </w:tc>
        <w:tc>
          <w:tcPr>
            <w:tcW w:w="605" w:type="pct"/>
            <w:vAlign w:val="center"/>
          </w:tcPr>
          <w:p w:rsidR="00997C6C" w:rsidRPr="00997C6C" w:rsidRDefault="00997C6C" w:rsidP="00997C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00" w:type="pct"/>
            <w:vMerge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7C6C" w:rsidRPr="00997C6C" w:rsidTr="00A71848">
        <w:trPr>
          <w:trHeight w:val="20"/>
        </w:trPr>
        <w:tc>
          <w:tcPr>
            <w:tcW w:w="842" w:type="pct"/>
            <w:vMerge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53" w:type="pct"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605" w:type="pct"/>
            <w:vAlign w:val="center"/>
          </w:tcPr>
          <w:p w:rsidR="00997C6C" w:rsidRPr="00997C6C" w:rsidRDefault="00997C6C" w:rsidP="00997C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4/4</w:t>
            </w:r>
          </w:p>
        </w:tc>
        <w:tc>
          <w:tcPr>
            <w:tcW w:w="600" w:type="pct"/>
            <w:vMerge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7C6C" w:rsidRPr="00997C6C" w:rsidTr="00A71848">
        <w:trPr>
          <w:trHeight w:val="20"/>
        </w:trPr>
        <w:tc>
          <w:tcPr>
            <w:tcW w:w="842" w:type="pct"/>
            <w:vMerge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53" w:type="pct"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Практическое занятие 7. </w:t>
            </w:r>
            <w:r w:rsidRPr="00997C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Написание бизнес-плана</w:t>
            </w:r>
            <w:r w:rsidRPr="00997C6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Практическое занятие 8. </w:t>
            </w:r>
            <w:r w:rsidRPr="00997C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Защита бизнес-плана</w:t>
            </w:r>
          </w:p>
        </w:tc>
        <w:tc>
          <w:tcPr>
            <w:tcW w:w="605" w:type="pct"/>
            <w:vAlign w:val="center"/>
          </w:tcPr>
          <w:p w:rsidR="00997C6C" w:rsidRPr="00997C6C" w:rsidRDefault="00997C6C" w:rsidP="00997C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</w:t>
            </w:r>
          </w:p>
          <w:p w:rsidR="00997C6C" w:rsidRPr="00997C6C" w:rsidRDefault="00997C6C" w:rsidP="00997C6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00" w:type="pct"/>
            <w:vMerge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7C6C" w:rsidRPr="00997C6C" w:rsidTr="00A71848">
        <w:trPr>
          <w:trHeight w:val="20"/>
        </w:trPr>
        <w:tc>
          <w:tcPr>
            <w:tcW w:w="3795" w:type="pct"/>
            <w:gridSpan w:val="2"/>
          </w:tcPr>
          <w:p w:rsidR="00997C6C" w:rsidRPr="00997C6C" w:rsidRDefault="00997C6C" w:rsidP="00997C6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05" w:type="pct"/>
            <w:vAlign w:val="center"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00" w:type="pct"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7C6C" w:rsidRPr="00997C6C" w:rsidTr="00A71848">
        <w:trPr>
          <w:trHeight w:val="20"/>
        </w:trPr>
        <w:tc>
          <w:tcPr>
            <w:tcW w:w="3795" w:type="pct"/>
            <w:gridSpan w:val="2"/>
          </w:tcPr>
          <w:p w:rsidR="00997C6C" w:rsidRPr="00997C6C" w:rsidRDefault="00997C6C" w:rsidP="00997C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605" w:type="pct"/>
            <w:vAlign w:val="center"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600" w:type="pct"/>
          </w:tcPr>
          <w:p w:rsidR="00997C6C" w:rsidRPr="00997C6C" w:rsidRDefault="00997C6C" w:rsidP="00997C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997C6C" w:rsidRPr="00997C6C" w:rsidRDefault="00997C6C" w:rsidP="00997C6C">
      <w:pPr>
        <w:spacing w:after="0" w:line="240" w:lineRule="auto"/>
        <w:rPr>
          <w:rFonts w:ascii="Times New Roman" w:eastAsia="Calibri" w:hAnsi="Times New Roman" w:cs="Times New Roman"/>
          <w:i/>
        </w:rPr>
        <w:sectPr w:rsidR="00997C6C" w:rsidRPr="00997C6C">
          <w:pgSz w:w="16840" w:h="11907" w:orient="landscape"/>
          <w:pgMar w:top="851" w:right="1134" w:bottom="851" w:left="992" w:header="709" w:footer="709" w:gutter="0"/>
          <w:cols w:space="720"/>
        </w:sectPr>
      </w:pPr>
      <w:r w:rsidRPr="00997C6C">
        <w:rPr>
          <w:rFonts w:ascii="Times New Roman" w:eastAsia="Calibri" w:hAnsi="Times New Roman" w:cs="Times New Roman"/>
          <w:i/>
        </w:rPr>
        <w:br w:type="textWrapping" w:clear="all"/>
      </w:r>
    </w:p>
    <w:p w:rsidR="00997C6C" w:rsidRPr="00997C6C" w:rsidRDefault="00997C6C" w:rsidP="00997C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97C6C" w:rsidRPr="00997C6C" w:rsidRDefault="00997C6C" w:rsidP="00997C6C">
      <w:pPr>
        <w:keepNext/>
        <w:spacing w:after="12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kern w:val="32"/>
          <w:sz w:val="24"/>
          <w:szCs w:val="24"/>
          <w:lang w:eastAsia="ru-RU"/>
        </w:rPr>
      </w:pPr>
      <w:r w:rsidRPr="00997C6C">
        <w:rPr>
          <w:rFonts w:ascii="Times New Roman" w:eastAsia="Calibri" w:hAnsi="Times New Roman" w:cs="Times New Roman"/>
          <w:b/>
          <w:bCs/>
          <w:caps/>
          <w:kern w:val="32"/>
          <w:sz w:val="24"/>
          <w:szCs w:val="24"/>
          <w:lang w:eastAsia="ru-RU"/>
        </w:rPr>
        <w:t>3. Условия реализации ДИСЦИПЛИНЫ</w:t>
      </w:r>
    </w:p>
    <w:p w:rsidR="00997C6C" w:rsidRPr="00997C6C" w:rsidRDefault="00997C6C" w:rsidP="00997C6C">
      <w:pPr>
        <w:spacing w:after="120" w:line="276" w:lineRule="auto"/>
        <w:ind w:firstLine="709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97C6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3.1. Материально-техническое обеспечение</w:t>
      </w:r>
    </w:p>
    <w:p w:rsidR="00997C6C" w:rsidRPr="00997C6C" w:rsidRDefault="00997C6C" w:rsidP="00997C6C">
      <w:pPr>
        <w:keepNext/>
        <w:spacing w:after="0" w:line="276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97C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 «Социально-гуманитарных дисциплин»</w:t>
      </w:r>
      <w:r w:rsidRPr="00997C6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, </w:t>
      </w:r>
      <w:r w:rsidRPr="00997C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оснащенный </w:t>
      </w:r>
      <w:r w:rsidRPr="00997C6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соответствии с приложением 3 ОПОП-П</w:t>
      </w:r>
      <w:r w:rsidRPr="00997C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997C6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97C6C" w:rsidRPr="00997C6C" w:rsidRDefault="00997C6C" w:rsidP="00997C6C">
      <w:pPr>
        <w:tabs>
          <w:tab w:val="left" w:pos="0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7C6C">
        <w:rPr>
          <w:rFonts w:ascii="Times New Roman" w:eastAsia="Calibri" w:hAnsi="Times New Roman" w:cs="Times New Roman"/>
          <w:sz w:val="24"/>
          <w:szCs w:val="24"/>
          <w:lang w:eastAsia="ru-RU"/>
        </w:rPr>
        <w:t>- посадочные места по количеству обучающихся;</w:t>
      </w:r>
    </w:p>
    <w:p w:rsidR="00997C6C" w:rsidRPr="00997C6C" w:rsidRDefault="00997C6C" w:rsidP="00997C6C">
      <w:pPr>
        <w:tabs>
          <w:tab w:val="left" w:pos="0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7C6C">
        <w:rPr>
          <w:rFonts w:ascii="Times New Roman" w:eastAsia="Calibri" w:hAnsi="Times New Roman" w:cs="Times New Roman"/>
          <w:sz w:val="24"/>
          <w:szCs w:val="24"/>
          <w:lang w:eastAsia="ru-RU"/>
        </w:rPr>
        <w:t>- рабочее место преподавателя.</w:t>
      </w:r>
    </w:p>
    <w:p w:rsidR="00997C6C" w:rsidRPr="00997C6C" w:rsidRDefault="00997C6C" w:rsidP="00997C6C">
      <w:pPr>
        <w:tabs>
          <w:tab w:val="left" w:pos="0"/>
        </w:tabs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7C6C" w:rsidRPr="00997C6C" w:rsidRDefault="00997C6C" w:rsidP="00997C6C">
      <w:pPr>
        <w:tabs>
          <w:tab w:val="left" w:pos="0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7C6C">
        <w:rPr>
          <w:rFonts w:ascii="Times New Roman" w:eastAsia="Calibri" w:hAnsi="Times New Roman" w:cs="Times New Roman"/>
          <w:sz w:val="24"/>
          <w:szCs w:val="24"/>
          <w:lang w:eastAsia="ru-RU"/>
        </w:rPr>
        <w:t>Технические средства обучения:</w:t>
      </w:r>
    </w:p>
    <w:p w:rsidR="00997C6C" w:rsidRPr="00997C6C" w:rsidRDefault="00997C6C" w:rsidP="00997C6C">
      <w:pPr>
        <w:tabs>
          <w:tab w:val="left" w:pos="0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997C6C">
        <w:rPr>
          <w:rFonts w:ascii="Times New Roman" w:eastAsia="Calibri" w:hAnsi="Times New Roman" w:cs="Times New Roman"/>
          <w:sz w:val="24"/>
          <w:szCs w:val="24"/>
          <w:lang w:eastAsia="ru-RU"/>
        </w:rPr>
        <w:t>- компьютер;</w:t>
      </w:r>
    </w:p>
    <w:p w:rsidR="00997C6C" w:rsidRPr="00997C6C" w:rsidRDefault="00997C6C" w:rsidP="00997C6C">
      <w:pPr>
        <w:tabs>
          <w:tab w:val="left" w:pos="0"/>
        </w:tabs>
        <w:spacing w:after="0" w:line="276" w:lineRule="auto"/>
        <w:ind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C6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презентации к урокам.</w:t>
      </w:r>
    </w:p>
    <w:p w:rsidR="00997C6C" w:rsidRPr="00997C6C" w:rsidRDefault="00997C6C" w:rsidP="00997C6C">
      <w:pPr>
        <w:tabs>
          <w:tab w:val="left" w:pos="0"/>
        </w:tabs>
        <w:spacing w:after="0" w:line="276" w:lineRule="auto"/>
        <w:ind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C6C" w:rsidRPr="00997C6C" w:rsidRDefault="00997C6C" w:rsidP="00997C6C">
      <w:pPr>
        <w:tabs>
          <w:tab w:val="left" w:pos="0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7C6C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Контрольно-измерительные материалы:</w:t>
      </w:r>
    </w:p>
    <w:p w:rsidR="00997C6C" w:rsidRPr="00997C6C" w:rsidRDefault="00997C6C" w:rsidP="00997C6C">
      <w:pPr>
        <w:tabs>
          <w:tab w:val="left" w:pos="0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7C6C">
        <w:rPr>
          <w:rFonts w:ascii="Times New Roman" w:eastAsia="Calibri" w:hAnsi="Times New Roman" w:cs="Times New Roman"/>
          <w:sz w:val="24"/>
          <w:szCs w:val="24"/>
          <w:lang w:eastAsia="ru-RU"/>
        </w:rPr>
        <w:t>- Тестовые задания по темам курса;</w:t>
      </w:r>
    </w:p>
    <w:p w:rsidR="00997C6C" w:rsidRPr="00997C6C" w:rsidRDefault="00997C6C" w:rsidP="00997C6C">
      <w:pPr>
        <w:tabs>
          <w:tab w:val="left" w:pos="0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7C6C">
        <w:rPr>
          <w:rFonts w:ascii="Times New Roman" w:eastAsia="Calibri" w:hAnsi="Times New Roman" w:cs="Times New Roman"/>
          <w:sz w:val="24"/>
          <w:szCs w:val="24"/>
          <w:lang w:eastAsia="ru-RU"/>
        </w:rPr>
        <w:t>- Письменные проверочные работы по темам дисциплины;</w:t>
      </w:r>
    </w:p>
    <w:p w:rsidR="00997C6C" w:rsidRPr="00997C6C" w:rsidRDefault="00997C6C" w:rsidP="00997C6C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997C6C">
        <w:rPr>
          <w:rFonts w:ascii="Times New Roman" w:eastAsia="Calibri" w:hAnsi="Times New Roman" w:cs="Times New Roman"/>
          <w:sz w:val="24"/>
          <w:szCs w:val="24"/>
        </w:rPr>
        <w:t>- комплект контрольно-оценочных средств для проведения аттестации</w:t>
      </w:r>
    </w:p>
    <w:p w:rsidR="00997C6C" w:rsidRPr="00997C6C" w:rsidRDefault="00997C6C" w:rsidP="00997C6C">
      <w:pPr>
        <w:spacing w:after="120" w:line="276" w:lineRule="auto"/>
        <w:ind w:firstLine="709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997C6C" w:rsidRPr="00997C6C" w:rsidRDefault="00997C6C" w:rsidP="00997C6C">
      <w:pPr>
        <w:spacing w:after="120" w:line="276" w:lineRule="auto"/>
        <w:ind w:firstLine="709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97C6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 Учебно-методическое обеспечение</w:t>
      </w:r>
    </w:p>
    <w:p w:rsidR="00997C6C" w:rsidRPr="00997C6C" w:rsidRDefault="00997C6C" w:rsidP="00997C6C">
      <w:pPr>
        <w:spacing w:after="0" w:line="276" w:lineRule="auto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97C6C">
        <w:rPr>
          <w:rFonts w:ascii="Times New Roman" w:eastAsia="Calibri" w:hAnsi="Times New Roman" w:cs="Times New Roman"/>
          <w:b/>
          <w:sz w:val="24"/>
          <w:szCs w:val="24"/>
        </w:rPr>
        <w:t>3.2.1. Основные печатные и/или электронные издания</w:t>
      </w:r>
    </w:p>
    <w:p w:rsidR="00997C6C" w:rsidRPr="00997C6C" w:rsidRDefault="00997C6C" w:rsidP="00997C6C">
      <w:pPr>
        <w:widowControl w:val="0"/>
        <w:numPr>
          <w:ilvl w:val="0"/>
          <w:numId w:val="2"/>
        </w:numPr>
        <w:tabs>
          <w:tab w:val="left" w:pos="1048"/>
        </w:tabs>
        <w:autoSpaceDE w:val="0"/>
        <w:autoSpaceDN w:val="0"/>
        <w:spacing w:after="0" w:line="276" w:lineRule="auto"/>
        <w:ind w:left="0" w:firstLine="737"/>
        <w:jc w:val="both"/>
        <w:rPr>
          <w:rFonts w:ascii="Times New Roman" w:eastAsia="Calibri" w:hAnsi="Times New Roman" w:cs="Times New Roman"/>
          <w:sz w:val="24"/>
        </w:rPr>
      </w:pPr>
      <w:bookmarkStart w:id="7" w:name="_GoBack"/>
      <w:r w:rsidRPr="00997C6C">
        <w:rPr>
          <w:rFonts w:ascii="Times New Roman" w:eastAsia="Calibri" w:hAnsi="Times New Roman" w:cs="Times New Roman"/>
          <w:sz w:val="24"/>
        </w:rPr>
        <w:t>Жданова А.О., Савицкая Е.В. Финансовая грамотность: материалы для обучающихся. Среднее  профессиональное образование – М.:ВАКО,2022г.</w:t>
      </w:r>
    </w:p>
    <w:p w:rsidR="00997C6C" w:rsidRPr="00997C6C" w:rsidRDefault="00997C6C" w:rsidP="00997C6C">
      <w:pPr>
        <w:widowControl w:val="0"/>
        <w:numPr>
          <w:ilvl w:val="0"/>
          <w:numId w:val="2"/>
        </w:numPr>
        <w:tabs>
          <w:tab w:val="left" w:pos="1048"/>
        </w:tabs>
        <w:autoSpaceDE w:val="0"/>
        <w:autoSpaceDN w:val="0"/>
        <w:spacing w:after="0" w:line="276" w:lineRule="auto"/>
        <w:ind w:left="0" w:firstLine="737"/>
        <w:jc w:val="both"/>
        <w:rPr>
          <w:rFonts w:ascii="Times New Roman" w:eastAsia="Calibri" w:hAnsi="Times New Roman" w:cs="Times New Roman"/>
          <w:sz w:val="24"/>
        </w:rPr>
      </w:pPr>
      <w:r w:rsidRPr="00997C6C">
        <w:rPr>
          <w:rFonts w:ascii="Times New Roman" w:eastAsia="Calibri" w:hAnsi="Times New Roman" w:cs="Times New Roman"/>
          <w:sz w:val="24"/>
        </w:rPr>
        <w:t>Каджаева М.Р. Финансовая грамотность: учеб. пособие для студ. учреждений сред. профессиональное.–4-еизд.стер.М.:Издательский  центр «Академия»,2022.г</w:t>
      </w:r>
    </w:p>
    <w:p w:rsidR="00997C6C" w:rsidRPr="00997C6C" w:rsidRDefault="00997C6C" w:rsidP="00997C6C">
      <w:pPr>
        <w:widowControl w:val="0"/>
        <w:numPr>
          <w:ilvl w:val="0"/>
          <w:numId w:val="2"/>
        </w:numPr>
        <w:tabs>
          <w:tab w:val="left" w:pos="1048"/>
        </w:tabs>
        <w:autoSpaceDE w:val="0"/>
        <w:autoSpaceDN w:val="0"/>
        <w:spacing w:after="0" w:line="276" w:lineRule="auto"/>
        <w:ind w:left="0" w:firstLine="737"/>
        <w:jc w:val="both"/>
        <w:rPr>
          <w:rFonts w:ascii="Times New Roman" w:eastAsia="Calibri" w:hAnsi="Times New Roman" w:cs="Times New Roman"/>
          <w:sz w:val="24"/>
        </w:rPr>
      </w:pPr>
      <w:r w:rsidRPr="00997C6C">
        <w:rPr>
          <w:rFonts w:ascii="Times New Roman" w:eastAsia="Calibri" w:hAnsi="Times New Roman" w:cs="Times New Roman"/>
          <w:sz w:val="24"/>
        </w:rPr>
        <w:t>Каджаева М.Р.Финансовая грамотность. Методические рекомендации: учеб.пособие для студ.учреждений сред.профессиональное  образования/М.2023г.</w:t>
      </w:r>
    </w:p>
    <w:p w:rsidR="00997C6C" w:rsidRPr="00997C6C" w:rsidRDefault="00997C6C" w:rsidP="00997C6C">
      <w:pPr>
        <w:widowControl w:val="0"/>
        <w:tabs>
          <w:tab w:val="left" w:pos="1048"/>
        </w:tabs>
        <w:autoSpaceDE w:val="0"/>
        <w:autoSpaceDN w:val="0"/>
        <w:spacing w:after="0" w:line="276" w:lineRule="auto"/>
        <w:ind w:firstLine="737"/>
        <w:jc w:val="both"/>
        <w:rPr>
          <w:rFonts w:ascii="Times New Roman" w:eastAsia="Calibri" w:hAnsi="Times New Roman" w:cs="Times New Roman"/>
          <w:sz w:val="24"/>
        </w:rPr>
      </w:pPr>
      <w:r w:rsidRPr="00997C6C">
        <w:rPr>
          <w:rFonts w:ascii="Times New Roman" w:eastAsia="Calibri" w:hAnsi="Times New Roman" w:cs="Times New Roman"/>
          <w:sz w:val="24"/>
        </w:rPr>
        <w:t xml:space="preserve">4.Каджаева М.Р. Финансовая грамотность. Практикум; учеб. пособие для </w:t>
      </w:r>
      <w:bookmarkEnd w:id="7"/>
      <w:r w:rsidRPr="00997C6C">
        <w:rPr>
          <w:rFonts w:ascii="Times New Roman" w:eastAsia="Calibri" w:hAnsi="Times New Roman" w:cs="Times New Roman"/>
          <w:sz w:val="24"/>
        </w:rPr>
        <w:t>студ.учрежденийсред.профессиональноеобразования/ФОРА -2023г.</w:t>
      </w:r>
    </w:p>
    <w:p w:rsidR="00997C6C" w:rsidRPr="00997C6C" w:rsidRDefault="00997C6C" w:rsidP="00997C6C">
      <w:pPr>
        <w:widowControl w:val="0"/>
        <w:tabs>
          <w:tab w:val="left" w:pos="1048"/>
        </w:tabs>
        <w:autoSpaceDE w:val="0"/>
        <w:autoSpaceDN w:val="0"/>
        <w:spacing w:after="0" w:line="276" w:lineRule="auto"/>
        <w:ind w:firstLine="737"/>
        <w:jc w:val="both"/>
        <w:rPr>
          <w:rFonts w:ascii="Times New Roman" w:eastAsia="Calibri" w:hAnsi="Times New Roman" w:cs="Times New Roman"/>
          <w:sz w:val="24"/>
        </w:rPr>
      </w:pPr>
      <w:r w:rsidRPr="00997C6C">
        <w:rPr>
          <w:rFonts w:ascii="Times New Roman" w:eastAsia="Calibri" w:hAnsi="Times New Roman" w:cs="Times New Roman"/>
          <w:sz w:val="24"/>
        </w:rPr>
        <w:t>5.ФлицлерА.В.Основы финансовой грамотности: учебное пособие для среднего профессионального образования – Москва: ИздательствоЮрайт,2022г.</w:t>
      </w:r>
    </w:p>
    <w:p w:rsidR="00997C6C" w:rsidRPr="00997C6C" w:rsidRDefault="00997C6C" w:rsidP="00997C6C">
      <w:pPr>
        <w:widowControl w:val="0"/>
        <w:tabs>
          <w:tab w:val="left" w:pos="709"/>
          <w:tab w:val="left" w:pos="1134"/>
          <w:tab w:val="left" w:pos="1560"/>
        </w:tabs>
        <w:autoSpaceDE w:val="0"/>
        <w:autoSpaceDN w:val="0"/>
        <w:spacing w:after="0" w:line="276" w:lineRule="auto"/>
        <w:ind w:firstLine="73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7C6C">
        <w:rPr>
          <w:rFonts w:ascii="Times New Roman" w:eastAsia="Calibri" w:hAnsi="Times New Roman" w:cs="Times New Roman"/>
          <w:sz w:val="24"/>
          <w:szCs w:val="24"/>
          <w:lang w:eastAsia="ru-RU"/>
        </w:rPr>
        <w:t>6.Банковские услуги и отношения людей с банками: курс лекций. Электронный ресурсМ:2021г..</w:t>
      </w:r>
    </w:p>
    <w:p w:rsidR="00997C6C" w:rsidRPr="00997C6C" w:rsidRDefault="00997C6C" w:rsidP="00997C6C">
      <w:pPr>
        <w:widowControl w:val="0"/>
        <w:tabs>
          <w:tab w:val="left" w:pos="709"/>
          <w:tab w:val="left" w:pos="1134"/>
          <w:tab w:val="left" w:pos="1560"/>
        </w:tabs>
        <w:autoSpaceDE w:val="0"/>
        <w:autoSpaceDN w:val="0"/>
        <w:spacing w:after="0" w:line="276" w:lineRule="auto"/>
        <w:ind w:firstLine="73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7C6C">
        <w:rPr>
          <w:rFonts w:ascii="Times New Roman" w:eastAsia="Calibri" w:hAnsi="Times New Roman" w:cs="Times New Roman"/>
          <w:sz w:val="24"/>
          <w:szCs w:val="24"/>
          <w:lang w:eastAsia="ru-RU"/>
        </w:rPr>
        <w:t>7.Романова И.Б., Айнуллова Д.Г. Налоги и налогообложение: теория и практика .ТРИН-2020г.</w:t>
      </w:r>
    </w:p>
    <w:p w:rsidR="00997C6C" w:rsidRPr="00997C6C" w:rsidRDefault="00997C6C" w:rsidP="00997C6C">
      <w:pPr>
        <w:widowControl w:val="0"/>
        <w:tabs>
          <w:tab w:val="left" w:pos="709"/>
          <w:tab w:val="left" w:pos="1134"/>
          <w:tab w:val="left" w:pos="1560"/>
        </w:tabs>
        <w:autoSpaceDE w:val="0"/>
        <w:autoSpaceDN w:val="0"/>
        <w:spacing w:after="0" w:line="276" w:lineRule="auto"/>
        <w:ind w:firstLine="73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7C6C">
        <w:rPr>
          <w:rFonts w:ascii="Times New Roman" w:eastAsia="Calibri" w:hAnsi="Times New Roman" w:cs="Times New Roman"/>
          <w:sz w:val="24"/>
          <w:szCs w:val="24"/>
          <w:lang w:eastAsia="ru-RU"/>
        </w:rPr>
        <w:t>8.Рынок ценных бумаг: учебник / под общ. ред. Н.И. Берзона. 4-е изд., перераб. и доп.М.:Юрайт,2016.</w:t>
      </w:r>
    </w:p>
    <w:p w:rsidR="00997C6C" w:rsidRPr="00997C6C" w:rsidRDefault="00997C6C" w:rsidP="00997C6C">
      <w:pPr>
        <w:widowControl w:val="0"/>
        <w:tabs>
          <w:tab w:val="left" w:pos="709"/>
          <w:tab w:val="left" w:pos="1134"/>
          <w:tab w:val="left" w:pos="1560"/>
        </w:tabs>
        <w:autoSpaceDE w:val="0"/>
        <w:autoSpaceDN w:val="0"/>
        <w:spacing w:after="0" w:line="276" w:lineRule="auto"/>
        <w:ind w:firstLine="73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7C6C">
        <w:rPr>
          <w:rFonts w:ascii="Times New Roman" w:eastAsia="Calibri" w:hAnsi="Times New Roman" w:cs="Times New Roman"/>
          <w:sz w:val="24"/>
          <w:szCs w:val="24"/>
          <w:lang w:eastAsia="ru-RU"/>
        </w:rPr>
        <w:t>9Управление персоналом организации: учебник / под ред.А.Я.Кибанова.3-еизд.,перераб.идоп.М.:ИНФРА-М,2020г.</w:t>
      </w:r>
    </w:p>
    <w:p w:rsidR="00997C6C" w:rsidRPr="00997C6C" w:rsidRDefault="00997C6C" w:rsidP="00997C6C">
      <w:pPr>
        <w:widowControl w:val="0"/>
        <w:tabs>
          <w:tab w:val="left" w:pos="709"/>
          <w:tab w:val="left" w:pos="1134"/>
          <w:tab w:val="left" w:pos="1560"/>
        </w:tabs>
        <w:autoSpaceDE w:val="0"/>
        <w:autoSpaceDN w:val="0"/>
        <w:spacing w:after="0" w:line="276" w:lineRule="auto"/>
        <w:ind w:firstLine="73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7C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10.Финансовые пирамиды и финансовое мошенничество: курс лекций [Электронный ресурс]. Режим доступа: </w:t>
      </w:r>
      <w:hyperlink r:id="rId8" w:history="1">
        <w:r w:rsidRPr="00997C6C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eastAsia="ru-RU"/>
          </w:rPr>
          <w:t>https://fmc.hse.ru/vaginvideo</w:t>
        </w:r>
      </w:hyperlink>
    </w:p>
    <w:p w:rsidR="00997C6C" w:rsidRPr="00997C6C" w:rsidRDefault="00997C6C" w:rsidP="00997C6C">
      <w:pPr>
        <w:widowControl w:val="0"/>
        <w:tabs>
          <w:tab w:val="left" w:pos="709"/>
          <w:tab w:val="left" w:pos="1134"/>
          <w:tab w:val="left" w:pos="1560"/>
        </w:tabs>
        <w:autoSpaceDE w:val="0"/>
        <w:autoSpaceDN w:val="0"/>
        <w:spacing w:after="0" w:line="240" w:lineRule="auto"/>
        <w:ind w:firstLine="73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7C6C" w:rsidRPr="00997C6C" w:rsidRDefault="00997C6C" w:rsidP="00997C6C">
      <w:pPr>
        <w:widowControl w:val="0"/>
        <w:tabs>
          <w:tab w:val="left" w:pos="709"/>
          <w:tab w:val="left" w:pos="1134"/>
          <w:tab w:val="left" w:pos="156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7C6C">
        <w:rPr>
          <w:rFonts w:ascii="Times New Roman" w:eastAsia="Calibri" w:hAnsi="Times New Roman" w:cs="Times New Roman"/>
          <w:sz w:val="24"/>
          <w:szCs w:val="24"/>
          <w:lang w:eastAsia="ru-RU"/>
        </w:rPr>
        <w:br w:type="page"/>
      </w:r>
    </w:p>
    <w:p w:rsidR="00997C6C" w:rsidRPr="00997C6C" w:rsidRDefault="00997C6C" w:rsidP="00997C6C">
      <w:pPr>
        <w:keepNext/>
        <w:spacing w:after="120" w:line="240" w:lineRule="auto"/>
        <w:jc w:val="center"/>
        <w:outlineLvl w:val="0"/>
        <w:rPr>
          <w:rFonts w:ascii="Times New Roman ??????????" w:eastAsia="Calibri" w:hAnsi="Times New Roman ??????????" w:cs="Times New Roman"/>
          <w:b/>
          <w:bCs/>
          <w:caps/>
          <w:kern w:val="32"/>
          <w:sz w:val="24"/>
          <w:szCs w:val="24"/>
          <w:lang w:eastAsia="ru-RU"/>
        </w:rPr>
      </w:pPr>
      <w:r w:rsidRPr="00997C6C">
        <w:rPr>
          <w:rFonts w:ascii="Times New Roman ??????????" w:eastAsia="Calibri" w:hAnsi="Times New Roman ??????????" w:cs="Times New Roman"/>
          <w:b/>
          <w:bCs/>
          <w:caps/>
          <w:kern w:val="32"/>
          <w:sz w:val="24"/>
          <w:szCs w:val="24"/>
          <w:lang w:eastAsia="ru-RU"/>
        </w:rPr>
        <w:lastRenderedPageBreak/>
        <w:t xml:space="preserve">4. Контроль и оценка результатов </w:t>
      </w:r>
      <w:r w:rsidRPr="00997C6C">
        <w:rPr>
          <w:rFonts w:ascii="Times New Roman ??????????" w:eastAsia="Calibri" w:hAnsi="Times New Roman ??????????" w:cs="Times New Roman"/>
          <w:b/>
          <w:bCs/>
          <w:caps/>
          <w:kern w:val="32"/>
          <w:sz w:val="24"/>
          <w:szCs w:val="24"/>
          <w:lang w:eastAsia="ru-RU"/>
        </w:rPr>
        <w:br/>
        <w:t>освоения ДИСЦИПЛИНЫ</w:t>
      </w:r>
    </w:p>
    <w:p w:rsidR="00997C6C" w:rsidRPr="00997C6C" w:rsidRDefault="00997C6C" w:rsidP="00997C6C">
      <w:pPr>
        <w:widowControl w:val="0"/>
        <w:autoSpaceDE w:val="0"/>
        <w:autoSpaceDN w:val="0"/>
        <w:spacing w:before="9" w:after="0" w:line="240" w:lineRule="auto"/>
        <w:rPr>
          <w:rFonts w:ascii="Times New Roman" w:eastAsia="Calibri" w:hAnsi="Times New Roman" w:cs="Times New Roman"/>
          <w:b/>
          <w:sz w:val="23"/>
          <w:szCs w:val="24"/>
        </w:rPr>
      </w:pPr>
    </w:p>
    <w:tbl>
      <w:tblPr>
        <w:tblW w:w="0" w:type="auto"/>
        <w:tblInd w:w="-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40"/>
        <w:gridCol w:w="3483"/>
        <w:gridCol w:w="2693"/>
      </w:tblGrid>
      <w:tr w:rsidR="00997C6C" w:rsidRPr="00997C6C" w:rsidTr="00A71848">
        <w:trPr>
          <w:trHeight w:val="285"/>
        </w:trPr>
        <w:tc>
          <w:tcPr>
            <w:tcW w:w="4140" w:type="dxa"/>
            <w:vAlign w:val="center"/>
          </w:tcPr>
          <w:p w:rsidR="00997C6C" w:rsidRPr="00997C6C" w:rsidRDefault="00997C6C" w:rsidP="00997C6C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3483" w:type="dxa"/>
            <w:vAlign w:val="center"/>
          </w:tcPr>
          <w:p w:rsidR="00997C6C" w:rsidRPr="00997C6C" w:rsidRDefault="00997C6C" w:rsidP="00997C6C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2693" w:type="dxa"/>
            <w:vAlign w:val="center"/>
          </w:tcPr>
          <w:p w:rsidR="00997C6C" w:rsidRPr="00997C6C" w:rsidRDefault="00997C6C" w:rsidP="00997C6C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997C6C" w:rsidRPr="00997C6C" w:rsidTr="00A71848">
        <w:trPr>
          <w:trHeight w:val="285"/>
        </w:trPr>
        <w:tc>
          <w:tcPr>
            <w:tcW w:w="4140" w:type="dxa"/>
          </w:tcPr>
          <w:p w:rsidR="00997C6C" w:rsidRPr="00997C6C" w:rsidRDefault="00997C6C" w:rsidP="00997C6C">
            <w:pPr>
              <w:spacing w:after="0" w:line="240" w:lineRule="auto"/>
              <w:ind w:left="46"/>
              <w:rPr>
                <w:rFonts w:ascii="Times New Roman" w:eastAsia="Calibri" w:hAnsi="Times New Roman" w:cs="Times New Roman"/>
                <w:b/>
              </w:rPr>
            </w:pPr>
            <w:r w:rsidRPr="00997C6C">
              <w:rPr>
                <w:rFonts w:ascii="Times New Roman" w:eastAsia="Calibri" w:hAnsi="Times New Roman" w:cs="Times New Roman"/>
                <w:b/>
              </w:rPr>
              <w:t>Уметь:</w:t>
            </w:r>
          </w:p>
          <w:p w:rsidR="00997C6C" w:rsidRPr="00997C6C" w:rsidRDefault="00997C6C" w:rsidP="00997C6C">
            <w:pPr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-распознавать задачу и/или проблему в профессиональном и/или социальном контексте, анализировать и выделять её составные части;</w:t>
            </w:r>
          </w:p>
          <w:p w:rsidR="00997C6C" w:rsidRPr="00997C6C" w:rsidRDefault="00997C6C" w:rsidP="00997C6C">
            <w:pPr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-определять этапы решения задачи, составлять план действия, реализовывать составленный план, определять необходимые ресурсы;</w:t>
            </w:r>
          </w:p>
          <w:p w:rsidR="00997C6C" w:rsidRPr="00997C6C" w:rsidRDefault="00997C6C" w:rsidP="00997C6C">
            <w:pPr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-выявлять и эффективно искать информацию, необходимую для решения задачи и/или проблемы;</w:t>
            </w:r>
          </w:p>
          <w:p w:rsidR="00997C6C" w:rsidRPr="00997C6C" w:rsidRDefault="00997C6C" w:rsidP="00997C6C">
            <w:pPr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-владеть актуальными методами работы в профессиональной и смежных сферах;</w:t>
            </w:r>
          </w:p>
          <w:p w:rsidR="00997C6C" w:rsidRPr="00997C6C" w:rsidRDefault="00997C6C" w:rsidP="00997C6C">
            <w:pPr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-оценивать результат и последствия своих действий (самостоятельно или с помощью наставника);</w:t>
            </w:r>
          </w:p>
          <w:p w:rsidR="00997C6C" w:rsidRPr="00997C6C" w:rsidRDefault="00997C6C" w:rsidP="00997C6C">
            <w:pPr>
              <w:spacing w:after="0" w:line="240" w:lineRule="auto"/>
              <w:ind w:left="46"/>
              <w:rPr>
                <w:rFonts w:ascii="Calibri" w:eastAsia="Calibri" w:hAnsi="Calibri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 xml:space="preserve">-определять задачи для поиска </w:t>
            </w:r>
          </w:p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информации, планировать процесс поиска, выбирать необходимые источники информации;</w:t>
            </w:r>
          </w:p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 xml:space="preserve">-выделять наиболее значимое в перечне информации, структурировать получаемую информацию, оформлять результаты поиска; </w:t>
            </w:r>
          </w:p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-оценивать практическую значимость результатов поиска;</w:t>
            </w:r>
          </w:p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применять средства информационных технологий для решения профессиональных задач</w:t>
            </w:r>
          </w:p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 xml:space="preserve">-использовать современное программное обеспечение в профессиональной деятельности; </w:t>
            </w:r>
          </w:p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-использовать различные цифровые средства для решения профессиональных задач;</w:t>
            </w:r>
          </w:p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-определять актуальность нормативно-правовой документации в профессиональной деятельности;</w:t>
            </w:r>
          </w:p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-определять и выстраивать траектории профессионального развития и самообразования;</w:t>
            </w:r>
          </w:p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-выявлять достоинства и недостатки коммерческой идеи;</w:t>
            </w:r>
          </w:p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определять инвестиционную привлекательность коммерческих идей в рамках профессиональной деятельности, выявлять источники финансирования;</w:t>
            </w:r>
          </w:p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-презентовать идеи открытия собственного дела в профессиональной деятельности;</w:t>
            </w:r>
          </w:p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lastRenderedPageBreak/>
              <w:t>-определять источники достоверной правовой информации;</w:t>
            </w:r>
          </w:p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находить интересные проектные идеи, грамотно их формулировать и документировать;</w:t>
            </w:r>
          </w:p>
          <w:p w:rsidR="00997C6C" w:rsidRPr="00997C6C" w:rsidRDefault="00997C6C" w:rsidP="00997C6C">
            <w:pPr>
              <w:widowControl w:val="0"/>
              <w:autoSpaceDE w:val="0"/>
              <w:autoSpaceDN w:val="0"/>
              <w:spacing w:after="0" w:line="240" w:lineRule="auto"/>
              <w:ind w:left="46" w:right="129"/>
              <w:jc w:val="both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-оценивать жизнеспособность проектной идеи, составлять план проекта;</w:t>
            </w:r>
          </w:p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spacing w:val="-4"/>
              </w:rPr>
            </w:pPr>
            <w:r w:rsidRPr="00997C6C">
              <w:rPr>
                <w:rFonts w:ascii="Times New Roman" w:eastAsia="Calibri" w:hAnsi="Times New Roman" w:cs="Times New Roman"/>
                <w:spacing w:val="-4"/>
              </w:rPr>
              <w:t>-организовывать работу коллектива и команды;</w:t>
            </w:r>
          </w:p>
          <w:p w:rsidR="00997C6C" w:rsidRPr="00997C6C" w:rsidRDefault="00997C6C" w:rsidP="00997C6C">
            <w:pPr>
              <w:widowControl w:val="0"/>
              <w:autoSpaceDE w:val="0"/>
              <w:autoSpaceDN w:val="0"/>
              <w:spacing w:after="0" w:line="240" w:lineRule="auto"/>
              <w:ind w:left="46" w:right="129"/>
              <w:jc w:val="both"/>
              <w:rPr>
                <w:rFonts w:ascii="Times New Roman" w:eastAsia="Calibri" w:hAnsi="Times New Roman" w:cs="Times New Roman"/>
                <w:spacing w:val="-4"/>
              </w:rPr>
            </w:pPr>
            <w:r w:rsidRPr="00997C6C">
              <w:rPr>
                <w:rFonts w:ascii="Times New Roman" w:eastAsia="Calibri" w:hAnsi="Times New Roman" w:cs="Times New Roman"/>
                <w:spacing w:val="-4"/>
              </w:rPr>
              <w:t>-взаимодействовать с коллегами, руководством, клиентами в ходе профессиональной деятельности;</w:t>
            </w:r>
          </w:p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-грамотно излагать свои мысли, формулировать собственное мнение, обосновывать свою позицию в учебных и практических ситуациях;</w:t>
            </w:r>
          </w:p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ab/>
              <w:t xml:space="preserve">-проявлять толерантность в коллективе; </w:t>
            </w:r>
          </w:p>
          <w:p w:rsidR="00997C6C" w:rsidRPr="00997C6C" w:rsidRDefault="00997C6C" w:rsidP="00997C6C">
            <w:pPr>
              <w:widowControl w:val="0"/>
              <w:autoSpaceDE w:val="0"/>
              <w:autoSpaceDN w:val="0"/>
              <w:spacing w:after="0" w:line="240" w:lineRule="auto"/>
              <w:ind w:left="46" w:right="12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83" w:type="dxa"/>
          </w:tcPr>
          <w:p w:rsidR="00997C6C" w:rsidRPr="00997C6C" w:rsidRDefault="00997C6C" w:rsidP="00997C6C">
            <w:pPr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lastRenderedPageBreak/>
              <w:t>-распознает задачу и/или проблему в профессиональном и/или социальном контексте, анализирует и выделяет её составные части;</w:t>
            </w:r>
          </w:p>
          <w:p w:rsidR="00997C6C" w:rsidRPr="00997C6C" w:rsidRDefault="00997C6C" w:rsidP="00997C6C">
            <w:pPr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-определяет этапы решения задачи, составлять план действия, реализует составленный план, определяет необходимые ресурсы;</w:t>
            </w:r>
          </w:p>
          <w:p w:rsidR="00997C6C" w:rsidRPr="00997C6C" w:rsidRDefault="00997C6C" w:rsidP="00997C6C">
            <w:pPr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-выявляет и эффективно ищет информацию, необходимую для решения задачи и/или проблемы;</w:t>
            </w:r>
          </w:p>
          <w:p w:rsidR="00997C6C" w:rsidRPr="00997C6C" w:rsidRDefault="00997C6C" w:rsidP="00997C6C">
            <w:pPr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-владеет актуальными методами работы в профессиональной и смежных сферах;</w:t>
            </w:r>
          </w:p>
          <w:p w:rsidR="00997C6C" w:rsidRPr="00997C6C" w:rsidRDefault="00997C6C" w:rsidP="00997C6C">
            <w:pPr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-оценивает результат и последствия своих действий (самостоятельно или с помощью наставника);</w:t>
            </w:r>
          </w:p>
          <w:p w:rsidR="00997C6C" w:rsidRPr="00997C6C" w:rsidRDefault="00997C6C" w:rsidP="00997C6C">
            <w:pPr>
              <w:spacing w:after="0" w:line="240" w:lineRule="auto"/>
              <w:ind w:left="46"/>
              <w:rPr>
                <w:rFonts w:ascii="Calibri" w:eastAsia="Calibri" w:hAnsi="Calibri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 xml:space="preserve">-определяет задачи для поиска </w:t>
            </w:r>
          </w:p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информации, планирует процесс поиска, выбирает необходимые источники информации;</w:t>
            </w:r>
          </w:p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 xml:space="preserve">-выделяет наиболее значимое в перечне информации, структурирует получаемую информацию, оформляет результаты поиска; </w:t>
            </w:r>
          </w:p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-оценивает практическую значимость результатов поиска;</w:t>
            </w:r>
          </w:p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применяет средства информационных технологий для решения профессиональных задач;</w:t>
            </w:r>
          </w:p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 xml:space="preserve">-использует современное программное обеспечение в профессиональной деятельности; </w:t>
            </w:r>
          </w:p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-использует различные цифровые средства для решения профессиональных задач;</w:t>
            </w:r>
          </w:p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-определяет актуальность нормативно-правовой документации в профессиональной деятельности;</w:t>
            </w:r>
          </w:p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-определяет и выстраивает траектории профессионального развития и самообразования;</w:t>
            </w:r>
          </w:p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-выявляет достоинства и недостатки коммерческой идеи;</w:t>
            </w:r>
          </w:p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 xml:space="preserve">определяет инвестиционную привлекательность коммерческих идей в рамках профессиональной деятельности, выявляет источники </w:t>
            </w:r>
            <w:r w:rsidRPr="00997C6C">
              <w:rPr>
                <w:rFonts w:ascii="Times New Roman" w:eastAsia="Calibri" w:hAnsi="Times New Roman" w:cs="Times New Roman"/>
              </w:rPr>
              <w:lastRenderedPageBreak/>
              <w:t>финансирования;</w:t>
            </w:r>
          </w:p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-презентует идеи открытия собственного дела в профессиональной деятельности;</w:t>
            </w:r>
          </w:p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-определяет источники достоверной правовой информации;</w:t>
            </w:r>
          </w:p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находит интересные проектные идеи, грамотно их формулирует и документирует;</w:t>
            </w:r>
          </w:p>
          <w:p w:rsidR="00997C6C" w:rsidRPr="00997C6C" w:rsidRDefault="00997C6C" w:rsidP="00997C6C">
            <w:pPr>
              <w:widowControl w:val="0"/>
              <w:autoSpaceDE w:val="0"/>
              <w:autoSpaceDN w:val="0"/>
              <w:spacing w:after="0" w:line="240" w:lineRule="auto"/>
              <w:ind w:left="46" w:right="129"/>
              <w:jc w:val="both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-оценивает жизнеспособность проектной идеи, составляет план проекта;</w:t>
            </w:r>
          </w:p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spacing w:val="-4"/>
              </w:rPr>
            </w:pPr>
            <w:r w:rsidRPr="00997C6C">
              <w:rPr>
                <w:rFonts w:ascii="Times New Roman" w:eastAsia="Calibri" w:hAnsi="Times New Roman" w:cs="Times New Roman"/>
                <w:spacing w:val="-4"/>
              </w:rPr>
              <w:t>-организовывает работу коллектива и команды;</w:t>
            </w:r>
          </w:p>
          <w:p w:rsidR="00997C6C" w:rsidRPr="00997C6C" w:rsidRDefault="00997C6C" w:rsidP="00997C6C">
            <w:pPr>
              <w:widowControl w:val="0"/>
              <w:autoSpaceDE w:val="0"/>
              <w:autoSpaceDN w:val="0"/>
              <w:spacing w:after="0" w:line="240" w:lineRule="auto"/>
              <w:ind w:left="46" w:right="129"/>
              <w:jc w:val="both"/>
              <w:rPr>
                <w:rFonts w:ascii="Times New Roman" w:eastAsia="Calibri" w:hAnsi="Times New Roman" w:cs="Times New Roman"/>
                <w:spacing w:val="-4"/>
              </w:rPr>
            </w:pPr>
            <w:r w:rsidRPr="00997C6C">
              <w:rPr>
                <w:rFonts w:ascii="Times New Roman" w:eastAsia="Calibri" w:hAnsi="Times New Roman" w:cs="Times New Roman"/>
                <w:spacing w:val="-4"/>
              </w:rPr>
              <w:t>-взаимодействует с коллегами, руководством, клиентами в ходе профессиональной деятельности;</w:t>
            </w:r>
          </w:p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-грамотно излагает свои мысли, формулирует собственное мнение, обосновывает свою позицию в учебных и практических ситуациях;</w:t>
            </w:r>
          </w:p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ab/>
              <w:t>-проявляет толерантность в коллективе</w:t>
            </w:r>
          </w:p>
        </w:tc>
        <w:tc>
          <w:tcPr>
            <w:tcW w:w="2693" w:type="dxa"/>
          </w:tcPr>
          <w:p w:rsidR="00997C6C" w:rsidRPr="00997C6C" w:rsidRDefault="00997C6C" w:rsidP="00997C6C">
            <w:p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Экспертное наблюдение выполнения практических работ и видов работ по практике</w:t>
            </w:r>
          </w:p>
          <w:p w:rsidR="00997C6C" w:rsidRPr="00997C6C" w:rsidRDefault="00997C6C" w:rsidP="00997C6C">
            <w:pPr>
              <w:widowControl w:val="0"/>
              <w:autoSpaceDE w:val="0"/>
              <w:autoSpaceDN w:val="0"/>
              <w:spacing w:before="54" w:after="0" w:line="240" w:lineRule="auto"/>
              <w:ind w:left="108"/>
              <w:rPr>
                <w:rFonts w:ascii="Times New Roman" w:eastAsia="Calibri" w:hAnsi="Times New Roman" w:cs="Times New Roman"/>
                <w:b/>
                <w:i/>
              </w:rPr>
            </w:pPr>
            <w:r w:rsidRPr="00997C6C">
              <w:rPr>
                <w:rFonts w:ascii="Times New Roman" w:eastAsia="Calibri" w:hAnsi="Times New Roman" w:cs="Times New Roman"/>
                <w:sz w:val="24"/>
                <w:szCs w:val="24"/>
              </w:rPr>
              <w:t>Диагностика (тестирование, контрольные работы</w:t>
            </w:r>
            <w:r w:rsidRPr="00997C6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997C6C" w:rsidRPr="00997C6C" w:rsidTr="00A71848">
        <w:trPr>
          <w:trHeight w:val="285"/>
        </w:trPr>
        <w:tc>
          <w:tcPr>
            <w:tcW w:w="4140" w:type="dxa"/>
          </w:tcPr>
          <w:p w:rsidR="00997C6C" w:rsidRPr="00997C6C" w:rsidRDefault="00997C6C" w:rsidP="00997C6C">
            <w:pPr>
              <w:spacing w:after="0" w:line="240" w:lineRule="auto"/>
              <w:ind w:left="46"/>
              <w:rPr>
                <w:rFonts w:ascii="Times New Roman" w:eastAsia="Calibri" w:hAnsi="Times New Roman" w:cs="Times New Roman"/>
                <w:b/>
              </w:rPr>
            </w:pPr>
            <w:r w:rsidRPr="00997C6C">
              <w:rPr>
                <w:rFonts w:ascii="Times New Roman" w:eastAsia="Calibri" w:hAnsi="Times New Roman" w:cs="Times New Roman"/>
                <w:b/>
              </w:rPr>
              <w:lastRenderedPageBreak/>
              <w:t xml:space="preserve">Знать: </w:t>
            </w:r>
          </w:p>
          <w:p w:rsidR="00997C6C" w:rsidRPr="00997C6C" w:rsidRDefault="00997C6C" w:rsidP="00997C6C">
            <w:pPr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</w:rPr>
              <w:t>-актуальный профессиональный и социальный контекст, в котором приходится работать и жить;</w:t>
            </w:r>
          </w:p>
          <w:p w:rsidR="00997C6C" w:rsidRPr="00997C6C" w:rsidRDefault="00997C6C" w:rsidP="00997C6C">
            <w:pPr>
              <w:spacing w:after="0" w:line="240" w:lineRule="auto"/>
              <w:ind w:left="4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</w:rPr>
              <w:t>-структура плана для решения задач, алгоритмы выполнения работ в профессиональной и смежных областях;</w:t>
            </w:r>
          </w:p>
          <w:p w:rsidR="00997C6C" w:rsidRPr="00997C6C" w:rsidRDefault="00997C6C" w:rsidP="00997C6C">
            <w:pPr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-основные источники информации и ресурсы для решения задач и/или проблем в профессиональном и/или социальном контексте;</w:t>
            </w:r>
          </w:p>
          <w:p w:rsidR="00997C6C" w:rsidRPr="00997C6C" w:rsidRDefault="00997C6C" w:rsidP="00997C6C">
            <w:pPr>
              <w:spacing w:after="0" w:line="240" w:lineRule="auto"/>
              <w:ind w:left="4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</w:rPr>
              <w:t>-методы работы в профессиональной и смежных сферах;</w:t>
            </w:r>
          </w:p>
          <w:p w:rsidR="00997C6C" w:rsidRPr="00997C6C" w:rsidRDefault="00997C6C" w:rsidP="00997C6C">
            <w:pPr>
              <w:widowControl w:val="0"/>
              <w:autoSpaceDE w:val="0"/>
              <w:autoSpaceDN w:val="0"/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997C6C">
              <w:rPr>
                <w:rFonts w:ascii="Times New Roman" w:eastAsia="Calibri" w:hAnsi="Times New Roman" w:cs="Times New Roman"/>
              </w:rPr>
              <w:t>порядок оценки результатов решения задач профессиональной деятельности;</w:t>
            </w:r>
          </w:p>
          <w:p w:rsidR="00997C6C" w:rsidRPr="00997C6C" w:rsidRDefault="00997C6C" w:rsidP="00997C6C">
            <w:pPr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-номенклатура информационных источников, применяемых в профессиональной деятельности;</w:t>
            </w:r>
          </w:p>
          <w:p w:rsidR="00997C6C" w:rsidRPr="00997C6C" w:rsidRDefault="00997C6C" w:rsidP="00997C6C">
            <w:pPr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-приемы структурирования информации;</w:t>
            </w:r>
          </w:p>
          <w:p w:rsidR="00997C6C" w:rsidRPr="00997C6C" w:rsidRDefault="00997C6C" w:rsidP="00997C6C">
            <w:pPr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формат оформления результатов поиска информации;</w:t>
            </w:r>
          </w:p>
          <w:p w:rsidR="00997C6C" w:rsidRPr="00997C6C" w:rsidRDefault="00997C6C" w:rsidP="00997C6C">
            <w:pPr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-современные средства и устройства информатизации, порядок их применения;</w:t>
            </w:r>
          </w:p>
          <w:p w:rsidR="00997C6C" w:rsidRPr="00997C6C" w:rsidRDefault="00997C6C" w:rsidP="00997C6C">
            <w:pPr>
              <w:widowControl w:val="0"/>
              <w:autoSpaceDE w:val="0"/>
              <w:autoSpaceDN w:val="0"/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-программное обеспечение в профессиональной деятельности, в том числе цифровые средства;</w:t>
            </w:r>
          </w:p>
          <w:p w:rsidR="00997C6C" w:rsidRPr="00997C6C" w:rsidRDefault="00997C6C" w:rsidP="00997C6C">
            <w:pPr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-содержание актуальной нормативно-правовой документации;</w:t>
            </w:r>
          </w:p>
          <w:p w:rsidR="00997C6C" w:rsidRPr="00997C6C" w:rsidRDefault="00997C6C" w:rsidP="00997C6C">
            <w:pPr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-современная научная и профессиональная терминология;</w:t>
            </w:r>
          </w:p>
          <w:p w:rsidR="00997C6C" w:rsidRPr="00997C6C" w:rsidRDefault="00997C6C" w:rsidP="00997C6C">
            <w:pPr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-возможные траектории профессионального развития и самообразования;</w:t>
            </w:r>
          </w:p>
          <w:p w:rsidR="00997C6C" w:rsidRPr="00997C6C" w:rsidRDefault="00997C6C" w:rsidP="00997C6C">
            <w:pPr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lastRenderedPageBreak/>
              <w:t>-основы предпринимательской деятельности, правовой и финансовой грамотности;</w:t>
            </w:r>
          </w:p>
          <w:p w:rsidR="00997C6C" w:rsidRPr="00997C6C" w:rsidRDefault="00997C6C" w:rsidP="00997C6C">
            <w:pPr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-правила разработки презентации;</w:t>
            </w:r>
          </w:p>
          <w:p w:rsidR="00997C6C" w:rsidRPr="00997C6C" w:rsidRDefault="00997C6C" w:rsidP="00997C6C">
            <w:pPr>
              <w:widowControl w:val="0"/>
              <w:autoSpaceDE w:val="0"/>
              <w:autoSpaceDN w:val="0"/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основные этапы разработки и реализации проекта;</w:t>
            </w:r>
          </w:p>
          <w:p w:rsidR="00997C6C" w:rsidRPr="00997C6C" w:rsidRDefault="00997C6C" w:rsidP="00997C6C">
            <w:pPr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-психологические основы деятельности коллектива;</w:t>
            </w:r>
          </w:p>
          <w:p w:rsidR="00997C6C" w:rsidRPr="00997C6C" w:rsidRDefault="00997C6C" w:rsidP="00997C6C">
            <w:pPr>
              <w:widowControl w:val="0"/>
              <w:autoSpaceDE w:val="0"/>
              <w:autoSpaceDN w:val="0"/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-психологические особенности личности;</w:t>
            </w:r>
          </w:p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iCs/>
              </w:rPr>
            </w:pPr>
            <w:r w:rsidRPr="00997C6C">
              <w:rPr>
                <w:rFonts w:ascii="Times New Roman" w:eastAsia="Calibri" w:hAnsi="Times New Roman" w:cs="Times New Roman"/>
                <w:iCs/>
              </w:rPr>
              <w:t>-правила оформления документов и построения устных сообщений на государственном языке РФ;</w:t>
            </w:r>
          </w:p>
          <w:p w:rsidR="00997C6C" w:rsidRPr="00997C6C" w:rsidRDefault="00997C6C" w:rsidP="00997C6C">
            <w:pPr>
              <w:widowControl w:val="0"/>
              <w:autoSpaceDE w:val="0"/>
              <w:autoSpaceDN w:val="0"/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  <w:r w:rsidRPr="00997C6C">
              <w:rPr>
                <w:rFonts w:ascii="Times New Roman" w:eastAsia="Calibri" w:hAnsi="Times New Roman" w:cs="Times New Roman"/>
              </w:rPr>
              <w:t>-особенности социального и культурного контекста</w:t>
            </w:r>
          </w:p>
        </w:tc>
        <w:tc>
          <w:tcPr>
            <w:tcW w:w="3483" w:type="dxa"/>
          </w:tcPr>
          <w:p w:rsidR="00997C6C" w:rsidRPr="00997C6C" w:rsidRDefault="00997C6C" w:rsidP="00997C6C">
            <w:pPr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</w:rPr>
              <w:lastRenderedPageBreak/>
              <w:t>-знает актуальный профессиональный и социальный контекст, в котором приходится работать и жить;</w:t>
            </w:r>
          </w:p>
          <w:p w:rsidR="00997C6C" w:rsidRPr="00997C6C" w:rsidRDefault="00997C6C" w:rsidP="00997C6C">
            <w:pPr>
              <w:spacing w:after="0" w:line="240" w:lineRule="auto"/>
              <w:ind w:left="4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</w:rPr>
              <w:t>-разрабатывает структуру плана для решения задач, алгоритмы выполнения работ в профессиональной и смежных областях;</w:t>
            </w:r>
          </w:p>
          <w:p w:rsidR="00997C6C" w:rsidRPr="00997C6C" w:rsidRDefault="00997C6C" w:rsidP="00997C6C">
            <w:pPr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-применяет основные источники информации и ресурсы для решения задач и/или проблем в профессиональном и/или социальном контексте;</w:t>
            </w:r>
          </w:p>
          <w:p w:rsidR="00997C6C" w:rsidRPr="00997C6C" w:rsidRDefault="00997C6C" w:rsidP="00997C6C">
            <w:pPr>
              <w:spacing w:after="0" w:line="240" w:lineRule="auto"/>
              <w:ind w:left="4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C6C">
              <w:rPr>
                <w:rFonts w:ascii="Times New Roman" w:eastAsia="Calibri" w:hAnsi="Times New Roman" w:cs="Times New Roman"/>
              </w:rPr>
              <w:t>-применяет методы работы в профессиональной и смежных сферах;</w:t>
            </w:r>
          </w:p>
          <w:p w:rsidR="00997C6C" w:rsidRPr="00997C6C" w:rsidRDefault="00997C6C" w:rsidP="00997C6C">
            <w:pPr>
              <w:widowControl w:val="0"/>
              <w:autoSpaceDE w:val="0"/>
              <w:autoSpaceDN w:val="0"/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-знает </w:t>
            </w:r>
            <w:r w:rsidRPr="00997C6C">
              <w:rPr>
                <w:rFonts w:ascii="Times New Roman" w:eastAsia="Calibri" w:hAnsi="Times New Roman" w:cs="Times New Roman"/>
              </w:rPr>
              <w:t>порядок оценки результатов решения задач профессиональной деятельности;</w:t>
            </w:r>
          </w:p>
          <w:p w:rsidR="00997C6C" w:rsidRPr="00997C6C" w:rsidRDefault="00997C6C" w:rsidP="00997C6C">
            <w:pPr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-применяет номенклатуру информационных источников, применяемых в профессиональной деятельности;</w:t>
            </w:r>
          </w:p>
          <w:p w:rsidR="00997C6C" w:rsidRPr="00997C6C" w:rsidRDefault="00997C6C" w:rsidP="00997C6C">
            <w:pPr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-применяет приемы структурирования информации;</w:t>
            </w:r>
          </w:p>
          <w:p w:rsidR="00997C6C" w:rsidRPr="00997C6C" w:rsidRDefault="00997C6C" w:rsidP="00997C6C">
            <w:pPr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применяет формат оформления результатов поиска информации;</w:t>
            </w:r>
          </w:p>
          <w:p w:rsidR="00997C6C" w:rsidRPr="00997C6C" w:rsidRDefault="00997C6C" w:rsidP="00997C6C">
            <w:pPr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-знает современные средства и устройства информатизации, порядок их применения;</w:t>
            </w:r>
          </w:p>
          <w:p w:rsidR="00997C6C" w:rsidRPr="00997C6C" w:rsidRDefault="00997C6C" w:rsidP="00997C6C">
            <w:pPr>
              <w:widowControl w:val="0"/>
              <w:autoSpaceDE w:val="0"/>
              <w:autoSpaceDN w:val="0"/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 xml:space="preserve">-применяет программное обеспечение в профессиональной </w:t>
            </w:r>
            <w:r w:rsidRPr="00997C6C">
              <w:rPr>
                <w:rFonts w:ascii="Times New Roman" w:eastAsia="Calibri" w:hAnsi="Times New Roman" w:cs="Times New Roman"/>
              </w:rPr>
              <w:lastRenderedPageBreak/>
              <w:t>деятельности, в том числе цифровые средства;</w:t>
            </w:r>
          </w:p>
          <w:p w:rsidR="00997C6C" w:rsidRPr="00997C6C" w:rsidRDefault="00997C6C" w:rsidP="00997C6C">
            <w:pPr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-содержание актуальной нормативно-правовой документации;</w:t>
            </w:r>
          </w:p>
          <w:p w:rsidR="00997C6C" w:rsidRPr="00997C6C" w:rsidRDefault="00997C6C" w:rsidP="00997C6C">
            <w:pPr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-использует современную научную и профессиональную терминологию;</w:t>
            </w:r>
          </w:p>
          <w:p w:rsidR="00997C6C" w:rsidRPr="00997C6C" w:rsidRDefault="00997C6C" w:rsidP="00997C6C">
            <w:pPr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-строит возможные траектории профессионального развития и самообразования;</w:t>
            </w:r>
          </w:p>
          <w:p w:rsidR="00997C6C" w:rsidRPr="00997C6C" w:rsidRDefault="00997C6C" w:rsidP="00997C6C">
            <w:pPr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-знает основы предпринимательской деятельности, правовой и финансовой грамотности;</w:t>
            </w:r>
          </w:p>
          <w:p w:rsidR="00997C6C" w:rsidRPr="00997C6C" w:rsidRDefault="00997C6C" w:rsidP="00997C6C">
            <w:pPr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-применяет правила разработки презентации;</w:t>
            </w:r>
          </w:p>
          <w:p w:rsidR="00997C6C" w:rsidRPr="00997C6C" w:rsidRDefault="00997C6C" w:rsidP="00997C6C">
            <w:pPr>
              <w:widowControl w:val="0"/>
              <w:autoSpaceDE w:val="0"/>
              <w:autoSpaceDN w:val="0"/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-знает основные этапы разработки и реализации проекта;</w:t>
            </w:r>
          </w:p>
          <w:p w:rsidR="00997C6C" w:rsidRPr="00997C6C" w:rsidRDefault="00997C6C" w:rsidP="00997C6C">
            <w:pPr>
              <w:spacing w:after="0" w:line="240" w:lineRule="auto"/>
              <w:ind w:left="46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-знает психологические основы деятельности коллектива;</w:t>
            </w:r>
          </w:p>
          <w:p w:rsidR="00997C6C" w:rsidRPr="00997C6C" w:rsidRDefault="00997C6C" w:rsidP="00997C6C">
            <w:pPr>
              <w:widowControl w:val="0"/>
              <w:autoSpaceDE w:val="0"/>
              <w:autoSpaceDN w:val="0"/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-знает психологические особенности личности;</w:t>
            </w:r>
          </w:p>
          <w:p w:rsidR="00997C6C" w:rsidRPr="00997C6C" w:rsidRDefault="00997C6C" w:rsidP="00997C6C">
            <w:pPr>
              <w:widowControl w:val="0"/>
              <w:tabs>
                <w:tab w:val="left" w:pos="17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iCs/>
              </w:rPr>
            </w:pPr>
            <w:r w:rsidRPr="00997C6C">
              <w:rPr>
                <w:rFonts w:ascii="Times New Roman" w:eastAsia="Calibri" w:hAnsi="Times New Roman" w:cs="Times New Roman"/>
                <w:iCs/>
              </w:rPr>
              <w:t>-знает правила оформления документов и построения устных сообщений на государственном языке РФ;</w:t>
            </w:r>
          </w:p>
          <w:p w:rsidR="00997C6C" w:rsidRPr="00997C6C" w:rsidRDefault="00997C6C" w:rsidP="00997C6C">
            <w:pPr>
              <w:widowControl w:val="0"/>
              <w:tabs>
                <w:tab w:val="left" w:pos="6804"/>
              </w:tabs>
              <w:autoSpaceDE w:val="0"/>
              <w:autoSpaceDN w:val="0"/>
              <w:spacing w:after="0" w:line="240" w:lineRule="auto"/>
              <w:ind w:left="107" w:right="131"/>
              <w:jc w:val="both"/>
              <w:rPr>
                <w:rFonts w:ascii="Times New Roman" w:eastAsia="Calibri" w:hAnsi="Times New Roman" w:cs="Times New Roman"/>
              </w:rPr>
            </w:pPr>
            <w:r w:rsidRPr="00997C6C">
              <w:rPr>
                <w:rFonts w:ascii="Times New Roman" w:eastAsia="Calibri" w:hAnsi="Times New Roman" w:cs="Times New Roman"/>
              </w:rPr>
              <w:t>-применяет особенности социального и культурного контекста</w:t>
            </w:r>
          </w:p>
        </w:tc>
        <w:tc>
          <w:tcPr>
            <w:tcW w:w="2693" w:type="dxa"/>
          </w:tcPr>
          <w:p w:rsidR="00997C6C" w:rsidRPr="00997C6C" w:rsidRDefault="00997C6C" w:rsidP="00997C6C">
            <w:pPr>
              <w:widowControl w:val="0"/>
              <w:autoSpaceDE w:val="0"/>
              <w:autoSpaceDN w:val="0"/>
              <w:spacing w:after="0" w:line="240" w:lineRule="auto"/>
              <w:ind w:left="108"/>
              <w:rPr>
                <w:rFonts w:ascii="Times New Roman" w:eastAsia="Calibri" w:hAnsi="Times New Roman" w:cs="Times New Roman"/>
                <w:spacing w:val="-1"/>
              </w:rPr>
            </w:pPr>
          </w:p>
        </w:tc>
      </w:tr>
    </w:tbl>
    <w:p w:rsidR="00FA40C3" w:rsidRDefault="00997C6C"/>
    <w:sectPr w:rsidR="00FA40C3" w:rsidSect="00997C6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Полужирный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8BE" w:rsidRDefault="00997C6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48</w:t>
    </w:r>
    <w:r>
      <w:rPr>
        <w:noProof/>
      </w:rPr>
      <w:fldChar w:fldCharType="end"/>
    </w:r>
  </w:p>
  <w:p w:rsidR="006158BE" w:rsidRDefault="00997C6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8BE" w:rsidRDefault="00997C6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12</w:t>
    </w:r>
    <w:r>
      <w:rPr>
        <w:noProof/>
      </w:rPr>
      <w:fldChar w:fldCharType="end"/>
    </w:r>
  </w:p>
  <w:p w:rsidR="006158BE" w:rsidRDefault="00997C6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8BE" w:rsidRDefault="00997C6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48</w:t>
    </w:r>
    <w:r>
      <w:rPr>
        <w:noProof/>
      </w:rPr>
      <w:fldChar w:fldCharType="end"/>
    </w:r>
  </w:p>
  <w:p w:rsidR="006158BE" w:rsidRDefault="00997C6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3478"/>
    <w:multiLevelType w:val="multilevel"/>
    <w:tmpl w:val="A260E2B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Полужирный" w:hAnsi="Times New Roman Полужирный"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3CF4902"/>
    <w:multiLevelType w:val="hybridMultilevel"/>
    <w:tmpl w:val="4CACE320"/>
    <w:lvl w:ilvl="0" w:tplc="C6FADE86">
      <w:start w:val="1"/>
      <w:numFmt w:val="decimal"/>
      <w:lvlText w:val="%1."/>
      <w:lvlJc w:val="left"/>
      <w:pPr>
        <w:ind w:left="340" w:hanging="424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35AC65E8">
      <w:numFmt w:val="bullet"/>
      <w:lvlText w:val="•"/>
      <w:lvlJc w:val="left"/>
      <w:pPr>
        <w:ind w:left="1330" w:hanging="424"/>
      </w:pPr>
      <w:rPr>
        <w:rFonts w:hint="default"/>
      </w:rPr>
    </w:lvl>
    <w:lvl w:ilvl="2" w:tplc="F874FE46">
      <w:numFmt w:val="bullet"/>
      <w:lvlText w:val="•"/>
      <w:lvlJc w:val="left"/>
      <w:pPr>
        <w:ind w:left="2321" w:hanging="424"/>
      </w:pPr>
      <w:rPr>
        <w:rFonts w:hint="default"/>
      </w:rPr>
    </w:lvl>
    <w:lvl w:ilvl="3" w:tplc="6F928DEE">
      <w:numFmt w:val="bullet"/>
      <w:lvlText w:val="•"/>
      <w:lvlJc w:val="left"/>
      <w:pPr>
        <w:ind w:left="3311" w:hanging="424"/>
      </w:pPr>
      <w:rPr>
        <w:rFonts w:hint="default"/>
      </w:rPr>
    </w:lvl>
    <w:lvl w:ilvl="4" w:tplc="65E0BA92">
      <w:numFmt w:val="bullet"/>
      <w:lvlText w:val="•"/>
      <w:lvlJc w:val="left"/>
      <w:pPr>
        <w:ind w:left="4302" w:hanging="424"/>
      </w:pPr>
      <w:rPr>
        <w:rFonts w:hint="default"/>
      </w:rPr>
    </w:lvl>
    <w:lvl w:ilvl="5" w:tplc="F438B1C8">
      <w:numFmt w:val="bullet"/>
      <w:lvlText w:val="•"/>
      <w:lvlJc w:val="left"/>
      <w:pPr>
        <w:ind w:left="5293" w:hanging="424"/>
      </w:pPr>
      <w:rPr>
        <w:rFonts w:hint="default"/>
      </w:rPr>
    </w:lvl>
    <w:lvl w:ilvl="6" w:tplc="E1A655FC">
      <w:numFmt w:val="bullet"/>
      <w:lvlText w:val="•"/>
      <w:lvlJc w:val="left"/>
      <w:pPr>
        <w:ind w:left="6283" w:hanging="424"/>
      </w:pPr>
      <w:rPr>
        <w:rFonts w:hint="default"/>
      </w:rPr>
    </w:lvl>
    <w:lvl w:ilvl="7" w:tplc="26F046EC">
      <w:numFmt w:val="bullet"/>
      <w:lvlText w:val="•"/>
      <w:lvlJc w:val="left"/>
      <w:pPr>
        <w:ind w:left="7274" w:hanging="424"/>
      </w:pPr>
      <w:rPr>
        <w:rFonts w:hint="default"/>
      </w:rPr>
    </w:lvl>
    <w:lvl w:ilvl="8" w:tplc="53B47F92">
      <w:numFmt w:val="bullet"/>
      <w:lvlText w:val="•"/>
      <w:lvlJc w:val="left"/>
      <w:pPr>
        <w:ind w:left="8264" w:hanging="424"/>
      </w:pPr>
      <w:rPr>
        <w:rFonts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varovohk">
    <w15:presenceInfo w15:providerId="None" w15:userId="Uvarovoh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C6C"/>
    <w:rsid w:val="00135457"/>
    <w:rsid w:val="001C616D"/>
    <w:rsid w:val="005909A7"/>
    <w:rsid w:val="00997C6C"/>
    <w:rsid w:val="00D7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7B6453A"/>
  <w15:chartTrackingRefBased/>
  <w15:docId w15:val="{F52A449B-33ED-4AD7-A3A6-0A662EAF3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7C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7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mc.hse.ru/vaginvideo" TargetMode="External"/><Relationship Id="rId3" Type="http://schemas.openxmlformats.org/officeDocument/2006/relationships/settings" Target="settings.xml"/><Relationship Id="rId7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theme" Target="theme/theme1.xml"/><Relationship Id="rId5" Type="http://schemas.openxmlformats.org/officeDocument/2006/relationships/header" Target="header1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3041</Words>
  <Characters>17336</Characters>
  <Application>Microsoft Office Word</Application>
  <DocSecurity>0</DocSecurity>
  <Lines>144</Lines>
  <Paragraphs>40</Paragraphs>
  <ScaleCrop>false</ScaleCrop>
  <Company/>
  <LinksUpToDate>false</LinksUpToDate>
  <CharactersWithSpaces>20337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Uvarovohk</dc:creator>
  <cp:keywords/>
  <dc:description/>
  <cp:lastModifiedBy>Uvarovohk</cp:lastModifiedBy>
  <cp:revision>1</cp:revision>
  <dcterms:created xsi:type="dcterms:W3CDTF">2024-11-26T10:03:00Z</dcterms:created>
  <dcterms:modified xsi:type="dcterms:W3CDTF">2024-11-26T10:07:00Z</dcterms:modified>
</cp:coreProperties>
</file>