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BF4" w:rsidRPr="00B50270" w:rsidRDefault="00A74BF4" w:rsidP="00A74BF4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  <w:bookmarkStart w:id="0" w:name="_Toc150695621"/>
      <w:bookmarkStart w:id="1" w:name="_Toc150695786"/>
      <w:bookmarkStart w:id="2" w:name="_Toc156824969"/>
      <w:r w:rsidRPr="00B50270">
        <w:rPr>
          <w:rFonts w:ascii="Times New Roman" w:eastAsia="PMingLiU" w:hAnsi="Times New Roman"/>
          <w:caps/>
          <w:sz w:val="28"/>
          <w:szCs w:val="28"/>
          <w:lang w:eastAsia="ru-RU"/>
        </w:rPr>
        <w:t>Министерство Образования и науки Тамбовской области</w:t>
      </w:r>
    </w:p>
    <w:p w:rsidR="00A74BF4" w:rsidRPr="00B50270" w:rsidRDefault="00A74BF4" w:rsidP="00A74BF4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</w:p>
    <w:p w:rsidR="00A74BF4" w:rsidRPr="00B50270" w:rsidRDefault="00A74BF4" w:rsidP="00A74BF4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  <w:r w:rsidRPr="00B50270">
        <w:rPr>
          <w:rFonts w:ascii="Times New Roman" w:eastAsia="PMingLiU" w:hAnsi="Times New Roman"/>
          <w:caps/>
          <w:sz w:val="28"/>
          <w:szCs w:val="28"/>
          <w:lang w:eastAsia="ru-RU"/>
        </w:rPr>
        <w:t xml:space="preserve">ТАМБОВСКОЕ ОБЛАСТНОЕ ГОСУДАРСТВЕННОЕ БЮДЖЕТНОЕ </w:t>
      </w:r>
    </w:p>
    <w:p w:rsidR="00A74BF4" w:rsidRPr="00B50270" w:rsidRDefault="00A74BF4" w:rsidP="00A74BF4">
      <w:pPr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B50270">
        <w:rPr>
          <w:rFonts w:ascii="Times New Roman" w:eastAsia="PMingLiU" w:hAnsi="Times New Roman"/>
          <w:caps/>
          <w:sz w:val="28"/>
          <w:szCs w:val="28"/>
          <w:lang w:eastAsia="ru-RU"/>
        </w:rPr>
        <w:t xml:space="preserve">ПРОФЕССИОНАЛЬНОЕ ОБРАЗОВАТЕЛЬНОЕ УЧРЕЖДЕНИЕ </w:t>
      </w:r>
    </w:p>
    <w:p w:rsidR="00A74BF4" w:rsidRPr="00B50270" w:rsidRDefault="00A74BF4" w:rsidP="00A74BF4">
      <w:pPr>
        <w:jc w:val="center"/>
        <w:rPr>
          <w:rFonts w:ascii="Times New Roman" w:eastAsia="PMingLiU" w:hAnsi="Times New Roman"/>
          <w:caps/>
          <w:sz w:val="28"/>
          <w:szCs w:val="28"/>
          <w:lang w:eastAsia="ru-RU"/>
        </w:rPr>
      </w:pPr>
      <w:r w:rsidRPr="00B50270">
        <w:rPr>
          <w:rFonts w:ascii="Times New Roman" w:eastAsia="PMingLiU" w:hAnsi="Times New Roman"/>
          <w:caps/>
          <w:sz w:val="28"/>
          <w:szCs w:val="28"/>
          <w:lang w:eastAsia="ru-RU"/>
        </w:rPr>
        <w:t>«УВАРОВСКИЙ ПОЛИТЕХНИЧЕСКИЙ КОЛЛЕДЖ»</w:t>
      </w:r>
    </w:p>
    <w:p w:rsidR="00A74BF4" w:rsidRPr="00B50270" w:rsidRDefault="00A74BF4" w:rsidP="00A74BF4">
      <w:pPr>
        <w:spacing w:after="160" w:line="259" w:lineRule="auto"/>
        <w:ind w:left="426" w:firstLine="850"/>
        <w:jc w:val="center"/>
        <w:rPr>
          <w:rFonts w:ascii="Times New Roman" w:eastAsia="PMingLiU" w:hAnsi="Times New Roman"/>
          <w:sz w:val="28"/>
          <w:szCs w:val="28"/>
          <w:lang w:eastAsia="ru-RU"/>
        </w:rPr>
      </w:pPr>
    </w:p>
    <w:tbl>
      <w:tblPr>
        <w:tblW w:w="9853" w:type="dxa"/>
        <w:jc w:val="center"/>
        <w:tblLook w:val="01E0" w:firstRow="1" w:lastRow="1" w:firstColumn="1" w:lastColumn="1" w:noHBand="0" w:noVBand="0"/>
      </w:tblPr>
      <w:tblGrid>
        <w:gridCol w:w="4926"/>
        <w:gridCol w:w="4927"/>
      </w:tblGrid>
      <w:tr w:rsidR="00A74BF4" w:rsidRPr="00B50270" w:rsidTr="00AD42A7">
        <w:trPr>
          <w:trHeight w:val="1744"/>
          <w:jc w:val="center"/>
        </w:trPr>
        <w:tc>
          <w:tcPr>
            <w:tcW w:w="4926" w:type="dxa"/>
            <w:shd w:val="clear" w:color="auto" w:fill="auto"/>
          </w:tcPr>
          <w:p w:rsidR="00A74BF4" w:rsidRPr="00B50270" w:rsidRDefault="00A74BF4" w:rsidP="00AD42A7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РАССМОТРЕНА</w:t>
            </w:r>
          </w:p>
          <w:p w:rsidR="00A74BF4" w:rsidRPr="00B50270" w:rsidRDefault="00A74BF4" w:rsidP="00AD42A7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A74BF4" w:rsidRPr="00B50270" w:rsidRDefault="00A74BF4" w:rsidP="00AD42A7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  <w:u w:val="single"/>
              </w:rPr>
              <w:t>Социальная сфера</w:t>
            </w:r>
          </w:p>
          <w:p w:rsidR="00A74BF4" w:rsidRPr="00B50270" w:rsidRDefault="00A74BF4" w:rsidP="00AD42A7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Протокол №__от «__»______ 2024г.</w:t>
            </w:r>
          </w:p>
          <w:p w:rsidR="00A74BF4" w:rsidRPr="00B50270" w:rsidRDefault="00A74BF4" w:rsidP="00AD4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Председатель цикловой комиссии</w:t>
            </w:r>
          </w:p>
          <w:p w:rsidR="00A74BF4" w:rsidRPr="00B50270" w:rsidRDefault="00A74BF4" w:rsidP="00AD4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____________/Т.М.Рыбакова</w:t>
            </w:r>
          </w:p>
        </w:tc>
        <w:tc>
          <w:tcPr>
            <w:tcW w:w="4927" w:type="dxa"/>
            <w:shd w:val="clear" w:color="auto" w:fill="auto"/>
          </w:tcPr>
          <w:p w:rsidR="00A74BF4" w:rsidRPr="00B50270" w:rsidRDefault="00A74BF4" w:rsidP="00AD4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74BF4" w:rsidRPr="00B50270" w:rsidRDefault="00A74BF4" w:rsidP="00AD42A7">
            <w:pPr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A74BF4" w:rsidRPr="00B50270" w:rsidRDefault="00A74BF4" w:rsidP="00AD4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____________О.Б. Кухарская</w:t>
            </w:r>
          </w:p>
          <w:p w:rsidR="00A74BF4" w:rsidRPr="00B50270" w:rsidRDefault="00A74BF4" w:rsidP="00AD4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0270">
              <w:rPr>
                <w:rFonts w:ascii="Times New Roman" w:hAnsi="Times New Roman"/>
                <w:sz w:val="24"/>
                <w:szCs w:val="24"/>
              </w:rPr>
              <w:t>«__»_______________ 2024г.</w:t>
            </w:r>
          </w:p>
        </w:tc>
      </w:tr>
    </w:tbl>
    <w:p w:rsidR="00A74BF4" w:rsidRPr="00B50270" w:rsidRDefault="00A74BF4" w:rsidP="00A74BF4">
      <w:pPr>
        <w:spacing w:after="160" w:line="259" w:lineRule="auto"/>
        <w:jc w:val="center"/>
        <w:rPr>
          <w:rFonts w:ascii="Times New Roman" w:eastAsia="PMingLiU" w:hAnsi="Times New Roman"/>
          <w:b/>
          <w:sz w:val="28"/>
          <w:szCs w:val="28"/>
          <w:lang w:eastAsia="ru-RU"/>
        </w:rPr>
      </w:pPr>
    </w:p>
    <w:p w:rsidR="00A74BF4" w:rsidRPr="00B50270" w:rsidRDefault="00A74BF4" w:rsidP="00A74BF4">
      <w:pPr>
        <w:spacing w:after="160" w:line="259" w:lineRule="auto"/>
        <w:jc w:val="center"/>
        <w:rPr>
          <w:rFonts w:ascii="Times New Roman" w:eastAsia="PMingLiU" w:hAnsi="Times New Roman"/>
          <w:b/>
          <w:sz w:val="28"/>
          <w:szCs w:val="28"/>
          <w:lang w:eastAsia="ru-RU"/>
        </w:rPr>
      </w:pPr>
    </w:p>
    <w:p w:rsidR="00A74BF4" w:rsidRPr="00B50270" w:rsidRDefault="00A74BF4" w:rsidP="00A74BF4">
      <w:pPr>
        <w:spacing w:after="160" w:line="259" w:lineRule="auto"/>
        <w:jc w:val="center"/>
        <w:rPr>
          <w:rFonts w:ascii="Times New Roman" w:eastAsia="PMingLiU" w:hAnsi="Times New Roman"/>
          <w:b/>
          <w:sz w:val="26"/>
          <w:szCs w:val="26"/>
          <w:lang w:eastAsia="ru-RU"/>
        </w:rPr>
      </w:pPr>
    </w:p>
    <w:p w:rsidR="00A74BF4" w:rsidRPr="00B50270" w:rsidRDefault="00A74BF4" w:rsidP="00A74BF4">
      <w:pPr>
        <w:jc w:val="center"/>
        <w:rPr>
          <w:rFonts w:ascii="Times New Roman" w:eastAsia="PMingLiU" w:hAnsi="Times New Roman"/>
          <w:sz w:val="28"/>
          <w:szCs w:val="28"/>
          <w:lang w:eastAsia="ru-RU"/>
        </w:rPr>
      </w:pPr>
      <w:r w:rsidRPr="00B50270">
        <w:rPr>
          <w:rFonts w:ascii="Times New Roman" w:eastAsia="PMingLiU" w:hAnsi="Times New Roman"/>
          <w:sz w:val="28"/>
          <w:szCs w:val="28"/>
          <w:lang w:eastAsia="ru-RU"/>
        </w:rPr>
        <w:t xml:space="preserve">РАБОЧАЯ ПРОГРАММА УЧЕБНОЙ ДИСЦИПЛИНЫ </w:t>
      </w:r>
    </w:p>
    <w:p w:rsidR="00A74BF4" w:rsidRPr="00B50270" w:rsidRDefault="00A74BF4" w:rsidP="00A74BF4">
      <w:pPr>
        <w:jc w:val="center"/>
        <w:rPr>
          <w:rFonts w:ascii="Times New Roman" w:eastAsia="PMingLiU" w:hAnsi="Times New Roman"/>
          <w:sz w:val="28"/>
          <w:szCs w:val="28"/>
          <w:lang w:eastAsia="ru-RU"/>
        </w:rPr>
      </w:pPr>
    </w:p>
    <w:p w:rsidR="00A74BF4" w:rsidRPr="00A74BF4" w:rsidRDefault="00A74BF4" w:rsidP="00A74BF4">
      <w:pPr>
        <w:jc w:val="center"/>
        <w:rPr>
          <w:rFonts w:ascii="Times New Roman" w:hAnsi="Times New Roman"/>
          <w:bCs/>
          <w:sz w:val="28"/>
          <w:szCs w:val="28"/>
        </w:rPr>
      </w:pPr>
      <w:r w:rsidRPr="00A74BF4">
        <w:rPr>
          <w:rFonts w:ascii="Times New Roman" w:hAnsi="Times New Roman"/>
          <w:bCs/>
          <w:sz w:val="28"/>
          <w:szCs w:val="28"/>
        </w:rPr>
        <w:t>ОП.11 ОСНОВЫ КОРПОРАТИВНОЙ КУЛЬТУРЫ И ЭФФЕКТИВНОЕ</w:t>
      </w:r>
    </w:p>
    <w:p w:rsidR="00A74BF4" w:rsidRPr="00A74BF4" w:rsidRDefault="00A74BF4" w:rsidP="00A74BF4">
      <w:pPr>
        <w:jc w:val="center"/>
        <w:rPr>
          <w:rFonts w:ascii="Times New Roman" w:hAnsi="Times New Roman"/>
          <w:bCs/>
          <w:sz w:val="28"/>
          <w:szCs w:val="28"/>
        </w:rPr>
      </w:pPr>
      <w:r w:rsidRPr="00A74BF4">
        <w:rPr>
          <w:rFonts w:ascii="Times New Roman" w:hAnsi="Times New Roman"/>
          <w:bCs/>
          <w:sz w:val="28"/>
          <w:szCs w:val="28"/>
        </w:rPr>
        <w:t>ПОВЕДЕНИЕ НА РЫНКЕ ТРУДА</w:t>
      </w:r>
    </w:p>
    <w:p w:rsidR="00A74BF4" w:rsidRPr="00B50270" w:rsidRDefault="00A74BF4" w:rsidP="00A74BF4">
      <w:pPr>
        <w:widowControl w:val="0"/>
        <w:shd w:val="clear" w:color="auto" w:fill="FFFFFF"/>
        <w:autoSpaceDE w:val="0"/>
        <w:autoSpaceDN w:val="0"/>
        <w:adjustRightInd w:val="0"/>
        <w:ind w:left="36" w:firstLine="284"/>
        <w:jc w:val="center"/>
        <w:rPr>
          <w:rFonts w:ascii="Times New Roman" w:eastAsia="Times New Roman" w:hAnsi="Times New Roman"/>
          <w:bCs/>
          <w:caps/>
          <w:spacing w:val="-12"/>
          <w:sz w:val="28"/>
          <w:szCs w:val="28"/>
          <w:lang w:eastAsia="ru-RU"/>
        </w:rPr>
      </w:pPr>
    </w:p>
    <w:p w:rsidR="00A74BF4" w:rsidRPr="00B50270" w:rsidRDefault="00A74BF4" w:rsidP="00A74BF4">
      <w:pPr>
        <w:shd w:val="clear" w:color="auto" w:fill="FFFFFF"/>
        <w:adjustRightInd w:val="0"/>
        <w:jc w:val="center"/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</w:pPr>
      <w:r w:rsidRPr="00B50270"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  <w:t>ПО ПРОГРАММЕ ПОДГОТОВКИ КВАЛИФИЦИРОВАННЫХ РАБОЧИХ, СЛУЖАЩИХ ПО ПРОФЕССИИ СРЕДНЕГО ПРОФЕССИОНАЛЬНОГО ОБРАЗОВАНИЯ</w:t>
      </w:r>
    </w:p>
    <w:p w:rsidR="00A74BF4" w:rsidRPr="00B50270" w:rsidRDefault="00A74BF4" w:rsidP="00A74BF4">
      <w:pPr>
        <w:shd w:val="clear" w:color="auto" w:fill="FFFFFF"/>
        <w:adjustRightInd w:val="0"/>
        <w:jc w:val="center"/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</w:pPr>
    </w:p>
    <w:p w:rsidR="00A74BF4" w:rsidRPr="00B50270" w:rsidRDefault="00A74BF4" w:rsidP="00A74BF4">
      <w:pPr>
        <w:shd w:val="clear" w:color="auto" w:fill="FFFFFF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50270">
        <w:rPr>
          <w:rFonts w:ascii="Times New Roman" w:eastAsia="PMingLiU" w:hAnsi="Times New Roman"/>
          <w:bCs/>
          <w:spacing w:val="-2"/>
          <w:sz w:val="28"/>
          <w:szCs w:val="28"/>
          <w:lang w:eastAsia="ru-RU"/>
        </w:rPr>
        <w:t>43.01.09 ПОВАР, КОНДИТЕР</w:t>
      </w: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A74BF4" w:rsidRPr="00B50270" w:rsidRDefault="00A74BF4" w:rsidP="00A74BF4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50270">
        <w:rPr>
          <w:rFonts w:ascii="Times New Roman" w:hAnsi="Times New Roman"/>
          <w:sz w:val="28"/>
          <w:szCs w:val="28"/>
        </w:rPr>
        <w:t>Уварово, 2024</w:t>
      </w:r>
    </w:p>
    <w:p w:rsidR="00A74BF4" w:rsidRPr="00B50270" w:rsidRDefault="00A74BF4" w:rsidP="00A74BF4">
      <w:pPr>
        <w:tabs>
          <w:tab w:val="left" w:pos="9355"/>
        </w:tabs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027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:rsidR="00A74BF4" w:rsidRPr="00B50270" w:rsidRDefault="00A74BF4" w:rsidP="00A74BF4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0270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43.01.09 «Повар, кондитер», УГС 43.00.00 Сервис и туризм Приказ (Министерства образования и науки  Российской Федерации от 9 декабря 2016 г. № 1569).</w:t>
      </w:r>
    </w:p>
    <w:p w:rsidR="00A74BF4" w:rsidRPr="00B50270" w:rsidRDefault="00A74BF4" w:rsidP="00A74BF4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4BF4" w:rsidRPr="00B50270" w:rsidRDefault="00A74BF4" w:rsidP="00A74BF4">
      <w:pPr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4BF4" w:rsidRPr="00B50270" w:rsidRDefault="00A74BF4" w:rsidP="00A74BF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027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Организация-разработчик: </w:t>
      </w:r>
      <w:r w:rsidRPr="00B50270">
        <w:rPr>
          <w:rFonts w:ascii="Times New Roman" w:eastAsia="Times New Roman" w:hAnsi="Times New Roman"/>
          <w:sz w:val="24"/>
          <w:szCs w:val="24"/>
          <w:lang w:eastAsia="ru-RU"/>
        </w:rPr>
        <w:t>Тамбовское</w:t>
      </w:r>
      <w:r w:rsidRPr="00B502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областное государственное бюджетное профессиональное образовательное учреждение «Уваровский политехнический колледж»</w:t>
      </w:r>
    </w:p>
    <w:p w:rsidR="00A74BF4" w:rsidRPr="00B50270" w:rsidRDefault="00A74BF4" w:rsidP="00A74BF4">
      <w:pPr>
        <w:spacing w:after="160" w:line="259" w:lineRule="auto"/>
        <w:rPr>
          <w:rFonts w:ascii="Times New Roman" w:eastAsia="PMingLiU" w:hAnsi="Times New Roman"/>
          <w:sz w:val="24"/>
          <w:szCs w:val="24"/>
          <w:lang w:eastAsia="ru-RU"/>
        </w:rPr>
      </w:pPr>
    </w:p>
    <w:p w:rsidR="00A74BF4" w:rsidRPr="00B50270" w:rsidRDefault="00A74BF4" w:rsidP="00A74BF4">
      <w:pPr>
        <w:spacing w:after="160" w:line="259" w:lineRule="auto"/>
        <w:ind w:firstLine="720"/>
        <w:rPr>
          <w:rFonts w:ascii="Times New Roman" w:eastAsia="PMingLiU" w:hAnsi="Times New Roman"/>
          <w:sz w:val="24"/>
          <w:szCs w:val="24"/>
          <w:lang w:eastAsia="ru-RU"/>
        </w:rPr>
      </w:pPr>
      <w:r w:rsidRPr="00B50270">
        <w:rPr>
          <w:rFonts w:ascii="Times New Roman" w:eastAsia="PMingLiU" w:hAnsi="Times New Roman"/>
          <w:sz w:val="24"/>
          <w:szCs w:val="24"/>
          <w:lang w:eastAsia="ru-RU"/>
        </w:rPr>
        <w:t xml:space="preserve">Разработчики: </w:t>
      </w:r>
    </w:p>
    <w:p w:rsidR="00A74BF4" w:rsidRPr="00B50270" w:rsidRDefault="00A74BF4" w:rsidP="00A74BF4">
      <w:pPr>
        <w:spacing w:after="160" w:line="259" w:lineRule="auto"/>
        <w:ind w:firstLine="720"/>
        <w:jc w:val="both"/>
        <w:rPr>
          <w:rFonts w:ascii="Times New Roman" w:eastAsia="PMingLiU" w:hAnsi="Times New Roman"/>
          <w:sz w:val="24"/>
          <w:szCs w:val="24"/>
          <w:lang w:eastAsia="ru-RU"/>
        </w:rPr>
      </w:pPr>
      <w:r>
        <w:rPr>
          <w:rFonts w:ascii="Times New Roman" w:eastAsia="PMingLiU" w:hAnsi="Times New Roman"/>
          <w:sz w:val="24"/>
          <w:szCs w:val="24"/>
          <w:lang w:eastAsia="ru-RU"/>
        </w:rPr>
        <w:t>Савостина Н.Н</w:t>
      </w:r>
      <w:r w:rsidRPr="00B50270">
        <w:rPr>
          <w:rFonts w:ascii="Times New Roman" w:eastAsia="PMingLiU" w:hAnsi="Times New Roman"/>
          <w:sz w:val="24"/>
          <w:szCs w:val="24"/>
          <w:lang w:eastAsia="ru-RU"/>
        </w:rPr>
        <w:t>., преподаватель ТОГБПОУ «Уваровский политехнический колледж»</w:t>
      </w:r>
    </w:p>
    <w:p w:rsidR="00A74BF4" w:rsidRPr="00B50270" w:rsidRDefault="00A74BF4" w:rsidP="00A74BF4">
      <w:pPr>
        <w:ind w:firstLine="720"/>
        <w:rPr>
          <w:rFonts w:ascii="Times New Roman" w:hAnsi="Times New Roman"/>
          <w:sz w:val="24"/>
          <w:szCs w:val="24"/>
        </w:rPr>
      </w:pPr>
      <w:r w:rsidRPr="00B50270">
        <w:rPr>
          <w:rFonts w:ascii="Times New Roman" w:hAnsi="Times New Roman"/>
          <w:sz w:val="24"/>
          <w:szCs w:val="24"/>
        </w:rPr>
        <w:t>Алферьева Ю.А., методист ТОГБПОУ «Уваровский политехнический колледж»</w:t>
      </w:r>
    </w:p>
    <w:p w:rsidR="00A74BF4" w:rsidRPr="00B50270" w:rsidRDefault="00A74BF4" w:rsidP="00A74BF4">
      <w:pPr>
        <w:spacing w:after="160" w:line="259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4BF4" w:rsidRPr="00B50270" w:rsidRDefault="00A74BF4" w:rsidP="00A74BF4">
      <w:pPr>
        <w:spacing w:before="100" w:beforeAutospacing="1" w:after="100" w:afterAutospacing="1"/>
        <w:ind w:firstLine="284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bookmarkEnd w:id="0"/>
    <w:bookmarkEnd w:id="1"/>
    <w:bookmarkEnd w:id="2"/>
    <w:p w:rsidR="00A74BF4" w:rsidRPr="00B50270" w:rsidRDefault="00A74BF4" w:rsidP="00A74BF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A74BF4" w:rsidRPr="00B50270" w:rsidRDefault="00A74BF4" w:rsidP="00A74BF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A74BF4" w:rsidRPr="00B50270" w:rsidRDefault="00A74BF4" w:rsidP="00A74BF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A74BF4" w:rsidRPr="00B50270" w:rsidRDefault="00A74BF4" w:rsidP="00A74BF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A74BF4" w:rsidRPr="00B50270" w:rsidRDefault="00A74BF4" w:rsidP="00A74BF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A74BF4" w:rsidRPr="00B50270" w:rsidRDefault="00A74BF4" w:rsidP="00A74BF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A74BF4" w:rsidRPr="00B50270" w:rsidRDefault="00A74BF4" w:rsidP="00A74BF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A74BF4" w:rsidRPr="00B50270" w:rsidRDefault="00A74BF4" w:rsidP="00A74BF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A74BF4" w:rsidRPr="00B50270" w:rsidRDefault="00A74BF4" w:rsidP="00A74BF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A74BF4" w:rsidRPr="00B50270" w:rsidRDefault="00A74BF4" w:rsidP="00A74BF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A74BF4" w:rsidRPr="00B50270" w:rsidRDefault="00A74BF4" w:rsidP="00A74BF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A74BF4" w:rsidRPr="00B50270" w:rsidRDefault="00A74BF4" w:rsidP="00A74BF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A74BF4" w:rsidRPr="00B50270" w:rsidRDefault="00A74BF4" w:rsidP="00A74BF4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A74BF4" w:rsidRPr="00B50270" w:rsidRDefault="00A74BF4" w:rsidP="00A74BF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74BF4" w:rsidRPr="00B50270" w:rsidRDefault="00A74BF4" w:rsidP="00A74BF4">
      <w:pPr>
        <w:rPr>
          <w:rFonts w:ascii="Times New Roman Полужирный" w:eastAsia="Segoe UI" w:hAnsi="Times New Roman Полужирный"/>
          <w:b/>
          <w:bCs/>
          <w:caps/>
          <w:kern w:val="32"/>
          <w:sz w:val="24"/>
          <w:szCs w:val="24"/>
          <w:lang w:val="x-none" w:eastAsia="x-none"/>
        </w:rPr>
      </w:pPr>
      <w:r w:rsidRPr="00B50270">
        <w:br w:type="page"/>
      </w:r>
    </w:p>
    <w:p w:rsidR="00A74BF4" w:rsidRPr="002F2A98" w:rsidRDefault="00A74BF4" w:rsidP="00A74BF4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x-none"/>
        </w:rPr>
      </w:pPr>
      <w:r w:rsidRPr="002F2A98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x-none"/>
        </w:rPr>
        <w:lastRenderedPageBreak/>
        <w:t>СОДЕРЖАНИЕ ПРОГРАММЫ</w:t>
      </w:r>
    </w:p>
    <w:p w:rsidR="00A74BF4" w:rsidRPr="00482C1C" w:rsidRDefault="00A74BF4" w:rsidP="00A74BF4">
      <w:pPr>
        <w:tabs>
          <w:tab w:val="right" w:leader="dot" w:pos="9639"/>
        </w:tabs>
        <w:spacing w:before="120" w:line="276" w:lineRule="auto"/>
        <w:rPr>
          <w:rFonts w:eastAsia="Times New Roman"/>
          <w:noProof/>
          <w:sz w:val="24"/>
          <w:szCs w:val="24"/>
          <w:lang w:eastAsia="ru-RU"/>
        </w:rPr>
      </w:pPr>
      <w:r w:rsidRPr="00605CE7">
        <w:rPr>
          <w:rFonts w:ascii="Times New Roman" w:hAnsi="Times New Roman"/>
          <w:noProof/>
          <w:sz w:val="24"/>
          <w:szCs w:val="24"/>
        </w:rPr>
        <w:fldChar w:fldCharType="begin"/>
      </w:r>
      <w:r w:rsidRPr="00482C1C">
        <w:rPr>
          <w:rFonts w:ascii="Times New Roman" w:hAnsi="Times New Roman"/>
          <w:noProof/>
          <w:sz w:val="24"/>
          <w:szCs w:val="24"/>
        </w:rPr>
        <w:instrText xml:space="preserve"> TOC \h \z \t "Раздел 1;1;Раздел 1.1;2" </w:instrText>
      </w:r>
      <w:r w:rsidRPr="00605CE7">
        <w:rPr>
          <w:rFonts w:ascii="Times New Roman" w:hAnsi="Times New Roman"/>
          <w:noProof/>
          <w:sz w:val="24"/>
          <w:szCs w:val="24"/>
        </w:rPr>
        <w:fldChar w:fldCharType="separate"/>
      </w:r>
      <w:hyperlink w:anchor="_Toc156825287" w:history="1">
        <w:r w:rsidRPr="00482C1C">
          <w:rPr>
            <w:rFonts w:ascii="Times New Roman" w:hAnsi="Times New Roman"/>
            <w:b/>
            <w:bCs/>
            <w:noProof/>
            <w:sz w:val="24"/>
            <w:szCs w:val="24"/>
          </w:rPr>
          <w:t>СОДЕРЖАНИЕ ПРОГРАММЫ</w:t>
        </w:r>
        <w:r w:rsidRPr="00482C1C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tab/>
          <w:t>2</w:t>
        </w:r>
      </w:hyperlink>
    </w:p>
    <w:p w:rsidR="00A74BF4" w:rsidRPr="00482C1C" w:rsidRDefault="00A74BF4" w:rsidP="00A74BF4">
      <w:pPr>
        <w:tabs>
          <w:tab w:val="right" w:leader="dot" w:pos="9639"/>
        </w:tabs>
        <w:spacing w:before="120" w:line="276" w:lineRule="auto"/>
        <w:rPr>
          <w:rFonts w:eastAsia="Times New Roman"/>
          <w:noProof/>
          <w:sz w:val="24"/>
          <w:szCs w:val="24"/>
          <w:lang w:eastAsia="ru-RU"/>
        </w:rPr>
      </w:pPr>
      <w:hyperlink w:anchor="_Toc156825288" w:history="1">
        <w:r w:rsidRPr="00482C1C">
          <w:rPr>
            <w:rFonts w:ascii="Times New Roman" w:hAnsi="Times New Roman"/>
            <w:b/>
            <w:bCs/>
            <w:noProof/>
            <w:sz w:val="24"/>
            <w:szCs w:val="24"/>
          </w:rPr>
          <w:t>1. Общая характеристика</w:t>
        </w:r>
        <w:r w:rsidRPr="00482C1C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tab/>
          <w:t>3</w:t>
        </w:r>
      </w:hyperlink>
    </w:p>
    <w:p w:rsidR="00A74BF4" w:rsidRPr="00482C1C" w:rsidRDefault="00A74BF4" w:rsidP="00A74BF4">
      <w:pPr>
        <w:tabs>
          <w:tab w:val="right" w:leader="dot" w:pos="9639"/>
        </w:tabs>
        <w:spacing w:before="120"/>
        <w:ind w:left="240"/>
        <w:rPr>
          <w:rFonts w:eastAsia="Times New Roman"/>
          <w:noProof/>
          <w:sz w:val="24"/>
          <w:szCs w:val="24"/>
          <w:lang w:eastAsia="ru-RU"/>
        </w:rPr>
      </w:pPr>
      <w:hyperlink w:anchor="_Toc156825289" w:history="1">
        <w:r w:rsidRPr="00482C1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1.1. Цель и место дисциплины в структуре образовательной программы</w:t>
        </w:r>
        <w:r w:rsidRPr="00482C1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3</w:t>
        </w:r>
      </w:hyperlink>
    </w:p>
    <w:p w:rsidR="00A74BF4" w:rsidRPr="00482C1C" w:rsidRDefault="00A74BF4" w:rsidP="00A74BF4">
      <w:pPr>
        <w:tabs>
          <w:tab w:val="right" w:leader="dot" w:pos="9639"/>
        </w:tabs>
        <w:spacing w:before="120"/>
        <w:ind w:left="240"/>
        <w:rPr>
          <w:rFonts w:eastAsia="Times New Roman"/>
          <w:noProof/>
          <w:sz w:val="24"/>
          <w:szCs w:val="24"/>
          <w:lang w:eastAsia="ru-RU"/>
        </w:rPr>
      </w:pPr>
      <w:hyperlink w:anchor="_Toc156825290" w:history="1">
        <w:r w:rsidRPr="00482C1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1.2. Планируемые результаты освоения дисциплины</w:t>
        </w:r>
        <w:r w:rsidRPr="00482C1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3</w:t>
        </w:r>
      </w:hyperlink>
    </w:p>
    <w:p w:rsidR="00A74BF4" w:rsidRPr="00482C1C" w:rsidRDefault="00A74BF4" w:rsidP="00A74BF4">
      <w:pPr>
        <w:tabs>
          <w:tab w:val="right" w:leader="dot" w:pos="9639"/>
        </w:tabs>
        <w:spacing w:before="120" w:line="276" w:lineRule="auto"/>
        <w:rPr>
          <w:rFonts w:eastAsia="Times New Roman"/>
          <w:noProof/>
          <w:sz w:val="24"/>
          <w:szCs w:val="24"/>
          <w:lang w:eastAsia="ru-RU"/>
        </w:rPr>
      </w:pPr>
      <w:hyperlink w:anchor="_Toc156825291" w:history="1">
        <w:r w:rsidRPr="00482C1C">
          <w:rPr>
            <w:rFonts w:ascii="Times New Roman" w:hAnsi="Times New Roman"/>
            <w:b/>
            <w:bCs/>
            <w:noProof/>
            <w:sz w:val="24"/>
            <w:szCs w:val="24"/>
          </w:rPr>
          <w:t>2. Структура и содержание ДИСЦИПЛИНЫ</w:t>
        </w:r>
        <w:r w:rsidRPr="00482C1C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tab/>
          <w:t>8</w:t>
        </w:r>
      </w:hyperlink>
    </w:p>
    <w:p w:rsidR="00A74BF4" w:rsidRPr="00482C1C" w:rsidRDefault="00A74BF4" w:rsidP="00A74BF4">
      <w:pPr>
        <w:tabs>
          <w:tab w:val="right" w:leader="dot" w:pos="9639"/>
        </w:tabs>
        <w:spacing w:before="120"/>
        <w:ind w:left="240"/>
        <w:rPr>
          <w:rFonts w:eastAsia="Times New Roman"/>
          <w:noProof/>
          <w:sz w:val="24"/>
          <w:szCs w:val="24"/>
          <w:lang w:eastAsia="ru-RU"/>
        </w:rPr>
      </w:pPr>
      <w:hyperlink w:anchor="_Toc156825292" w:history="1">
        <w:r w:rsidRPr="00482C1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2.1. Трудоемкость освоения дисциплины</w:t>
        </w:r>
        <w:r w:rsidRPr="00482C1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8</w:t>
        </w:r>
      </w:hyperlink>
    </w:p>
    <w:p w:rsidR="00A74BF4" w:rsidRPr="00482C1C" w:rsidRDefault="00A74BF4" w:rsidP="00A74BF4">
      <w:pPr>
        <w:tabs>
          <w:tab w:val="right" w:leader="dot" w:pos="9639"/>
        </w:tabs>
        <w:spacing w:before="120"/>
        <w:ind w:left="240"/>
        <w:rPr>
          <w:rFonts w:eastAsia="Times New Roman"/>
          <w:noProof/>
          <w:sz w:val="24"/>
          <w:szCs w:val="24"/>
          <w:lang w:eastAsia="ru-RU"/>
        </w:rPr>
      </w:pPr>
      <w:hyperlink w:anchor="_Toc156825293" w:history="1">
        <w:r w:rsidRPr="00482C1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2.2. Содержание дисциплины</w:t>
        </w:r>
        <w:r w:rsidRPr="00482C1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9</w:t>
        </w:r>
      </w:hyperlink>
    </w:p>
    <w:p w:rsidR="00A74BF4" w:rsidRPr="00482C1C" w:rsidRDefault="00A74BF4" w:rsidP="00A74BF4">
      <w:pPr>
        <w:tabs>
          <w:tab w:val="right" w:leader="dot" w:pos="9639"/>
        </w:tabs>
        <w:spacing w:before="120" w:line="276" w:lineRule="auto"/>
        <w:rPr>
          <w:rFonts w:eastAsia="Times New Roman"/>
          <w:noProof/>
          <w:sz w:val="24"/>
          <w:szCs w:val="24"/>
          <w:lang w:eastAsia="ru-RU"/>
        </w:rPr>
      </w:pPr>
      <w:hyperlink w:anchor="_Toc156825296" w:history="1">
        <w:r w:rsidRPr="00482C1C">
          <w:rPr>
            <w:rFonts w:ascii="Times New Roman" w:hAnsi="Times New Roman"/>
            <w:b/>
            <w:bCs/>
            <w:noProof/>
            <w:sz w:val="24"/>
            <w:szCs w:val="24"/>
          </w:rPr>
          <w:t>3. Условия реализации ДИСЦИПЛИНЫ</w:t>
        </w:r>
        <w:r w:rsidRPr="00482C1C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tab/>
          <w:t>12</w:t>
        </w:r>
      </w:hyperlink>
    </w:p>
    <w:p w:rsidR="00A74BF4" w:rsidRPr="00482C1C" w:rsidRDefault="00A74BF4" w:rsidP="00A74BF4">
      <w:pPr>
        <w:tabs>
          <w:tab w:val="right" w:leader="dot" w:pos="9639"/>
        </w:tabs>
        <w:spacing w:before="120"/>
        <w:ind w:left="240"/>
        <w:rPr>
          <w:rFonts w:eastAsia="Times New Roman"/>
          <w:noProof/>
          <w:sz w:val="24"/>
          <w:szCs w:val="24"/>
          <w:lang w:eastAsia="ru-RU"/>
        </w:rPr>
      </w:pPr>
      <w:hyperlink w:anchor="_Toc156825297" w:history="1">
        <w:r w:rsidRPr="00482C1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3.1. Материально-техническое обеспечение</w:t>
        </w:r>
        <w:r w:rsidRPr="00482C1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12</w:t>
        </w:r>
      </w:hyperlink>
    </w:p>
    <w:p w:rsidR="00A74BF4" w:rsidRPr="00482C1C" w:rsidRDefault="00A74BF4" w:rsidP="00A74BF4">
      <w:pPr>
        <w:tabs>
          <w:tab w:val="right" w:leader="dot" w:pos="9639"/>
        </w:tabs>
        <w:spacing w:before="120"/>
        <w:ind w:left="240"/>
        <w:rPr>
          <w:rFonts w:eastAsia="Times New Roman"/>
          <w:noProof/>
          <w:sz w:val="24"/>
          <w:szCs w:val="24"/>
          <w:lang w:eastAsia="ru-RU"/>
        </w:rPr>
      </w:pPr>
      <w:hyperlink w:anchor="_Toc156825298" w:history="1">
        <w:r w:rsidRPr="00482C1C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>3.2. Учебно-методическое обеспечение</w:t>
        </w:r>
        <w:r w:rsidRPr="00482C1C">
          <w:rPr>
            <w:rFonts w:ascii="Times New Roman" w:eastAsia="Times New Roman" w:hAnsi="Times New Roman"/>
            <w:noProof/>
            <w:webHidden/>
            <w:sz w:val="24"/>
            <w:szCs w:val="24"/>
            <w:lang w:eastAsia="ru-RU"/>
          </w:rPr>
          <w:tab/>
          <w:t>12</w:t>
        </w:r>
      </w:hyperlink>
    </w:p>
    <w:p w:rsidR="00A74BF4" w:rsidRPr="00482C1C" w:rsidRDefault="00A74BF4" w:rsidP="00A74BF4">
      <w:pPr>
        <w:tabs>
          <w:tab w:val="right" w:leader="dot" w:pos="9639"/>
        </w:tabs>
        <w:spacing w:before="120" w:line="276" w:lineRule="auto"/>
        <w:rPr>
          <w:rFonts w:eastAsia="Times New Roman"/>
          <w:noProof/>
          <w:sz w:val="24"/>
          <w:szCs w:val="24"/>
          <w:lang w:eastAsia="ru-RU"/>
        </w:rPr>
      </w:pPr>
      <w:hyperlink w:anchor="_Toc156825299" w:history="1">
        <w:r w:rsidRPr="00482C1C">
          <w:rPr>
            <w:rFonts w:ascii="Times New Roman" w:hAnsi="Times New Roman"/>
            <w:b/>
            <w:bCs/>
            <w:noProof/>
            <w:sz w:val="24"/>
            <w:szCs w:val="24"/>
          </w:rPr>
          <w:t>4. Контроль и оценка результатов  освоения ДИСЦИПЛИНЫ</w:t>
        </w:r>
        <w:r w:rsidRPr="00482C1C"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tab/>
          <w:t>14</w:t>
        </w:r>
      </w:hyperlink>
    </w:p>
    <w:p w:rsidR="00A74BF4" w:rsidRPr="00482C1C" w:rsidRDefault="00A74BF4" w:rsidP="00A74BF4">
      <w:pPr>
        <w:keepNext/>
        <w:spacing w:after="120"/>
        <w:outlineLvl w:val="0"/>
        <w:rPr>
          <w:rFonts w:ascii="Times New Roman" w:eastAsia="Segoe UI" w:hAnsi="Times New Roman"/>
          <w:caps/>
          <w:kern w:val="32"/>
          <w:sz w:val="24"/>
          <w:szCs w:val="24"/>
          <w:lang w:eastAsia="x-none"/>
        </w:rPr>
      </w:pPr>
      <w:r w:rsidRPr="00482C1C">
        <w:rPr>
          <w:rFonts w:ascii="Times New Roman" w:eastAsia="Segoe UI" w:hAnsi="Times New Roman"/>
          <w:caps/>
          <w:kern w:val="32"/>
          <w:sz w:val="24"/>
          <w:szCs w:val="24"/>
          <w:lang w:eastAsia="x-none"/>
        </w:rPr>
        <w:fldChar w:fldCharType="end"/>
      </w:r>
    </w:p>
    <w:p w:rsidR="00A74BF4" w:rsidRPr="00482C1C" w:rsidRDefault="00A74BF4" w:rsidP="00A74BF4">
      <w:pPr>
        <w:keepNext/>
        <w:spacing w:after="120"/>
        <w:outlineLvl w:val="0"/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x-none"/>
        </w:rPr>
        <w:sectPr w:rsidR="00A74BF4" w:rsidRPr="00482C1C" w:rsidSect="00502F97">
          <w:headerReference w:type="even" r:id="rId5"/>
          <w:headerReference w:type="default" r:id="rId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74BF4" w:rsidRPr="00482C1C" w:rsidRDefault="00A74BF4" w:rsidP="00A74BF4">
      <w:pPr>
        <w:keepNext/>
        <w:numPr>
          <w:ilvl w:val="0"/>
          <w:numId w:val="1"/>
        </w:numPr>
        <w:jc w:val="center"/>
        <w:outlineLvl w:val="0"/>
        <w:rPr>
          <w:rFonts w:ascii="Times New Roman" w:eastAsia="Segoe UI" w:hAnsi="Times New Roman"/>
          <w:b/>
          <w:bCs/>
          <w:iCs/>
          <w:caps/>
          <w:kern w:val="32"/>
          <w:sz w:val="24"/>
          <w:szCs w:val="24"/>
          <w:lang w:val="x-none" w:eastAsia="x-none"/>
        </w:rPr>
      </w:pPr>
      <w:r w:rsidRPr="00482C1C">
        <w:rPr>
          <w:rFonts w:ascii="Times New Roman" w:eastAsia="Segoe UI" w:hAnsi="Times New Roman"/>
          <w:b/>
          <w:bCs/>
          <w:iCs/>
          <w:caps/>
          <w:kern w:val="32"/>
          <w:sz w:val="24"/>
          <w:szCs w:val="24"/>
          <w:lang w:val="x-none" w:eastAsia="x-none"/>
        </w:rPr>
        <w:lastRenderedPageBreak/>
        <w:t>Общая характеристика РАБОЧЕЙ ПРОГРАММЫ УЧЕБНОЙ ДИСЦИПЛИНЫ</w:t>
      </w:r>
    </w:p>
    <w:p w:rsidR="00A74BF4" w:rsidRPr="002F2A98" w:rsidRDefault="00A74BF4" w:rsidP="00A74BF4">
      <w:pPr>
        <w:jc w:val="center"/>
        <w:rPr>
          <w:rFonts w:ascii="Times New Roman" w:eastAsia="Segoe UI" w:hAnsi="Times New Roman"/>
          <w:sz w:val="24"/>
          <w:szCs w:val="24"/>
        </w:rPr>
      </w:pPr>
      <w:r w:rsidRPr="002F2A98">
        <w:rPr>
          <w:rFonts w:ascii="Times New Roman" w:eastAsia="Segoe UI" w:hAnsi="Times New Roman"/>
          <w:b/>
          <w:sz w:val="24"/>
          <w:szCs w:val="24"/>
        </w:rPr>
        <w:t>ОП.11</w:t>
      </w:r>
      <w:r w:rsidRPr="002F2A98">
        <w:rPr>
          <w:rFonts w:ascii="Times New Roman" w:eastAsia="Segoe UI" w:hAnsi="Times New Roman"/>
          <w:sz w:val="24"/>
          <w:szCs w:val="24"/>
        </w:rPr>
        <w:t xml:space="preserve"> «</w:t>
      </w:r>
      <w:r w:rsidRPr="002F2A98">
        <w:rPr>
          <w:rFonts w:ascii="Times New Roman" w:eastAsia="Segoe UI" w:hAnsi="Times New Roman"/>
          <w:b/>
          <w:sz w:val="24"/>
          <w:szCs w:val="24"/>
        </w:rPr>
        <w:t xml:space="preserve">ОСНОВЫ </w:t>
      </w:r>
      <w:r w:rsidRPr="002F2A98">
        <w:rPr>
          <w:rFonts w:ascii="Times New Roman" w:hAnsi="Times New Roman"/>
          <w:b/>
          <w:bCs/>
          <w:sz w:val="24"/>
          <w:szCs w:val="24"/>
        </w:rPr>
        <w:t>КОРПОРАТИВНОЙ КУЛЬТУРЫ И ЭФФЕКТИВНОЕ ПОВЕДЕНИЕ НА РЫНКЕ ТРУДА</w:t>
      </w:r>
      <w:r w:rsidRPr="002F2A98">
        <w:rPr>
          <w:rFonts w:ascii="Times New Roman" w:eastAsia="Segoe UI" w:hAnsi="Times New Roman"/>
          <w:sz w:val="24"/>
          <w:szCs w:val="24"/>
        </w:rPr>
        <w:t>»</w:t>
      </w:r>
    </w:p>
    <w:p w:rsidR="00A74BF4" w:rsidRPr="002F2A98" w:rsidRDefault="00A74BF4" w:rsidP="00A74BF4">
      <w:pPr>
        <w:ind w:firstLine="709"/>
        <w:outlineLvl w:val="1"/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2F2A98"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  <w:t>1.1. Цель и место дисциплины в структуре образовательной программы</w:t>
      </w:r>
    </w:p>
    <w:p w:rsidR="00A74BF4" w:rsidRPr="002F2A98" w:rsidRDefault="00A74BF4" w:rsidP="00A74BF4">
      <w:pPr>
        <w:shd w:val="clear" w:color="auto" w:fill="FFFFFF"/>
        <w:ind w:firstLine="709"/>
        <w:jc w:val="both"/>
        <w:rPr>
          <w:ins w:id="3" w:author="Uvarovohk" w:date="2023-11-29T16:27:00Z"/>
          <w:rFonts w:ascii="Times New Roman" w:eastAsia="Times New Roman" w:hAnsi="Times New Roman"/>
          <w:sz w:val="24"/>
          <w:szCs w:val="24"/>
          <w:lang w:eastAsia="ru-RU"/>
        </w:rPr>
      </w:pPr>
      <w:ins w:id="4" w:author="Uvarovohk" w:date="2023-11-29T16:27:00Z">
        <w:r w:rsidRPr="002F2A98">
          <w:rPr>
            <w:rFonts w:ascii="Times New Roman" w:eastAsia="Times New Roman" w:hAnsi="Times New Roman"/>
            <w:sz w:val="24"/>
            <w:szCs w:val="24"/>
            <w:lang w:eastAsia="ru-RU"/>
          </w:rPr>
          <w:t>Ц</w:t>
        </w:r>
      </w:ins>
      <w:r w:rsidRPr="002F2A98">
        <w:rPr>
          <w:rFonts w:ascii="Times New Roman" w:eastAsia="Times New Roman" w:hAnsi="Times New Roman"/>
          <w:sz w:val="24"/>
          <w:szCs w:val="24"/>
          <w:lang w:eastAsia="ru-RU"/>
        </w:rPr>
        <w:t xml:space="preserve">ель дисциплины </w:t>
      </w:r>
      <w:r w:rsidRPr="002F2A98">
        <w:rPr>
          <w:rFonts w:ascii="Times New Roman" w:hAnsi="Times New Roman"/>
          <w:color w:val="000000"/>
          <w:sz w:val="24"/>
          <w:szCs w:val="24"/>
        </w:rPr>
        <w:t>ОП.11 «Основы к</w:t>
      </w:r>
      <w:r w:rsidRPr="002F2A98">
        <w:rPr>
          <w:rFonts w:ascii="Times New Roman" w:hAnsi="Times New Roman"/>
          <w:bCs/>
          <w:sz w:val="24"/>
          <w:szCs w:val="24"/>
        </w:rPr>
        <w:t>орпоративной культуры и эффективное поведение на рынке труда:</w:t>
      </w:r>
    </w:p>
    <w:p w:rsidR="00A74BF4" w:rsidRPr="002F2A98" w:rsidRDefault="00A74BF4" w:rsidP="00A74BF4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2F2A9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- формирование у будущих специалистов представлений о современной корпоративной культуре, о тех принципах, идеалах и ценностях, на которые она должна опираться, а также показать её растущую роль в современной организации и обществе;</w:t>
      </w:r>
    </w:p>
    <w:p w:rsidR="00A74BF4" w:rsidRPr="002F2A98" w:rsidRDefault="00A74BF4" w:rsidP="00A74BF4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2F2A9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- воспитание и формирование у студентов нравственной культуры и навыков следования кодексу корпоративной этики, ответственности и нормам корпоративной и профессиональной деятельности;</w:t>
      </w:r>
    </w:p>
    <w:p w:rsidR="00A74BF4" w:rsidRPr="002F2A98" w:rsidRDefault="00A74BF4" w:rsidP="00A74BF4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2F2A9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- применение полученных знаний и умений в практической деятельности в различных сферах общественной жизни;</w:t>
      </w:r>
    </w:p>
    <w:p w:rsidR="00A74BF4" w:rsidRPr="002F2A98" w:rsidRDefault="00A74BF4" w:rsidP="00A74BF4">
      <w:pPr>
        <w:shd w:val="clear" w:color="auto" w:fill="FFFFFF"/>
        <w:ind w:firstLine="709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2F2A9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- овладение обучающимися общими универсальными технологиями деятельности, позволяющими осуществля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 xml:space="preserve">ть эффективное трудоустройство </w:t>
      </w:r>
      <w:r w:rsidRPr="002F2A98">
        <w:rPr>
          <w:rFonts w:ascii="Times New Roman" w:eastAsia="Times New Roman" w:hAnsi="Times New Roman"/>
          <w:sz w:val="24"/>
          <w:szCs w:val="24"/>
          <w:bdr w:val="none" w:sz="0" w:space="0" w:color="auto" w:frame="1"/>
          <w:lang w:eastAsia="ru-RU"/>
        </w:rPr>
        <w:t>и планировать профессиональную карьеру, формирование готовности к активным действиям на рынке труда в процессе профессионального становления.</w:t>
      </w:r>
    </w:p>
    <w:p w:rsidR="00A74BF4" w:rsidRPr="002F2A98" w:rsidRDefault="00A74BF4" w:rsidP="00A74BF4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Дисциплина ОП.11 «Основы корпоративной культуры и эффективное поведение на рынке труда» включена в вариативную часть общепрофессионального цикла образовательной программы подготовки квалифицированных рабочих, служащих, реализуемой по специальности: 43.01.09 Повар, кондитер.</w:t>
      </w:r>
    </w:p>
    <w:p w:rsidR="00A74BF4" w:rsidRPr="002F2A98" w:rsidRDefault="00A74BF4" w:rsidP="00A74BF4">
      <w:pPr>
        <w:spacing w:line="264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Дисциплина ОП.11 «Основы корпоративной культуры и эффективное поведение на рынке труда» вводится за счет вариативной части для формирования корпоративных компетенций с целью сокращения срока адаптации выпускников колледжа на рабочем месте при трудоустройстве на данное предприятие, а также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5" w:name="_GoBack"/>
      <w:bookmarkEnd w:id="5"/>
      <w:r w:rsidRPr="002F2A98">
        <w:rPr>
          <w:rFonts w:ascii="Times New Roman" w:hAnsi="Times New Roman"/>
          <w:sz w:val="24"/>
          <w:szCs w:val="24"/>
        </w:rPr>
        <w:t>овладение обучающимися общими универсальными технологиями деятельности, позволяющими осуществлять эффективное трудоустройство и планировать профессиональную карьеру, формирование готовности к активным действиям на рынке труда в процессе профессионального становления.</w:t>
      </w:r>
    </w:p>
    <w:p w:rsidR="00A74BF4" w:rsidRPr="002F2A98" w:rsidRDefault="00A74BF4" w:rsidP="00A74BF4">
      <w:pPr>
        <w:ind w:firstLine="709"/>
        <w:outlineLvl w:val="1"/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</w:pPr>
    </w:p>
    <w:p w:rsidR="00A74BF4" w:rsidRPr="002F2A98" w:rsidRDefault="00A74BF4" w:rsidP="00A74BF4">
      <w:pPr>
        <w:ind w:firstLine="709"/>
        <w:outlineLvl w:val="1"/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2F2A98"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  <w:t>1.2. Планируемые результаты освоения дисциплины</w:t>
      </w:r>
    </w:p>
    <w:p w:rsidR="00A74BF4" w:rsidRPr="002F2A98" w:rsidRDefault="00A74BF4" w:rsidP="00A74BF4">
      <w:pPr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2A98">
        <w:rPr>
          <w:rFonts w:ascii="Times New Roman" w:eastAsia="Times New Roman" w:hAnsi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выпускника.</w:t>
      </w:r>
    </w:p>
    <w:p w:rsidR="00A74BF4" w:rsidRPr="002F2A98" w:rsidRDefault="00A74BF4" w:rsidP="00A74BF4">
      <w:pPr>
        <w:ind w:firstLine="709"/>
        <w:rPr>
          <w:rFonts w:ascii="Times New Roman" w:hAnsi="Times New Roman"/>
          <w:bCs/>
          <w:sz w:val="24"/>
          <w:szCs w:val="24"/>
        </w:rPr>
      </w:pPr>
      <w:r w:rsidRPr="002F2A98">
        <w:rPr>
          <w:rFonts w:ascii="Times New Roman" w:hAnsi="Times New Roman"/>
          <w:bCs/>
          <w:sz w:val="24"/>
          <w:szCs w:val="24"/>
        </w:rPr>
        <w:t>В результате освоения дисциплины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 w:rsidR="00A74BF4" w:rsidRPr="00255F32" w:rsidTr="00AD42A7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/>
                <w:i/>
                <w:sz w:val="24"/>
                <w:szCs w:val="24"/>
              </w:rPr>
              <w:t>Код ОК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/>
                <w:sz w:val="24"/>
                <w:szCs w:val="24"/>
              </w:rPr>
              <w:t xml:space="preserve">Владеть навыками </w:t>
            </w:r>
          </w:p>
        </w:tc>
      </w:tr>
      <w:tr w:rsidR="00A74BF4" w:rsidRPr="00255F32" w:rsidTr="00AD42A7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ОК.01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распознавать задачу и/или проблему в профессиональном и/или социальном контексте;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анализировать задачу и/или проблему и выделять её составные части;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определять этапы решения задачи;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составить план действия;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 определить необходимые ресурсы;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владеть актуальными методами работы в профессиональной и смежных сферах;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реализовать составленный план;</w:t>
            </w:r>
          </w:p>
          <w:p w:rsidR="00A74BF4" w:rsidRPr="00B9490A" w:rsidRDefault="00A74BF4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актуальный профессиональный и социальный контекст, в котором приходится работать и жить;</w:t>
            </w:r>
          </w:p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алгоритмы выполнения работ в </w:t>
            </w: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профессиональной и смежных областях;</w:t>
            </w:r>
          </w:p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методы работы в профессиональной и смежных сферах;</w:t>
            </w:r>
          </w:p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структуру плана для решения задач;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порядок оценки результатов решения задач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-</w:t>
            </w:r>
          </w:p>
        </w:tc>
      </w:tr>
      <w:tr w:rsidR="00A74BF4" w:rsidRPr="00255F32" w:rsidTr="00AD42A7"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ОК.02</w:t>
            </w:r>
          </w:p>
        </w:tc>
        <w:tc>
          <w:tcPr>
            <w:tcW w:w="2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определять задачи для поиска информации;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определять необходимые источники информации;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планировать процесс поиска;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структурировать получаемую информацию;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выделять наиболее значимое в перечне информации;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оценивать практическую значимость результатов поиска;</w:t>
            </w:r>
          </w:p>
          <w:p w:rsidR="00A74BF4" w:rsidRPr="00B9490A" w:rsidRDefault="00A74BF4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оформлять результаты поиска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номенклатура информационных источников применяемых в профессиональной деятельности;</w:t>
            </w:r>
          </w:p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приемы структурирования информации;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формат оформления результатов поиска информации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A74BF4" w:rsidRPr="00255F32" w:rsidTr="00AD42A7"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ОК.03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применять современную научную профессиональную терминологию;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определять и выстраивать траектории профессионального развития и самообразования;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содержание актуальной нормативно-правовой документации;</w:t>
            </w:r>
          </w:p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современная научная и профессиональная терминология;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возможные траектории профессионального развития и самообразования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74BF4" w:rsidRPr="00255F32" w:rsidTr="00AD42A7">
        <w:trPr>
          <w:trHeight w:val="327"/>
        </w:trPr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ОК.04</w:t>
            </w: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BF4" w:rsidRPr="00B9490A" w:rsidRDefault="00A74BF4" w:rsidP="00AD42A7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организовывать работу коллектива и команды;</w:t>
            </w:r>
          </w:p>
          <w:p w:rsidR="00A74BF4" w:rsidRPr="00B9490A" w:rsidRDefault="00A74BF4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психологические основы деятельности коллектива, психологические особенности личности;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основы проектной деятельности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A74BF4" w:rsidRPr="00255F32" w:rsidTr="00AD42A7">
        <w:trPr>
          <w:trHeight w:val="327"/>
        </w:trPr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ОК.05</w:t>
            </w: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</w:tcPr>
          <w:p w:rsidR="00A74BF4" w:rsidRPr="00B9490A" w:rsidRDefault="00A74BF4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грамотно излагать свои мысли и оформлять документы по профессиональной тематике на государственном языке, </w:t>
            </w: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проявлять толерантность в рабочем коллективе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BF4" w:rsidRPr="00FF22D1" w:rsidRDefault="00A74BF4" w:rsidP="00AD42A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особенности социального и культурного контекста;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правила оформления документов и </w:t>
            </w: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построения устных сообщений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A74BF4" w:rsidRPr="00255F32" w:rsidTr="00AD42A7">
        <w:trPr>
          <w:trHeight w:val="327"/>
        </w:trPr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ОК.06</w:t>
            </w: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</w:tcPr>
          <w:p w:rsidR="00A74BF4" w:rsidRPr="00B9490A" w:rsidRDefault="00A74BF4" w:rsidP="00AD42A7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SimSun" w:hAnsi="Times New Roman"/>
              </w:rPr>
              <w:t>проявлять гражданско-патриотическую позицию;</w:t>
            </w: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B9490A">
              <w:rPr>
                <w:rFonts w:ascii="Times New Roman" w:eastAsia="SimSun" w:hAnsi="Times New Roman"/>
              </w:rPr>
              <w:t>демонстрировать осознанное поведение; описывать значимость своей профессии;</w:t>
            </w: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A74BF4" w:rsidRPr="00B9490A" w:rsidRDefault="00A74BF4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применять стандарты антикоррупционного поведения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BF4" w:rsidRPr="00FF22D1" w:rsidRDefault="00A74BF4" w:rsidP="00AD42A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сущность гр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ажданско-патриотической позиции;</w:t>
            </w: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27FC">
              <w:rPr>
                <w:rFonts w:ascii="Times New Roman" w:eastAsia="SimSun" w:hAnsi="Times New Roman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  <w:r>
              <w:rPr>
                <w:rFonts w:ascii="Times New Roman" w:eastAsia="SimSun" w:hAnsi="Times New Roman"/>
              </w:rPr>
              <w:t>;</w:t>
            </w: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общечеловеческих ценностей;</w:t>
            </w:r>
          </w:p>
          <w:p w:rsidR="00A74BF4" w:rsidRPr="00FF22D1" w:rsidRDefault="00A74BF4" w:rsidP="00AD42A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значимость профессиональной деятельности по профессии;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стандарты антикоррупционного поведения и последствия его нарушения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74BF4" w:rsidRPr="00255F32" w:rsidTr="00AD42A7">
        <w:trPr>
          <w:trHeight w:val="327"/>
        </w:trPr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ОК.07</w:t>
            </w: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</w:tcPr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соблюдать нормы экологической безопасности;</w:t>
            </w:r>
          </w:p>
          <w:p w:rsidR="00A74BF4" w:rsidRPr="00B9490A" w:rsidRDefault="00A74BF4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определять направления ресурсосбережения в рамках профессиональной деятельности по профессии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BF4" w:rsidRPr="00FF22D1" w:rsidRDefault="00A74BF4" w:rsidP="00AD42A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</w:t>
            </w:r>
          </w:p>
          <w:p w:rsidR="00A74BF4" w:rsidRPr="00FF22D1" w:rsidRDefault="00A74BF4" w:rsidP="00AD42A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ресурсы, задействованные в профессиональной деятельности;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пути обеспечения ресурсосбережения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74BF4" w:rsidRPr="00255F32" w:rsidTr="00AD42A7">
        <w:trPr>
          <w:trHeight w:val="327"/>
        </w:trPr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</w:tcPr>
          <w:p w:rsidR="00A74BF4" w:rsidRPr="00325DD1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25DD1">
              <w:rPr>
                <w:rFonts w:ascii="Times New Roman" w:hAnsi="Times New Roman"/>
                <w:bCs/>
                <w:sz w:val="24"/>
                <w:szCs w:val="24"/>
              </w:rPr>
              <w:t>ОК.09</w:t>
            </w:r>
          </w:p>
        </w:tc>
        <w:tc>
          <w:tcPr>
            <w:tcW w:w="2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участвовать в диалогах на знакомые общие и профессиональные темы;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строить простые высказывания о себе и о своей профессиональной деятельности;</w:t>
            </w:r>
          </w:p>
          <w:p w:rsidR="00A74BF4" w:rsidRPr="00B9490A" w:rsidRDefault="00A74BF4" w:rsidP="00AD42A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>кратко обосновывать и объяснить свои действия (текущие и планируемые);</w:t>
            </w:r>
          </w:p>
          <w:p w:rsidR="00A74BF4" w:rsidRPr="00B9490A" w:rsidRDefault="00A74BF4" w:rsidP="00AD42A7">
            <w:pPr>
              <w:rPr>
                <w:rFonts w:ascii="Times New Roman" w:hAnsi="Times New Roman"/>
                <w:bCs/>
              </w:rPr>
            </w:pP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писать простые связные сообщения на знакомые </w:t>
            </w:r>
            <w:r w:rsidRPr="00B9490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или интересующие профессиональные темы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правила построения простых и сложных предложений на профессиональные темы;</w:t>
            </w:r>
          </w:p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общеупотребительные глаголы (бытовая и профессиональная лексика);</w:t>
            </w:r>
          </w:p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A74BF4" w:rsidRPr="00FF22D1" w:rsidRDefault="00A74BF4" w:rsidP="00AD42A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особенности произношения;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22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правила чтения текстов профессиональной направленности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74BF4" w:rsidRPr="002F2A98" w:rsidRDefault="00A74BF4" w:rsidP="00A74BF4">
      <w:pPr>
        <w:spacing w:after="120"/>
        <w:ind w:firstLine="709"/>
        <w:rPr>
          <w:rFonts w:ascii="Times New Roman" w:hAnsi="Times New Roman"/>
          <w:bCs/>
          <w:sz w:val="24"/>
          <w:szCs w:val="24"/>
        </w:rPr>
      </w:pPr>
    </w:p>
    <w:p w:rsidR="00A74BF4" w:rsidRPr="002F2A98" w:rsidRDefault="00A74BF4" w:rsidP="00A74BF4">
      <w:pPr>
        <w:ind w:firstLine="709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A74BF4" w:rsidRPr="002F2A98" w:rsidRDefault="00A74BF4" w:rsidP="00A74BF4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x-none" w:eastAsia="x-none"/>
        </w:rPr>
      </w:pPr>
      <w:r w:rsidRPr="002F2A98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x-none" w:eastAsia="x-none"/>
        </w:rPr>
        <w:br w:type="page"/>
      </w:r>
    </w:p>
    <w:p w:rsidR="00A74BF4" w:rsidRPr="002F2A98" w:rsidRDefault="00A74BF4" w:rsidP="00A74BF4">
      <w:pPr>
        <w:keepNext/>
        <w:spacing w:after="120"/>
        <w:jc w:val="center"/>
        <w:outlineLvl w:val="0"/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x-none"/>
        </w:rPr>
      </w:pPr>
      <w:r w:rsidRPr="002F2A98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x-none" w:eastAsia="x-none"/>
        </w:rPr>
        <w:lastRenderedPageBreak/>
        <w:t xml:space="preserve">2. Структура и содержание </w:t>
      </w:r>
      <w:r w:rsidRPr="002F2A98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A74BF4" w:rsidRPr="002F2A98" w:rsidRDefault="00A74BF4" w:rsidP="00A74BF4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2F2A98"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  <w:t xml:space="preserve">2.1. Трудоемкость освоения дисциплины </w:t>
      </w:r>
    </w:p>
    <w:tbl>
      <w:tblPr>
        <w:tblW w:w="484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919"/>
        <w:gridCol w:w="1132"/>
        <w:gridCol w:w="2273"/>
      </w:tblGrid>
      <w:tr w:rsidR="00A74BF4" w:rsidRPr="00255F32" w:rsidTr="00AD42A7">
        <w:trPr>
          <w:trHeight w:val="23"/>
        </w:trPr>
        <w:tc>
          <w:tcPr>
            <w:tcW w:w="3174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55F32">
              <w:rPr>
                <w:rFonts w:ascii="Times New Roman" w:hAnsi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607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55F32">
              <w:rPr>
                <w:rFonts w:ascii="Times New Roman" w:hAnsi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219" w:type="pct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55F32">
              <w:rPr>
                <w:rFonts w:ascii="Times New Roman" w:hAnsi="Times New Roman"/>
                <w:b/>
                <w:sz w:val="24"/>
              </w:rPr>
              <w:t>В т.ч. в форме практ. подготовки</w:t>
            </w:r>
          </w:p>
        </w:tc>
      </w:tr>
      <w:tr w:rsidR="00A74BF4" w:rsidRPr="00255F32" w:rsidTr="00AD42A7">
        <w:trPr>
          <w:trHeight w:val="23"/>
        </w:trPr>
        <w:tc>
          <w:tcPr>
            <w:tcW w:w="3174" w:type="pct"/>
            <w:vAlign w:val="center"/>
          </w:tcPr>
          <w:p w:rsidR="00A74BF4" w:rsidRPr="00255F32" w:rsidRDefault="00A74BF4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Учебные занятия</w:t>
            </w:r>
            <w:r w:rsidRPr="00255F32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</w:tc>
        <w:tc>
          <w:tcPr>
            <w:tcW w:w="607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219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  <w:tr w:rsidR="00A74BF4" w:rsidRPr="00255F32" w:rsidTr="00AD42A7">
        <w:trPr>
          <w:trHeight w:val="23"/>
        </w:trPr>
        <w:tc>
          <w:tcPr>
            <w:tcW w:w="3174" w:type="pct"/>
            <w:vAlign w:val="center"/>
          </w:tcPr>
          <w:p w:rsidR="00A74BF4" w:rsidRPr="00255F32" w:rsidRDefault="00A74BF4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теоретические</w:t>
            </w:r>
          </w:p>
        </w:tc>
        <w:tc>
          <w:tcPr>
            <w:tcW w:w="607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219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A74BF4" w:rsidRPr="00255F32" w:rsidTr="00AD42A7">
        <w:trPr>
          <w:trHeight w:val="23"/>
        </w:trPr>
        <w:tc>
          <w:tcPr>
            <w:tcW w:w="3174" w:type="pct"/>
            <w:vAlign w:val="center"/>
          </w:tcPr>
          <w:p w:rsidR="00A74BF4" w:rsidRPr="00255F32" w:rsidRDefault="00A74BF4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607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19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A74BF4" w:rsidRPr="00255F32" w:rsidTr="00AD42A7">
        <w:trPr>
          <w:trHeight w:val="23"/>
        </w:trPr>
        <w:tc>
          <w:tcPr>
            <w:tcW w:w="3174" w:type="pct"/>
            <w:vAlign w:val="center"/>
          </w:tcPr>
          <w:p w:rsidR="00A74BF4" w:rsidRPr="00255F32" w:rsidRDefault="00A74BF4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607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19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74BF4" w:rsidRPr="00255F32" w:rsidTr="00AD42A7">
        <w:trPr>
          <w:trHeight w:val="23"/>
        </w:trPr>
        <w:tc>
          <w:tcPr>
            <w:tcW w:w="3174" w:type="pct"/>
            <w:vAlign w:val="center"/>
          </w:tcPr>
          <w:p w:rsidR="00A74BF4" w:rsidRPr="00255F32" w:rsidRDefault="00A74BF4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аттестация в </w:t>
            </w:r>
            <w:r w:rsidRPr="00255F3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форме </w:t>
            </w: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диф.зачет</w:t>
            </w:r>
            <w:r w:rsidRPr="00255F32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</w:p>
        </w:tc>
        <w:tc>
          <w:tcPr>
            <w:tcW w:w="607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9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74BF4" w:rsidRPr="00255F32" w:rsidTr="00AD42A7">
        <w:trPr>
          <w:trHeight w:val="23"/>
        </w:trPr>
        <w:tc>
          <w:tcPr>
            <w:tcW w:w="3174" w:type="pct"/>
            <w:vAlign w:val="center"/>
          </w:tcPr>
          <w:p w:rsidR="00A74BF4" w:rsidRPr="00255F32" w:rsidRDefault="00A74BF4" w:rsidP="00AD42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607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219" w:type="pct"/>
            <w:vAlign w:val="center"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5F32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</w:tbl>
    <w:p w:rsidR="00A74BF4" w:rsidRPr="002F2A98" w:rsidRDefault="00A74BF4" w:rsidP="00A74BF4">
      <w:pPr>
        <w:rPr>
          <w:rFonts w:ascii="Times New Roman" w:eastAsia="Segoe UI" w:hAnsi="Times New Roman"/>
          <w:b/>
          <w:bCs/>
          <w:sz w:val="24"/>
          <w:szCs w:val="24"/>
          <w:lang w:eastAsia="ru-RU"/>
        </w:rPr>
      </w:pPr>
    </w:p>
    <w:p w:rsidR="00A74BF4" w:rsidRPr="002F2A98" w:rsidRDefault="00A74BF4" w:rsidP="00A74BF4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  <w:sectPr w:rsidR="00A74BF4" w:rsidRPr="002F2A98" w:rsidSect="001604E7">
          <w:headerReference w:type="even" r:id="rId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74BF4" w:rsidRPr="002F2A98" w:rsidRDefault="00A74BF4" w:rsidP="00A74BF4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smallCaps/>
          <w:color w:val="5A5A5A"/>
          <w:spacing w:val="15"/>
          <w:sz w:val="24"/>
          <w:szCs w:val="24"/>
          <w:lang w:eastAsia="ru-RU"/>
        </w:rPr>
      </w:pPr>
      <w:r w:rsidRPr="002F2A98"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  <w:lastRenderedPageBreak/>
        <w:t>2.2. Содержание дисциплины ОП.11 «Основы к</w:t>
      </w:r>
      <w:r w:rsidRPr="002F2A98">
        <w:rPr>
          <w:rFonts w:ascii="Times New Roman" w:eastAsia="Segoe UI" w:hAnsi="Times New Roman"/>
          <w:b/>
          <w:color w:val="5A5A5A"/>
          <w:spacing w:val="15"/>
          <w:sz w:val="24"/>
          <w:szCs w:val="24"/>
          <w:lang w:eastAsia="ru-RU"/>
        </w:rPr>
        <w:t>орпоративной культуры и эффективное поведение на рынке труда</w:t>
      </w:r>
      <w:r w:rsidRPr="002F2A98">
        <w:rPr>
          <w:rFonts w:ascii="Times New Roman" w:eastAsia="Segoe UI" w:hAnsi="Times New Roman"/>
          <w:b/>
          <w:bCs/>
          <w:smallCaps/>
          <w:color w:val="5A5A5A"/>
          <w:spacing w:val="15"/>
          <w:sz w:val="24"/>
          <w:szCs w:val="24"/>
          <w:lang w:eastAsia="ru-RU"/>
        </w:rPr>
        <w:t>»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796"/>
        <w:gridCol w:w="2056"/>
        <w:gridCol w:w="2225"/>
      </w:tblGrid>
      <w:tr w:rsidR="00A74BF4" w:rsidRPr="00255F32" w:rsidTr="00AD42A7">
        <w:trPr>
          <w:trHeight w:val="90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suppressAutoHyphen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материала,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55F32">
              <w:rPr>
                <w:rFonts w:ascii="Times New Roman" w:hAnsi="Times New Roman"/>
                <w:b/>
                <w:bCs/>
              </w:rPr>
              <w:t xml:space="preserve">Объем, ак. ч. / </w:t>
            </w:r>
            <w:r w:rsidRPr="00255F32">
              <w:rPr>
                <w:rFonts w:ascii="Times New Roman" w:hAnsi="Times New Roman"/>
                <w:b/>
                <w:bCs/>
              </w:rPr>
              <w:br/>
              <w:t xml:space="preserve">в том числе </w:t>
            </w:r>
            <w:r w:rsidRPr="00255F32">
              <w:rPr>
                <w:rFonts w:ascii="Times New Roman" w:hAnsi="Times New Roman"/>
                <w:b/>
                <w:bCs/>
              </w:rPr>
              <w:br/>
              <w:t xml:space="preserve">в форме практической подготовки, </w:t>
            </w:r>
            <w:r w:rsidRPr="00255F32">
              <w:rPr>
                <w:rFonts w:ascii="Times New Roman" w:hAnsi="Times New Roman"/>
                <w:b/>
                <w:bCs/>
              </w:rPr>
              <w:br/>
              <w:t>ак. ч.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55F32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A74BF4" w:rsidRPr="00255F32" w:rsidTr="00AD42A7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Тема 1. </w:t>
            </w:r>
            <w:r w:rsidRPr="00255F32">
              <w:rPr>
                <w:rFonts w:ascii="Times New Roman" w:hAnsi="Times New Roman"/>
                <w:b/>
              </w:rPr>
              <w:t>Корпоративная культура.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Cs/>
                <w:lang w:eastAsia="ru-RU"/>
              </w:rPr>
              <w:t>ОК.01-06; 09-11</w:t>
            </w:r>
          </w:p>
        </w:tc>
      </w:tr>
      <w:tr w:rsidR="00A74BF4" w:rsidRPr="00255F32" w:rsidTr="00AD42A7">
        <w:trPr>
          <w:trHeight w:val="396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55F32">
              <w:rPr>
                <w:rFonts w:ascii="Times New Roman" w:hAnsi="Times New Roman"/>
              </w:rPr>
              <w:t>Понятие корпоративной культуры. Предмет, задачи дисциплины. Типы корпоративных  культур.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217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Тема 2. </w:t>
            </w:r>
            <w:r w:rsidRPr="00255F32">
              <w:rPr>
                <w:rFonts w:ascii="Times New Roman" w:hAnsi="Times New Roman"/>
                <w:b/>
              </w:rPr>
              <w:t>Культура общения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4/4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361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55F32">
              <w:rPr>
                <w:rFonts w:ascii="Times New Roman" w:hAnsi="Times New Roman"/>
                <w:b/>
              </w:rPr>
              <w:t xml:space="preserve">Практическая подготовка </w:t>
            </w:r>
            <w:r w:rsidRPr="00255F32">
              <w:rPr>
                <w:rFonts w:ascii="Times New Roman" w:hAnsi="Times New Roman"/>
              </w:rPr>
              <w:t>Правила делового этикета. Культура общения. Деловое общение. Деловое письмо.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286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55F32">
              <w:rPr>
                <w:rFonts w:ascii="Times New Roman" w:hAnsi="Times New Roman"/>
                <w:b/>
              </w:rPr>
              <w:t>Практическая подготовка</w:t>
            </w:r>
            <w:r w:rsidRPr="00255F32">
              <w:rPr>
                <w:rFonts w:ascii="Times New Roman" w:hAnsi="Times New Roman"/>
              </w:rPr>
              <w:t xml:space="preserve"> «Техника ведения телефонных переговоров».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Тема 3. </w:t>
            </w:r>
            <w:r w:rsidRPr="00255F32">
              <w:rPr>
                <w:rFonts w:ascii="Times New Roman" w:hAnsi="Times New Roman"/>
                <w:b/>
              </w:rPr>
              <w:t>Фирменный стиль и одежда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Cs/>
                <w:lang w:eastAsia="ru-RU"/>
              </w:rPr>
              <w:t>ОК.01-06; 09-11</w:t>
            </w:r>
          </w:p>
        </w:tc>
      </w:tr>
      <w:tr w:rsidR="00A74BF4" w:rsidRPr="00255F32" w:rsidTr="00AD42A7">
        <w:trPr>
          <w:trHeight w:val="396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55F32">
              <w:rPr>
                <w:rFonts w:ascii="Times New Roman" w:hAnsi="Times New Roman"/>
              </w:rPr>
              <w:t>Фирменный стиль и одежда как слагаемые корпоративной культуры.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9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Тема 4. </w:t>
            </w:r>
            <w:r w:rsidRPr="00255F32">
              <w:rPr>
                <w:rFonts w:ascii="Times New Roman" w:hAnsi="Times New Roman"/>
                <w:b/>
              </w:rPr>
              <w:t>Формирование корпоративной культуры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4/4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Cs/>
                <w:lang w:eastAsia="ru-RU"/>
              </w:rPr>
              <w:t>ОК.01-06; 09-11</w:t>
            </w:r>
          </w:p>
        </w:tc>
      </w:tr>
      <w:tr w:rsidR="00A74BF4" w:rsidRPr="00255F32" w:rsidTr="00AD42A7">
        <w:trPr>
          <w:trHeight w:val="221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55F32">
              <w:rPr>
                <w:rFonts w:ascii="Times New Roman" w:hAnsi="Times New Roman"/>
                <w:b/>
              </w:rPr>
              <w:t xml:space="preserve">Практическая подготовка </w:t>
            </w:r>
            <w:r w:rsidRPr="00255F32">
              <w:rPr>
                <w:rFonts w:ascii="Times New Roman" w:hAnsi="Times New Roman"/>
              </w:rPr>
              <w:t>Психологический климат. Командообразование.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84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55F32">
              <w:rPr>
                <w:rFonts w:ascii="Times New Roman" w:hAnsi="Times New Roman"/>
                <w:b/>
              </w:rPr>
              <w:t>Практическая подготовка</w:t>
            </w:r>
            <w:r w:rsidRPr="00255F32">
              <w:rPr>
                <w:rFonts w:ascii="Times New Roman" w:hAnsi="Times New Roman"/>
              </w:rPr>
              <w:t xml:space="preserve"> «Деловая игра: Умение работать в команде».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55F32">
              <w:rPr>
                <w:rFonts w:ascii="Times New Roman" w:hAnsi="Times New Roman"/>
                <w:b/>
              </w:rPr>
              <w:t xml:space="preserve">Тема 5. </w:t>
            </w:r>
            <w:r w:rsidRPr="00255F32">
              <w:rPr>
                <w:rFonts w:ascii="Times New Roman" w:hAnsi="Times New Roman"/>
                <w:b/>
                <w:bCs/>
              </w:rPr>
              <w:t>Профессиональная карьера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lang w:eastAsia="ru-RU"/>
              </w:rPr>
              <w:t>4/2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Cs/>
                <w:lang w:eastAsia="ru-RU"/>
              </w:rPr>
              <w:t>ОК.01-06; 09-11</w:t>
            </w: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</w:rPr>
              <w:t>Этапы планирования и реализации карьеры, модели карьеры. Карьерный рост и личностное развитие.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F2A98">
              <w:rPr>
                <w:rFonts w:ascii="Times New Roman" w:hAnsi="Times New Roman"/>
                <w:b/>
              </w:rPr>
              <w:t>Практическая подготовка</w:t>
            </w:r>
            <w:r w:rsidRPr="002F2A98">
              <w:rPr>
                <w:rFonts w:ascii="Times New Roman" w:hAnsi="Times New Roman"/>
              </w:rPr>
              <w:t xml:space="preserve"> «</w:t>
            </w:r>
            <w:r w:rsidRPr="00255F32">
              <w:rPr>
                <w:rFonts w:ascii="Times New Roman" w:hAnsi="Times New Roman"/>
                <w:color w:val="000000"/>
                <w:u w:val="single"/>
              </w:rPr>
              <w:t>Планирование профессиональной карьеры».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  <w:b/>
              </w:rPr>
              <w:t>Тема 6. Анализ современного рынка труда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Cs/>
                <w:lang w:eastAsia="ru-RU"/>
              </w:rPr>
              <w:t>ОК.01-06; 09-11</w:t>
            </w: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</w:rPr>
              <w:t>Основные понятия рынка труда и рынка профессий. Современное состояние и тенденции Российского и регионального рынка труда. Конкурентоспособность.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4BF4" w:rsidRPr="00255F32" w:rsidRDefault="00A74BF4" w:rsidP="00AD4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  <w:b/>
              </w:rPr>
              <w:t>Тема 7. Профессии на рынке труда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lang w:eastAsia="ru-RU"/>
              </w:rPr>
              <w:t>6/4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Cs/>
                <w:lang w:eastAsia="ru-RU"/>
              </w:rPr>
              <w:t>ОК.01-06; 09-11</w:t>
            </w: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  <w:b/>
              </w:rPr>
              <w:t xml:space="preserve">Практическая подготовка </w:t>
            </w:r>
            <w:r w:rsidRPr="00255F32">
              <w:rPr>
                <w:rFonts w:ascii="Times New Roman" w:hAnsi="Times New Roman"/>
              </w:rPr>
              <w:t>Современные профессии и специальности. Требования к профессиям и специальностям.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  <w:b/>
              </w:rPr>
              <w:t>Практическая подготовка</w:t>
            </w:r>
            <w:r w:rsidRPr="00255F32">
              <w:rPr>
                <w:rFonts w:ascii="Times New Roman" w:hAnsi="Times New Roman"/>
              </w:rPr>
              <w:t xml:space="preserve"> «Ролевая игра: Профориентация».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  <w:bCs/>
              </w:rPr>
              <w:t>Самостоятельная работа по теме: «Профессии на рынке труда</w:t>
            </w:r>
            <w:r w:rsidRPr="00255F32">
              <w:rPr>
                <w:rFonts w:ascii="Times New Roman" w:hAnsi="Times New Roman"/>
              </w:rPr>
              <w:t>»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55F32" w:rsidRDefault="00A74BF4" w:rsidP="00AD4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  <w:b/>
              </w:rPr>
              <w:lastRenderedPageBreak/>
              <w:t>Тема 8. Поиск работы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lang w:eastAsia="ru-RU"/>
              </w:rPr>
              <w:t>4/2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Cs/>
                <w:lang w:eastAsia="ru-RU"/>
              </w:rPr>
              <w:t>ОК.01-06; 09-11</w:t>
            </w: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</w:rPr>
              <w:t>Способы и методы трудоустройства. Посредники на рынке труда.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  <w:b/>
              </w:rPr>
              <w:t>Практическая подготовка</w:t>
            </w:r>
            <w:r w:rsidRPr="00255F32">
              <w:rPr>
                <w:rFonts w:ascii="Times New Roman" w:hAnsi="Times New Roman"/>
              </w:rPr>
              <w:t xml:space="preserve"> «Составление резюме для приёма на работу».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55F32" w:rsidRDefault="00A74BF4" w:rsidP="00AD4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  <w:b/>
              </w:rPr>
              <w:t>Тема 9. Прием на работу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Cs/>
                <w:lang w:eastAsia="ru-RU"/>
              </w:rPr>
              <w:t>ОК.01-06; 09-11</w:t>
            </w: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  <w:b/>
              </w:rPr>
              <w:t>Практическая подготовка</w:t>
            </w:r>
            <w:r w:rsidRPr="00255F32">
              <w:rPr>
                <w:rFonts w:ascii="Times New Roman" w:hAnsi="Times New Roman"/>
              </w:rPr>
              <w:t>Тестирование, анкетирование и собеседование при приеме на работу.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55F32" w:rsidRDefault="00A74BF4" w:rsidP="00AD42A7">
            <w:pPr>
              <w:tabs>
                <w:tab w:val="left" w:pos="-1843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  <w:b/>
              </w:rPr>
              <w:t>Тема 10. Правовое обеспечение при трудоустройстве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lang w:eastAsia="ru-RU"/>
              </w:rPr>
              <w:t>4/2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Cs/>
                <w:lang w:eastAsia="ru-RU"/>
              </w:rPr>
              <w:t>ОК.01-06; 09-11</w:t>
            </w: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55F32">
              <w:rPr>
                <w:rFonts w:ascii="Times New Roman" w:hAnsi="Times New Roman"/>
              </w:rPr>
              <w:t>Правовое и документационное обеспечение трудоустройства. Виды трудовых договоров. Конфликтные ситуации, отказ при приеме на работу.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  <w:b/>
              </w:rPr>
              <w:t>Практическая подготовка</w:t>
            </w:r>
            <w:r w:rsidRPr="00255F32">
              <w:rPr>
                <w:rFonts w:ascii="Times New Roman" w:hAnsi="Times New Roman"/>
              </w:rPr>
              <w:t xml:space="preserve"> «</w:t>
            </w:r>
            <w:r w:rsidRPr="00255F32">
              <w:rPr>
                <w:rFonts w:ascii="Times New Roman" w:hAnsi="Times New Roman"/>
                <w:color w:val="000000"/>
              </w:rPr>
              <w:t>Решение ситуационных задач».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  <w:b/>
              </w:rPr>
              <w:t>Тема 11. Социально-психологические основы влияния и убеждения.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lang w:eastAsia="ru-RU"/>
              </w:rPr>
              <w:t>8/2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Cs/>
                <w:lang w:eastAsia="ru-RU"/>
              </w:rPr>
              <w:t>ОК.01-06; 09-11</w:t>
            </w: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</w:rPr>
              <w:t>Социально-психологические основы влияния и убеждения.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</w:rPr>
              <w:t>Конфликты и пути их преодоления. Управление стрессом.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lang w:eastAsia="ru-RU"/>
              </w:rPr>
              <w:t>2/2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  <w:b/>
              </w:rPr>
              <w:t>Практическая подготовка</w:t>
            </w:r>
            <w:r w:rsidRPr="00255F32">
              <w:rPr>
                <w:rFonts w:ascii="Times New Roman" w:hAnsi="Times New Roman"/>
              </w:rPr>
              <w:t xml:space="preserve"> «Пути решения конфликтов».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</w:rPr>
              <w:t>Социально-психологические основы влияния и убеждения. Конфликты и пути их преодоления.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55F32" w:rsidRDefault="00A74BF4" w:rsidP="00AD4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  <w:b/>
                <w:bCs/>
              </w:rPr>
              <w:t>Тема 12. Теоретические основы системы адаптации персонала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lang w:eastAsia="ru-RU"/>
              </w:rPr>
              <w:t>4/2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Cs/>
                <w:lang w:eastAsia="ru-RU"/>
              </w:rPr>
              <w:t>ОК.01-06; 09-11</w:t>
            </w: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F2A98" w:rsidRDefault="00A74BF4" w:rsidP="00AD42A7">
            <w:pPr>
              <w:rPr>
                <w:rFonts w:ascii="Times New Roman" w:hAnsi="Times New Roman"/>
                <w:b/>
              </w:rPr>
            </w:pPr>
            <w:r w:rsidRPr="00255F32">
              <w:rPr>
                <w:rFonts w:ascii="Times New Roman" w:hAnsi="Times New Roman"/>
              </w:rPr>
              <w:t>Понятие цели и виды адаптации. Этапы адаптации.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rPr>
          <w:trHeight w:val="137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  <w:b/>
              </w:rPr>
              <w:t>Практическая подготовка</w:t>
            </w:r>
            <w:r w:rsidRPr="00255F32">
              <w:rPr>
                <w:rFonts w:ascii="Times New Roman" w:hAnsi="Times New Roman"/>
              </w:rPr>
              <w:t xml:space="preserve"> «Разработка программы адаптации сотрудника».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BF4" w:rsidRPr="002F2A98" w:rsidRDefault="00A74BF4" w:rsidP="00AD42A7">
            <w:pPr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A74BF4" w:rsidRPr="00255F32" w:rsidTr="00AD42A7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spacing w:line="276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Итоговая аттестация в форме дифференцированного зачета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spacing w:line="276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spacing w:line="276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A74BF4" w:rsidRPr="00255F32" w:rsidTr="00AD42A7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spacing w:line="276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Всего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F2A98" w:rsidRDefault="00A74BF4" w:rsidP="00AD42A7">
            <w:pPr>
              <w:spacing w:line="276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F2A98">
              <w:rPr>
                <w:rFonts w:ascii="Times New Roman" w:eastAsia="Times New Roman" w:hAnsi="Times New Roman"/>
                <w:b/>
                <w:bCs/>
                <w:lang w:eastAsia="ru-RU"/>
              </w:rPr>
              <w:t>48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4" w:rsidRPr="002F2A98" w:rsidRDefault="00A74BF4" w:rsidP="00AD42A7">
            <w:pPr>
              <w:spacing w:line="276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</w:tbl>
    <w:p w:rsidR="00A74BF4" w:rsidRPr="002F2A98" w:rsidRDefault="00A74BF4" w:rsidP="00A74BF4">
      <w:pPr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smallCaps/>
          <w:color w:val="5A5A5A"/>
          <w:spacing w:val="15"/>
          <w:sz w:val="24"/>
          <w:szCs w:val="24"/>
          <w:lang w:eastAsia="ru-RU"/>
        </w:rPr>
      </w:pPr>
    </w:p>
    <w:p w:rsidR="00A74BF4" w:rsidRPr="002F2A98" w:rsidRDefault="00A74BF4" w:rsidP="00A74BF4">
      <w:pPr>
        <w:rPr>
          <w:rFonts w:ascii="Times New Roman" w:hAnsi="Times New Roman"/>
          <w:sz w:val="24"/>
          <w:szCs w:val="24"/>
        </w:rPr>
        <w:sectPr w:rsidR="00A74BF4" w:rsidRPr="002F2A98" w:rsidSect="006D1C4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A74BF4" w:rsidRPr="002F2A98" w:rsidRDefault="00A74BF4" w:rsidP="00A74BF4">
      <w:pPr>
        <w:rPr>
          <w:rFonts w:ascii="Times New Roman" w:hAnsi="Times New Roman"/>
          <w:sz w:val="24"/>
          <w:szCs w:val="24"/>
        </w:rPr>
      </w:pPr>
    </w:p>
    <w:p w:rsidR="00A74BF4" w:rsidRPr="002F2A98" w:rsidRDefault="00A74BF4" w:rsidP="00A74BF4">
      <w:pPr>
        <w:keepNext/>
        <w:jc w:val="center"/>
        <w:outlineLvl w:val="0"/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x-none"/>
        </w:rPr>
      </w:pPr>
      <w:r w:rsidRPr="002F2A98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x-none" w:eastAsia="x-none"/>
        </w:rPr>
        <w:t xml:space="preserve">3. Условия реализации </w:t>
      </w:r>
      <w:r w:rsidRPr="002F2A98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A74BF4" w:rsidRPr="002F2A98" w:rsidRDefault="00A74BF4" w:rsidP="00A74BF4">
      <w:pPr>
        <w:spacing w:line="276" w:lineRule="auto"/>
        <w:ind w:firstLine="709"/>
        <w:outlineLvl w:val="1"/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2F2A98"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  <w:t>3.1. Материально-техническое обеспечение</w:t>
      </w:r>
    </w:p>
    <w:p w:rsidR="00A74BF4" w:rsidRPr="002F2A98" w:rsidRDefault="00A74BF4" w:rsidP="00A74BF4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Реализация программы дисциплины ОП.11 «Основы корпоративной культуры и эффективное поведение на рынке труда» требует наличия учебного кабинета Социально-гуманитарных дисциплин.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F2A98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F2A98">
        <w:rPr>
          <w:rFonts w:ascii="Times New Roman" w:hAnsi="Times New Roman"/>
          <w:bCs/>
          <w:sz w:val="24"/>
          <w:szCs w:val="24"/>
        </w:rPr>
        <w:t>- посадочные места по количеству обучающихся;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F2A98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F2A98">
        <w:rPr>
          <w:rFonts w:ascii="Times New Roman" w:hAnsi="Times New Roman"/>
          <w:bCs/>
          <w:sz w:val="24"/>
          <w:szCs w:val="24"/>
        </w:rPr>
        <w:t>- раздаточный дидактический материал.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F2A98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F2A98">
        <w:rPr>
          <w:rFonts w:ascii="Times New Roman" w:hAnsi="Times New Roman"/>
          <w:bCs/>
          <w:sz w:val="24"/>
          <w:szCs w:val="24"/>
        </w:rPr>
        <w:t>- ноутбук с лицензионным программным обеспечением и мультимедиапроектор.</w:t>
      </w:r>
    </w:p>
    <w:p w:rsidR="00A74BF4" w:rsidRPr="002F2A98" w:rsidRDefault="00A74BF4" w:rsidP="00A74BF4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- библиотека, читальный зал с выходом в Интернет.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74BF4" w:rsidRPr="002F2A98" w:rsidRDefault="00A74BF4" w:rsidP="00A74BF4">
      <w:pPr>
        <w:spacing w:line="276" w:lineRule="auto"/>
        <w:ind w:firstLine="709"/>
        <w:outlineLvl w:val="1"/>
        <w:rPr>
          <w:rFonts w:ascii="Times New Roman" w:eastAsia="Times New Roman" w:hAnsi="Times New Roman"/>
          <w:b/>
          <w:bCs/>
          <w:color w:val="5A5A5A"/>
          <w:spacing w:val="15"/>
          <w:sz w:val="24"/>
          <w:szCs w:val="24"/>
          <w:lang w:eastAsia="ru-RU"/>
        </w:rPr>
      </w:pPr>
      <w:r w:rsidRPr="002F2A98">
        <w:rPr>
          <w:rFonts w:ascii="Times New Roman" w:eastAsia="Segoe UI" w:hAnsi="Times New Roman"/>
          <w:b/>
          <w:bCs/>
          <w:color w:val="5A5A5A"/>
          <w:spacing w:val="15"/>
          <w:sz w:val="24"/>
          <w:szCs w:val="24"/>
          <w:lang w:eastAsia="ru-RU"/>
        </w:rPr>
        <w:t>3.2. Учебно-методическое обеспечение</w:t>
      </w:r>
    </w:p>
    <w:p w:rsidR="00A74BF4" w:rsidRPr="002F2A98" w:rsidRDefault="00A74BF4" w:rsidP="00A74BF4">
      <w:pPr>
        <w:spacing w:line="276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2F2A98">
        <w:rPr>
          <w:rFonts w:ascii="Times New Roman" w:hAnsi="Times New Roman"/>
          <w:b/>
          <w:sz w:val="24"/>
          <w:szCs w:val="24"/>
        </w:rPr>
        <w:t>3.2.1. Основные печатные и/или электронные издания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1. Баранова И. П. Организационное поведение: учеб.пособие. — М.: Маркет ДС Корпорейшн, 2020. — 166 c.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2. Жуков Ю. М. Технологии командообразования: учеб.пособ. / Ю. М. Жуков, А. В. Журавлев, Е. Н. Павлова. — М.: Аспект-Пресс, 2019. — 320 с.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 xml:space="preserve">3. Капитонов Э. А. Корпоративная культура: теория и практика / Э. А. Капитонов, Г. П. Зинченко, А. Э. Капитонов. — М.: Альфа-Пресс, 2020. — 351 c. 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 xml:space="preserve">4. Кузнецов И. Н. Корпоративная культура : учеб. пособие / [авт.-сост. И. Н. Кузнецов]. — Минск: Кн. Дом, 2021. — 303 c. </w:t>
      </w:r>
    </w:p>
    <w:p w:rsidR="00A74BF4" w:rsidRPr="002F2A98" w:rsidRDefault="00A74BF4" w:rsidP="00A74BF4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5. Перелыгина Е.А. Эффективное поведение на рынке труда: Учеб</w:t>
      </w:r>
      <w:r w:rsidRPr="002F2A98">
        <w:rPr>
          <w:rFonts w:ascii="Times New Roman" w:hAnsi="Times New Roman"/>
          <w:sz w:val="24"/>
          <w:szCs w:val="24"/>
        </w:rPr>
        <w:softHyphen/>
        <w:t>ные материалы. - Москва: ЦПО, 2019.</w:t>
      </w:r>
    </w:p>
    <w:p w:rsidR="00A74BF4" w:rsidRPr="002F2A98" w:rsidRDefault="00A74BF4" w:rsidP="00A74BF4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6. Голуб Г.Б., Перелыгина Е.А. Введение в профессию: общие компетенции профессионала. Эффективное поведение на рынке труда. Основы предпринимательства: Гиды для преподавателей. - Москва: ЦПО, 2018.</w:t>
      </w:r>
    </w:p>
    <w:p w:rsidR="00A74BF4" w:rsidRPr="002F2A98" w:rsidRDefault="00A74BF4" w:rsidP="00A74B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F2A98">
        <w:rPr>
          <w:rFonts w:ascii="Times New Roman" w:hAnsi="Times New Roman"/>
          <w:sz w:val="24"/>
          <w:szCs w:val="24"/>
        </w:rPr>
        <w:t>7. Жа</w:t>
      </w:r>
      <w:r w:rsidRPr="002F2A98">
        <w:rPr>
          <w:rFonts w:ascii="Times New Roman" w:hAnsi="Times New Roman"/>
          <w:sz w:val="24"/>
          <w:szCs w:val="24"/>
          <w:shd w:val="clear" w:color="auto" w:fill="FFFFFF"/>
        </w:rPr>
        <w:t>рова М.Н. Психология общения –М.: ОИЦ «Академия», 2019.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F2A98">
        <w:rPr>
          <w:rFonts w:ascii="Times New Roman" w:hAnsi="Times New Roman"/>
          <w:sz w:val="24"/>
          <w:szCs w:val="24"/>
          <w:shd w:val="clear" w:color="auto" w:fill="FFFFFF"/>
        </w:rPr>
        <w:t xml:space="preserve">8. Российская Федерация. Законы. Трудовой кодекс Российской Федерации: федер. закон: [принят Гос. Думой 21 дек. 2001 г.: по состоянию на 25 апр. 2016 г.]. – М.: Рид Групп, 2016. – 256 с. – (Законодательство России с комментариями к изменениями). 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F2A98">
        <w:rPr>
          <w:rFonts w:ascii="Times New Roman" w:hAnsi="Times New Roman"/>
          <w:sz w:val="24"/>
          <w:szCs w:val="24"/>
          <w:shd w:val="clear" w:color="auto" w:fill="FFFFFF"/>
        </w:rPr>
        <w:t xml:space="preserve">9. Корнейчук, Б. В. Экономика: рынок труда : учебник для среднего профессионального образования / Б. В. Корнейчук. — 2-е изд., испр. и доп. — Москва : Издательство Юрайт, 2019. — 287 с. — (Профессиональное образование). — ISBN 978-5-534-11413-3. — Текст : электронный // ЭБС Юрайт [сайт]. — URL: </w:t>
      </w:r>
      <w:hyperlink r:id="rId8" w:history="1">
        <w:r w:rsidRPr="002F2A98">
          <w:rPr>
            <w:rFonts w:ascii="Times New Roman" w:hAnsi="Times New Roman"/>
            <w:color w:val="0563C1"/>
            <w:sz w:val="24"/>
            <w:szCs w:val="24"/>
            <w:u w:val="single"/>
            <w:shd w:val="clear" w:color="auto" w:fill="FFFFFF"/>
          </w:rPr>
          <w:t>http://biblio-online.ru/bcode/457077</w:t>
        </w:r>
      </w:hyperlink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F2A98">
        <w:rPr>
          <w:rFonts w:ascii="Times New Roman" w:hAnsi="Times New Roman"/>
          <w:sz w:val="24"/>
          <w:szCs w:val="24"/>
          <w:shd w:val="clear" w:color="auto" w:fill="FFFFFF"/>
        </w:rPr>
        <w:t xml:space="preserve">10.Исаева, О. М. Управление персоналом : учебник и практикум для среднего профессионального образования / О. М. Исаева, Е. А. Припорова. — 2-е изд. — Москва : Издательство Юрайт, 2019. — 168 с. — (Профессиональное образование). — ISBN 978-5- 534-07215-0. — Текст: электронный // ЭБС Юрайт [сайт]. — URL: http://biblioonline.ru/bcode/452237 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  <w:shd w:val="clear" w:color="auto" w:fill="FFFFFF"/>
        </w:rPr>
        <w:t xml:space="preserve">11.Чаннов, С. Е. Трудовое право : учебник для среднего профессионального образования / С. Е. Чаннов, М. В. Пресняков. — 2-е изд., перераб. и доп. — Москва : </w:t>
      </w:r>
      <w:r w:rsidRPr="002F2A98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Издательство Юрайт, 2019. — 439 с. — (Профессиональное образование). — ISBN 978-5-534-11947-3. — Текст : электронный // ЭБС Юрайт [сайт]. — URL: http://biblio-online.ru/bcode/456234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F2A98">
        <w:rPr>
          <w:rFonts w:ascii="Times New Roman" w:hAnsi="Times New Roman"/>
          <w:b/>
          <w:sz w:val="24"/>
          <w:szCs w:val="24"/>
        </w:rPr>
        <w:t>Дополнительная литература:</w:t>
      </w:r>
    </w:p>
    <w:p w:rsidR="00A74BF4" w:rsidRPr="002F2A98" w:rsidRDefault="00A74BF4" w:rsidP="00A74BF4">
      <w:pPr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1.Бороздина Г.В. Психология делового общения. – М., 2016. -295с.</w:t>
      </w:r>
    </w:p>
    <w:p w:rsidR="00A74BF4" w:rsidRPr="002F2A98" w:rsidRDefault="00A74BF4" w:rsidP="00A74B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F2A98">
        <w:rPr>
          <w:rFonts w:ascii="Times New Roman" w:hAnsi="Times New Roman"/>
          <w:bCs/>
          <w:sz w:val="24"/>
          <w:szCs w:val="24"/>
        </w:rPr>
        <w:t xml:space="preserve">2.Васильев Н. Н. </w:t>
      </w:r>
      <w:r w:rsidRPr="002F2A98">
        <w:rPr>
          <w:rFonts w:ascii="Times New Roman" w:hAnsi="Times New Roman"/>
          <w:sz w:val="24"/>
          <w:szCs w:val="24"/>
        </w:rPr>
        <w:t>Тренинг профессиональных коммуникаций в психологическойпрактике. — СПб.: Речь, 2016. — 283 с.</w:t>
      </w:r>
    </w:p>
    <w:p w:rsidR="00A74BF4" w:rsidRPr="002F2A98" w:rsidRDefault="00A74BF4" w:rsidP="00A74BF4">
      <w:pPr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 xml:space="preserve">3.Вересов Н.Н. Психология управления: Учебное пособие – М.: Воронеж НПО «МОДЭК», 2016. – 300 </w:t>
      </w:r>
    </w:p>
    <w:p w:rsidR="00A74BF4" w:rsidRPr="002F2A98" w:rsidRDefault="00A74BF4" w:rsidP="00A74BF4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4.Ефимова С.А. Ключевые профессиональные компетенции: специ</w:t>
      </w:r>
      <w:r w:rsidRPr="002F2A98">
        <w:rPr>
          <w:rFonts w:ascii="Times New Roman" w:hAnsi="Times New Roman"/>
          <w:sz w:val="24"/>
          <w:szCs w:val="24"/>
        </w:rPr>
        <w:softHyphen/>
        <w:t>фикации модулей. - Москва: Изд-во ЦПО, 2017.</w:t>
      </w:r>
    </w:p>
    <w:p w:rsidR="00A74BF4" w:rsidRPr="002F2A98" w:rsidRDefault="00A74BF4" w:rsidP="00A74BF4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5.Зарянова М. Как найти работу за 14 дней: Практическое пособиедля тех, кто ищет работу. - СПб.: Речь, 2017.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6.Кибанов А.Я. Захаров Д.К., Коновалова В.Г. Этика деловых отношений: Учебник / Под ред. А.Я. Кибанова. – М., 2015. – 368с.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7.Ключевые профессиональные компетенции. Модуль «Эффективное поведение на рынке труда» [Текст]: учебные материалы / автор-составитель: Морковских Л.А. - Москва: ЦПО, 2017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8.Психология и этика делового общения: Учебник для вузов/ под ред. В.Н. Лавриенко - М., 2016. – 415с.</w:t>
      </w:r>
    </w:p>
    <w:p w:rsidR="00A74BF4" w:rsidRPr="002F2A98" w:rsidRDefault="00A74BF4" w:rsidP="00A74BF4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9.Планирование   профессиональной карьеры: рабочая тетрадь /Т.В. Пасечникова. - Москва: ЦПО, 2017.</w:t>
      </w:r>
    </w:p>
    <w:p w:rsidR="00A74BF4" w:rsidRPr="002F2A98" w:rsidRDefault="00A74BF4" w:rsidP="00A74BF4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10.Трудовой кодекс Российской Федерации от 30.12.2001 N 197-ФЗ.</w:t>
      </w:r>
    </w:p>
    <w:p w:rsidR="00A74BF4" w:rsidRPr="002F2A98" w:rsidRDefault="00A74BF4" w:rsidP="00A74BF4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11.Филина Ф.Н. Справочник наемного работника. - М.: ГроссМедиа:РОСБУХ, 2018</w:t>
      </w:r>
    </w:p>
    <w:p w:rsidR="00A74BF4" w:rsidRPr="002F2A98" w:rsidRDefault="00A74BF4" w:rsidP="00A74BF4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12. Семенова, Л. М. Профессиональный имиджбилдинг на рынке труда: учебник и практикум для среднего профессионального образования / Л. М. Семенова. — Москва: Издательство Юрайт, 2019. — 243 с. — (Профессиональное образование). — ISBN 978-5-</w:t>
      </w:r>
    </w:p>
    <w:p w:rsidR="00A74BF4" w:rsidRPr="002F2A98" w:rsidRDefault="00A74BF4" w:rsidP="00A74BF4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534-11387-7. — Текст: электронный // ЭБС Юрайт [сайт]. — URL: http://biblioonline.ru/bcode/456361</w:t>
      </w:r>
    </w:p>
    <w:p w:rsidR="00A74BF4" w:rsidRPr="002F2A98" w:rsidRDefault="00A74BF4" w:rsidP="00A74BF4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13. Управление персоналом: учебник и практикум для среднего профессионального образования / А. А. Литвинюк [и др.] ; под редакцией А. А. Литвинюка. — 2-е изд., перераб. и доп. — Москва : Издательство Юрайт, 2019. — 498 с. — (Профессиональное образование). — ISBN 978-5-534-01594-2. — Текст : электронный // ЭБС Юрайт [сайт]. —</w:t>
      </w:r>
    </w:p>
    <w:p w:rsidR="00A74BF4" w:rsidRPr="002F2A98" w:rsidRDefault="00A74BF4" w:rsidP="00A74BF4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2F2A98">
        <w:rPr>
          <w:rFonts w:ascii="Times New Roman" w:hAnsi="Times New Roman"/>
          <w:sz w:val="24"/>
          <w:szCs w:val="24"/>
          <w:lang w:val="en-US"/>
        </w:rPr>
        <w:t>URL: http://biblio-online.ru/bcode/450928</w:t>
      </w:r>
    </w:p>
    <w:p w:rsidR="00A74BF4" w:rsidRPr="002F2A98" w:rsidRDefault="00A74BF4" w:rsidP="00A74BF4">
      <w:pPr>
        <w:tabs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74BF4" w:rsidRPr="002F2A98" w:rsidRDefault="00A74BF4" w:rsidP="00A74BF4">
      <w:pPr>
        <w:tabs>
          <w:tab w:val="left" w:pos="851"/>
        </w:tabs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F2A98">
        <w:rPr>
          <w:rFonts w:ascii="Times New Roman" w:hAnsi="Times New Roman"/>
          <w:b/>
          <w:sz w:val="24"/>
          <w:szCs w:val="24"/>
        </w:rPr>
        <w:t>Интернет – ресурсы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1.</w:t>
      </w:r>
      <w:r w:rsidRPr="002F2A98">
        <w:rPr>
          <w:rFonts w:ascii="Times New Roman" w:hAnsi="Times New Roman"/>
          <w:sz w:val="24"/>
          <w:szCs w:val="24"/>
          <w:lang w:val="en-US"/>
        </w:rPr>
        <w:t>www</w:t>
      </w:r>
      <w:r w:rsidRPr="002F2A98">
        <w:rPr>
          <w:rFonts w:ascii="Times New Roman" w:hAnsi="Times New Roman"/>
          <w:sz w:val="24"/>
          <w:szCs w:val="24"/>
        </w:rPr>
        <w:t xml:space="preserve">. </w:t>
      </w:r>
      <w:r w:rsidRPr="002F2A98">
        <w:rPr>
          <w:rFonts w:ascii="Times New Roman" w:hAnsi="Times New Roman"/>
          <w:sz w:val="24"/>
          <w:szCs w:val="24"/>
          <w:lang w:val="en-US"/>
        </w:rPr>
        <w:t>mgup</w:t>
      </w:r>
      <w:r w:rsidRPr="002F2A98">
        <w:rPr>
          <w:rFonts w:ascii="Times New Roman" w:hAnsi="Times New Roman"/>
          <w:sz w:val="24"/>
          <w:szCs w:val="24"/>
        </w:rPr>
        <w:t>.</w:t>
      </w:r>
      <w:r w:rsidRPr="002F2A98">
        <w:rPr>
          <w:rFonts w:ascii="Times New Roman" w:hAnsi="Times New Roman"/>
          <w:sz w:val="24"/>
          <w:szCs w:val="24"/>
          <w:lang w:val="en-US"/>
        </w:rPr>
        <w:t>ru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 xml:space="preserve">2. </w:t>
      </w:r>
      <w:hyperlink r:id="rId9" w:history="1">
        <w:r w:rsidRPr="002F2A98">
          <w:rPr>
            <w:rFonts w:ascii="Times New Roman" w:hAnsi="Times New Roman"/>
            <w:color w:val="0563C1"/>
            <w:sz w:val="24"/>
            <w:szCs w:val="24"/>
            <w:u w:val="single"/>
          </w:rPr>
          <w:t>http://www.umk.utmn.ru</w:t>
        </w:r>
      </w:hyperlink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3.</w:t>
      </w:r>
      <w:r w:rsidRPr="002F2A98">
        <w:rPr>
          <w:rFonts w:ascii="Times New Roman" w:hAnsi="Times New Roman"/>
          <w:color w:val="3366FF"/>
          <w:sz w:val="24"/>
          <w:szCs w:val="24"/>
          <w:lang w:val="en-US"/>
        </w:rPr>
        <w:t>citylib</w:t>
      </w:r>
      <w:r w:rsidRPr="002F2A98">
        <w:rPr>
          <w:rFonts w:ascii="Times New Roman" w:hAnsi="Times New Roman"/>
          <w:color w:val="3366FF"/>
          <w:sz w:val="24"/>
          <w:szCs w:val="24"/>
        </w:rPr>
        <w:t>-</w:t>
      </w:r>
      <w:r w:rsidRPr="002F2A98">
        <w:rPr>
          <w:rFonts w:ascii="Times New Roman" w:hAnsi="Times New Roman"/>
          <w:color w:val="3366FF"/>
          <w:sz w:val="24"/>
          <w:szCs w:val="24"/>
          <w:lang w:val="en-US"/>
        </w:rPr>
        <w:t>tyumen</w:t>
      </w:r>
      <w:r w:rsidRPr="002F2A98">
        <w:rPr>
          <w:rFonts w:ascii="Times New Roman" w:hAnsi="Times New Roman"/>
          <w:color w:val="3366FF"/>
          <w:sz w:val="24"/>
          <w:szCs w:val="24"/>
        </w:rPr>
        <w:t>@</w:t>
      </w:r>
      <w:r w:rsidRPr="002F2A98">
        <w:rPr>
          <w:rFonts w:ascii="Times New Roman" w:hAnsi="Times New Roman"/>
          <w:color w:val="3366FF"/>
          <w:sz w:val="24"/>
          <w:szCs w:val="24"/>
          <w:lang w:val="en-US"/>
        </w:rPr>
        <w:t>yandex</w:t>
      </w:r>
      <w:r w:rsidRPr="002F2A98">
        <w:rPr>
          <w:rFonts w:ascii="Times New Roman" w:hAnsi="Times New Roman"/>
          <w:color w:val="3366FF"/>
          <w:sz w:val="24"/>
          <w:szCs w:val="24"/>
        </w:rPr>
        <w:t>.</w:t>
      </w:r>
      <w:r w:rsidRPr="002F2A98">
        <w:rPr>
          <w:rFonts w:ascii="Times New Roman" w:hAnsi="Times New Roman"/>
          <w:color w:val="3366FF"/>
          <w:sz w:val="24"/>
          <w:szCs w:val="24"/>
          <w:lang w:val="en-US"/>
        </w:rPr>
        <w:t>ru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F2A98">
        <w:rPr>
          <w:rFonts w:ascii="Times New Roman" w:hAnsi="Times New Roman"/>
          <w:bCs/>
          <w:color w:val="000000"/>
          <w:sz w:val="24"/>
          <w:szCs w:val="24"/>
        </w:rPr>
        <w:t xml:space="preserve">4. www.bookchamber.ru _ </w:t>
      </w:r>
      <w:r w:rsidRPr="002F2A98">
        <w:rPr>
          <w:rFonts w:ascii="Times New Roman" w:hAnsi="Times New Roman"/>
          <w:color w:val="000000"/>
          <w:sz w:val="24"/>
          <w:szCs w:val="24"/>
        </w:rPr>
        <w:t>- Официальный сайт Российской книжной палаты.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2F2A98">
        <w:rPr>
          <w:rFonts w:ascii="Times New Roman" w:hAnsi="Times New Roman"/>
          <w:bCs/>
          <w:color w:val="000000"/>
          <w:sz w:val="24"/>
          <w:szCs w:val="24"/>
          <w:lang w:val="en-US"/>
        </w:rPr>
        <w:t xml:space="preserve">5. encycl.yandex.ru - </w:t>
      </w:r>
      <w:r w:rsidRPr="002F2A98">
        <w:rPr>
          <w:rFonts w:ascii="Times New Roman" w:hAnsi="Times New Roman"/>
          <w:color w:val="000000"/>
          <w:sz w:val="24"/>
          <w:szCs w:val="24"/>
        </w:rPr>
        <w:t>Энциклопедии</w:t>
      </w:r>
      <w:r w:rsidRPr="002F2A98">
        <w:rPr>
          <w:rFonts w:ascii="Times New Roman" w:hAnsi="Times New Roman"/>
          <w:color w:val="000000"/>
          <w:sz w:val="24"/>
          <w:szCs w:val="24"/>
          <w:lang w:val="en-US"/>
        </w:rPr>
        <w:t xml:space="preserve"> on-line.  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 xml:space="preserve">6. </w:t>
      </w:r>
      <w:hyperlink r:id="rId10" w:history="1">
        <w:r w:rsidRPr="002F2A98">
          <w:rPr>
            <w:rFonts w:ascii="Times New Roman" w:hAnsi="Times New Roman"/>
            <w:color w:val="0563C1"/>
            <w:sz w:val="24"/>
            <w:szCs w:val="24"/>
            <w:u w:val="single"/>
          </w:rPr>
          <w:t>http://lib.rudn.ru/-</w:t>
        </w:r>
      </w:hyperlink>
      <w:r w:rsidRPr="002F2A98">
        <w:rPr>
          <w:rFonts w:ascii="Times New Roman" w:hAnsi="Times New Roman"/>
          <w:sz w:val="24"/>
          <w:szCs w:val="24"/>
        </w:rPr>
        <w:t xml:space="preserve">  Учебно-научный информационный библиотечный центр Российского университета дружбы народов;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lastRenderedPageBreak/>
        <w:t xml:space="preserve">7. </w:t>
      </w:r>
      <w:hyperlink r:id="rId11" w:history="1">
        <w:r w:rsidRPr="002F2A98">
          <w:rPr>
            <w:rFonts w:ascii="Times New Roman" w:hAnsi="Times New Roman"/>
            <w:color w:val="0563C1"/>
            <w:sz w:val="24"/>
            <w:szCs w:val="24"/>
            <w:u w:val="single"/>
          </w:rPr>
          <w:t>http://www.i-u.ru/biblio/-</w:t>
        </w:r>
      </w:hyperlink>
      <w:r w:rsidRPr="002F2A98">
        <w:rPr>
          <w:rFonts w:ascii="Times New Roman" w:hAnsi="Times New Roman"/>
          <w:sz w:val="24"/>
          <w:szCs w:val="24"/>
        </w:rPr>
        <w:t xml:space="preserve">  Библиотека Русского гуманитарного интернет  университета;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 xml:space="preserve">8. </w:t>
      </w:r>
      <w:hyperlink r:id="rId12" w:history="1">
        <w:r w:rsidRPr="002F2A98">
          <w:rPr>
            <w:rFonts w:ascii="Times New Roman" w:hAnsi="Times New Roman"/>
            <w:color w:val="0563C1"/>
            <w:sz w:val="24"/>
            <w:szCs w:val="24"/>
            <w:u w:val="single"/>
          </w:rPr>
          <w:t>http://www.pragmatist.ru/-</w:t>
        </w:r>
      </w:hyperlink>
      <w:r w:rsidRPr="002F2A98">
        <w:rPr>
          <w:rFonts w:ascii="Times New Roman" w:hAnsi="Times New Roman"/>
          <w:sz w:val="24"/>
          <w:szCs w:val="24"/>
        </w:rPr>
        <w:t xml:space="preserve">  Энциклопедия менеджмента;</w:t>
      </w:r>
    </w:p>
    <w:p w:rsidR="00A74BF4" w:rsidRPr="002F2A98" w:rsidRDefault="00A74BF4" w:rsidP="00A74BF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 xml:space="preserve">9. </w:t>
      </w:r>
      <w:hyperlink r:id="rId13" w:history="1">
        <w:r w:rsidRPr="002F2A98">
          <w:rPr>
            <w:rFonts w:ascii="Times New Roman" w:hAnsi="Times New Roman"/>
            <w:color w:val="0563C1"/>
            <w:sz w:val="24"/>
            <w:szCs w:val="24"/>
            <w:u w:val="single"/>
          </w:rPr>
          <w:t>http://www.library.spbu.ru/-</w:t>
        </w:r>
      </w:hyperlink>
      <w:r w:rsidRPr="002F2A98">
        <w:rPr>
          <w:rFonts w:ascii="Times New Roman" w:hAnsi="Times New Roman"/>
          <w:sz w:val="24"/>
          <w:szCs w:val="24"/>
        </w:rPr>
        <w:t xml:space="preserve">  СПбГУ Научная библиотека им. М. Горького.</w:t>
      </w:r>
    </w:p>
    <w:p w:rsidR="00A74BF4" w:rsidRPr="002F2A98" w:rsidRDefault="00A74BF4" w:rsidP="00A74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 xml:space="preserve">10. </w:t>
      </w:r>
      <w:hyperlink r:id="rId14" w:history="1">
        <w:r w:rsidRPr="002F2A98">
          <w:rPr>
            <w:rFonts w:ascii="Times New Roman" w:hAnsi="Times New Roman"/>
            <w:color w:val="0563C1"/>
            <w:sz w:val="24"/>
            <w:szCs w:val="24"/>
            <w:u w:val="single"/>
          </w:rPr>
          <w:t>http://sbiblio.com/biblio/archive/morosov_delovaja/04.aspx</w:t>
        </w:r>
      </w:hyperlink>
      <w:r w:rsidRPr="002F2A98">
        <w:rPr>
          <w:rFonts w:ascii="Times New Roman" w:hAnsi="Times New Roman"/>
          <w:sz w:val="24"/>
          <w:szCs w:val="24"/>
        </w:rPr>
        <w:t xml:space="preserve"> - Деловая психология библиотека  учебной и научной литературы</w:t>
      </w:r>
    </w:p>
    <w:p w:rsidR="00A74BF4" w:rsidRPr="002F2A98" w:rsidRDefault="00A74BF4" w:rsidP="00A74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 xml:space="preserve">11. </w:t>
      </w:r>
      <w:hyperlink r:id="rId15" w:history="1">
        <w:r w:rsidRPr="002F2A98">
          <w:rPr>
            <w:rFonts w:ascii="Times New Roman" w:hAnsi="Times New Roman"/>
            <w:color w:val="0563C1"/>
            <w:sz w:val="24"/>
            <w:szCs w:val="24"/>
            <w:u w:val="single"/>
          </w:rPr>
          <w:t>http://bookap.info/psymoney/morozov_delovaya_psihologiya/gl22.shtm</w:t>
        </w:r>
      </w:hyperlink>
      <w:r w:rsidRPr="002F2A98">
        <w:rPr>
          <w:rFonts w:ascii="Times New Roman" w:hAnsi="Times New Roman"/>
          <w:sz w:val="24"/>
          <w:szCs w:val="24"/>
        </w:rPr>
        <w:t xml:space="preserve"> - Деловая психология Морозов А.В. учебник</w:t>
      </w:r>
    </w:p>
    <w:p w:rsidR="00A74BF4" w:rsidRPr="002F2A98" w:rsidRDefault="00A74BF4" w:rsidP="00A74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 xml:space="preserve">12. </w:t>
      </w:r>
      <w:hyperlink r:id="rId16" w:history="1">
        <w:r w:rsidRPr="002F2A98">
          <w:rPr>
            <w:rFonts w:ascii="Times New Roman" w:hAnsi="Times New Roman"/>
            <w:color w:val="0563C1"/>
            <w:sz w:val="24"/>
            <w:szCs w:val="24"/>
            <w:u w:val="single"/>
          </w:rPr>
          <w:t>http://www.syntone.ru/library/books/content/2367.html</w:t>
        </w:r>
      </w:hyperlink>
      <w:r w:rsidRPr="002F2A98">
        <w:rPr>
          <w:rFonts w:ascii="Times New Roman" w:hAnsi="Times New Roman"/>
          <w:sz w:val="24"/>
          <w:szCs w:val="24"/>
        </w:rPr>
        <w:t xml:space="preserve"> - Психология и этика делового общения Лавриенко В. Учебник</w:t>
      </w:r>
    </w:p>
    <w:p w:rsidR="00A74BF4" w:rsidRPr="002F2A98" w:rsidRDefault="00A74BF4" w:rsidP="00A74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 xml:space="preserve">13. </w:t>
      </w:r>
      <w:hyperlink r:id="rId17" w:history="1">
        <w:r w:rsidRPr="002F2A98">
          <w:rPr>
            <w:rFonts w:ascii="Times New Roman" w:hAnsi="Times New Roman"/>
            <w:color w:val="0563C1"/>
            <w:sz w:val="24"/>
            <w:szCs w:val="24"/>
            <w:u w:val="single"/>
          </w:rPr>
          <w:t>http://www.mirpozitiva.ru/lib/obshenie.html</w:t>
        </w:r>
      </w:hyperlink>
      <w:r w:rsidRPr="002F2A98">
        <w:rPr>
          <w:rFonts w:ascii="Times New Roman" w:hAnsi="Times New Roman"/>
          <w:sz w:val="24"/>
          <w:szCs w:val="24"/>
        </w:rPr>
        <w:t xml:space="preserve"> - Библиотека прикладной психологии</w:t>
      </w:r>
    </w:p>
    <w:p w:rsidR="00A74BF4" w:rsidRPr="002F2A98" w:rsidRDefault="00A74BF4" w:rsidP="00A74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 xml:space="preserve">14. Как успешно пройти собеседование// http//www.superjob.ru/rabota/interview.html. SuperJob [Электронный ресурс]. – Режим доступа: http//www.superjob.ru/rabota/interview.html. SuperJob, свободный.-Загл. с экрана. 10. </w:t>
      </w:r>
    </w:p>
    <w:p w:rsidR="00A74BF4" w:rsidRPr="002F2A98" w:rsidRDefault="00A74BF4" w:rsidP="00A74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F2A98">
        <w:rPr>
          <w:rFonts w:ascii="Times New Roman" w:hAnsi="Times New Roman"/>
          <w:sz w:val="24"/>
          <w:szCs w:val="24"/>
        </w:rPr>
        <w:t>15. Работа и поиск работы. Вакансии и резюме. Рынок труда: зарплаты, информация, анализ и статистика. Консультации специалистов. [Электронный ресурс]. – Режим доступа: http://www.vacansia.ru/,свободный.- Загл. с экрана.</w:t>
      </w:r>
    </w:p>
    <w:p w:rsidR="00A74BF4" w:rsidRPr="002F2A98" w:rsidRDefault="00A74BF4" w:rsidP="00A74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74BF4" w:rsidRPr="002F2A98" w:rsidRDefault="00A74BF4" w:rsidP="00A74BF4">
      <w:pPr>
        <w:keepNext/>
        <w:spacing w:after="120"/>
        <w:jc w:val="center"/>
        <w:outlineLvl w:val="0"/>
        <w:rPr>
          <w:rFonts w:ascii="Times New Roman" w:eastAsia="Segoe UI" w:hAnsi="Times New Roman"/>
          <w:caps/>
          <w:kern w:val="32"/>
          <w:sz w:val="24"/>
          <w:szCs w:val="24"/>
          <w:lang w:eastAsia="x-none"/>
        </w:rPr>
      </w:pPr>
      <w:r w:rsidRPr="002F2A98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x-none" w:eastAsia="x-none"/>
        </w:rPr>
        <w:t xml:space="preserve">4. Контроль и оценка результатов </w:t>
      </w:r>
      <w:r w:rsidRPr="002F2A98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val="x-none" w:eastAsia="x-none"/>
        </w:rPr>
        <w:br/>
        <w:t xml:space="preserve">освоения </w:t>
      </w:r>
      <w:r w:rsidRPr="002F2A98">
        <w:rPr>
          <w:rFonts w:ascii="Times New Roman" w:eastAsia="Segoe UI" w:hAnsi="Times New Roman"/>
          <w:b/>
          <w:bCs/>
          <w:caps/>
          <w:kern w:val="32"/>
          <w:sz w:val="24"/>
          <w:szCs w:val="24"/>
          <w:lang w:eastAsia="x-none"/>
        </w:rPr>
        <w:t>ДИСЦИПЛИНЫ</w:t>
      </w:r>
    </w:p>
    <w:p w:rsidR="00A74BF4" w:rsidRPr="002F2A98" w:rsidRDefault="00A74BF4" w:rsidP="00A74BF4">
      <w:pPr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36"/>
        <w:gridCol w:w="2976"/>
        <w:gridCol w:w="2707"/>
      </w:tblGrid>
      <w:tr w:rsidR="00A74BF4" w:rsidRPr="00255F32" w:rsidTr="00AD42A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  <w:iCs/>
              </w:rPr>
              <w:t>Показатели освоенности компетенций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BF4" w:rsidRPr="00255F32" w:rsidRDefault="00A74BF4" w:rsidP="00AD42A7">
            <w:pPr>
              <w:jc w:val="center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Методы оценки</w:t>
            </w:r>
          </w:p>
        </w:tc>
      </w:tr>
      <w:tr w:rsidR="00A74BF4" w:rsidRPr="00255F32" w:rsidTr="00AD42A7">
        <w:trPr>
          <w:trHeight w:val="356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Умеет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выявлять и эффективно искать информацию, необходимую для решения задачи и/или проблемы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владеть актуальными методами работы в профессиональной и смежных сферах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255F32">
              <w:rPr>
                <w:rFonts w:ascii="Times New Roman" w:hAnsi="Times New Roman"/>
              </w:rPr>
              <w:t xml:space="preserve"> оценивать результат и последствия своих действий (самостоятельно или с помощью наставника);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определять задачи для поиска информации, планировать процесс поиска, выбирать необходимые источники информации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оценивать практическую значимость результатов поиска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lastRenderedPageBreak/>
              <w:t>- применять средства информационных технологий для решения профессиональных задач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использовать современное программное обеспечение в профессиональной деятельности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использовать различные цифровые средства для решения профессиональных задач;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определять актуальность нормативно-правовой документации в профессиональной деятельности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55F32">
              <w:rPr>
                <w:rFonts w:ascii="Times New Roman" w:hAnsi="Times New Roman"/>
              </w:rPr>
              <w:t>применять современную научную профессиональную терминологию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определять и выстраивать траектории профессионального развития и самообразования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выявлять достоинства и недостатки коммерческой идеи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презентовать идеи открытия собственного дела в профессиональной деятельности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определять источники достоверной правовой информации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составлять различные правовые документы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55F32">
              <w:rPr>
                <w:rFonts w:ascii="Times New Roman" w:hAnsi="Times New Roman"/>
              </w:rPr>
              <w:t>находить интересные проектные идеи, грамотно их формулировать и документировать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оценивать жизнеспособность проектной идеи, составлять план проекта;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  <w:spacing w:val="-4"/>
              </w:rPr>
            </w:pPr>
            <w:r w:rsidRPr="00255F32">
              <w:rPr>
                <w:rFonts w:ascii="Times New Roman" w:hAnsi="Times New Roman"/>
                <w:spacing w:val="-4"/>
              </w:rPr>
              <w:t>- организовывать работу коллектива и команды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  <w:spacing w:val="-4"/>
              </w:rPr>
            </w:pPr>
            <w:r w:rsidRPr="00255F32">
              <w:rPr>
                <w:rFonts w:ascii="Times New Roman" w:hAnsi="Times New Roman"/>
                <w:spacing w:val="-4"/>
              </w:rPr>
              <w:t>- взаимодействовать с коллегами, руководством, клиентами в ходе профессиональной деятельности;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грамотно излагать свои мысли и оформлять документы по профессиональной тематике на государственном языке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проявлять толерантность в рабочем коллективе;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t xml:space="preserve">- </w:t>
            </w:r>
            <w:r w:rsidRPr="00255F32">
              <w:rPr>
                <w:rFonts w:ascii="Times New Roman" w:hAnsi="Times New Roman"/>
              </w:rPr>
              <w:t>проявлять гражданско-патриотическую позицию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t xml:space="preserve">- </w:t>
            </w:r>
            <w:r w:rsidRPr="00255F32">
              <w:rPr>
                <w:rFonts w:ascii="Times New Roman" w:hAnsi="Times New Roman"/>
              </w:rPr>
              <w:t>демонстрировать осознанное поведение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описывать значимость своей специальности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применять стандарты антикоррупционного поведения;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lastRenderedPageBreak/>
              <w:t xml:space="preserve">- </w:t>
            </w:r>
            <w:r w:rsidRPr="00255F32">
              <w:rPr>
                <w:rFonts w:ascii="Times New Roman" w:hAnsi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t xml:space="preserve">- </w:t>
            </w:r>
            <w:r w:rsidRPr="00255F32">
              <w:rPr>
                <w:rFonts w:ascii="Times New Roman" w:hAnsi="Times New Roman"/>
              </w:rPr>
              <w:t>участвовать в диалогах на знакомые общие и профессиональные темы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строить простые высказывания о себе и о своей профессиональной деятельности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кратко обосновывать и объяснять свои действия (текущие и планируемые)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писать простые связные сообщения на знакомые или интересующие профессиональные темы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темы;</w:t>
            </w:r>
          </w:p>
          <w:p w:rsidR="00A74BF4" w:rsidRPr="00255F32" w:rsidRDefault="00A74BF4" w:rsidP="00AD42A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  <w:b/>
              </w:rPr>
              <w:t>о</w:t>
            </w:r>
            <w:r w:rsidRPr="00255F32">
              <w:rPr>
                <w:rFonts w:ascii="Times New Roman" w:hAnsi="Times New Roman"/>
              </w:rPr>
              <w:t>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55F32" w:rsidRDefault="00A74BF4" w:rsidP="00AD42A7">
            <w:pPr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lastRenderedPageBreak/>
              <w:t>формирует корпоративную культуру с помощью изученных технологий;</w:t>
            </w:r>
          </w:p>
          <w:p w:rsidR="00A74BF4" w:rsidRPr="00255F32" w:rsidRDefault="00A74BF4" w:rsidP="00AD42A7">
            <w:pPr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транслирует ценности внутри организации;</w:t>
            </w:r>
          </w:p>
          <w:p w:rsidR="00A74BF4" w:rsidRPr="00255F32" w:rsidRDefault="00A74BF4" w:rsidP="00AD42A7">
            <w:pPr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использует корпоративную культуру для укрепления имиджа организации;</w:t>
            </w:r>
          </w:p>
          <w:p w:rsidR="00A74BF4" w:rsidRPr="00255F32" w:rsidRDefault="00A74BF4" w:rsidP="00AD42A7">
            <w:pPr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формирует команду для решения поставленных целей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оценивает эффективность того или иного метода поиска работы;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проходит собеседования;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ставит карьерные цели, планирует этапы своего карьерного роста и контролирует достижение карьерных целей;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осуществляет самопрезентацию;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составляет собственное объявление с предложением в СМИ;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разрабатывать успешную тактику разговора по телефону;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lastRenderedPageBreak/>
              <w:t>- разрабатывает варианты решений на причины возможного отказа в работе;</w:t>
            </w:r>
          </w:p>
          <w:p w:rsidR="00A74BF4" w:rsidRPr="00255F32" w:rsidRDefault="00A74BF4" w:rsidP="00AD42A7">
            <w:pPr>
              <w:ind w:left="136"/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адаптируется на рабочем месте.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4BF4" w:rsidRPr="00255F32" w:rsidRDefault="00A74BF4" w:rsidP="00AD42A7">
            <w:pPr>
              <w:jc w:val="both"/>
              <w:rPr>
                <w:rFonts w:ascii="Times New Roman" w:hAnsi="Times New Roman"/>
              </w:rPr>
            </w:pPr>
          </w:p>
          <w:p w:rsidR="00A74BF4" w:rsidRPr="00255F32" w:rsidRDefault="00A74BF4" w:rsidP="00AD42A7">
            <w:pPr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Выполнение практических работ, решение ситуационных заданий, самостоятельной внеаудиторной работы (подготовка рефератов, докладов, составление документов, электронных презентаций и т.д.), диф.зачет.</w:t>
            </w:r>
          </w:p>
        </w:tc>
      </w:tr>
      <w:tr w:rsidR="00A74BF4" w:rsidRPr="00255F32" w:rsidTr="00AD42A7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4BF4" w:rsidRPr="00255F32" w:rsidRDefault="00A74BF4" w:rsidP="00AD42A7">
            <w:pPr>
              <w:jc w:val="both"/>
              <w:rPr>
                <w:rFonts w:ascii="Times New Roman" w:hAnsi="Times New Roman"/>
                <w:i/>
              </w:rPr>
            </w:pPr>
            <w:r w:rsidRPr="00255F32">
              <w:rPr>
                <w:rFonts w:ascii="Times New Roman" w:hAnsi="Times New Roman"/>
              </w:rPr>
              <w:lastRenderedPageBreak/>
              <w:t>Знает</w:t>
            </w:r>
            <w:r w:rsidRPr="00255F32">
              <w:rPr>
                <w:rFonts w:ascii="Times New Roman" w:hAnsi="Times New Roman"/>
                <w:i/>
              </w:rPr>
              <w:t>: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актуальный профессиональный и социальный контекст, в котором приходится работать и жить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55F32">
              <w:rPr>
                <w:rFonts w:ascii="Times New Roman" w:hAnsi="Times New Roman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55F32">
              <w:rPr>
                <w:rFonts w:ascii="Times New Roman" w:hAnsi="Times New Roman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lastRenderedPageBreak/>
              <w:t>- методы работы в профессиональной и смежных сферах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порядок оценки результатов решения задач профессиональной деятельности;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номенклатура информационных источников, применяемых в профессиональной деятельности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приемы структурирования информации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255F32">
              <w:rPr>
                <w:rFonts w:ascii="Times New Roman" w:hAnsi="Times New Roman"/>
              </w:rPr>
              <w:t>формат оформления результатов поиска информации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современные средства и устройства информатизации, порядок их применения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программное обеспечение в профессиональной деятельности, в том числе цифровые средства;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содержание актуальной нормативно-правовой документации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современная научная и профессиональная терминология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возможные траектории профессионального развития и самообразования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основы предпринимательской деятельности, правовой и финансовой грамотности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правила разработки презентации</w:t>
            </w:r>
          </w:p>
          <w:p w:rsidR="00A74BF4" w:rsidRPr="00255F32" w:rsidRDefault="00A74BF4" w:rsidP="00AD42A7">
            <w:r w:rsidRPr="00255F32">
              <w:t xml:space="preserve">- </w:t>
            </w:r>
            <w:r w:rsidRPr="00255F32">
              <w:rPr>
                <w:rFonts w:ascii="Times New Roman" w:hAnsi="Times New Roman"/>
              </w:rPr>
              <w:t>основные этапы разработки и реализации проекта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психологические основы деятельности коллектива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психологические особенности личности;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правила оформления документов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правила построения устных сообщений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особенности социального и культурного контекста;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t xml:space="preserve">- </w:t>
            </w:r>
            <w:r w:rsidRPr="00255F32">
              <w:rPr>
                <w:rFonts w:ascii="Times New Roman" w:hAnsi="Times New Roman"/>
              </w:rPr>
              <w:t>сущность гражданско-патриотической позиции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значимость профессиональной деятельности по специальности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стандарты антикоррупционного поведения и последствия его нарушения;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правила построения простых и сложных предложений на профессиональные темы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t xml:space="preserve">- </w:t>
            </w:r>
            <w:r w:rsidRPr="00255F32">
              <w:rPr>
                <w:rFonts w:ascii="Times New Roman" w:hAnsi="Times New Roman"/>
              </w:rPr>
              <w:t>основные общеупотребительные глаголы (бытовая и профессиональная лексика)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lastRenderedPageBreak/>
              <w:t>- лексический минимум, относящийся к описанию предметов, средств и процессов профессиональной деятельности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t xml:space="preserve">- </w:t>
            </w:r>
            <w:r w:rsidRPr="00255F32">
              <w:rPr>
                <w:rFonts w:ascii="Times New Roman" w:hAnsi="Times New Roman"/>
              </w:rPr>
              <w:t>особенности произношения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t xml:space="preserve">- </w:t>
            </w:r>
            <w:r w:rsidRPr="00255F32">
              <w:rPr>
                <w:rFonts w:ascii="Times New Roman" w:hAnsi="Times New Roman"/>
              </w:rPr>
              <w:t>правила чтения текстов профессиональной направленности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направленности;</w:t>
            </w:r>
          </w:p>
          <w:p w:rsidR="00A74BF4" w:rsidRPr="00255F32" w:rsidRDefault="00A74BF4" w:rsidP="00AD42A7">
            <w:pPr>
              <w:widowControl w:val="0"/>
              <w:autoSpaceDE w:val="0"/>
              <w:autoSpaceDN w:val="0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- основы предпринимательской деятельности; основы финансовой грамотности; правила разработки бизнес-планов;</w:t>
            </w:r>
          </w:p>
          <w:p w:rsidR="00A74BF4" w:rsidRPr="00255F32" w:rsidRDefault="00A74BF4" w:rsidP="00AD42A7">
            <w:pPr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порядок выстраивания презентации; кредитные банковские продукты.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BF4" w:rsidRPr="00255F32" w:rsidRDefault="00A74BF4" w:rsidP="00AD42A7">
            <w:pPr>
              <w:ind w:left="136"/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 при составлении отчетности,</w:t>
            </w:r>
          </w:p>
          <w:p w:rsidR="00A74BF4" w:rsidRPr="00255F32" w:rsidRDefault="00A74BF4" w:rsidP="00AD42A7">
            <w:pPr>
              <w:ind w:left="136"/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адекватность, оптимальность выбора способов действий при составлении документов первичной отчетности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4BF4" w:rsidRPr="00255F32" w:rsidRDefault="00A74BF4" w:rsidP="00AD42A7">
            <w:pPr>
              <w:jc w:val="both"/>
              <w:rPr>
                <w:rFonts w:ascii="Times New Roman" w:hAnsi="Times New Roman"/>
              </w:rPr>
            </w:pPr>
          </w:p>
          <w:p w:rsidR="00A74BF4" w:rsidRPr="00255F32" w:rsidRDefault="00A74BF4" w:rsidP="00AD42A7">
            <w:pPr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Тестирование,</w:t>
            </w:r>
          </w:p>
          <w:p w:rsidR="00A74BF4" w:rsidRPr="00255F32" w:rsidRDefault="00A74BF4" w:rsidP="00AD42A7">
            <w:pPr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практические занятия.</w:t>
            </w:r>
          </w:p>
          <w:p w:rsidR="00A74BF4" w:rsidRPr="00255F32" w:rsidRDefault="00A74BF4" w:rsidP="00AD42A7">
            <w:pPr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Рефераты,</w:t>
            </w:r>
          </w:p>
          <w:p w:rsidR="00A74BF4" w:rsidRPr="00255F32" w:rsidRDefault="00A74BF4" w:rsidP="00AD42A7">
            <w:pPr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решение ситуационных задач,</w:t>
            </w:r>
          </w:p>
          <w:p w:rsidR="00A74BF4" w:rsidRPr="00255F32" w:rsidRDefault="00A74BF4" w:rsidP="00AD42A7">
            <w:pPr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рефераты,</w:t>
            </w:r>
          </w:p>
          <w:p w:rsidR="00A74BF4" w:rsidRPr="00255F32" w:rsidRDefault="00A74BF4" w:rsidP="00AD42A7">
            <w:pPr>
              <w:jc w:val="both"/>
              <w:rPr>
                <w:rFonts w:ascii="Times New Roman" w:hAnsi="Times New Roman"/>
              </w:rPr>
            </w:pPr>
            <w:r w:rsidRPr="00255F32">
              <w:rPr>
                <w:rFonts w:ascii="Times New Roman" w:hAnsi="Times New Roman"/>
              </w:rPr>
              <w:t>составление структурных схем</w:t>
            </w:r>
          </w:p>
        </w:tc>
      </w:tr>
    </w:tbl>
    <w:p w:rsidR="00A74BF4" w:rsidRPr="002F2A98" w:rsidRDefault="00A74BF4" w:rsidP="00A74BF4">
      <w:pPr>
        <w:rPr>
          <w:rFonts w:ascii="Times New Roman Полужирный" w:eastAsia="Segoe UI" w:hAnsi="Times New Roman Полужирный"/>
          <w:b/>
          <w:bCs/>
          <w:caps/>
          <w:kern w:val="32"/>
          <w:sz w:val="24"/>
          <w:szCs w:val="24"/>
          <w:lang w:val="x-none" w:eastAsia="x-none"/>
        </w:rPr>
      </w:pPr>
    </w:p>
    <w:p w:rsidR="00FA40C3" w:rsidRPr="00A74BF4" w:rsidRDefault="00A74BF4">
      <w:pPr>
        <w:rPr>
          <w:rFonts w:ascii="Times New Roman" w:hAnsi="Times New Roman"/>
          <w:b/>
          <w:bCs/>
          <w:sz w:val="24"/>
          <w:szCs w:val="24"/>
        </w:rPr>
      </w:pPr>
    </w:p>
    <w:sectPr w:rsidR="00FA40C3" w:rsidRPr="00A74BF4" w:rsidSect="00A74BF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Полужирный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A74BF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3F0B3D" w:rsidRDefault="00A74B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A74BF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17</w:t>
    </w:r>
    <w:r>
      <w:fldChar w:fldCharType="end"/>
    </w:r>
  </w:p>
  <w:p w:rsidR="003F0B3D" w:rsidRDefault="00A74BF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B3D" w:rsidRDefault="00A74BF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48</w:t>
    </w:r>
    <w:r>
      <w:rPr>
        <w:noProof/>
      </w:rPr>
      <w:fldChar w:fldCharType="end"/>
    </w:r>
  </w:p>
  <w:p w:rsidR="003F0B3D" w:rsidRDefault="00A74B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D0618"/>
    <w:multiLevelType w:val="multilevel"/>
    <w:tmpl w:val="A260E2B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F4"/>
    <w:rsid w:val="00135457"/>
    <w:rsid w:val="001C616D"/>
    <w:rsid w:val="005909A7"/>
    <w:rsid w:val="00A74BF4"/>
    <w:rsid w:val="00D7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2E60"/>
  <w15:chartTrackingRefBased/>
  <w15:docId w15:val="{8D8209E7-AC0E-481F-8A79-37D230A45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BF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B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4BF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-online.ru/bcode/457077" TargetMode="External"/><Relationship Id="rId13" Type="http://schemas.openxmlformats.org/officeDocument/2006/relationships/hyperlink" Target="http://www.library.spbu.ru/-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hyperlink" Target="http://www.pragmatist.ru/-" TargetMode="External"/><Relationship Id="rId17" Type="http://schemas.openxmlformats.org/officeDocument/2006/relationships/hyperlink" Target="http://www.mirpozitiva.ru/lib/obsheni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yntone.ru/library/books/content/2367.html" TargetMode="Externa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yperlink" Target="http://www.i-u.ru/biblio/-" TargetMode="External"/><Relationship Id="rId5" Type="http://schemas.openxmlformats.org/officeDocument/2006/relationships/header" Target="header1.xml"/><Relationship Id="rId15" Type="http://schemas.openxmlformats.org/officeDocument/2006/relationships/hyperlink" Target="http://bookap.info/psymoney/morozov_delovaya_psihologiya/gl22.shtm" TargetMode="External"/><Relationship Id="rId10" Type="http://schemas.openxmlformats.org/officeDocument/2006/relationships/hyperlink" Target="http://lib.rudn.ru/-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umk.utmn.ru/" TargetMode="External"/><Relationship Id="rId14" Type="http://schemas.openxmlformats.org/officeDocument/2006/relationships/hyperlink" Target="http://sbiblio.com/biblio/archive/morosov_delovaja/04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3949</Words>
  <Characters>22515</Characters>
  <Application>Microsoft Office Word</Application>
  <DocSecurity>0</DocSecurity>
  <Lines>187</Lines>
  <Paragraphs>52</Paragraphs>
  <ScaleCrop>false</ScaleCrop>
  <Company/>
  <LinksUpToDate>false</LinksUpToDate>
  <CharactersWithSpaces>26412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Uvarovohk</dc:creator>
  <cp:keywords/>
  <dc:description/>
  <cp:lastModifiedBy>Uvarovohk</cp:lastModifiedBy>
  <cp:revision>1</cp:revision>
  <dcterms:created xsi:type="dcterms:W3CDTF">2024-11-27T07:43:00Z</dcterms:created>
  <dcterms:modified xsi:type="dcterms:W3CDTF">2024-11-27T07:46:00Z</dcterms:modified>
</cp:coreProperties>
</file>