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AC0" w:rsidRPr="00587AC0" w:rsidRDefault="00587AC0" w:rsidP="00587AC0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bookmarkStart w:id="0" w:name="_Toc150695621"/>
      <w:bookmarkStart w:id="1" w:name="_Toc150695786"/>
      <w:bookmarkStart w:id="2" w:name="_Toc156824969"/>
      <w:r w:rsidRPr="00587AC0">
        <w:rPr>
          <w:rFonts w:ascii="Times New Roman" w:eastAsia="PMingLiU" w:hAnsi="Times New Roman"/>
          <w:caps/>
          <w:sz w:val="28"/>
          <w:szCs w:val="28"/>
          <w:lang w:eastAsia="ru-RU"/>
        </w:rPr>
        <w:t>Министерство Образования и науки Тамбовской области</w:t>
      </w:r>
    </w:p>
    <w:p w:rsidR="00587AC0" w:rsidRPr="00587AC0" w:rsidRDefault="00587AC0" w:rsidP="00587AC0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</w:p>
    <w:p w:rsidR="00587AC0" w:rsidRPr="00587AC0" w:rsidRDefault="00587AC0" w:rsidP="00587AC0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r w:rsidRPr="00587AC0">
        <w:rPr>
          <w:rFonts w:ascii="Times New Roman" w:eastAsia="PMingLiU" w:hAnsi="Times New Roman"/>
          <w:caps/>
          <w:sz w:val="28"/>
          <w:szCs w:val="28"/>
          <w:lang w:eastAsia="ru-RU"/>
        </w:rPr>
        <w:t xml:space="preserve">ТАМБОВСКОЕ ОБЛАСТНОЕ ГОСУДАРСТВЕННОЕ БЮДЖЕТНОЕ </w:t>
      </w:r>
    </w:p>
    <w:p w:rsidR="00587AC0" w:rsidRPr="00587AC0" w:rsidRDefault="00587AC0" w:rsidP="00587AC0">
      <w:pPr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587AC0">
        <w:rPr>
          <w:rFonts w:ascii="Times New Roman" w:eastAsia="PMingLiU" w:hAnsi="Times New Roman"/>
          <w:caps/>
          <w:sz w:val="28"/>
          <w:szCs w:val="28"/>
          <w:lang w:eastAsia="ru-RU"/>
        </w:rPr>
        <w:t xml:space="preserve">ПРОФЕССИОНАЛЬНОЕ ОБРАЗОВАТЕЛЬНОЕ УЧРЕЖДЕНИЕ </w:t>
      </w:r>
    </w:p>
    <w:p w:rsidR="00587AC0" w:rsidRPr="00587AC0" w:rsidRDefault="00587AC0" w:rsidP="00587AC0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r w:rsidRPr="00587AC0">
        <w:rPr>
          <w:rFonts w:ascii="Times New Roman" w:eastAsia="PMingLiU" w:hAnsi="Times New Roman"/>
          <w:caps/>
          <w:sz w:val="28"/>
          <w:szCs w:val="28"/>
          <w:lang w:eastAsia="ru-RU"/>
        </w:rPr>
        <w:t>«УВАРОВСКИЙ ПОЛИТЕХНИЧЕСКИЙ КОЛЛЕДЖ»</w:t>
      </w:r>
    </w:p>
    <w:p w:rsidR="00587AC0" w:rsidRPr="00587AC0" w:rsidRDefault="00587AC0" w:rsidP="00587AC0">
      <w:pPr>
        <w:spacing w:after="160" w:line="259" w:lineRule="auto"/>
        <w:ind w:left="426" w:firstLine="850"/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</w:p>
    <w:tbl>
      <w:tblPr>
        <w:tblW w:w="9853" w:type="dxa"/>
        <w:jc w:val="center"/>
        <w:tblLook w:val="01E0" w:firstRow="1" w:lastRow="1" w:firstColumn="1" w:lastColumn="1" w:noHBand="0" w:noVBand="0"/>
      </w:tblPr>
      <w:tblGrid>
        <w:gridCol w:w="4926"/>
        <w:gridCol w:w="4927"/>
      </w:tblGrid>
      <w:tr w:rsidR="00587AC0" w:rsidRPr="00587AC0" w:rsidTr="00AD42A7">
        <w:trPr>
          <w:trHeight w:val="1744"/>
          <w:jc w:val="center"/>
        </w:trPr>
        <w:tc>
          <w:tcPr>
            <w:tcW w:w="4926" w:type="dxa"/>
            <w:shd w:val="clear" w:color="auto" w:fill="auto"/>
          </w:tcPr>
          <w:p w:rsidR="00587AC0" w:rsidRPr="00587AC0" w:rsidRDefault="00587AC0" w:rsidP="00587AC0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</w:rPr>
              <w:t>РАССМОТРЕНА</w:t>
            </w:r>
          </w:p>
          <w:p w:rsidR="00587AC0" w:rsidRPr="00587AC0" w:rsidRDefault="00587AC0" w:rsidP="00587AC0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587AC0" w:rsidRPr="00587AC0" w:rsidRDefault="00587AC0" w:rsidP="00587AC0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  <w:u w:val="single"/>
              </w:rPr>
              <w:t>Социальная сфера</w:t>
            </w:r>
          </w:p>
          <w:p w:rsidR="00587AC0" w:rsidRPr="00587AC0" w:rsidRDefault="00587AC0" w:rsidP="00587AC0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</w:rPr>
              <w:t>Протокол №__от «__»______ 2024г.</w:t>
            </w:r>
          </w:p>
          <w:p w:rsidR="00587AC0" w:rsidRPr="00587AC0" w:rsidRDefault="00587AC0" w:rsidP="0058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</w:rPr>
              <w:t>Председатель цикловой комиссии</w:t>
            </w:r>
          </w:p>
          <w:p w:rsidR="00587AC0" w:rsidRPr="00587AC0" w:rsidRDefault="00587AC0" w:rsidP="0058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</w:rPr>
              <w:t>____________/Т.М.Рыбакова</w:t>
            </w:r>
          </w:p>
        </w:tc>
        <w:tc>
          <w:tcPr>
            <w:tcW w:w="4927" w:type="dxa"/>
            <w:shd w:val="clear" w:color="auto" w:fill="auto"/>
          </w:tcPr>
          <w:p w:rsidR="00587AC0" w:rsidRPr="00587AC0" w:rsidRDefault="00587AC0" w:rsidP="0058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87AC0" w:rsidRPr="00587AC0" w:rsidRDefault="00587AC0" w:rsidP="00587AC0">
            <w:pPr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587AC0" w:rsidRPr="00587AC0" w:rsidRDefault="00587AC0" w:rsidP="0058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</w:rPr>
              <w:t>____________О.Б. Кухарская</w:t>
            </w:r>
          </w:p>
          <w:p w:rsidR="00587AC0" w:rsidRPr="00587AC0" w:rsidRDefault="00587AC0" w:rsidP="0058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7AC0">
              <w:rPr>
                <w:rFonts w:ascii="Times New Roman" w:hAnsi="Times New Roman"/>
                <w:sz w:val="24"/>
                <w:szCs w:val="24"/>
              </w:rPr>
              <w:t>«__»_______________ 2024г.</w:t>
            </w:r>
          </w:p>
        </w:tc>
      </w:tr>
    </w:tbl>
    <w:p w:rsidR="00587AC0" w:rsidRPr="00587AC0" w:rsidRDefault="00587AC0" w:rsidP="00587AC0">
      <w:pPr>
        <w:spacing w:after="160" w:line="259" w:lineRule="auto"/>
        <w:jc w:val="center"/>
        <w:rPr>
          <w:rFonts w:ascii="Times New Roman" w:eastAsia="PMingLiU" w:hAnsi="Times New Roman"/>
          <w:b/>
          <w:sz w:val="28"/>
          <w:szCs w:val="28"/>
          <w:lang w:eastAsia="ru-RU"/>
        </w:rPr>
      </w:pPr>
    </w:p>
    <w:p w:rsidR="00587AC0" w:rsidRPr="00587AC0" w:rsidRDefault="00587AC0" w:rsidP="00587AC0">
      <w:pPr>
        <w:spacing w:after="160" w:line="259" w:lineRule="auto"/>
        <w:jc w:val="center"/>
        <w:rPr>
          <w:rFonts w:ascii="Times New Roman" w:eastAsia="PMingLiU" w:hAnsi="Times New Roman"/>
          <w:b/>
          <w:sz w:val="28"/>
          <w:szCs w:val="28"/>
          <w:lang w:eastAsia="ru-RU"/>
        </w:rPr>
      </w:pPr>
    </w:p>
    <w:p w:rsidR="00587AC0" w:rsidRPr="00587AC0" w:rsidRDefault="00587AC0" w:rsidP="00587AC0">
      <w:pPr>
        <w:spacing w:after="160" w:line="259" w:lineRule="auto"/>
        <w:jc w:val="center"/>
        <w:rPr>
          <w:rFonts w:ascii="Times New Roman" w:eastAsia="PMingLiU" w:hAnsi="Times New Roman"/>
          <w:b/>
          <w:sz w:val="26"/>
          <w:szCs w:val="26"/>
          <w:lang w:eastAsia="ru-RU"/>
        </w:rPr>
      </w:pPr>
    </w:p>
    <w:p w:rsidR="00587AC0" w:rsidRPr="00587AC0" w:rsidRDefault="00587AC0" w:rsidP="00587AC0">
      <w:pPr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  <w:r w:rsidRPr="00587AC0">
        <w:rPr>
          <w:rFonts w:ascii="Times New Roman" w:eastAsia="PMingLiU" w:hAnsi="Times New Roman"/>
          <w:sz w:val="28"/>
          <w:szCs w:val="28"/>
          <w:lang w:eastAsia="ru-RU"/>
        </w:rPr>
        <w:t xml:space="preserve">РАБОЧАЯ ПРОГРАММА УЧЕБНОЙ ДИСЦИПЛИНЫ </w:t>
      </w:r>
    </w:p>
    <w:p w:rsidR="00587AC0" w:rsidRPr="00587AC0" w:rsidRDefault="00587AC0" w:rsidP="00587AC0">
      <w:pPr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</w:p>
    <w:p w:rsidR="00587AC0" w:rsidRPr="00587AC0" w:rsidRDefault="00587AC0" w:rsidP="00587AC0">
      <w:pPr>
        <w:jc w:val="center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587AC0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«</w:t>
      </w:r>
      <w:r w:rsidRPr="00587AC0">
        <w:rPr>
          <w:rFonts w:ascii="Times New Roman" w:eastAsia="Times New Roman" w:hAnsi="Times New Roman"/>
          <w:bCs/>
          <w:kern w:val="36"/>
          <w:sz w:val="28"/>
          <w:szCs w:val="24"/>
          <w:lang w:eastAsia="ru-RU"/>
        </w:rPr>
        <w:t xml:space="preserve">ОП.8 БЕЗОПАСНОСТЬ </w:t>
      </w:r>
      <w:r w:rsidRPr="00587AC0">
        <w:rPr>
          <w:rFonts w:ascii="Times New Roman" w:eastAsia="Times New Roman" w:hAnsi="Times New Roman"/>
          <w:bCs/>
          <w:spacing w:val="-2"/>
          <w:kern w:val="36"/>
          <w:sz w:val="28"/>
          <w:szCs w:val="24"/>
          <w:lang w:eastAsia="ru-RU"/>
        </w:rPr>
        <w:t>ЖИЗНЕДЕЯТЕЛЬНОСТИ</w:t>
      </w:r>
      <w:r w:rsidRPr="00587AC0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»</w:t>
      </w:r>
    </w:p>
    <w:p w:rsidR="00587AC0" w:rsidRPr="00587AC0" w:rsidRDefault="00587AC0" w:rsidP="00587AC0">
      <w:pPr>
        <w:widowControl w:val="0"/>
        <w:shd w:val="clear" w:color="auto" w:fill="FFFFFF"/>
        <w:autoSpaceDE w:val="0"/>
        <w:autoSpaceDN w:val="0"/>
        <w:adjustRightInd w:val="0"/>
        <w:ind w:left="36" w:firstLine="284"/>
        <w:jc w:val="center"/>
        <w:rPr>
          <w:rFonts w:ascii="Times New Roman" w:eastAsia="Times New Roman" w:hAnsi="Times New Roman"/>
          <w:bCs/>
          <w:caps/>
          <w:spacing w:val="-12"/>
          <w:sz w:val="28"/>
          <w:szCs w:val="28"/>
          <w:lang w:eastAsia="ru-RU"/>
        </w:rPr>
      </w:pPr>
    </w:p>
    <w:p w:rsidR="00587AC0" w:rsidRPr="00587AC0" w:rsidRDefault="00587AC0" w:rsidP="00587AC0">
      <w:pPr>
        <w:shd w:val="clear" w:color="auto" w:fill="FFFFFF"/>
        <w:adjustRightInd w:val="0"/>
        <w:jc w:val="center"/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</w:pPr>
      <w:r w:rsidRPr="00587AC0"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587AC0" w:rsidRPr="00587AC0" w:rsidRDefault="00587AC0" w:rsidP="00587AC0">
      <w:pPr>
        <w:shd w:val="clear" w:color="auto" w:fill="FFFFFF"/>
        <w:adjustRightInd w:val="0"/>
        <w:jc w:val="center"/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</w:pPr>
    </w:p>
    <w:p w:rsidR="00587AC0" w:rsidRPr="00587AC0" w:rsidRDefault="00587AC0" w:rsidP="00587AC0">
      <w:pPr>
        <w:shd w:val="clear" w:color="auto" w:fill="FFFFFF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87AC0"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  <w:t>43.01.09 ПОВАР, КОНДИТЕР</w:t>
      </w: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87AC0" w:rsidRPr="00587AC0" w:rsidRDefault="00587AC0" w:rsidP="00587AC0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87AC0">
        <w:rPr>
          <w:rFonts w:ascii="Times New Roman" w:hAnsi="Times New Roman"/>
          <w:sz w:val="28"/>
          <w:szCs w:val="28"/>
        </w:rPr>
        <w:t>Уварово, 2024</w:t>
      </w:r>
    </w:p>
    <w:p w:rsidR="00587AC0" w:rsidRPr="00587AC0" w:rsidRDefault="00587AC0" w:rsidP="00587AC0">
      <w:pPr>
        <w:tabs>
          <w:tab w:val="left" w:pos="9355"/>
        </w:tabs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AC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587AC0" w:rsidRPr="00587AC0" w:rsidRDefault="00587AC0" w:rsidP="00587AC0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7AC0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43.01.09 «Повар, кондитер», УГС 43.00.00 Сервис и туризм Приказ (Министерства образования и науки  Российской Федерации от 9 декабря 2016 г. № 1569).</w:t>
      </w:r>
    </w:p>
    <w:p w:rsidR="00587AC0" w:rsidRPr="00587AC0" w:rsidRDefault="00587AC0" w:rsidP="00587AC0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7AC0" w:rsidRPr="00587AC0" w:rsidRDefault="00587AC0" w:rsidP="00587AC0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7AC0" w:rsidRPr="00587AC0" w:rsidRDefault="00587AC0" w:rsidP="00587AC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87A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Организация-разработчик: </w:t>
      </w:r>
      <w:r w:rsidRPr="00587AC0">
        <w:rPr>
          <w:rFonts w:ascii="Times New Roman" w:eastAsia="Times New Roman" w:hAnsi="Times New Roman"/>
          <w:sz w:val="24"/>
          <w:szCs w:val="24"/>
          <w:lang w:eastAsia="ru-RU"/>
        </w:rPr>
        <w:t>Тамбовское</w:t>
      </w:r>
      <w:r w:rsidRPr="00587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областное государственное бюджетное профессиональное образовательное учреждение «Уваровский политехнический колледж»</w:t>
      </w:r>
    </w:p>
    <w:p w:rsidR="00587AC0" w:rsidRPr="00587AC0" w:rsidRDefault="00587AC0" w:rsidP="00587AC0">
      <w:pPr>
        <w:spacing w:after="160" w:line="259" w:lineRule="auto"/>
        <w:rPr>
          <w:rFonts w:ascii="Times New Roman" w:eastAsia="PMingLiU" w:hAnsi="Times New Roman"/>
          <w:sz w:val="24"/>
          <w:szCs w:val="24"/>
          <w:lang w:eastAsia="ru-RU"/>
        </w:rPr>
      </w:pPr>
    </w:p>
    <w:p w:rsidR="00587AC0" w:rsidRPr="00587AC0" w:rsidRDefault="00587AC0" w:rsidP="00587AC0">
      <w:pPr>
        <w:spacing w:after="160" w:line="259" w:lineRule="auto"/>
        <w:ind w:firstLine="720"/>
        <w:rPr>
          <w:rFonts w:ascii="Times New Roman" w:eastAsia="PMingLiU" w:hAnsi="Times New Roman"/>
          <w:sz w:val="24"/>
          <w:szCs w:val="24"/>
          <w:lang w:eastAsia="ru-RU"/>
        </w:rPr>
      </w:pPr>
      <w:r w:rsidRPr="00587AC0">
        <w:rPr>
          <w:rFonts w:ascii="Times New Roman" w:eastAsia="PMingLiU" w:hAnsi="Times New Roman"/>
          <w:sz w:val="24"/>
          <w:szCs w:val="24"/>
          <w:lang w:eastAsia="ru-RU"/>
        </w:rPr>
        <w:t xml:space="preserve">Разработчики: </w:t>
      </w:r>
    </w:p>
    <w:p w:rsidR="00587AC0" w:rsidRPr="00587AC0" w:rsidRDefault="00587AC0" w:rsidP="00587AC0">
      <w:pPr>
        <w:spacing w:after="160" w:line="259" w:lineRule="auto"/>
        <w:ind w:firstLine="720"/>
        <w:jc w:val="both"/>
        <w:rPr>
          <w:rFonts w:ascii="Times New Roman" w:eastAsia="PMingLiU" w:hAnsi="Times New Roman"/>
          <w:sz w:val="24"/>
          <w:szCs w:val="24"/>
          <w:lang w:eastAsia="ru-RU"/>
        </w:rPr>
      </w:pPr>
      <w:r>
        <w:rPr>
          <w:rFonts w:ascii="Times New Roman" w:eastAsia="PMingLiU" w:hAnsi="Times New Roman"/>
          <w:sz w:val="24"/>
          <w:szCs w:val="24"/>
          <w:lang w:eastAsia="ru-RU"/>
        </w:rPr>
        <w:t>Соседов В.И</w:t>
      </w:r>
      <w:r w:rsidRPr="00587AC0">
        <w:rPr>
          <w:rFonts w:ascii="Times New Roman" w:eastAsia="PMingLiU" w:hAnsi="Times New Roman"/>
          <w:sz w:val="24"/>
          <w:szCs w:val="24"/>
          <w:lang w:eastAsia="ru-RU"/>
        </w:rPr>
        <w:t>., преподаватель ТОГБПОУ «Уваровский политехнический колледж»</w:t>
      </w:r>
    </w:p>
    <w:p w:rsidR="00587AC0" w:rsidRPr="00587AC0" w:rsidRDefault="00587AC0" w:rsidP="00587AC0">
      <w:pPr>
        <w:spacing w:after="160" w:line="259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7AC0" w:rsidRPr="00587AC0" w:rsidRDefault="00587AC0" w:rsidP="00587AC0">
      <w:pPr>
        <w:ind w:firstLine="720"/>
        <w:rPr>
          <w:rFonts w:ascii="Times New Roman" w:hAnsi="Times New Roman"/>
          <w:sz w:val="24"/>
          <w:szCs w:val="24"/>
        </w:rPr>
      </w:pPr>
      <w:r w:rsidRPr="00587AC0">
        <w:rPr>
          <w:rFonts w:ascii="Times New Roman" w:hAnsi="Times New Roman"/>
          <w:sz w:val="24"/>
          <w:szCs w:val="24"/>
        </w:rPr>
        <w:t>Алферьева Ю.А., методист ТОГБПОУ «Уваровский политехнический колледж»</w:t>
      </w:r>
    </w:p>
    <w:p w:rsidR="00587AC0" w:rsidRPr="00587AC0" w:rsidRDefault="00587AC0" w:rsidP="00587AC0">
      <w:pPr>
        <w:spacing w:after="160" w:line="259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87AC0" w:rsidRPr="00587AC0" w:rsidRDefault="00587AC0" w:rsidP="00587AC0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bookmarkEnd w:id="0"/>
    <w:bookmarkEnd w:id="1"/>
    <w:bookmarkEnd w:id="2"/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587AC0" w:rsidRDefault="00587AC0" w:rsidP="00587AC0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587AC0" w:rsidRPr="003D6443" w:rsidRDefault="00587AC0" w:rsidP="00587AC0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7AC0" w:rsidRPr="003D6443" w:rsidRDefault="00587AC0" w:rsidP="00587AC0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7AC0" w:rsidRPr="003D6443" w:rsidRDefault="00587AC0" w:rsidP="00587AC0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color w:val="2E74B5"/>
          <w:kern w:val="32"/>
          <w:sz w:val="24"/>
          <w:szCs w:val="24"/>
          <w:lang w:eastAsia="x-none"/>
        </w:rPr>
      </w:pPr>
      <w:bookmarkStart w:id="3" w:name="_Toc167442236"/>
      <w:r w:rsidRPr="003D6443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  <w:bookmarkEnd w:id="3"/>
    </w:p>
    <w:p w:rsidR="00587AC0" w:rsidRPr="00592265" w:rsidRDefault="00587AC0" w:rsidP="00587AC0">
      <w:pPr>
        <w:tabs>
          <w:tab w:val="right" w:leader="dot" w:pos="9639"/>
        </w:tabs>
        <w:spacing w:before="120" w:line="276" w:lineRule="auto"/>
        <w:rPr>
          <w:rFonts w:eastAsia="Times New Roman"/>
          <w:noProof/>
          <w:lang w:eastAsia="ru-RU"/>
        </w:rPr>
      </w:pPr>
      <w:r w:rsidRPr="00605CE7">
        <w:rPr>
          <w:rFonts w:ascii="Times New Roman" w:hAnsi="Times New Roman"/>
          <w:noProof/>
        </w:rPr>
        <w:fldChar w:fldCharType="begin"/>
      </w:r>
      <w:r w:rsidRPr="00592265">
        <w:rPr>
          <w:rFonts w:ascii="Times New Roman" w:hAnsi="Times New Roman"/>
          <w:noProof/>
        </w:rPr>
        <w:instrText xml:space="preserve"> TOC \h \z \t "Раздел 1;1;Раздел 1.1;2" </w:instrText>
      </w:r>
      <w:r w:rsidRPr="00605CE7">
        <w:rPr>
          <w:rFonts w:ascii="Times New Roman" w:hAnsi="Times New Roman"/>
          <w:noProof/>
        </w:rPr>
        <w:fldChar w:fldCharType="separate"/>
      </w:r>
      <w:hyperlink w:anchor="_Toc167442236" w:history="1">
        <w:r w:rsidRPr="00592265">
          <w:rPr>
            <w:rFonts w:ascii="Times New Roman" w:hAnsi="Times New Roman"/>
            <w:b/>
            <w:bCs/>
            <w:noProof/>
          </w:rPr>
          <w:t>СОДЕРЖАНИЕ ПРОГРАММЫ</w:t>
        </w:r>
        <w:r w:rsidRPr="00592265">
          <w:rPr>
            <w:rFonts w:ascii="Times New Roman" w:hAnsi="Times New Roman"/>
            <w:b/>
            <w:bCs/>
            <w:noProof/>
            <w:webHidden/>
          </w:rPr>
          <w:tab/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begin"/>
        </w:r>
        <w:r w:rsidRPr="00592265">
          <w:rPr>
            <w:rFonts w:ascii="Times New Roman" w:hAnsi="Times New Roman"/>
            <w:b/>
            <w:bCs/>
            <w:noProof/>
            <w:webHidden/>
          </w:rPr>
          <w:instrText xml:space="preserve"> PAGEREF _Toc167442236 \h </w:instrText>
        </w:r>
        <w:r w:rsidRPr="00592265">
          <w:rPr>
            <w:rFonts w:ascii="Times New Roman" w:hAnsi="Times New Roman"/>
            <w:b/>
            <w:bCs/>
            <w:noProof/>
            <w:webHidden/>
          </w:rPr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separate"/>
        </w:r>
        <w:r w:rsidRPr="00592265">
          <w:rPr>
            <w:rFonts w:ascii="Times New Roman" w:hAnsi="Times New Roman"/>
            <w:b/>
            <w:bCs/>
            <w:noProof/>
            <w:webHidden/>
          </w:rPr>
          <w:t>2</w:t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end"/>
        </w:r>
      </w:hyperlink>
    </w:p>
    <w:p w:rsidR="00587AC0" w:rsidRPr="00592265" w:rsidRDefault="00587AC0" w:rsidP="00587AC0">
      <w:pPr>
        <w:tabs>
          <w:tab w:val="left" w:pos="440"/>
          <w:tab w:val="right" w:leader="dot" w:pos="9639"/>
        </w:tabs>
        <w:spacing w:before="120" w:line="276" w:lineRule="auto"/>
        <w:rPr>
          <w:rFonts w:eastAsia="Times New Roman"/>
          <w:noProof/>
          <w:lang w:eastAsia="ru-RU"/>
        </w:rPr>
      </w:pPr>
      <w:hyperlink w:anchor="_Toc167442237" w:history="1">
        <w:r w:rsidRPr="00592265">
          <w:rPr>
            <w:rFonts w:ascii="Times New Roman" w:hAnsi="Times New Roman"/>
            <w:b/>
            <w:bCs/>
            <w:iCs/>
            <w:noProof/>
          </w:rPr>
          <w:t>1.</w:t>
        </w:r>
        <w:r w:rsidRPr="00592265">
          <w:rPr>
            <w:rFonts w:eastAsia="Times New Roman"/>
            <w:noProof/>
            <w:lang w:eastAsia="ru-RU"/>
          </w:rPr>
          <w:tab/>
        </w:r>
        <w:r w:rsidRPr="00592265">
          <w:rPr>
            <w:rFonts w:ascii="Times New Roman" w:hAnsi="Times New Roman"/>
            <w:b/>
            <w:bCs/>
            <w:iCs/>
            <w:noProof/>
          </w:rPr>
          <w:t>Общая характеристика РАБОЧЕЙ ПРОГРАММЫ УЧЕБНОЙ ДИСЦИПЛИНЫ</w:t>
        </w:r>
        <w:r w:rsidRPr="00592265">
          <w:rPr>
            <w:rFonts w:ascii="Times New Roman" w:hAnsi="Times New Roman"/>
            <w:b/>
            <w:bCs/>
            <w:noProof/>
            <w:webHidden/>
          </w:rPr>
          <w:tab/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begin"/>
        </w:r>
        <w:r w:rsidRPr="00592265">
          <w:rPr>
            <w:rFonts w:ascii="Times New Roman" w:hAnsi="Times New Roman"/>
            <w:b/>
            <w:bCs/>
            <w:noProof/>
            <w:webHidden/>
          </w:rPr>
          <w:instrText xml:space="preserve"> PAGEREF _Toc167442237 \h </w:instrText>
        </w:r>
        <w:r w:rsidRPr="00592265">
          <w:rPr>
            <w:rFonts w:ascii="Times New Roman" w:hAnsi="Times New Roman"/>
            <w:b/>
            <w:bCs/>
            <w:noProof/>
            <w:webHidden/>
          </w:rPr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separate"/>
        </w:r>
        <w:r w:rsidRPr="00592265">
          <w:rPr>
            <w:rFonts w:ascii="Times New Roman" w:hAnsi="Times New Roman"/>
            <w:b/>
            <w:bCs/>
            <w:noProof/>
            <w:webHidden/>
          </w:rPr>
          <w:t>3</w:t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end"/>
        </w:r>
      </w:hyperlink>
    </w:p>
    <w:p w:rsidR="00587AC0" w:rsidRPr="00592265" w:rsidRDefault="00587AC0" w:rsidP="00587AC0">
      <w:pPr>
        <w:tabs>
          <w:tab w:val="right" w:leader="dot" w:pos="9638"/>
        </w:tabs>
        <w:spacing w:before="120" w:line="276" w:lineRule="auto"/>
        <w:jc w:val="both"/>
        <w:rPr>
          <w:rFonts w:eastAsia="Times New Roman"/>
          <w:noProof/>
          <w:lang w:eastAsia="ru-RU"/>
        </w:rPr>
      </w:pPr>
      <w:hyperlink w:anchor="_Toc167442238" w:history="1">
        <w:r w:rsidRPr="00592265">
          <w:rPr>
            <w:rFonts w:ascii="Times New Roman" w:eastAsia="Segoe UI" w:hAnsi="Times New Roman"/>
            <w:iCs/>
            <w:noProof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ab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instrText xml:space="preserve"> PAGEREF _Toc167442238 \h </w:instrTex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>3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587AC0" w:rsidRPr="00592265" w:rsidRDefault="00587AC0" w:rsidP="00587AC0">
      <w:pPr>
        <w:tabs>
          <w:tab w:val="right" w:leader="dot" w:pos="9638"/>
        </w:tabs>
        <w:spacing w:before="120" w:line="276" w:lineRule="auto"/>
        <w:jc w:val="both"/>
        <w:rPr>
          <w:rFonts w:eastAsia="Times New Roman"/>
          <w:noProof/>
          <w:lang w:eastAsia="ru-RU"/>
        </w:rPr>
      </w:pPr>
      <w:hyperlink w:anchor="_Toc167442239" w:history="1">
        <w:r w:rsidRPr="00592265">
          <w:rPr>
            <w:rFonts w:ascii="Times New Roman" w:eastAsia="Segoe UI" w:hAnsi="Times New Roman"/>
            <w:iCs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ab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instrText xml:space="preserve"> PAGEREF _Toc167442239 \h </w:instrTex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>3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587AC0" w:rsidRPr="00592265" w:rsidRDefault="00587AC0" w:rsidP="00587AC0">
      <w:pPr>
        <w:tabs>
          <w:tab w:val="right" w:leader="dot" w:pos="9639"/>
        </w:tabs>
        <w:spacing w:before="120" w:line="276" w:lineRule="auto"/>
        <w:rPr>
          <w:rFonts w:eastAsia="Times New Roman"/>
          <w:noProof/>
          <w:lang w:eastAsia="ru-RU"/>
        </w:rPr>
      </w:pPr>
      <w:hyperlink w:anchor="_Toc167442240" w:history="1">
        <w:r w:rsidRPr="00592265">
          <w:rPr>
            <w:rFonts w:ascii="Times New Roman" w:hAnsi="Times New Roman"/>
            <w:b/>
            <w:bCs/>
            <w:noProof/>
          </w:rPr>
          <w:t>2. СТРУКТУРА И СОДЕРЖАНИЕ УЧЕБНОЙ ДИСЦИПЛИНЫ</w:t>
        </w:r>
        <w:r w:rsidRPr="00592265">
          <w:rPr>
            <w:rFonts w:ascii="Times New Roman" w:hAnsi="Times New Roman"/>
            <w:b/>
            <w:bCs/>
            <w:noProof/>
            <w:webHidden/>
          </w:rPr>
          <w:tab/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begin"/>
        </w:r>
        <w:r w:rsidRPr="00592265">
          <w:rPr>
            <w:rFonts w:ascii="Times New Roman" w:hAnsi="Times New Roman"/>
            <w:b/>
            <w:bCs/>
            <w:noProof/>
            <w:webHidden/>
          </w:rPr>
          <w:instrText xml:space="preserve"> PAGEREF _Toc167442240 \h </w:instrText>
        </w:r>
        <w:r w:rsidRPr="00592265">
          <w:rPr>
            <w:rFonts w:ascii="Times New Roman" w:hAnsi="Times New Roman"/>
            <w:b/>
            <w:bCs/>
            <w:noProof/>
            <w:webHidden/>
          </w:rPr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separate"/>
        </w:r>
        <w:r w:rsidRPr="00592265">
          <w:rPr>
            <w:rFonts w:ascii="Times New Roman" w:hAnsi="Times New Roman"/>
            <w:b/>
            <w:bCs/>
            <w:noProof/>
            <w:webHidden/>
          </w:rPr>
          <w:t>6</w:t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end"/>
        </w:r>
      </w:hyperlink>
    </w:p>
    <w:p w:rsidR="00587AC0" w:rsidRPr="00592265" w:rsidRDefault="00587AC0" w:rsidP="00587AC0">
      <w:pPr>
        <w:tabs>
          <w:tab w:val="right" w:leader="dot" w:pos="9638"/>
        </w:tabs>
        <w:spacing w:before="120" w:line="276" w:lineRule="auto"/>
        <w:jc w:val="both"/>
        <w:rPr>
          <w:rFonts w:eastAsia="Times New Roman"/>
          <w:noProof/>
          <w:lang w:eastAsia="ru-RU"/>
        </w:rPr>
      </w:pPr>
      <w:hyperlink w:anchor="_Toc167442241" w:history="1">
        <w:r w:rsidRPr="00592265">
          <w:rPr>
            <w:rFonts w:ascii="Times New Roman" w:eastAsia="Segoe UI" w:hAnsi="Times New Roman"/>
            <w:iCs/>
            <w:noProof/>
            <w:sz w:val="24"/>
            <w:szCs w:val="24"/>
            <w:lang w:eastAsia="ru-RU"/>
          </w:rPr>
          <w:t>2.1. Объем учебной дисциплины и виды учебной работы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ab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instrText xml:space="preserve"> PAGEREF _Toc167442241 \h </w:instrTex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>6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587AC0" w:rsidRPr="00592265" w:rsidRDefault="00587AC0" w:rsidP="00587AC0">
      <w:pPr>
        <w:tabs>
          <w:tab w:val="right" w:leader="dot" w:pos="9638"/>
        </w:tabs>
        <w:spacing w:before="120" w:line="276" w:lineRule="auto"/>
        <w:jc w:val="both"/>
        <w:rPr>
          <w:rFonts w:eastAsia="Times New Roman"/>
          <w:noProof/>
          <w:lang w:eastAsia="ru-RU"/>
        </w:rPr>
      </w:pPr>
      <w:hyperlink w:anchor="_Toc167442242" w:history="1">
        <w:r w:rsidRPr="00592265">
          <w:rPr>
            <w:rFonts w:ascii="Times New Roman" w:eastAsia="Segoe UI" w:hAnsi="Times New Roman"/>
            <w:iCs/>
            <w:noProof/>
            <w:sz w:val="24"/>
            <w:szCs w:val="24"/>
            <w:lang w:eastAsia="ru-RU"/>
          </w:rPr>
          <w:t>2.2. Тематический план и содержание учебной дисциплины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ab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instrText xml:space="preserve"> PAGEREF _Toc167442242 \h </w:instrTex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>8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587AC0" w:rsidRPr="00592265" w:rsidRDefault="00587AC0" w:rsidP="00587AC0">
      <w:pPr>
        <w:tabs>
          <w:tab w:val="left" w:pos="440"/>
          <w:tab w:val="right" w:leader="dot" w:pos="9639"/>
        </w:tabs>
        <w:spacing w:before="120" w:line="276" w:lineRule="auto"/>
        <w:rPr>
          <w:rFonts w:eastAsia="Times New Roman"/>
          <w:noProof/>
          <w:lang w:eastAsia="ru-RU"/>
        </w:rPr>
      </w:pPr>
      <w:hyperlink w:anchor="_Toc167442243" w:history="1">
        <w:r w:rsidRPr="00592265">
          <w:rPr>
            <w:rFonts w:ascii="Times New Roman" w:hAnsi="Times New Roman"/>
            <w:b/>
            <w:bCs/>
            <w:noProof/>
          </w:rPr>
          <w:t>3.</w:t>
        </w:r>
        <w:r w:rsidRPr="00592265">
          <w:rPr>
            <w:rFonts w:eastAsia="Times New Roman"/>
            <w:noProof/>
            <w:lang w:eastAsia="ru-RU"/>
          </w:rPr>
          <w:tab/>
        </w:r>
        <w:r w:rsidRPr="00592265">
          <w:rPr>
            <w:rFonts w:ascii="Times New Roman" w:hAnsi="Times New Roman"/>
            <w:b/>
            <w:bCs/>
            <w:noProof/>
          </w:rPr>
          <w:t>УСЛОВИЯ РЕАЛИЗАЦИИ УЧЕБНОЙ ДИСЦИПЛИНЫ</w:t>
        </w:r>
        <w:r w:rsidRPr="00592265">
          <w:rPr>
            <w:rFonts w:ascii="Times New Roman" w:hAnsi="Times New Roman"/>
            <w:b/>
            <w:bCs/>
            <w:noProof/>
            <w:webHidden/>
          </w:rPr>
          <w:tab/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begin"/>
        </w:r>
        <w:r w:rsidRPr="00592265">
          <w:rPr>
            <w:rFonts w:ascii="Times New Roman" w:hAnsi="Times New Roman"/>
            <w:b/>
            <w:bCs/>
            <w:noProof/>
            <w:webHidden/>
          </w:rPr>
          <w:instrText xml:space="preserve"> PAGEREF _Toc167442243 \h </w:instrText>
        </w:r>
        <w:r w:rsidRPr="00592265">
          <w:rPr>
            <w:rFonts w:ascii="Times New Roman" w:hAnsi="Times New Roman"/>
            <w:b/>
            <w:bCs/>
            <w:noProof/>
            <w:webHidden/>
          </w:rPr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separate"/>
        </w:r>
        <w:r w:rsidRPr="00592265">
          <w:rPr>
            <w:rFonts w:ascii="Times New Roman" w:hAnsi="Times New Roman"/>
            <w:b/>
            <w:bCs/>
            <w:noProof/>
            <w:webHidden/>
          </w:rPr>
          <w:t>12</w:t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end"/>
        </w:r>
      </w:hyperlink>
    </w:p>
    <w:p w:rsidR="00587AC0" w:rsidRPr="00592265" w:rsidRDefault="00587AC0" w:rsidP="00587AC0">
      <w:pPr>
        <w:tabs>
          <w:tab w:val="right" w:leader="dot" w:pos="9638"/>
        </w:tabs>
        <w:spacing w:before="120" w:line="276" w:lineRule="auto"/>
        <w:jc w:val="both"/>
        <w:rPr>
          <w:rFonts w:eastAsia="Times New Roman"/>
          <w:noProof/>
          <w:lang w:eastAsia="ru-RU"/>
        </w:rPr>
      </w:pPr>
      <w:hyperlink w:anchor="_Toc167442244" w:history="1">
        <w:r w:rsidRPr="00592265">
          <w:rPr>
            <w:rFonts w:ascii="Times New Roman" w:eastAsia="Segoe UI" w:hAnsi="Times New Roman"/>
            <w:iCs/>
            <w:noProof/>
            <w:sz w:val="24"/>
            <w:szCs w:val="24"/>
            <w:lang w:eastAsia="ru-RU"/>
          </w:rPr>
          <w:t>3.1.  Для реализации программы учебной дисциплины должны быть предусмотрены следующие специальные помещения: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ab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instrText xml:space="preserve"> PAGEREF _Toc167442244 \h </w:instrTex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>12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587AC0" w:rsidRPr="00592265" w:rsidRDefault="00587AC0" w:rsidP="00587AC0">
      <w:pPr>
        <w:tabs>
          <w:tab w:val="right" w:leader="dot" w:pos="9638"/>
        </w:tabs>
        <w:spacing w:before="120" w:line="276" w:lineRule="auto"/>
        <w:jc w:val="both"/>
        <w:rPr>
          <w:rFonts w:eastAsia="Times New Roman"/>
          <w:noProof/>
          <w:lang w:eastAsia="ru-RU"/>
        </w:rPr>
      </w:pPr>
      <w:hyperlink w:anchor="_Toc167442245" w:history="1">
        <w:r w:rsidRPr="00592265">
          <w:rPr>
            <w:rFonts w:ascii="Times New Roman" w:eastAsia="Segoe UI" w:hAnsi="Times New Roman"/>
            <w:iCs/>
            <w:noProof/>
            <w:sz w:val="24"/>
            <w:szCs w:val="24"/>
            <w:lang w:eastAsia="ru-RU"/>
          </w:rPr>
          <w:t>3.2. Информационное обеспечение обучения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ab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instrText xml:space="preserve"> PAGEREF _Toc167442245 \h </w:instrTex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>12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587AC0" w:rsidRPr="00592265" w:rsidRDefault="00587AC0" w:rsidP="00587AC0">
      <w:pPr>
        <w:tabs>
          <w:tab w:val="right" w:leader="dot" w:pos="9638"/>
        </w:tabs>
        <w:spacing w:before="120" w:line="276" w:lineRule="auto"/>
        <w:jc w:val="both"/>
        <w:rPr>
          <w:rFonts w:eastAsia="Times New Roman"/>
          <w:noProof/>
          <w:lang w:eastAsia="ru-RU"/>
        </w:rPr>
      </w:pPr>
      <w:hyperlink w:anchor="_Toc167442246" w:history="1">
        <w:r w:rsidRPr="00592265">
          <w:rPr>
            <w:rFonts w:ascii="Times New Roman" w:eastAsia="Segoe UI" w:hAnsi="Times New Roman"/>
            <w:iCs/>
            <w:noProof/>
            <w:sz w:val="24"/>
            <w:szCs w:val="24"/>
            <w:lang w:eastAsia="ru-RU"/>
          </w:rPr>
          <w:t>3.2.1 Основные печатные и электронные издания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ab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instrText xml:space="preserve"> PAGEREF _Toc167442246 \h </w:instrTex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>12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587AC0" w:rsidRPr="00592265" w:rsidRDefault="00587AC0" w:rsidP="00587AC0">
      <w:pPr>
        <w:tabs>
          <w:tab w:val="right" w:leader="dot" w:pos="9638"/>
        </w:tabs>
        <w:spacing w:before="120" w:line="276" w:lineRule="auto"/>
        <w:jc w:val="both"/>
        <w:rPr>
          <w:rFonts w:eastAsia="Times New Roman"/>
          <w:noProof/>
          <w:lang w:eastAsia="ru-RU"/>
        </w:rPr>
      </w:pPr>
      <w:hyperlink w:anchor="_Toc167442247" w:history="1">
        <w:r w:rsidRPr="00592265">
          <w:rPr>
            <w:rFonts w:ascii="Times New Roman" w:eastAsia="Segoe UI" w:hAnsi="Times New Roman"/>
            <w:iCs/>
            <w:noProof/>
            <w:sz w:val="24"/>
            <w:szCs w:val="24"/>
            <w:lang w:eastAsia="ru-RU"/>
          </w:rPr>
          <w:t>3.2.2. Дополнительные источники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ab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begin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instrText xml:space="preserve"> PAGEREF _Toc167442247 \h </w:instrTex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separate"/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t>13</w:t>
        </w:r>
        <w:r w:rsidRPr="00592265">
          <w:rPr>
            <w:rFonts w:ascii="Times New Roman" w:eastAsia="Times New Roman" w:hAnsi="Times New Roman"/>
            <w:iCs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587AC0" w:rsidRPr="00592265" w:rsidRDefault="00587AC0" w:rsidP="00587AC0">
      <w:pPr>
        <w:tabs>
          <w:tab w:val="left" w:pos="440"/>
          <w:tab w:val="right" w:leader="dot" w:pos="9639"/>
        </w:tabs>
        <w:spacing w:before="120" w:line="276" w:lineRule="auto"/>
        <w:rPr>
          <w:rFonts w:eastAsia="Times New Roman"/>
          <w:noProof/>
          <w:lang w:eastAsia="ru-RU"/>
        </w:rPr>
      </w:pPr>
      <w:hyperlink w:anchor="_Toc167442248" w:history="1">
        <w:r w:rsidRPr="00592265">
          <w:rPr>
            <w:rFonts w:ascii="Times New Roman" w:hAnsi="Times New Roman"/>
            <w:b/>
            <w:bCs/>
            <w:noProof/>
          </w:rPr>
          <w:t>4.</w:t>
        </w:r>
        <w:r w:rsidRPr="00592265">
          <w:rPr>
            <w:rFonts w:eastAsia="Times New Roman"/>
            <w:noProof/>
            <w:lang w:eastAsia="ru-RU"/>
          </w:rPr>
          <w:tab/>
        </w:r>
        <w:r w:rsidRPr="00592265">
          <w:rPr>
            <w:rFonts w:ascii="Times New Roman" w:hAnsi="Times New Roman"/>
            <w:b/>
            <w:bCs/>
            <w:noProof/>
          </w:rPr>
          <w:t>КОНТРОЛЬ И ОЦЕНКА РЕЗУЛЬТАТОВ ОСВОЕНИЯ УЧЕБНОЙ ДИСЦИПЛИНЫ</w:t>
        </w:r>
        <w:r w:rsidRPr="00592265">
          <w:rPr>
            <w:rFonts w:ascii="Times New Roman" w:hAnsi="Times New Roman"/>
            <w:b/>
            <w:bCs/>
            <w:noProof/>
            <w:webHidden/>
          </w:rPr>
          <w:tab/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begin"/>
        </w:r>
        <w:r w:rsidRPr="00592265">
          <w:rPr>
            <w:rFonts w:ascii="Times New Roman" w:hAnsi="Times New Roman"/>
            <w:b/>
            <w:bCs/>
            <w:noProof/>
            <w:webHidden/>
          </w:rPr>
          <w:instrText xml:space="preserve"> PAGEREF _Toc167442248 \h </w:instrText>
        </w:r>
        <w:r w:rsidRPr="00592265">
          <w:rPr>
            <w:rFonts w:ascii="Times New Roman" w:hAnsi="Times New Roman"/>
            <w:b/>
            <w:bCs/>
            <w:noProof/>
            <w:webHidden/>
          </w:rPr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separate"/>
        </w:r>
        <w:r w:rsidRPr="00592265">
          <w:rPr>
            <w:rFonts w:ascii="Times New Roman" w:hAnsi="Times New Roman"/>
            <w:b/>
            <w:bCs/>
            <w:noProof/>
            <w:webHidden/>
          </w:rPr>
          <w:t>14</w:t>
        </w:r>
        <w:r w:rsidRPr="00592265">
          <w:rPr>
            <w:rFonts w:ascii="Times New Roman" w:hAnsi="Times New Roman"/>
            <w:b/>
            <w:bCs/>
            <w:noProof/>
            <w:webHidden/>
          </w:rPr>
          <w:fldChar w:fldCharType="end"/>
        </w:r>
      </w:hyperlink>
    </w:p>
    <w:p w:rsidR="00587AC0" w:rsidRPr="003D6443" w:rsidRDefault="00587AC0" w:rsidP="00587AC0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2265">
        <w:rPr>
          <w:rFonts w:ascii="Times New Roman" w:hAnsi="Times New Roman"/>
          <w:b/>
          <w:bCs/>
        </w:rPr>
        <w:fldChar w:fldCharType="end"/>
      </w:r>
    </w:p>
    <w:p w:rsidR="00587AC0" w:rsidRPr="003D6443" w:rsidRDefault="00587AC0" w:rsidP="00587AC0">
      <w:pPr>
        <w:keepNext/>
        <w:numPr>
          <w:ilvl w:val="0"/>
          <w:numId w:val="2"/>
        </w:numPr>
        <w:tabs>
          <w:tab w:val="left" w:pos="567"/>
        </w:tabs>
        <w:spacing w:after="120"/>
        <w:jc w:val="center"/>
        <w:outlineLvl w:val="0"/>
        <w:rPr>
          <w:rFonts w:ascii="Times New Roman" w:eastAsia="Segoe UI" w:hAnsi="Times New Roman"/>
          <w:b/>
          <w:bCs/>
          <w:iCs/>
          <w:caps/>
          <w:color w:val="2E74B5"/>
          <w:kern w:val="32"/>
          <w:sz w:val="24"/>
          <w:szCs w:val="24"/>
          <w:lang w:val="x-none" w:eastAsia="x-none"/>
        </w:rPr>
      </w:pPr>
      <w:r w:rsidRPr="003D6443">
        <w:rPr>
          <w:rFonts w:ascii="Times New Roman" w:eastAsia="Segoe UI" w:hAnsi="Times New Roman"/>
          <w:caps/>
          <w:color w:val="2E74B5"/>
          <w:kern w:val="32"/>
          <w:sz w:val="24"/>
          <w:szCs w:val="24"/>
          <w:lang w:val="x-none" w:eastAsia="x-none"/>
        </w:rPr>
        <w:br w:type="page"/>
      </w:r>
      <w:bookmarkStart w:id="4" w:name="_Toc167442237"/>
      <w:r w:rsidRPr="003D6443">
        <w:rPr>
          <w:rFonts w:ascii="Times New Roman" w:eastAsia="Segoe UI" w:hAnsi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  <w:bookmarkEnd w:id="4"/>
    </w:p>
    <w:p w:rsidR="00587AC0" w:rsidRDefault="00587AC0" w:rsidP="00587AC0">
      <w:pPr>
        <w:widowControl w:val="0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nl-NL"/>
        </w:rPr>
      </w:pPr>
      <w:r w:rsidRPr="003D6443">
        <w:rPr>
          <w:rFonts w:ascii="Times New Roman" w:eastAsia="Times New Roman" w:hAnsi="Times New Roman"/>
          <w:b/>
          <w:sz w:val="24"/>
          <w:szCs w:val="24"/>
          <w:lang w:eastAsia="nl-NL"/>
        </w:rPr>
        <w:t>«ОП.</w:t>
      </w:r>
      <w:r w:rsidRPr="003D6443">
        <w:rPr>
          <w:rFonts w:ascii="Times New Roman" w:eastAsia="Times New Roman" w:hAnsi="Times New Roman"/>
          <w:b/>
          <w:sz w:val="24"/>
          <w:szCs w:val="24"/>
          <w:lang w:eastAsia="nl-NL"/>
        </w:rPr>
        <w:t>08. БЕЗОПАСНОСТЬЖИЗНЕДЕЯТЕЛЬНОСТИ</w:t>
      </w:r>
      <w:r>
        <w:rPr>
          <w:rFonts w:ascii="Times New Roman" w:eastAsia="Times New Roman" w:hAnsi="Times New Roman"/>
          <w:b/>
          <w:sz w:val="24"/>
          <w:szCs w:val="24"/>
          <w:lang w:eastAsia="nl-NL"/>
        </w:rPr>
        <w:t>»</w:t>
      </w:r>
    </w:p>
    <w:p w:rsidR="00587AC0" w:rsidRPr="003D6443" w:rsidRDefault="00587AC0" w:rsidP="00587AC0">
      <w:pPr>
        <w:widowControl w:val="0"/>
        <w:ind w:left="720"/>
        <w:jc w:val="center"/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</w:pPr>
    </w:p>
    <w:p w:rsidR="00587AC0" w:rsidRPr="003D6443" w:rsidRDefault="00587AC0" w:rsidP="00587AC0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000000"/>
          <w:spacing w:val="15"/>
          <w:sz w:val="24"/>
          <w:szCs w:val="24"/>
          <w:lang w:eastAsia="ru-RU"/>
        </w:rPr>
      </w:pPr>
      <w:bookmarkStart w:id="5" w:name="_Toc167442238"/>
      <w:r w:rsidRPr="003D6443">
        <w:rPr>
          <w:rFonts w:ascii="Times New Roman" w:eastAsia="Segoe UI" w:hAnsi="Times New Roman"/>
          <w:b/>
          <w:bCs/>
          <w:color w:val="000000"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  <w:bookmarkEnd w:id="5"/>
    </w:p>
    <w:p w:rsidR="00587AC0" w:rsidRPr="003D6443" w:rsidRDefault="00587AC0" w:rsidP="00587AC0">
      <w:pPr>
        <w:shd w:val="clear" w:color="auto" w:fill="FFFFFF"/>
        <w:spacing w:line="276" w:lineRule="auto"/>
        <w:ind w:left="66" w:firstLine="642"/>
        <w:jc w:val="both"/>
        <w:rPr>
          <w:ins w:id="6" w:author="Uvarovohk" w:date="2022-12-19T16:00:00Z"/>
          <w:rFonts w:ascii="Times New Roman" w:hAnsi="Times New Roman"/>
          <w:sz w:val="24"/>
          <w:szCs w:val="24"/>
        </w:rPr>
      </w:pPr>
      <w:ins w:id="7" w:author="Uvarovohk" w:date="2022-12-19T16:00:00Z">
        <w:r w:rsidRPr="003D6443">
          <w:rPr>
            <w:rFonts w:ascii="Times New Roman" w:eastAsia="Times New Roman" w:hAnsi="Times New Roman"/>
            <w:sz w:val="24"/>
            <w:szCs w:val="24"/>
            <w:lang w:eastAsia="ru-RU"/>
          </w:rPr>
          <w:t>Ц</w:t>
        </w:r>
      </w:ins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 xml:space="preserve">ель дисциплины </w:t>
      </w:r>
      <w:r w:rsidRPr="003D6443">
        <w:rPr>
          <w:rFonts w:ascii="Times New Roman" w:hAnsi="Times New Roman"/>
          <w:sz w:val="24"/>
          <w:szCs w:val="24"/>
        </w:rPr>
        <w:t>«ОП.08. Безопасность жизнедеятельности»</w:t>
      </w:r>
      <w:r>
        <w:rPr>
          <w:rFonts w:ascii="Times New Roman" w:hAnsi="Times New Roman"/>
          <w:sz w:val="24"/>
          <w:szCs w:val="24"/>
        </w:rPr>
        <w:t xml:space="preserve"> - </w:t>
      </w:r>
      <w:ins w:id="8" w:author="Uvarovohk" w:date="2022-12-19T16:00:00Z">
        <w:r w:rsidRPr="003D6443">
          <w:rPr>
            <w:rFonts w:ascii="Times New Roman" w:hAnsi="Times New Roman"/>
            <w:sz w:val="24"/>
            <w:szCs w:val="24"/>
          </w:rPr>
          <w:t>формирование понятий, принципов и законов безопасности жизнедеятельности и представления о неразрывном единстве эффективной профессиональной деятельности с требованиями безопасности и защищенности человека.</w:t>
        </w:r>
      </w:ins>
    </w:p>
    <w:p w:rsidR="00587AC0" w:rsidRPr="003D6443" w:rsidRDefault="00587AC0" w:rsidP="00587AC0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_Toc167442239"/>
      <w:r w:rsidRPr="003D6443">
        <w:rPr>
          <w:rFonts w:ascii="Times New Roman" w:hAnsi="Times New Roman"/>
          <w:sz w:val="24"/>
          <w:szCs w:val="24"/>
        </w:rPr>
        <w:t>Дисциплина «ОП.08 Безопасность жизнедеятельности» включена в обязательную часть общепрофессионального цикла образовательной программы.</w:t>
      </w:r>
    </w:p>
    <w:p w:rsidR="00587AC0" w:rsidRPr="003D6443" w:rsidRDefault="00587AC0" w:rsidP="00587AC0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000000"/>
          <w:spacing w:val="15"/>
          <w:sz w:val="24"/>
          <w:szCs w:val="24"/>
          <w:lang w:eastAsia="ru-RU"/>
        </w:rPr>
      </w:pPr>
    </w:p>
    <w:p w:rsidR="00587AC0" w:rsidRPr="003D6443" w:rsidRDefault="00587AC0" w:rsidP="00587AC0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000000"/>
          <w:spacing w:val="15"/>
          <w:sz w:val="24"/>
          <w:szCs w:val="24"/>
          <w:lang w:eastAsia="ru-RU"/>
        </w:rPr>
      </w:pPr>
      <w:r w:rsidRPr="003D6443">
        <w:rPr>
          <w:rFonts w:ascii="Times New Roman" w:eastAsia="Segoe UI" w:hAnsi="Times New Roman"/>
          <w:b/>
          <w:bCs/>
          <w:color w:val="000000"/>
          <w:spacing w:val="15"/>
          <w:sz w:val="24"/>
          <w:szCs w:val="24"/>
          <w:lang w:eastAsia="ru-RU"/>
        </w:rPr>
        <w:t>1.2. Планируемые результаты освоения дисциплины</w:t>
      </w:r>
      <w:bookmarkEnd w:id="9"/>
    </w:p>
    <w:p w:rsidR="00587AC0" w:rsidRPr="003D6443" w:rsidRDefault="00587AC0" w:rsidP="00587AC0">
      <w:pPr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587AC0" w:rsidRPr="00592265" w:rsidRDefault="00587AC0" w:rsidP="00587AC0">
      <w:pPr>
        <w:spacing w:after="120" w:line="276" w:lineRule="auto"/>
        <w:ind w:firstLine="709"/>
        <w:rPr>
          <w:rFonts w:ascii="Times New Roman" w:hAnsi="Times New Roman"/>
          <w:bCs/>
          <w:sz w:val="24"/>
          <w:szCs w:val="24"/>
          <w:lang w:val="x-none"/>
        </w:rPr>
      </w:pPr>
      <w:r w:rsidRPr="003D6443">
        <w:rPr>
          <w:rFonts w:ascii="Times New Roman" w:hAnsi="Times New Roman"/>
          <w:bCs/>
          <w:sz w:val="24"/>
          <w:szCs w:val="24"/>
        </w:rPr>
        <w:t>В результате освоения ди</w:t>
      </w:r>
      <w:r>
        <w:rPr>
          <w:rFonts w:ascii="Times New Roman" w:hAnsi="Times New Roman"/>
          <w:bCs/>
          <w:sz w:val="24"/>
          <w:szCs w:val="24"/>
        </w:rPr>
        <w:t>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9"/>
        <w:gridCol w:w="2599"/>
        <w:gridCol w:w="2551"/>
        <w:gridCol w:w="1646"/>
      </w:tblGrid>
      <w:tr w:rsidR="00587AC0" w:rsidRPr="00255F32" w:rsidTr="00AD42A7"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Код ОК, 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587AC0" w:rsidRPr="00255F32" w:rsidTr="00AD42A7"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  <w:p w:rsidR="00587AC0" w:rsidRPr="003D6443" w:rsidRDefault="00587AC0" w:rsidP="00AD42A7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>клиентами.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587AC0" w:rsidRPr="00255F32" w:rsidTr="00AD42A7"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 xml:space="preserve">Излагать свои мысли на </w:t>
            </w:r>
            <w:r w:rsidRPr="003D6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государственном </w:t>
            </w:r>
            <w:r w:rsidRPr="003D6443">
              <w:rPr>
                <w:rFonts w:ascii="Times New Roman" w:hAnsi="Times New Roman"/>
                <w:sz w:val="24"/>
                <w:szCs w:val="24"/>
              </w:rPr>
              <w:t xml:space="preserve">языке. Эффективно использовать </w:t>
            </w:r>
            <w:r w:rsidRPr="003D6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правила делового </w:t>
            </w:r>
            <w:r w:rsidRPr="003D6443">
              <w:rPr>
                <w:rFonts w:ascii="Times New Roman" w:hAnsi="Times New Roman"/>
                <w:sz w:val="24"/>
                <w:szCs w:val="24"/>
              </w:rPr>
              <w:t>общения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AC0" w:rsidRPr="003D6443" w:rsidRDefault="00587AC0" w:rsidP="00AD42A7">
            <w:pP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D6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Особенности социального и культурного контекста</w:t>
            </w:r>
          </w:p>
          <w:p w:rsidR="00587AC0" w:rsidRPr="003D6443" w:rsidRDefault="00587AC0" w:rsidP="00AD42A7">
            <w:pP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D6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Правила оформления  документов.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0"/>
              </w:rPr>
              <w:t xml:space="preserve">Этику и правила </w:t>
            </w:r>
            <w:r w:rsidRPr="003D6443">
              <w:rPr>
                <w:rFonts w:ascii="Times New Roman" w:hAnsi="Times New Roman"/>
                <w:spacing w:val="-2"/>
                <w:sz w:val="24"/>
                <w:szCs w:val="20"/>
              </w:rPr>
              <w:t>делового общения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587AC0" w:rsidRPr="00255F32" w:rsidTr="00AD42A7"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ОК 06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Pr="003D6443">
              <w:rPr>
                <w:rFonts w:ascii="Times New Roman" w:hAnsi="Times New Roman"/>
                <w:sz w:val="24"/>
                <w:szCs w:val="24"/>
              </w:rPr>
              <w:lastRenderedPageBreak/>
              <w:t>ценностей, применять стандарты антикоррупционного поведения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владеть общей физической и строевой подготовкой;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пользоваться знаниями в области обязательной подготовки граждан к военной службе;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 xml:space="preserve">применять профессиональные </w:t>
            </w: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знания в ходе исполнения обязанностей военной службы.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основные характеристики техногенных опасностей и угроз, их причины, поражающие факторы и возможные последствия;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 xml:space="preserve">наиболее характерные для современного </w:t>
            </w: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мира чрезвычайные ситуации социального характера, их причины, поражающие факторы и возможные последствия.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основы военной службы и обороны государства;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587AC0" w:rsidRPr="00255F32" w:rsidTr="00AD42A7"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07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оказывать первую медицинскую помощь в различных ситуациях;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осуществлять профилактику инфекционных заболеваний;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оценивать состояние пострадавшего;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проводить анализ состояния здоровья на основе характеристик образа жизни.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основные виды вооружения, военной техники и специального снаряжения;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общие характеристики поражений организма человека от воздействия опасных факторов;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классификация и общие признаки инфекционных заболеваний;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587AC0" w:rsidRPr="00255F32" w:rsidTr="00AD42A7"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ОК 08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i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профессии; средства профилактики перенапряжения.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</w:tr>
    </w:tbl>
    <w:p w:rsidR="00587AC0" w:rsidRDefault="00587AC0" w:rsidP="00587AC0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</w:pPr>
      <w:bookmarkStart w:id="10" w:name="_Toc167442240"/>
    </w:p>
    <w:p w:rsidR="00587AC0" w:rsidRPr="003D6443" w:rsidRDefault="00587AC0" w:rsidP="00587AC0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</w:pPr>
      <w:r w:rsidRPr="003D6443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  <w:t>2. СТРУКТУРА И СОДЕРЖАНИЕ УЧЕБНОЙ ДИСЦИПЛИНЫ</w:t>
      </w:r>
      <w:bookmarkEnd w:id="10"/>
    </w:p>
    <w:p w:rsidR="00587AC0" w:rsidRPr="003D6443" w:rsidRDefault="00587AC0" w:rsidP="00587AC0">
      <w:pPr>
        <w:spacing w:after="120" w:line="276" w:lineRule="auto"/>
        <w:outlineLvl w:val="1"/>
        <w:rPr>
          <w:rFonts w:eastAsia="Segoe UI"/>
          <w:b/>
          <w:bCs/>
          <w:spacing w:val="15"/>
          <w:sz w:val="24"/>
          <w:szCs w:val="24"/>
          <w:lang w:eastAsia="ru-RU"/>
        </w:rPr>
      </w:pPr>
      <w:bookmarkStart w:id="11" w:name="_Toc167442241"/>
      <w:r w:rsidRPr="003D6443">
        <w:rPr>
          <w:rFonts w:ascii="Times New Roman Полужирный" w:eastAsia="Segoe UI" w:hAnsi="Times New Roman Полужирный"/>
          <w:b/>
          <w:bCs/>
          <w:spacing w:val="15"/>
          <w:sz w:val="20"/>
          <w:szCs w:val="24"/>
          <w:lang w:eastAsia="ru-RU"/>
        </w:rPr>
        <w:t xml:space="preserve">2.1. </w:t>
      </w:r>
      <w:r w:rsidRPr="003D6443">
        <w:rPr>
          <w:rFonts w:ascii="Times New Roman Полужирный" w:eastAsia="Segoe UI" w:hAnsi="Times New Roman Полужирный"/>
          <w:b/>
          <w:bCs/>
          <w:spacing w:val="15"/>
          <w:sz w:val="24"/>
          <w:szCs w:val="24"/>
          <w:lang w:eastAsia="ru-RU"/>
        </w:rPr>
        <w:t>Объем учебной дисциплины и виды учебной работы</w:t>
      </w:r>
      <w:bookmarkEnd w:id="11"/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184"/>
        <w:gridCol w:w="1099"/>
        <w:gridCol w:w="2205"/>
      </w:tblGrid>
      <w:tr w:rsidR="00587AC0" w:rsidRPr="00255F32" w:rsidTr="00AD42A7">
        <w:trPr>
          <w:trHeight w:val="23"/>
        </w:trPr>
        <w:tc>
          <w:tcPr>
            <w:tcW w:w="3258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D6443"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3D6443">
              <w:rPr>
                <w:rFonts w:ascii="Times New Roman" w:hAnsi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3D6443">
              <w:rPr>
                <w:rFonts w:ascii="Times New Roman" w:hAnsi="Times New Roman"/>
                <w:b/>
                <w:sz w:val="24"/>
              </w:rPr>
              <w:t>В т.ч. в форме практ. подготовки</w:t>
            </w:r>
          </w:p>
        </w:tc>
      </w:tr>
      <w:tr w:rsidR="00587AC0" w:rsidRPr="00255F32" w:rsidTr="00AD42A7">
        <w:trPr>
          <w:trHeight w:val="23"/>
        </w:trPr>
        <w:tc>
          <w:tcPr>
            <w:tcW w:w="3258" w:type="pct"/>
            <w:vAlign w:val="center"/>
          </w:tcPr>
          <w:p w:rsidR="00587AC0" w:rsidRPr="003D6443" w:rsidRDefault="00587AC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Учебные занятия, из них:</w:t>
            </w:r>
          </w:p>
        </w:tc>
        <w:tc>
          <w:tcPr>
            <w:tcW w:w="579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162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587AC0" w:rsidRPr="00255F32" w:rsidTr="00AD42A7">
        <w:trPr>
          <w:trHeight w:val="23"/>
        </w:trPr>
        <w:tc>
          <w:tcPr>
            <w:tcW w:w="3258" w:type="pct"/>
            <w:vAlign w:val="center"/>
          </w:tcPr>
          <w:p w:rsidR="00587AC0" w:rsidRPr="003D6443" w:rsidRDefault="00587AC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162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87AC0" w:rsidRPr="00255F32" w:rsidTr="00AD42A7">
        <w:trPr>
          <w:trHeight w:val="23"/>
        </w:trPr>
        <w:tc>
          <w:tcPr>
            <w:tcW w:w="3258" w:type="pct"/>
            <w:vAlign w:val="center"/>
          </w:tcPr>
          <w:p w:rsidR="00587AC0" w:rsidRPr="003D6443" w:rsidRDefault="00587AC0" w:rsidP="00AD42A7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i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162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</w:tr>
      <w:tr w:rsidR="00587AC0" w:rsidRPr="00255F32" w:rsidTr="00AD42A7">
        <w:trPr>
          <w:trHeight w:val="23"/>
        </w:trPr>
        <w:tc>
          <w:tcPr>
            <w:tcW w:w="3258" w:type="pct"/>
            <w:vAlign w:val="center"/>
          </w:tcPr>
          <w:p w:rsidR="00587AC0" w:rsidRPr="003D6443" w:rsidRDefault="00587AC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87AC0" w:rsidRPr="00255F32" w:rsidTr="00AD42A7">
        <w:trPr>
          <w:trHeight w:val="23"/>
        </w:trPr>
        <w:tc>
          <w:tcPr>
            <w:tcW w:w="3258" w:type="pct"/>
            <w:vAlign w:val="center"/>
          </w:tcPr>
          <w:p w:rsidR="00587AC0" w:rsidRPr="003D6443" w:rsidRDefault="00587AC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3D6443">
              <w:rPr>
                <w:rFonts w:ascii="Times New Roman" w:hAnsi="Times New Roman"/>
                <w:bCs/>
                <w:iCs/>
                <w:sz w:val="24"/>
                <w:szCs w:val="24"/>
              </w:rPr>
              <w:t>форме диф.зачета</w:t>
            </w:r>
          </w:p>
        </w:tc>
        <w:tc>
          <w:tcPr>
            <w:tcW w:w="579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87AC0" w:rsidRPr="00255F32" w:rsidTr="00AD42A7">
        <w:trPr>
          <w:trHeight w:val="23"/>
        </w:trPr>
        <w:tc>
          <w:tcPr>
            <w:tcW w:w="3258" w:type="pct"/>
            <w:vAlign w:val="center"/>
          </w:tcPr>
          <w:p w:rsidR="00587AC0" w:rsidRPr="003D6443" w:rsidRDefault="00587AC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162" w:type="pct"/>
            <w:vAlign w:val="center"/>
          </w:tcPr>
          <w:p w:rsidR="00587AC0" w:rsidRPr="003D6443" w:rsidRDefault="00587AC0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</w:tbl>
    <w:p w:rsidR="00587AC0" w:rsidRPr="003D6443" w:rsidRDefault="00587AC0" w:rsidP="00587AC0">
      <w:pPr>
        <w:spacing w:after="160" w:line="259" w:lineRule="auto"/>
        <w:rPr>
          <w:rFonts w:eastAsia="Segoe UI"/>
          <w:b/>
          <w:bCs/>
          <w:spacing w:val="15"/>
          <w:sz w:val="24"/>
          <w:szCs w:val="24"/>
          <w:lang w:eastAsia="ru-RU"/>
        </w:rPr>
      </w:pPr>
      <w:r w:rsidRPr="003D6443">
        <w:br w:type="page"/>
      </w:r>
    </w:p>
    <w:p w:rsidR="00587AC0" w:rsidRPr="003D6443" w:rsidRDefault="00587AC0" w:rsidP="00587AC0">
      <w:pPr>
        <w:widowControl w:val="0"/>
        <w:numPr>
          <w:ilvl w:val="1"/>
          <w:numId w:val="1"/>
        </w:numPr>
        <w:autoSpaceDE w:val="0"/>
        <w:autoSpaceDN w:val="0"/>
        <w:contextualSpacing/>
        <w:jc w:val="both"/>
        <w:rPr>
          <w:b/>
          <w:sz w:val="24"/>
        </w:rPr>
        <w:sectPr w:rsidR="00587AC0" w:rsidRPr="003D64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7AC0" w:rsidRPr="003D6443" w:rsidRDefault="00587AC0" w:rsidP="00587AC0">
      <w:pPr>
        <w:spacing w:after="120" w:line="276" w:lineRule="auto"/>
        <w:ind w:firstLine="709"/>
        <w:outlineLvl w:val="1"/>
        <w:rPr>
          <w:rFonts w:ascii="Times New Roman Полужирный" w:eastAsia="Segoe UI" w:hAnsi="Times New Roman Полужирный"/>
          <w:b/>
          <w:bCs/>
          <w:spacing w:val="15"/>
          <w:sz w:val="24"/>
          <w:szCs w:val="24"/>
          <w:lang w:eastAsia="ru-RU"/>
        </w:rPr>
      </w:pPr>
      <w:bookmarkStart w:id="12" w:name="_Toc167442242"/>
      <w:r w:rsidRPr="003D6443"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  <w:lastRenderedPageBreak/>
        <w:t xml:space="preserve">2.2. Тематический </w:t>
      </w:r>
      <w:r w:rsidRPr="003D6443">
        <w:rPr>
          <w:rFonts w:ascii="Times New Roman Полужирный" w:eastAsia="Segoe UI" w:hAnsi="Times New Roman Полужирный"/>
          <w:b/>
          <w:bCs/>
          <w:spacing w:val="15"/>
          <w:sz w:val="24"/>
          <w:szCs w:val="24"/>
          <w:lang w:eastAsia="ru-RU"/>
        </w:rPr>
        <w:t>план и содержание учебной дисциплины</w:t>
      </w:r>
      <w:bookmarkEnd w:id="12"/>
    </w:p>
    <w:tbl>
      <w:tblPr>
        <w:tblpPr w:leftFromText="180" w:rightFromText="180" w:vertAnchor="text" w:tblpX="114" w:tblpY="1"/>
        <w:tblOverlap w:val="never"/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9043"/>
        <w:gridCol w:w="1748"/>
        <w:gridCol w:w="1901"/>
      </w:tblGrid>
      <w:tr w:rsidR="00587AC0" w:rsidRPr="00255F32" w:rsidTr="00AD42A7">
        <w:trPr>
          <w:trHeight w:val="20"/>
        </w:trPr>
        <w:tc>
          <w:tcPr>
            <w:tcW w:w="777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80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71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2" w:type="pct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71" w:type="pct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587AC0" w:rsidRPr="00255F32" w:rsidTr="00AD42A7">
        <w:trPr>
          <w:trHeight w:val="212"/>
        </w:trPr>
        <w:tc>
          <w:tcPr>
            <w:tcW w:w="3857" w:type="pct"/>
            <w:gridSpan w:val="2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 Безопасность жизнедеятельности в чрезвычайных ситуациях</w:t>
            </w:r>
          </w:p>
        </w:tc>
        <w:tc>
          <w:tcPr>
            <w:tcW w:w="572" w:type="pct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28/14</w:t>
            </w:r>
          </w:p>
        </w:tc>
        <w:tc>
          <w:tcPr>
            <w:tcW w:w="571" w:type="pct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>Введение.  Нормативно-правовое регулирование.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1- ОК 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592265">
              <w:rPr>
                <w:rFonts w:ascii="Times New Roman" w:hAnsi="Times New Roman"/>
                <w:bCs/>
                <w:iCs/>
                <w:sz w:val="24"/>
                <w:szCs w:val="24"/>
              </w:rPr>
              <w:t>Цели и задачи изучения дисциплины. Основные понятия. Понятие и общая классификация чрезвычайных ситуаций. Чрезвычайные ситуации природного и техногенного характера.</w:t>
            </w:r>
          </w:p>
        </w:tc>
        <w:tc>
          <w:tcPr>
            <w:tcW w:w="572" w:type="pct"/>
            <w:vMerge w:val="restar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Нормативно-правовое регулирование и органы обеспечения безопасности в Российской Федерации. Федеральные и региональные программы обеспечения безопасности жизнедеятельности. Международные организации, обеспечивающие безопасность.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</w:p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ЧС.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642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Основные задачи, организационная структура, органы управления Единой государственной системы предупреждения и ликвидаций ЧС. Информационное обеспечение и режимы функционирования Единой государственной системы предупреждения и ликвидаций ЧС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Чрезвычайные ситуации природного и техногенного </w:t>
            </w:r>
            <w:r w:rsidRPr="00592265">
              <w:rPr>
                <w:rFonts w:ascii="Times New Roman" w:hAnsi="Times New Roman"/>
                <w:sz w:val="24"/>
                <w:szCs w:val="24"/>
              </w:rPr>
              <w:lastRenderedPageBreak/>
              <w:t>характера и защита от них.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20/16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Чрезвычайные ситуации природного характера. Общие понятия, классификация. Геофизические опасные явления. Геологические опасные явления. Гидрологические опасные явления. Природные пожары. Метеорологические и агрометеорологические опасные явления.</w:t>
            </w:r>
          </w:p>
        </w:tc>
        <w:tc>
          <w:tcPr>
            <w:tcW w:w="572" w:type="pct"/>
            <w:vMerge w:val="restar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Чрезвычайные ситуации техногенного характера. Общие понятия, классификация. Транспортные аварии и катастрофы. Пожары и взрывы. Аварии с выбросом и распространением облака аварийно химически опасных веществ.  Аварии с выбросом радиоактивных веществ. Обрушение зданий и сооружений. Гидродинамические аварии.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14/14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1.Практическое занятие №1.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Классификация ЧС техногенного характера.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2.Практическое занятие №2.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Мероприятия ГО при возникновении ЧС. Оповещение, оценка обстановки определение границ и площадей зон поражения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3.Практическое занятие №3.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Проведение дезактивации, дегазации, санитарной обработки.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4.Практическое занятие №4.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Организация снабжения продовольствием, водо-  ,газо -  , и теплоснабжением ,транспорт , связь , энергосбережение. Меры поддержания правопорядка.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Cs/>
                <w:sz w:val="24"/>
                <w:szCs w:val="24"/>
              </w:rPr>
              <w:t>Изготовление простейших средств индивидуальной защиты (марлевая маска, повязка)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2/2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Чрезвычайные ситуации социального характера и защита от них.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Социальная безопасность. Классификация ЧС социального характера по различным признакам. Виды ЧС социального характера: терроризм, экстремизм, локальные войны и региональные вооруженные конфликты, массовые беспорядки, криминальные опасности и угрозы.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54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12"/>
        </w:trPr>
        <w:tc>
          <w:tcPr>
            <w:tcW w:w="3857" w:type="pct"/>
            <w:gridSpan w:val="2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 Основы военной службы и медицинской подготовки</w:t>
            </w:r>
          </w:p>
        </w:tc>
        <w:tc>
          <w:tcPr>
            <w:tcW w:w="572" w:type="pct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30/14</w:t>
            </w:r>
          </w:p>
        </w:tc>
        <w:tc>
          <w:tcPr>
            <w:tcW w:w="571" w:type="pct"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12"/>
        </w:trPr>
        <w:tc>
          <w:tcPr>
            <w:tcW w:w="3857" w:type="pct"/>
            <w:gridSpan w:val="2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«Основы военной службы» (для юношей)</w:t>
            </w:r>
          </w:p>
        </w:tc>
        <w:tc>
          <w:tcPr>
            <w:tcW w:w="572" w:type="pct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30/14</w:t>
            </w:r>
          </w:p>
        </w:tc>
        <w:tc>
          <w:tcPr>
            <w:tcW w:w="571" w:type="pct"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3.1. 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Основы обороны государства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Национальные интересы и национальная безопасность России: </w:t>
            </w:r>
            <w:r w:rsidRPr="00592265">
              <w:rPr>
                <w:rFonts w:ascii="Times New Roman" w:hAnsi="Times New Roman"/>
                <w:bCs/>
                <w:iCs/>
                <w:sz w:val="24"/>
                <w:szCs w:val="24"/>
              </w:rPr>
              <w:t>нормативно-правовая база обеспечения военной безопасности Российской Федерации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, Военная организация государства. Руководство военной организацией РФ.</w:t>
            </w:r>
          </w:p>
        </w:tc>
        <w:tc>
          <w:tcPr>
            <w:tcW w:w="572" w:type="pct"/>
            <w:vMerge w:val="restar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2.</w:t>
            </w:r>
            <w:r w:rsidRPr="0059226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Виды Вооруженных Сил, рода войск, история их создания, их основные задачи. Оборона Российской Федерации. 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3. </w:t>
            </w:r>
            <w:r w:rsidRPr="00592265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виды вооружения, военной техники и специального снаряжения.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3.2.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Воинская обязанность в Российской Федерации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18/14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 Понятие и сущность воинской обязанности. Воинский учет граждан. Призыв граждан на военную службу, поступление на службу в добровольном порядке.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14/14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1.Практическое занятие №5.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 Правовые основы военной службы. Основные составляющие военной службы.  Права, обязанности ответственность военнослужащего.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 xml:space="preserve">2.Практическое занятие №6. 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Распределение времени и внутренний распорядок.  Суточный наряд.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 xml:space="preserve">3.Практическое занятие №7. 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Строи и управление ими.  Строевые приемы.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№8. </w:t>
            </w:r>
            <w:r w:rsidRPr="00592265">
              <w:rPr>
                <w:rFonts w:ascii="Times New Roman" w:hAnsi="Times New Roman"/>
                <w:bCs/>
                <w:sz w:val="24"/>
                <w:szCs w:val="24"/>
              </w:rPr>
              <w:t>Выполнение нормативов по неполной разборке и сборке автомата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Тема 3.3.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Символы воинской чести. Боевые традиции Вооруженных Сил России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Боевые традиции Вооруженных сил РФ. Военная форма одежды военнослужащих Вооруженных Сил Российской Федерации</w:t>
            </w:r>
          </w:p>
        </w:tc>
        <w:tc>
          <w:tcPr>
            <w:tcW w:w="572" w:type="pct"/>
            <w:vMerge w:val="restar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Ордена – почетные награды за воинские отличия в бою и заслуги в военной службе. Ритуалы Вооруженных Сил Российской Федерации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Тема 3.4.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 Организационные и правовые основы военной службы в Российской Федерации.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Воинские должности и звания военнослужащих. Правовой статус военнослужащих. Ответственность военнослужащих. Общевоинские уставы Вооруженных Сил Российской Федерации</w:t>
            </w:r>
          </w:p>
        </w:tc>
        <w:tc>
          <w:tcPr>
            <w:tcW w:w="572" w:type="pct"/>
            <w:vMerge w:val="restar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Права и обязанности военнослужащих. Социальное обеспечение военнослужащих. Начало, срок и окончание военной службы. Увольнение с военной службы. Прохождение военной службы по призыву.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12"/>
        </w:trPr>
        <w:tc>
          <w:tcPr>
            <w:tcW w:w="3857" w:type="pct"/>
            <w:gridSpan w:val="2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«Основы медицинских знаний» (для девушек)</w:t>
            </w:r>
          </w:p>
        </w:tc>
        <w:tc>
          <w:tcPr>
            <w:tcW w:w="572" w:type="pct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30/14</w:t>
            </w:r>
          </w:p>
        </w:tc>
        <w:tc>
          <w:tcPr>
            <w:tcW w:w="571" w:type="pct"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Общие правила оказания первой помощи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22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592265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Структура и объем первой помощи. Порядок вызова скорой медицинской помощи. </w:t>
            </w:r>
            <w:r w:rsidRPr="00592265">
              <w:rPr>
                <w:rFonts w:ascii="Times New Roman" w:hAnsi="Times New Roman"/>
                <w:bCs/>
                <w:iCs/>
                <w:sz w:val="24"/>
                <w:szCs w:val="24"/>
              </w:rPr>
              <w:t>Оценка состояния пострадавшего. Общие правила и порядок оказания первой медицинской помощи</w:t>
            </w:r>
          </w:p>
        </w:tc>
        <w:tc>
          <w:tcPr>
            <w:tcW w:w="572" w:type="pct"/>
            <w:vMerge w:val="restar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92265">
              <w:rPr>
                <w:rFonts w:ascii="Times New Roman" w:hAnsi="Times New Roman"/>
                <w:bCs/>
                <w:iCs/>
                <w:sz w:val="24"/>
                <w:szCs w:val="24"/>
              </w:rPr>
              <w:t>Общая характеристика поражений организма человека от воздействия опасных факторов. Первая помощь при различных повреждениях и состояниях организма: при травматическом шоке, при кровотечениях, при ранах, при переломах костей, при ожогах, при обморожениях, при терминальных состояниях, при утоплении, при электротравме, при отравлении.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3.</w:t>
            </w:r>
            <w:r w:rsidRPr="0059226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Виды транспортной иммобилизации.  Способы транспортировки пострадавших.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4. </w:t>
            </w: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Первая помощь при поражении аварийно- химически опасными веществами.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5. </w:t>
            </w: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Первая помощь в условиях применения оружия массового поражения.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14/14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1.Практическое занятие №5.</w:t>
            </w:r>
            <w:r w:rsidRPr="00592265">
              <w:rPr>
                <w:rFonts w:ascii="Times New Roman" w:hAnsi="Times New Roman"/>
                <w:bCs/>
                <w:iCs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2.Практическое занятие №6.</w:t>
            </w:r>
            <w:r w:rsidRPr="00592265">
              <w:rPr>
                <w:rFonts w:ascii="Times New Roman" w:hAnsi="Times New Roman"/>
                <w:bCs/>
                <w:iCs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3.Практическое занятие №7.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Профилактика инфекционных заболеваний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Правила госпитализации инфекционных больных</w:t>
            </w:r>
          </w:p>
        </w:tc>
        <w:tc>
          <w:tcPr>
            <w:tcW w:w="572" w:type="pct"/>
            <w:vMerge w:val="restar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Воздушно-капельные инфекции. Желудочно-кишечные инфекции. Пищевые отравления бактериальными токсинами. 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Общие принципы профилактики инфекционных заболеваний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 w:val="restar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 w:val="restart"/>
          </w:tcPr>
          <w:p w:rsidR="00587AC0" w:rsidRPr="00592265" w:rsidRDefault="00587AC0" w:rsidP="00AD42A7">
            <w:pPr>
              <w:rPr>
                <w:sz w:val="24"/>
                <w:szCs w:val="24"/>
              </w:rPr>
            </w:pPr>
            <w:r w:rsidRPr="00592265">
              <w:rPr>
                <w:rFonts w:ascii="Times New Roman" w:hAnsi="Times New Roman"/>
                <w:sz w:val="24"/>
                <w:szCs w:val="24"/>
              </w:rPr>
              <w:t xml:space="preserve">ОК 1- ОК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 xml:space="preserve"> Здоровый образ жизни как модель поведения. Показатели здоровья и факторы, их определяющие. Оценка физического состояния. </w:t>
            </w:r>
          </w:p>
        </w:tc>
        <w:tc>
          <w:tcPr>
            <w:tcW w:w="572" w:type="pct"/>
            <w:vMerge w:val="restar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92265">
              <w:rPr>
                <w:rFonts w:ascii="Times New Roman" w:hAnsi="Times New Roman"/>
                <w:sz w:val="24"/>
                <w:szCs w:val="24"/>
              </w:rPr>
              <w:t>Двигательная активность и здоровье. Питание и здоровье. Вредные привычки. Факторы риска. Понятие об иммунитете и его видах. Профилактика девиантного поведения.</w:t>
            </w:r>
          </w:p>
        </w:tc>
        <w:tc>
          <w:tcPr>
            <w:tcW w:w="572" w:type="pct"/>
            <w:vMerge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777" w:type="pct"/>
            <w:vMerge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0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571" w:type="pct"/>
            <w:vMerge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3857" w:type="pct"/>
            <w:gridSpan w:val="2"/>
          </w:tcPr>
          <w:p w:rsidR="00587AC0" w:rsidRPr="00592265" w:rsidRDefault="00587AC0" w:rsidP="00AD42A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71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87AC0" w:rsidRPr="00255F32" w:rsidTr="00AD42A7">
        <w:trPr>
          <w:trHeight w:val="20"/>
        </w:trPr>
        <w:tc>
          <w:tcPr>
            <w:tcW w:w="3857" w:type="pct"/>
            <w:gridSpan w:val="2"/>
          </w:tcPr>
          <w:p w:rsidR="00587AC0" w:rsidRPr="00592265" w:rsidRDefault="00587AC0" w:rsidP="00AD42A7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72" w:type="pct"/>
            <w:vAlign w:val="center"/>
          </w:tcPr>
          <w:p w:rsidR="00587AC0" w:rsidRPr="00592265" w:rsidRDefault="00587AC0" w:rsidP="00AD42A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265"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</w:tc>
        <w:tc>
          <w:tcPr>
            <w:tcW w:w="571" w:type="pct"/>
          </w:tcPr>
          <w:p w:rsidR="00587AC0" w:rsidRPr="00592265" w:rsidRDefault="00587AC0" w:rsidP="00AD42A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87AC0" w:rsidRPr="003D6443" w:rsidRDefault="00587AC0" w:rsidP="00587AC0">
      <w:pPr>
        <w:spacing w:after="120" w:line="276" w:lineRule="auto"/>
        <w:outlineLvl w:val="1"/>
        <w:rPr>
          <w:rFonts w:eastAsia="Segoe UI"/>
          <w:b/>
          <w:bCs/>
          <w:spacing w:val="15"/>
          <w:sz w:val="24"/>
          <w:szCs w:val="24"/>
          <w:lang w:eastAsia="ru-RU"/>
        </w:rPr>
        <w:sectPr w:rsidR="00587AC0" w:rsidRPr="003D6443" w:rsidSect="003D644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13" w:name="_GoBack"/>
      <w:bookmarkEnd w:id="13"/>
    </w:p>
    <w:p w:rsidR="00587AC0" w:rsidRPr="003D6443" w:rsidRDefault="00587AC0" w:rsidP="00587AC0">
      <w:pPr>
        <w:keepNext/>
        <w:numPr>
          <w:ilvl w:val="0"/>
          <w:numId w:val="3"/>
        </w:numPr>
        <w:spacing w:after="120"/>
        <w:jc w:val="center"/>
        <w:outlineLvl w:val="0"/>
        <w:rPr>
          <w:rFonts w:ascii="Times New Roman Полужирный" w:eastAsia="Segoe UI" w:hAnsi="Times New Roman Полужирный"/>
          <w:b/>
          <w:bCs/>
          <w:caps/>
          <w:kern w:val="32"/>
          <w:sz w:val="24"/>
          <w:szCs w:val="24"/>
          <w:lang w:val="x-none" w:eastAsia="x-none"/>
        </w:rPr>
      </w:pPr>
      <w:bookmarkStart w:id="14" w:name="_Toc167442243"/>
      <w:r w:rsidRPr="003D6443">
        <w:rPr>
          <w:rFonts w:ascii="Times New Roman Полужирный" w:eastAsia="Segoe UI" w:hAnsi="Times New Roman Полужирный"/>
          <w:b/>
          <w:bCs/>
          <w:caps/>
          <w:kern w:val="32"/>
          <w:sz w:val="24"/>
          <w:szCs w:val="24"/>
          <w:lang w:val="x-none" w:eastAsia="x-none"/>
        </w:rPr>
        <w:lastRenderedPageBreak/>
        <w:t>УСЛОВИЯ РЕАЛИЗАЦИИ УЧЕБНОЙ ДИСЦИПЛИНЫ</w:t>
      </w:r>
      <w:bookmarkEnd w:id="14"/>
    </w:p>
    <w:p w:rsidR="00587AC0" w:rsidRPr="003D6443" w:rsidRDefault="00587AC0" w:rsidP="00587AC0">
      <w:pPr>
        <w:widowControl w:val="0"/>
        <w:autoSpaceDE w:val="0"/>
        <w:autoSpaceDN w:val="0"/>
        <w:spacing w:line="276" w:lineRule="auto"/>
        <w:rPr>
          <w:rFonts w:ascii="Times New Roman" w:eastAsia="Times New Roman" w:hAnsi="Times New Roman"/>
          <w:b/>
          <w:sz w:val="20"/>
          <w:szCs w:val="24"/>
        </w:rPr>
      </w:pPr>
    </w:p>
    <w:p w:rsidR="00587AC0" w:rsidRPr="003D6443" w:rsidRDefault="00587AC0" w:rsidP="00587AC0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sz w:val="24"/>
          <w:szCs w:val="24"/>
          <w:lang w:eastAsia="ru-RU"/>
        </w:rPr>
      </w:pPr>
      <w:bookmarkStart w:id="15" w:name="_Toc167442613"/>
      <w:r w:rsidRPr="003D6443">
        <w:rPr>
          <w:rFonts w:ascii="Times New Roman" w:eastAsia="Segoe UI" w:hAnsi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  <w:bookmarkEnd w:id="15"/>
    </w:p>
    <w:p w:rsidR="00587AC0" w:rsidRPr="003D6443" w:rsidRDefault="00587AC0" w:rsidP="00587AC0">
      <w:pPr>
        <w:keepNext/>
        <w:spacing w:before="240" w:after="60" w:line="276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x-none"/>
        </w:rPr>
      </w:pPr>
      <w:r w:rsidRPr="003D6443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>Кабинет «Безопасности жизнедеятельности»</w:t>
      </w:r>
      <w:r w:rsidRPr="003D6443">
        <w:rPr>
          <w:rFonts w:ascii="Times New Roman" w:eastAsia="Times New Roman" w:hAnsi="Times New Roman"/>
          <w:bCs/>
          <w:i/>
          <w:sz w:val="24"/>
          <w:szCs w:val="24"/>
          <w:lang w:eastAsia="x-none"/>
        </w:rPr>
        <w:t>,</w:t>
      </w:r>
      <w:r w:rsidRPr="003D6443">
        <w:rPr>
          <w:rFonts w:ascii="Times New Roman" w:eastAsia="Times New Roman" w:hAnsi="Times New Roman"/>
          <w:bCs/>
          <w:sz w:val="24"/>
          <w:szCs w:val="24"/>
          <w:lang w:val="x-none" w:eastAsia="x-none"/>
        </w:rPr>
        <w:t>оснащенный</w:t>
      </w:r>
      <w:r w:rsidRPr="003D6443">
        <w:rPr>
          <w:rFonts w:ascii="Times New Roman" w:eastAsia="Times New Roman" w:hAnsi="Times New Roman"/>
          <w:bCs/>
          <w:iCs/>
          <w:sz w:val="24"/>
          <w:szCs w:val="24"/>
          <w:lang w:val="x-none" w:eastAsia="x-none"/>
        </w:rPr>
        <w:t>в соответствии с приложением 3 ОПОП-П</w:t>
      </w:r>
      <w:r w:rsidRPr="003D6443">
        <w:rPr>
          <w:rFonts w:ascii="Times New Roman" w:eastAsia="Times New Roman" w:hAnsi="Times New Roman"/>
          <w:bCs/>
          <w:sz w:val="24"/>
          <w:szCs w:val="24"/>
          <w:lang w:eastAsia="x-none"/>
        </w:rPr>
        <w:t>: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посадочные места – 30;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рабочее место преподавателя;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комплекты учебно-наглядных пособий: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ЧС техногенного характера;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медицинские средства защиты;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первая медицинская помощь при ранениях и травмах;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РСЧС и ГО;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средства индивидуальной и коллективной защиты;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массогабаритные макеты АКМ;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винтовки пневматические.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Технические средства обучения: 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компьютер;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мультимедиапроектор или интерактивная доска;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радиометр-рентгенметр;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ВПХР;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медицинские средства защиты (комплект);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средства индивидуальной защиты – 30;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sz w:val="24"/>
          <w:szCs w:val="24"/>
          <w:lang w:eastAsia="ru-RU"/>
        </w:rPr>
        <w:t>- тир.</w:t>
      </w:r>
    </w:p>
    <w:p w:rsidR="00587AC0" w:rsidRPr="003D6443" w:rsidRDefault="00587AC0" w:rsidP="00587AC0">
      <w:pPr>
        <w:spacing w:line="276" w:lineRule="auto"/>
        <w:ind w:left="567"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7AC0" w:rsidRPr="003D6443" w:rsidRDefault="00587AC0" w:rsidP="00587AC0">
      <w:pPr>
        <w:spacing w:after="120" w:line="276" w:lineRule="auto"/>
        <w:ind w:firstLine="709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6" w:name="_Toc167442614"/>
      <w:r w:rsidRPr="003D6443">
        <w:rPr>
          <w:rFonts w:ascii="Times New Roman" w:eastAsia="Segoe UI" w:hAnsi="Times New Roman"/>
          <w:b/>
          <w:bCs/>
          <w:sz w:val="24"/>
          <w:szCs w:val="24"/>
          <w:lang w:eastAsia="ru-RU"/>
        </w:rPr>
        <w:t>3.2. Учебно-методическое обеспечение</w:t>
      </w:r>
      <w:bookmarkEnd w:id="16"/>
    </w:p>
    <w:p w:rsidR="00587AC0" w:rsidRPr="003D6443" w:rsidRDefault="00587AC0" w:rsidP="00587AC0">
      <w:pPr>
        <w:spacing w:line="276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3D6443">
        <w:rPr>
          <w:rFonts w:ascii="Times New Roman" w:hAnsi="Times New Roman"/>
          <w:b/>
          <w:sz w:val="24"/>
          <w:szCs w:val="24"/>
        </w:rPr>
        <w:t>3.2.1. Основные печатные и/или электронные издания</w:t>
      </w:r>
    </w:p>
    <w:p w:rsidR="00587AC0" w:rsidRPr="003D6443" w:rsidRDefault="00587AC0" w:rsidP="00587AC0">
      <w:pPr>
        <w:shd w:val="clear" w:color="auto" w:fill="FFFFFF"/>
        <w:tabs>
          <w:tab w:val="left" w:pos="418"/>
        </w:tabs>
        <w:spacing w:line="276" w:lineRule="auto"/>
        <w:ind w:left="567"/>
        <w:rPr>
          <w:rFonts w:ascii="Times New Roman" w:hAnsi="Times New Roman"/>
          <w:bCs/>
          <w:iCs/>
          <w:sz w:val="24"/>
          <w:szCs w:val="24"/>
        </w:rPr>
      </w:pPr>
    </w:p>
    <w:p w:rsidR="00587AC0" w:rsidRPr="003D6443" w:rsidRDefault="00587AC0" w:rsidP="00587AC0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noProof/>
          <w:sz w:val="24"/>
          <w:szCs w:val="24"/>
          <w:lang w:eastAsia="ru-RU"/>
        </w:rPr>
        <w:t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— Москва : Издательство Юрайт, 2022. — 399 с. — (Профессиональное образование). — ISBN 978-5-534-02041-0. — Текст : электронный // Образовательная платформа Юрайт [сайт]. — URL: https://urait.ru/bcode/489702</w:t>
      </w:r>
    </w:p>
    <w:p w:rsidR="00587AC0" w:rsidRPr="003D6443" w:rsidRDefault="00587AC0" w:rsidP="00587AC0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noProof/>
          <w:sz w:val="24"/>
          <w:szCs w:val="24"/>
          <w:lang w:eastAsia="ru-RU"/>
        </w:rPr>
        <w:t>Белов, С. В.  Безопасность жизнедеятельности и защита окружающей среды (техносферная безопасность) в 2 ч. Часть 1 : учебник для среднего профессионального образования / С. В. Белов. — 5-е изд., перераб. и доп. — Москва : Издательство Юрайт, 2022. — 350 с. — (Профессиональное образование). — ISBN 978-5-9916-9962-4. — Текст : электронный // Образовательная платформа Юрайт [сайт]. — URL: https://urait.ru/bcode/472009</w:t>
      </w:r>
    </w:p>
    <w:p w:rsidR="00587AC0" w:rsidRPr="003D6443" w:rsidRDefault="00587AC0" w:rsidP="00587AC0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noProof/>
          <w:sz w:val="24"/>
          <w:szCs w:val="24"/>
          <w:lang w:eastAsia="ru-RU"/>
        </w:rPr>
        <w:t>Белов, С. В.  Безопасность жизнедеятельности и защита окружающей среды (техносферная безопасность) в 2 ч. Часть 2 : учебник для среднего профессионального образования / С. В. Белов. — 5-е изд., перераб. и доп. — Москва : Издательство Юрайт, 2022. — 362 с. — (Профессиональное образование). — ISBN 978-5-9916-9964-8. — Текст : электронный // Образовательная платформа Юрайт [сайт]. — URL: https://urait.ru/bcode/492045</w:t>
      </w:r>
    </w:p>
    <w:p w:rsidR="00587AC0" w:rsidRPr="003D6443" w:rsidRDefault="00587AC0" w:rsidP="00587AC0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t>Каракеян, В. И.  Безопасность жизнедеятельности : учебник и практикум для среднего профессионального образования / В. И. Каракеян, И. М. Никулина. — 3-е изд., перераб. и доп. — Москва : Издательство Юрайт, 2022. — 313 с. — (Профессиональное образование). — ISBN 978-5-534-04629-8. — Текст : электронный // Образовательная платформа Юрайт [сайт]. — URL: https://urait.ru/bcode/489671</w:t>
      </w:r>
    </w:p>
    <w:p w:rsidR="00587AC0" w:rsidRPr="003D6443" w:rsidRDefault="00587AC0" w:rsidP="00587AC0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noProof/>
          <w:sz w:val="24"/>
          <w:szCs w:val="24"/>
          <w:lang w:eastAsia="ru-RU"/>
        </w:rPr>
        <w:t>Резчиков, Е. А.  Безопасность жизнедеятельности : учебник для среднего профессионального образования / Е. А. Резчиков, А. В. Рязанцева. — 2-е изд., перераб. и доп. — Москва : Издательство Юрайт, 2022. — 639 с. — (Профессиональное образование). — ISBN 978-5-534-13550-3. — Текст : электронный // Образовательная платформа Юрайт [сайт]. — URL: https://urait.ru/bcode/49588</w:t>
      </w:r>
    </w:p>
    <w:p w:rsidR="00587AC0" w:rsidRPr="003D6443" w:rsidRDefault="00587AC0" w:rsidP="00587AC0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Сапронов Ю.Г., Занина И. А. Безопасность жизнедеятельности: ЭУМК — URL: </w:t>
      </w:r>
      <w:hyperlink r:id="rId5" w:history="1">
        <w:r w:rsidRPr="003D6443">
          <w:rPr>
            <w:rFonts w:ascii="Times New Roman" w:eastAsia="Times New Roman" w:hAnsi="Times New Roman"/>
            <w:noProof/>
            <w:color w:val="0563C1"/>
            <w:sz w:val="24"/>
            <w:szCs w:val="24"/>
            <w:u w:val="single"/>
            <w:lang w:eastAsia="ru-RU"/>
          </w:rPr>
          <w:t>https://academia-moscow.ru/catalogue/5411/413492/</w:t>
        </w:r>
      </w:hyperlink>
    </w:p>
    <w:p w:rsidR="00587AC0" w:rsidRPr="003D6443" w:rsidRDefault="00587AC0" w:rsidP="00587AC0">
      <w:pPr>
        <w:spacing w:line="276" w:lineRule="auto"/>
        <w:ind w:firstLine="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87AC0" w:rsidRPr="003D6443" w:rsidRDefault="00587AC0" w:rsidP="00587AC0">
      <w:pPr>
        <w:spacing w:line="276" w:lineRule="auto"/>
        <w:ind w:firstLine="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b/>
          <w:sz w:val="24"/>
          <w:szCs w:val="24"/>
          <w:lang w:eastAsia="ru-RU"/>
        </w:rPr>
        <w:t>3.2.3. Дополнительные источники</w:t>
      </w:r>
    </w:p>
    <w:p w:rsidR="00587AC0" w:rsidRPr="003D6443" w:rsidRDefault="00587AC0" w:rsidP="00587AC0">
      <w:pPr>
        <w:numPr>
          <w:ilvl w:val="0"/>
          <w:numId w:val="5"/>
        </w:numPr>
        <w:tabs>
          <w:tab w:val="left" w:pos="1134"/>
        </w:tabs>
        <w:spacing w:after="200" w:line="276" w:lineRule="auto"/>
        <w:ind w:left="142" w:firstLine="567"/>
        <w:contextualSpacing/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D6443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Портал ГАРАНТ.РУ (Garant.ru): информационно-правовой портал [Электронный ресурс]. — Режим доступа: https://www.garant.ru/</w:t>
      </w:r>
    </w:p>
    <w:p w:rsidR="00587AC0" w:rsidRPr="003D6443" w:rsidRDefault="00587AC0" w:rsidP="00587AC0">
      <w:pPr>
        <w:keepNext/>
        <w:spacing w:after="120" w:line="276" w:lineRule="auto"/>
        <w:jc w:val="center"/>
        <w:outlineLvl w:val="0"/>
        <w:rPr>
          <w:rFonts w:ascii="Times New Roman" w:eastAsia="Segoe UI" w:hAnsi="Times New Roman"/>
          <w:caps/>
          <w:kern w:val="32"/>
          <w:sz w:val="24"/>
          <w:szCs w:val="24"/>
          <w:lang w:eastAsia="x-none"/>
        </w:rPr>
      </w:pPr>
      <w:r w:rsidRPr="003D6443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bookmarkStart w:id="17" w:name="_Toc167442615"/>
      <w:r w:rsidRPr="003D6443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4. Контроль и оценка результатов </w:t>
      </w:r>
      <w:r w:rsidRPr="003D6443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3D6443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3440"/>
        <w:gridCol w:w="3018"/>
      </w:tblGrid>
      <w:tr w:rsidR="00587AC0" w:rsidRPr="00255F32" w:rsidTr="00AD42A7">
        <w:trPr>
          <w:trHeight w:val="519"/>
        </w:trPr>
        <w:tc>
          <w:tcPr>
            <w:tcW w:w="1544" w:type="pct"/>
            <w:vAlign w:val="center"/>
          </w:tcPr>
          <w:p w:rsidR="00587AC0" w:rsidRPr="003D6443" w:rsidRDefault="00587AC0" w:rsidP="00AD42A7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1" w:type="pct"/>
            <w:vAlign w:val="center"/>
          </w:tcPr>
          <w:p w:rsidR="00587AC0" w:rsidRPr="003D6443" w:rsidRDefault="00587AC0" w:rsidP="00AD42A7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5" w:type="pct"/>
            <w:vAlign w:val="center"/>
          </w:tcPr>
          <w:p w:rsidR="00587AC0" w:rsidRPr="003D6443" w:rsidRDefault="00587AC0" w:rsidP="00AD42A7">
            <w:pPr>
              <w:suppressAutoHyphens/>
              <w:spacing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6443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587AC0" w:rsidRPr="00255F32" w:rsidTr="00AD42A7">
        <w:trPr>
          <w:trHeight w:val="698"/>
        </w:trPr>
        <w:tc>
          <w:tcPr>
            <w:tcW w:w="1544" w:type="pct"/>
          </w:tcPr>
          <w:p w:rsidR="00587AC0" w:rsidRPr="003D6443" w:rsidRDefault="00587AC0" w:rsidP="00AD42A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64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 xml:space="preserve">Излагать свои мысли на </w:t>
            </w:r>
            <w:r w:rsidRPr="003D6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государственном </w:t>
            </w:r>
            <w:r w:rsidRPr="003D6443">
              <w:rPr>
                <w:rFonts w:ascii="Times New Roman" w:hAnsi="Times New Roman"/>
                <w:sz w:val="24"/>
                <w:szCs w:val="24"/>
              </w:rPr>
              <w:t xml:space="preserve">языке. Эффективно использовать </w:t>
            </w:r>
            <w:r w:rsidRPr="003D6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правила делового </w:t>
            </w:r>
            <w:r w:rsidRPr="003D6443">
              <w:rPr>
                <w:rFonts w:ascii="Times New Roman" w:hAnsi="Times New Roman"/>
                <w:sz w:val="24"/>
                <w:szCs w:val="24"/>
              </w:rPr>
              <w:t>общения;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владеть общей физической и строевой подготовкой;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Пользоваться знаниями в области обязательной подготовки граждан к военной службе;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Применять профессиональные знания в ходе исполнения обязанностей военной службы.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Оказывать первую медицинскую помощь в различных ситуациях;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Осуществлять профилактику инфекционных заболеваний;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Оценивать состояние пострадавшего;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Проводить анализ состояния здоровья на основе характеристик образа жизни.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i/>
              </w:rPr>
            </w:pPr>
            <w:r w:rsidRPr="003D64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841" w:type="pct"/>
          </w:tcPr>
          <w:p w:rsidR="00587AC0" w:rsidRPr="003D6443" w:rsidRDefault="00587AC0" w:rsidP="00AD42A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64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Работает в коллективе и команде, эффективно взаимодействует с коллегами, руководством, клиентами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 xml:space="preserve">Излагает свои мысли на </w:t>
            </w:r>
            <w:r w:rsidRPr="003D6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государственном </w:t>
            </w:r>
            <w:r w:rsidRPr="003D6443">
              <w:rPr>
                <w:rFonts w:ascii="Times New Roman" w:hAnsi="Times New Roman"/>
                <w:sz w:val="24"/>
                <w:szCs w:val="24"/>
              </w:rPr>
              <w:t xml:space="preserve">языке. Эффективно использует </w:t>
            </w:r>
            <w:r w:rsidRPr="003D644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правила делового </w:t>
            </w:r>
            <w:r w:rsidRPr="003D6443">
              <w:rPr>
                <w:rFonts w:ascii="Times New Roman" w:hAnsi="Times New Roman"/>
                <w:sz w:val="24"/>
                <w:szCs w:val="24"/>
              </w:rPr>
              <w:t>общения;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владеет общей физической и строевой подготовкой;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Пользуется знаниями в области обязательной подготовки граждан к военной службе;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Применяет профессиональные знания в ходе исполнения обязанностей военной службы.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Оказывает первую медицинскую помощь в различных ситуациях;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Осуществляет профилактику инфекционных заболеваний;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Оценивает состояние пострадавшего;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Проводит анализ состояния здоровья на основе характеристик образа жизни.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i/>
              </w:rPr>
            </w:pPr>
            <w:r w:rsidRPr="003D64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Использует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615" w:type="pct"/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</w:rPr>
            </w:pPr>
            <w:r w:rsidRPr="003D6443">
              <w:rPr>
                <w:rFonts w:ascii="Times New Roman" w:hAnsi="Times New Roman"/>
              </w:rPr>
              <w:t>Экспертное наблюдение выполнения практических работ и видов работ по практике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</w:rPr>
            </w:pPr>
            <w:r w:rsidRPr="003D6443">
              <w:rPr>
                <w:rFonts w:ascii="Times New Roman" w:hAnsi="Times New Roman"/>
              </w:rPr>
              <w:t xml:space="preserve"> тестирование, контрольные работы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i/>
              </w:rPr>
            </w:pPr>
            <w:r w:rsidRPr="003D6443">
              <w:rPr>
                <w:rFonts w:ascii="Times New Roman" w:hAnsi="Times New Roman"/>
              </w:rPr>
              <w:t>Промежуточная аттестация</w:t>
            </w:r>
          </w:p>
        </w:tc>
      </w:tr>
      <w:tr w:rsidR="00587AC0" w:rsidRPr="00255F32" w:rsidTr="00AD42A7">
        <w:trPr>
          <w:trHeight w:val="698"/>
        </w:trPr>
        <w:tc>
          <w:tcPr>
            <w:tcW w:w="1544" w:type="pct"/>
          </w:tcPr>
          <w:p w:rsidR="00587AC0" w:rsidRPr="003D6443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Психологические основы деятельности коллектива, психологические особенности личности; </w:t>
            </w:r>
          </w:p>
          <w:p w:rsidR="00587AC0" w:rsidRPr="003D6443" w:rsidRDefault="00587AC0" w:rsidP="00AD42A7">
            <w:pP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D6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Особенности социального и культурного контекста</w:t>
            </w:r>
          </w:p>
          <w:p w:rsidR="00587AC0" w:rsidRPr="003D6443" w:rsidRDefault="00587AC0" w:rsidP="00AD42A7">
            <w:pP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D6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Правила оформления документов.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spacing w:val="-2"/>
                <w:sz w:val="24"/>
                <w:szCs w:val="20"/>
              </w:rPr>
            </w:pPr>
            <w:r w:rsidRPr="003D6443">
              <w:rPr>
                <w:rFonts w:ascii="Times New Roman" w:hAnsi="Times New Roman"/>
                <w:sz w:val="24"/>
                <w:szCs w:val="20"/>
              </w:rPr>
              <w:t xml:space="preserve">Этику и правила </w:t>
            </w:r>
            <w:r w:rsidRPr="003D6443">
              <w:rPr>
                <w:rFonts w:ascii="Times New Roman" w:hAnsi="Times New Roman"/>
                <w:spacing w:val="-2"/>
                <w:sz w:val="24"/>
                <w:szCs w:val="20"/>
              </w:rPr>
              <w:t>делового общения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Основные характеристики техногенных опасностей и угроз, их причины, поражающие факторы и возможные последствия;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Наиболее характерные для современного мира чрезвычайные ситуации социального характера, их причины, поражающие факторы и возможные последствия.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Основы военной службы и обороны государства;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 xml:space="preserve">культуры в общекультурном, профессиональном и социальном развитии человека; 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 xml:space="preserve">Основы здорового образа жизни; 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 средства профилактики перенапряжения.</w:t>
            </w:r>
          </w:p>
        </w:tc>
        <w:tc>
          <w:tcPr>
            <w:tcW w:w="1841" w:type="pct"/>
          </w:tcPr>
          <w:p w:rsidR="00587AC0" w:rsidRPr="003D6443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Знает психологические основы деятельности коллектива, </w:t>
            </w:r>
            <w:r w:rsidRPr="003D64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психологические особенности личности; </w:t>
            </w:r>
          </w:p>
          <w:p w:rsidR="00587AC0" w:rsidRPr="003D6443" w:rsidRDefault="00587AC0" w:rsidP="00AD42A7">
            <w:pP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D6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Знает особенности социального и культурного контекста</w:t>
            </w:r>
          </w:p>
          <w:p w:rsidR="00587AC0" w:rsidRPr="003D6443" w:rsidRDefault="00587AC0" w:rsidP="00AD42A7">
            <w:pP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3D6443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Умеет правильно оформлять документы.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spacing w:val="-2"/>
                <w:sz w:val="24"/>
                <w:szCs w:val="20"/>
              </w:rPr>
            </w:pPr>
            <w:r w:rsidRPr="003D6443">
              <w:rPr>
                <w:rFonts w:ascii="Times New Roman" w:hAnsi="Times New Roman"/>
                <w:sz w:val="24"/>
                <w:szCs w:val="20"/>
              </w:rPr>
              <w:t xml:space="preserve">Применяет этику и правила </w:t>
            </w:r>
            <w:r w:rsidRPr="003D6443">
              <w:rPr>
                <w:rFonts w:ascii="Times New Roman" w:hAnsi="Times New Roman"/>
                <w:spacing w:val="-2"/>
                <w:sz w:val="24"/>
                <w:szCs w:val="20"/>
              </w:rPr>
              <w:t>делового общения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зноает основные характеристики техногенных опасностей и угроз, их причины, поражающие факторы и возможные последствия;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Знает наиболее характерные для современного мира чрезвычайные ситуации социального характера, их причины, поражающие факторы и возможные последствия.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6443">
              <w:rPr>
                <w:rFonts w:ascii="Times New Roman" w:hAnsi="Times New Roman"/>
                <w:noProof/>
                <w:sz w:val="24"/>
                <w:szCs w:val="24"/>
              </w:rPr>
              <w:t>Знает основы военной службы и обороны государства;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 xml:space="preserve">знает основы здорового образа жизни; 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  <w:sz w:val="24"/>
                <w:szCs w:val="24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 xml:space="preserve">Знает условия профессиональной деятельности и зоны риска физического здоровья для профессии; </w:t>
            </w:r>
          </w:p>
          <w:p w:rsidR="00587AC0" w:rsidRPr="003D6443" w:rsidRDefault="00587AC0" w:rsidP="00AD42A7">
            <w:pPr>
              <w:rPr>
                <w:rFonts w:ascii="Times New Roman" w:hAnsi="Times New Roman"/>
              </w:rPr>
            </w:pPr>
            <w:r w:rsidRPr="003D6443">
              <w:rPr>
                <w:rFonts w:ascii="Times New Roman" w:hAnsi="Times New Roman"/>
                <w:sz w:val="24"/>
                <w:szCs w:val="24"/>
              </w:rPr>
              <w:t>Применяет средства профилактики перенапряжения.</w:t>
            </w:r>
          </w:p>
        </w:tc>
        <w:tc>
          <w:tcPr>
            <w:tcW w:w="1615" w:type="pct"/>
          </w:tcPr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</w:rPr>
            </w:pPr>
            <w:r w:rsidRPr="003D6443">
              <w:rPr>
                <w:rFonts w:ascii="Times New Roman" w:hAnsi="Times New Roman"/>
              </w:rPr>
              <w:lastRenderedPageBreak/>
              <w:t xml:space="preserve">Экспертное наблюдение выполнения практических </w:t>
            </w:r>
            <w:r w:rsidRPr="003D6443">
              <w:rPr>
                <w:rFonts w:ascii="Times New Roman" w:hAnsi="Times New Roman"/>
              </w:rPr>
              <w:lastRenderedPageBreak/>
              <w:t>работ и видов работ по практике</w:t>
            </w:r>
          </w:p>
          <w:p w:rsidR="00587AC0" w:rsidRPr="003D6443" w:rsidRDefault="00587AC0" w:rsidP="00AD42A7">
            <w:pPr>
              <w:suppressAutoHyphens/>
              <w:contextualSpacing/>
              <w:rPr>
                <w:rFonts w:ascii="Times New Roman" w:hAnsi="Times New Roman"/>
              </w:rPr>
            </w:pPr>
            <w:r w:rsidRPr="003D6443">
              <w:rPr>
                <w:rFonts w:ascii="Times New Roman" w:hAnsi="Times New Roman"/>
              </w:rPr>
              <w:t xml:space="preserve"> тестирование, контрольные работы</w:t>
            </w:r>
          </w:p>
          <w:p w:rsidR="00587AC0" w:rsidRPr="003D6443" w:rsidRDefault="00587AC0" w:rsidP="00AD42A7">
            <w:pPr>
              <w:suppressAutoHyphens/>
              <w:spacing w:line="276" w:lineRule="auto"/>
              <w:contextualSpacing/>
              <w:rPr>
                <w:rFonts w:ascii="Times New Roman" w:hAnsi="Times New Roman"/>
                <w:i/>
              </w:rPr>
            </w:pPr>
            <w:r w:rsidRPr="003D6443">
              <w:rPr>
                <w:rFonts w:ascii="Times New Roman" w:hAnsi="Times New Roman"/>
              </w:rPr>
              <w:t>Промежуточная аттестация</w:t>
            </w:r>
          </w:p>
        </w:tc>
      </w:tr>
    </w:tbl>
    <w:p w:rsidR="00587AC0" w:rsidRDefault="00587AC0" w:rsidP="00587AC0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A40C3" w:rsidRDefault="00587AC0" w:rsidP="00587AC0"/>
    <w:sectPr w:rsidR="00FA40C3" w:rsidSect="00587A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40180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71738E5"/>
    <w:multiLevelType w:val="multilevel"/>
    <w:tmpl w:val="038084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8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" w:hanging="1800"/>
      </w:pPr>
      <w:rPr>
        <w:rFonts w:hint="default"/>
      </w:rPr>
    </w:lvl>
  </w:abstractNum>
  <w:abstractNum w:abstractNumId="2" w15:restartNumberingAfterBreak="0">
    <w:nsid w:val="3EEC30D6"/>
    <w:multiLevelType w:val="multilevel"/>
    <w:tmpl w:val="4E5C89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A6263F1"/>
    <w:multiLevelType w:val="multilevel"/>
    <w:tmpl w:val="8B98B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15469F1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C0"/>
    <w:rsid w:val="00135457"/>
    <w:rsid w:val="001C616D"/>
    <w:rsid w:val="00587AC0"/>
    <w:rsid w:val="005909A7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1756"/>
  <w15:chartTrackingRefBased/>
  <w15:docId w15:val="{0035DB59-7FB3-4304-B374-EF25CEDD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AC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cademia-moscow.ru/catalogue/5411/41349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3161</Words>
  <Characters>18022</Characters>
  <Application>Microsoft Office Word</Application>
  <DocSecurity>0</DocSecurity>
  <Lines>150</Lines>
  <Paragraphs>42</Paragraphs>
  <ScaleCrop>false</ScaleCrop>
  <Company/>
  <LinksUpToDate>false</LinksUpToDate>
  <CharactersWithSpaces>21141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2024-11-27T07:22:00Z</dcterms:created>
  <dcterms:modified xsi:type="dcterms:W3CDTF">2024-11-27T07:26:00Z</dcterms:modified>
</cp:coreProperties>
</file>