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270" w:rsidRPr="00B50270" w:rsidRDefault="00B50270" w:rsidP="00B50270">
      <w:pPr>
        <w:jc w:val="center"/>
        <w:rPr>
          <w:rFonts w:ascii="Times New Roman" w:eastAsia="PMingLiU" w:hAnsi="Times New Roman"/>
          <w:caps/>
          <w:sz w:val="28"/>
          <w:szCs w:val="28"/>
          <w:lang w:eastAsia="ru-RU"/>
        </w:rPr>
      </w:pPr>
      <w:bookmarkStart w:id="0" w:name="_Toc150695621"/>
      <w:bookmarkStart w:id="1" w:name="_Toc150695786"/>
      <w:bookmarkStart w:id="2" w:name="_Toc156824969"/>
      <w:r w:rsidRPr="00B50270">
        <w:rPr>
          <w:rFonts w:ascii="Times New Roman" w:eastAsia="PMingLiU" w:hAnsi="Times New Roman"/>
          <w:caps/>
          <w:sz w:val="28"/>
          <w:szCs w:val="28"/>
          <w:lang w:eastAsia="ru-RU"/>
        </w:rPr>
        <w:t>Министерство Образования и науки Тамбовской области</w:t>
      </w:r>
    </w:p>
    <w:p w:rsidR="00B50270" w:rsidRPr="00B50270" w:rsidRDefault="00B50270" w:rsidP="00B50270">
      <w:pPr>
        <w:jc w:val="center"/>
        <w:rPr>
          <w:rFonts w:ascii="Times New Roman" w:eastAsia="PMingLiU" w:hAnsi="Times New Roman"/>
          <w:caps/>
          <w:sz w:val="28"/>
          <w:szCs w:val="28"/>
          <w:lang w:eastAsia="ru-RU"/>
        </w:rPr>
      </w:pPr>
    </w:p>
    <w:p w:rsidR="00B50270" w:rsidRPr="00B50270" w:rsidRDefault="00B50270" w:rsidP="00B50270">
      <w:pPr>
        <w:jc w:val="center"/>
        <w:rPr>
          <w:rFonts w:ascii="Times New Roman" w:eastAsia="PMingLiU" w:hAnsi="Times New Roman"/>
          <w:caps/>
          <w:sz w:val="28"/>
          <w:szCs w:val="28"/>
          <w:lang w:eastAsia="ru-RU"/>
        </w:rPr>
      </w:pPr>
      <w:r w:rsidRPr="00B50270">
        <w:rPr>
          <w:rFonts w:ascii="Times New Roman" w:eastAsia="PMingLiU" w:hAnsi="Times New Roman"/>
          <w:caps/>
          <w:sz w:val="28"/>
          <w:szCs w:val="28"/>
          <w:lang w:eastAsia="ru-RU"/>
        </w:rPr>
        <w:t xml:space="preserve">ТАМБОВСКОЕ ОБЛАСТНОЕ ГОСУДАРСТВЕННОЕ БЮДЖЕТНОЕ </w:t>
      </w:r>
    </w:p>
    <w:p w:rsidR="00B50270" w:rsidRPr="00B50270" w:rsidRDefault="00B50270" w:rsidP="00B50270">
      <w:pPr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 w:rsidRPr="00B50270">
        <w:rPr>
          <w:rFonts w:ascii="Times New Roman" w:eastAsia="PMingLiU" w:hAnsi="Times New Roman"/>
          <w:caps/>
          <w:sz w:val="28"/>
          <w:szCs w:val="28"/>
          <w:lang w:eastAsia="ru-RU"/>
        </w:rPr>
        <w:t xml:space="preserve">ПРОФЕССИОНАЛЬНОЕ ОБРАЗОВАТЕЛЬНОЕ УЧРЕЖДЕНИЕ </w:t>
      </w:r>
    </w:p>
    <w:p w:rsidR="00B50270" w:rsidRPr="00B50270" w:rsidRDefault="00B50270" w:rsidP="00B50270">
      <w:pPr>
        <w:jc w:val="center"/>
        <w:rPr>
          <w:rFonts w:ascii="Times New Roman" w:eastAsia="PMingLiU" w:hAnsi="Times New Roman"/>
          <w:caps/>
          <w:sz w:val="28"/>
          <w:szCs w:val="28"/>
          <w:lang w:eastAsia="ru-RU"/>
        </w:rPr>
      </w:pPr>
      <w:r w:rsidRPr="00B50270">
        <w:rPr>
          <w:rFonts w:ascii="Times New Roman" w:eastAsia="PMingLiU" w:hAnsi="Times New Roman"/>
          <w:caps/>
          <w:sz w:val="28"/>
          <w:szCs w:val="28"/>
          <w:lang w:eastAsia="ru-RU"/>
        </w:rPr>
        <w:t>«УВАРОВСКИЙ ПОЛИТЕХНИЧЕСКИЙ КОЛЛЕДЖ»</w:t>
      </w:r>
    </w:p>
    <w:p w:rsidR="00B50270" w:rsidRPr="00B50270" w:rsidRDefault="00B50270" w:rsidP="00B50270">
      <w:pPr>
        <w:spacing w:after="160" w:line="259" w:lineRule="auto"/>
        <w:ind w:left="426" w:firstLine="850"/>
        <w:jc w:val="center"/>
        <w:rPr>
          <w:rFonts w:ascii="Times New Roman" w:eastAsia="PMingLiU" w:hAnsi="Times New Roman"/>
          <w:sz w:val="28"/>
          <w:szCs w:val="28"/>
          <w:lang w:eastAsia="ru-RU"/>
        </w:rPr>
      </w:pPr>
    </w:p>
    <w:tbl>
      <w:tblPr>
        <w:tblW w:w="9853" w:type="dxa"/>
        <w:jc w:val="center"/>
        <w:tblLook w:val="01E0" w:firstRow="1" w:lastRow="1" w:firstColumn="1" w:lastColumn="1" w:noHBand="0" w:noVBand="0"/>
      </w:tblPr>
      <w:tblGrid>
        <w:gridCol w:w="4926"/>
        <w:gridCol w:w="4927"/>
      </w:tblGrid>
      <w:tr w:rsidR="00B50270" w:rsidRPr="00B50270" w:rsidTr="00AD42A7">
        <w:trPr>
          <w:trHeight w:val="1744"/>
          <w:jc w:val="center"/>
        </w:trPr>
        <w:tc>
          <w:tcPr>
            <w:tcW w:w="4926" w:type="dxa"/>
            <w:shd w:val="clear" w:color="auto" w:fill="auto"/>
          </w:tcPr>
          <w:p w:rsidR="00B50270" w:rsidRPr="00B50270" w:rsidRDefault="00B50270" w:rsidP="00B50270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>РАССМОТРЕНА</w:t>
            </w:r>
          </w:p>
          <w:p w:rsidR="00B50270" w:rsidRPr="00B50270" w:rsidRDefault="00B50270" w:rsidP="00B50270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B50270" w:rsidRPr="00B50270" w:rsidRDefault="00B50270" w:rsidP="00B50270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  <w:u w:val="single"/>
              </w:rPr>
              <w:t>Социальная сфера</w:t>
            </w:r>
          </w:p>
          <w:p w:rsidR="00B50270" w:rsidRPr="00B50270" w:rsidRDefault="00B50270" w:rsidP="00B50270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>Протокол №__от «__»______ 2024г.</w:t>
            </w:r>
          </w:p>
          <w:p w:rsidR="00B50270" w:rsidRPr="00B50270" w:rsidRDefault="00B50270" w:rsidP="00B502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>Председатель цикловой комиссии</w:t>
            </w:r>
          </w:p>
          <w:p w:rsidR="00B50270" w:rsidRPr="00B50270" w:rsidRDefault="00B50270" w:rsidP="00B502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>____________/Т.М.Рыбакова</w:t>
            </w:r>
          </w:p>
        </w:tc>
        <w:tc>
          <w:tcPr>
            <w:tcW w:w="4927" w:type="dxa"/>
            <w:shd w:val="clear" w:color="auto" w:fill="auto"/>
          </w:tcPr>
          <w:p w:rsidR="00B50270" w:rsidRPr="00B50270" w:rsidRDefault="00B50270" w:rsidP="00B502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B50270" w:rsidRPr="00B50270" w:rsidRDefault="00B50270" w:rsidP="00B50270">
            <w:pPr>
              <w:spacing w:after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B50270" w:rsidRPr="00B50270" w:rsidRDefault="00B50270" w:rsidP="00B502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>____________О.Б. Кухарская</w:t>
            </w:r>
          </w:p>
          <w:p w:rsidR="00B50270" w:rsidRPr="00B50270" w:rsidRDefault="00B50270" w:rsidP="00B502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>«__»_______________ 2024г.</w:t>
            </w:r>
          </w:p>
        </w:tc>
      </w:tr>
    </w:tbl>
    <w:p w:rsidR="00B50270" w:rsidRPr="00B50270" w:rsidRDefault="00B50270" w:rsidP="00B50270">
      <w:pPr>
        <w:spacing w:after="160" w:line="259" w:lineRule="auto"/>
        <w:jc w:val="center"/>
        <w:rPr>
          <w:rFonts w:ascii="Times New Roman" w:eastAsia="PMingLiU" w:hAnsi="Times New Roman"/>
          <w:b/>
          <w:sz w:val="28"/>
          <w:szCs w:val="28"/>
          <w:lang w:eastAsia="ru-RU"/>
        </w:rPr>
      </w:pPr>
    </w:p>
    <w:p w:rsidR="00B50270" w:rsidRPr="00B50270" w:rsidRDefault="00B50270" w:rsidP="00B50270">
      <w:pPr>
        <w:spacing w:after="160" w:line="259" w:lineRule="auto"/>
        <w:jc w:val="center"/>
        <w:rPr>
          <w:rFonts w:ascii="Times New Roman" w:eastAsia="PMingLiU" w:hAnsi="Times New Roman"/>
          <w:b/>
          <w:sz w:val="28"/>
          <w:szCs w:val="28"/>
          <w:lang w:eastAsia="ru-RU"/>
        </w:rPr>
      </w:pPr>
    </w:p>
    <w:p w:rsidR="00B50270" w:rsidRPr="00B50270" w:rsidRDefault="00B50270" w:rsidP="00B50270">
      <w:pPr>
        <w:spacing w:after="160" w:line="259" w:lineRule="auto"/>
        <w:jc w:val="center"/>
        <w:rPr>
          <w:rFonts w:ascii="Times New Roman" w:eastAsia="PMingLiU" w:hAnsi="Times New Roman"/>
          <w:b/>
          <w:sz w:val="26"/>
          <w:szCs w:val="26"/>
          <w:lang w:eastAsia="ru-RU"/>
        </w:rPr>
      </w:pPr>
    </w:p>
    <w:p w:rsidR="00B50270" w:rsidRPr="00B50270" w:rsidRDefault="00B50270" w:rsidP="00B50270">
      <w:pPr>
        <w:jc w:val="center"/>
        <w:rPr>
          <w:rFonts w:ascii="Times New Roman" w:eastAsia="PMingLiU" w:hAnsi="Times New Roman"/>
          <w:sz w:val="28"/>
          <w:szCs w:val="28"/>
          <w:lang w:eastAsia="ru-RU"/>
        </w:rPr>
      </w:pPr>
      <w:r w:rsidRPr="00B50270">
        <w:rPr>
          <w:rFonts w:ascii="Times New Roman" w:eastAsia="PMingLiU" w:hAnsi="Times New Roman"/>
          <w:sz w:val="28"/>
          <w:szCs w:val="28"/>
          <w:lang w:eastAsia="ru-RU"/>
        </w:rPr>
        <w:t xml:space="preserve">РАБОЧАЯ ПРОГРАММА УЧЕБНОЙ ДИСЦИПЛИНЫ </w:t>
      </w:r>
    </w:p>
    <w:p w:rsidR="00B50270" w:rsidRPr="00B50270" w:rsidRDefault="00B50270" w:rsidP="00B50270">
      <w:pPr>
        <w:jc w:val="center"/>
        <w:rPr>
          <w:rFonts w:ascii="Times New Roman" w:eastAsia="PMingLiU" w:hAnsi="Times New Roman"/>
          <w:sz w:val="28"/>
          <w:szCs w:val="28"/>
          <w:lang w:eastAsia="ru-RU"/>
        </w:rPr>
      </w:pPr>
    </w:p>
    <w:p w:rsidR="00B50270" w:rsidRPr="00B50270" w:rsidRDefault="00B50270" w:rsidP="00B50270">
      <w:pPr>
        <w:jc w:val="center"/>
        <w:rPr>
          <w:rFonts w:ascii="Times New Roman" w:hAnsi="Times New Roman"/>
          <w:sz w:val="24"/>
          <w:szCs w:val="24"/>
        </w:rPr>
      </w:pPr>
      <w:r w:rsidRPr="00B50270">
        <w:rPr>
          <w:rFonts w:ascii="Times New Roman" w:hAnsi="Times New Roman"/>
          <w:sz w:val="24"/>
          <w:szCs w:val="24"/>
        </w:rPr>
        <w:t>ОП.10 «ОСНОВЫ ФИНАНСОВОЙ ГРАМОТНОСТИ»</w:t>
      </w:r>
    </w:p>
    <w:p w:rsidR="00B50270" w:rsidRPr="00B50270" w:rsidRDefault="00B50270" w:rsidP="00B50270">
      <w:pPr>
        <w:widowControl w:val="0"/>
        <w:shd w:val="clear" w:color="auto" w:fill="FFFFFF"/>
        <w:autoSpaceDE w:val="0"/>
        <w:autoSpaceDN w:val="0"/>
        <w:adjustRightInd w:val="0"/>
        <w:ind w:left="36" w:firstLine="284"/>
        <w:jc w:val="center"/>
        <w:rPr>
          <w:rFonts w:ascii="Times New Roman" w:eastAsia="Times New Roman" w:hAnsi="Times New Roman"/>
          <w:bCs/>
          <w:caps/>
          <w:spacing w:val="-12"/>
          <w:sz w:val="28"/>
          <w:szCs w:val="28"/>
          <w:lang w:eastAsia="ru-RU"/>
        </w:rPr>
      </w:pPr>
    </w:p>
    <w:p w:rsidR="00B50270" w:rsidRPr="00B50270" w:rsidRDefault="00B50270" w:rsidP="00B50270">
      <w:pPr>
        <w:shd w:val="clear" w:color="auto" w:fill="FFFFFF"/>
        <w:adjustRightInd w:val="0"/>
        <w:jc w:val="center"/>
        <w:rPr>
          <w:rFonts w:ascii="Times New Roman" w:eastAsia="PMingLiU" w:hAnsi="Times New Roman"/>
          <w:bCs/>
          <w:spacing w:val="-2"/>
          <w:sz w:val="28"/>
          <w:szCs w:val="28"/>
          <w:lang w:eastAsia="ru-RU"/>
        </w:rPr>
      </w:pPr>
      <w:r w:rsidRPr="00B50270">
        <w:rPr>
          <w:rFonts w:ascii="Times New Roman" w:eastAsia="PMingLiU" w:hAnsi="Times New Roman"/>
          <w:bCs/>
          <w:spacing w:val="-2"/>
          <w:sz w:val="28"/>
          <w:szCs w:val="28"/>
          <w:lang w:eastAsia="ru-RU"/>
        </w:rPr>
        <w:t>ПО ПРОГРАММЕ ПОДГОТОВКИ КВАЛИФИЦИРОВАННЫХ РАБОЧИХ, СЛУЖАЩИХ ПО ПРОФЕССИИ СРЕДНЕГО ПРОФЕССИОНАЛЬНОГО ОБРАЗОВАНИЯ</w:t>
      </w:r>
    </w:p>
    <w:p w:rsidR="00B50270" w:rsidRPr="00B50270" w:rsidRDefault="00B50270" w:rsidP="00B50270">
      <w:pPr>
        <w:shd w:val="clear" w:color="auto" w:fill="FFFFFF"/>
        <w:adjustRightInd w:val="0"/>
        <w:jc w:val="center"/>
        <w:rPr>
          <w:rFonts w:ascii="Times New Roman" w:eastAsia="PMingLiU" w:hAnsi="Times New Roman"/>
          <w:bCs/>
          <w:spacing w:val="-2"/>
          <w:sz w:val="28"/>
          <w:szCs w:val="28"/>
          <w:lang w:eastAsia="ru-RU"/>
        </w:rPr>
      </w:pPr>
    </w:p>
    <w:p w:rsidR="00B50270" w:rsidRPr="00B50270" w:rsidRDefault="00B50270" w:rsidP="00B50270">
      <w:pPr>
        <w:shd w:val="clear" w:color="auto" w:fill="FFFFFF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50270">
        <w:rPr>
          <w:rFonts w:ascii="Times New Roman" w:eastAsia="PMingLiU" w:hAnsi="Times New Roman"/>
          <w:bCs/>
          <w:spacing w:val="-2"/>
          <w:sz w:val="28"/>
          <w:szCs w:val="28"/>
          <w:lang w:eastAsia="ru-RU"/>
        </w:rPr>
        <w:t>43.01.09 ПОВАР, КОНДИТЕР</w:t>
      </w:r>
    </w:p>
    <w:p w:rsidR="00B50270" w:rsidRPr="00B50270" w:rsidRDefault="00B50270" w:rsidP="00B5027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B50270" w:rsidRPr="00B50270" w:rsidRDefault="00B50270" w:rsidP="00B5027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B50270" w:rsidRPr="00B50270" w:rsidRDefault="00B50270" w:rsidP="00B5027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B50270" w:rsidRPr="00B50270" w:rsidRDefault="00B50270" w:rsidP="00B5027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B50270" w:rsidRPr="00B50270" w:rsidRDefault="00B50270" w:rsidP="00B5027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B50270" w:rsidRPr="00B50270" w:rsidRDefault="00B50270" w:rsidP="00B5027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B50270" w:rsidRPr="00B50270" w:rsidRDefault="00B50270" w:rsidP="00B5027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B50270" w:rsidRPr="00B50270" w:rsidRDefault="00B50270" w:rsidP="00B5027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B50270" w:rsidRPr="00B50270" w:rsidRDefault="00B50270" w:rsidP="00B5027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B50270" w:rsidRPr="00B50270" w:rsidRDefault="00B50270" w:rsidP="00B5027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B50270" w:rsidRPr="00B50270" w:rsidRDefault="00B50270" w:rsidP="00B5027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B50270" w:rsidRPr="00B50270" w:rsidRDefault="00B50270" w:rsidP="00B5027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B50270" w:rsidRPr="00B50270" w:rsidRDefault="00B50270" w:rsidP="00B5027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B50270" w:rsidRPr="00B50270" w:rsidRDefault="00B50270" w:rsidP="00B5027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B50270" w:rsidRPr="00B50270" w:rsidRDefault="00B50270" w:rsidP="00B5027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B50270">
        <w:rPr>
          <w:rFonts w:ascii="Times New Roman" w:hAnsi="Times New Roman"/>
          <w:sz w:val="28"/>
          <w:szCs w:val="28"/>
        </w:rPr>
        <w:t>Уварово, 2024</w:t>
      </w:r>
    </w:p>
    <w:p w:rsidR="00B50270" w:rsidRPr="00B50270" w:rsidRDefault="00B50270" w:rsidP="00B50270">
      <w:pPr>
        <w:tabs>
          <w:tab w:val="left" w:pos="9355"/>
        </w:tabs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027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предназначена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 </w:t>
      </w:r>
    </w:p>
    <w:p w:rsidR="00B50270" w:rsidRPr="00B50270" w:rsidRDefault="00B50270" w:rsidP="00B50270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0270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43.01.09 «Повар, кондитер», УГС 43.00.00 Сервис и туризм Приказ (Министерства образования и науки  Российской Федерации от 9 декабря 2016 г. № 1569).</w:t>
      </w:r>
    </w:p>
    <w:p w:rsidR="00B50270" w:rsidRPr="00B50270" w:rsidRDefault="00B50270" w:rsidP="00B50270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270" w:rsidRPr="00B50270" w:rsidRDefault="00B50270" w:rsidP="00B50270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270" w:rsidRPr="00B50270" w:rsidRDefault="00B50270" w:rsidP="00B5027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02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Организация-разработчик: </w:t>
      </w:r>
      <w:r w:rsidRPr="00B50270">
        <w:rPr>
          <w:rFonts w:ascii="Times New Roman" w:eastAsia="Times New Roman" w:hAnsi="Times New Roman"/>
          <w:sz w:val="24"/>
          <w:szCs w:val="24"/>
          <w:lang w:eastAsia="ru-RU"/>
        </w:rPr>
        <w:t>Тамбовское</w:t>
      </w:r>
      <w:r w:rsidRPr="00B502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областное государственное бюджетное профессиональное образовательное учреждение «Уваровский политехнический колледж»</w:t>
      </w:r>
    </w:p>
    <w:p w:rsidR="00B50270" w:rsidRPr="00B50270" w:rsidRDefault="00B50270" w:rsidP="00B50270">
      <w:pPr>
        <w:spacing w:after="160" w:line="259" w:lineRule="auto"/>
        <w:rPr>
          <w:rFonts w:ascii="Times New Roman" w:eastAsia="PMingLiU" w:hAnsi="Times New Roman"/>
          <w:sz w:val="24"/>
          <w:szCs w:val="24"/>
          <w:lang w:eastAsia="ru-RU"/>
        </w:rPr>
      </w:pPr>
    </w:p>
    <w:p w:rsidR="00B50270" w:rsidRPr="00B50270" w:rsidRDefault="00B50270" w:rsidP="00B50270">
      <w:pPr>
        <w:spacing w:after="160" w:line="259" w:lineRule="auto"/>
        <w:ind w:firstLine="720"/>
        <w:rPr>
          <w:rFonts w:ascii="Times New Roman" w:eastAsia="PMingLiU" w:hAnsi="Times New Roman"/>
          <w:sz w:val="24"/>
          <w:szCs w:val="24"/>
          <w:lang w:eastAsia="ru-RU"/>
        </w:rPr>
      </w:pPr>
      <w:r w:rsidRPr="00B50270">
        <w:rPr>
          <w:rFonts w:ascii="Times New Roman" w:eastAsia="PMingLiU" w:hAnsi="Times New Roman"/>
          <w:sz w:val="24"/>
          <w:szCs w:val="24"/>
          <w:lang w:eastAsia="ru-RU"/>
        </w:rPr>
        <w:t xml:space="preserve">Разработчики: </w:t>
      </w:r>
    </w:p>
    <w:p w:rsidR="00B50270" w:rsidRPr="00B50270" w:rsidRDefault="00B50270" w:rsidP="00B50270">
      <w:pPr>
        <w:spacing w:after="160" w:line="259" w:lineRule="auto"/>
        <w:ind w:firstLine="720"/>
        <w:jc w:val="both"/>
        <w:rPr>
          <w:rFonts w:ascii="Times New Roman" w:eastAsia="PMingLiU" w:hAnsi="Times New Roman"/>
          <w:sz w:val="24"/>
          <w:szCs w:val="24"/>
          <w:lang w:eastAsia="ru-RU"/>
        </w:rPr>
      </w:pPr>
      <w:r>
        <w:rPr>
          <w:rFonts w:ascii="Times New Roman" w:eastAsia="PMingLiU" w:hAnsi="Times New Roman"/>
          <w:sz w:val="24"/>
          <w:szCs w:val="24"/>
          <w:lang w:eastAsia="ru-RU"/>
        </w:rPr>
        <w:t>Сорокина О.В</w:t>
      </w:r>
      <w:r w:rsidRPr="00B50270">
        <w:rPr>
          <w:rFonts w:ascii="Times New Roman" w:eastAsia="PMingLiU" w:hAnsi="Times New Roman"/>
          <w:sz w:val="24"/>
          <w:szCs w:val="24"/>
          <w:lang w:eastAsia="ru-RU"/>
        </w:rPr>
        <w:t>., преподаватель ТОГБПОУ «Уваровский политехнический колледж»</w:t>
      </w:r>
    </w:p>
    <w:p w:rsidR="00B50270" w:rsidRPr="00B50270" w:rsidRDefault="00B50270" w:rsidP="00B50270">
      <w:pPr>
        <w:ind w:firstLine="720"/>
        <w:rPr>
          <w:rFonts w:ascii="Times New Roman" w:hAnsi="Times New Roman"/>
          <w:sz w:val="24"/>
          <w:szCs w:val="24"/>
        </w:rPr>
      </w:pPr>
      <w:r w:rsidRPr="00B50270">
        <w:rPr>
          <w:rFonts w:ascii="Times New Roman" w:hAnsi="Times New Roman"/>
          <w:sz w:val="24"/>
          <w:szCs w:val="24"/>
        </w:rPr>
        <w:t>Алферьева Ю.А., методист ТОГБПОУ «Уваровский политехнический колледж»</w:t>
      </w:r>
    </w:p>
    <w:p w:rsidR="00B50270" w:rsidRPr="00B50270" w:rsidRDefault="00B50270" w:rsidP="00B50270">
      <w:pPr>
        <w:spacing w:after="160" w:line="259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0270" w:rsidRPr="00B50270" w:rsidRDefault="00B50270" w:rsidP="00B50270">
      <w:pPr>
        <w:spacing w:before="100" w:beforeAutospacing="1" w:after="100" w:afterAutospacing="1"/>
        <w:ind w:firstLine="284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bookmarkEnd w:id="0"/>
    <w:bookmarkEnd w:id="1"/>
    <w:bookmarkEnd w:id="2"/>
    <w:p w:rsidR="00B50270" w:rsidRPr="00B50270" w:rsidRDefault="00B50270" w:rsidP="00B5027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B50270" w:rsidRPr="00B50270" w:rsidRDefault="00B50270" w:rsidP="00B5027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B50270" w:rsidRPr="00B50270" w:rsidRDefault="00B50270" w:rsidP="00B5027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B50270" w:rsidRPr="00B50270" w:rsidRDefault="00B50270" w:rsidP="00B5027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B50270" w:rsidRPr="00B50270" w:rsidRDefault="00B50270" w:rsidP="00B5027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B50270" w:rsidRPr="00B50270" w:rsidRDefault="00B50270" w:rsidP="00B5027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B50270" w:rsidRPr="00B50270" w:rsidRDefault="00B50270" w:rsidP="00B5027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B50270" w:rsidRPr="00B50270" w:rsidRDefault="00B50270" w:rsidP="00B5027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B50270" w:rsidRPr="00B50270" w:rsidRDefault="00B50270" w:rsidP="00B5027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B50270" w:rsidRPr="00B50270" w:rsidRDefault="00B50270" w:rsidP="00B5027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B50270" w:rsidRPr="00B50270" w:rsidRDefault="00B50270" w:rsidP="00B5027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B50270" w:rsidRPr="00B50270" w:rsidRDefault="00B50270" w:rsidP="00B5027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B50270" w:rsidRPr="00B50270" w:rsidRDefault="00B50270" w:rsidP="00B5027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B50270" w:rsidRPr="00B50270" w:rsidRDefault="00B50270" w:rsidP="00B50270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50270" w:rsidRPr="00B50270" w:rsidRDefault="00B50270" w:rsidP="00B50270">
      <w:pPr>
        <w:rPr>
          <w:rFonts w:ascii="Times New Roman Полужирный" w:eastAsia="Segoe UI" w:hAnsi="Times New Roman Полужирный"/>
          <w:b/>
          <w:bCs/>
          <w:caps/>
          <w:kern w:val="32"/>
          <w:sz w:val="24"/>
          <w:szCs w:val="24"/>
          <w:lang w:val="x-none" w:eastAsia="x-none"/>
        </w:rPr>
      </w:pPr>
      <w:r w:rsidRPr="00B50270">
        <w:br w:type="page"/>
      </w:r>
    </w:p>
    <w:p w:rsidR="00B50270" w:rsidRPr="00482C1C" w:rsidRDefault="00B50270" w:rsidP="00B50270">
      <w:pPr>
        <w:keepNext/>
        <w:spacing w:after="120"/>
        <w:jc w:val="center"/>
        <w:outlineLvl w:val="0"/>
        <w:rPr>
          <w:rFonts w:ascii="Times New Roman" w:hAnsi="Times New Roman"/>
          <w:b/>
          <w:bCs/>
          <w:caps/>
          <w:kern w:val="32"/>
          <w:sz w:val="24"/>
          <w:szCs w:val="24"/>
          <w:lang w:eastAsia="ru-RU"/>
        </w:rPr>
      </w:pPr>
      <w:r w:rsidRPr="00482C1C">
        <w:rPr>
          <w:rFonts w:ascii="Times New Roman" w:hAnsi="Times New Roman"/>
          <w:b/>
          <w:bCs/>
          <w:caps/>
          <w:kern w:val="32"/>
          <w:sz w:val="24"/>
          <w:szCs w:val="24"/>
          <w:lang w:eastAsia="ru-RU"/>
        </w:rPr>
        <w:lastRenderedPageBreak/>
        <w:t>СОДЕРЖАНИЕ ПРОГРАММЫ</w:t>
      </w:r>
    </w:p>
    <w:p w:rsidR="00B50270" w:rsidRPr="00482C1C" w:rsidRDefault="00B50270" w:rsidP="00B50270">
      <w:pPr>
        <w:tabs>
          <w:tab w:val="right" w:leader="dot" w:pos="9639"/>
        </w:tabs>
        <w:spacing w:before="120" w:line="276" w:lineRule="auto"/>
        <w:rPr>
          <w:rFonts w:ascii="Times New Roman" w:hAnsi="Times New Roman"/>
          <w:noProof/>
          <w:lang w:eastAsia="ru-RU"/>
        </w:rPr>
      </w:pPr>
      <w:r w:rsidRPr="00605CE7">
        <w:rPr>
          <w:rFonts w:ascii="Times New Roman" w:hAnsi="Times New Roman"/>
          <w:noProof/>
        </w:rPr>
        <w:fldChar w:fldCharType="begin"/>
      </w:r>
      <w:r w:rsidRPr="00482C1C">
        <w:rPr>
          <w:rFonts w:ascii="Times New Roman" w:hAnsi="Times New Roman"/>
          <w:noProof/>
        </w:rPr>
        <w:instrText xml:space="preserve"> TOC \h \z \t "Раздел 1;1;Раздел 1.1;2" </w:instrText>
      </w:r>
      <w:r w:rsidRPr="00605CE7">
        <w:rPr>
          <w:rFonts w:ascii="Times New Roman" w:hAnsi="Times New Roman"/>
          <w:noProof/>
        </w:rPr>
        <w:fldChar w:fldCharType="separate"/>
      </w:r>
      <w:hyperlink w:anchor="_Toc156825287" w:history="1">
        <w:r w:rsidRPr="00482C1C">
          <w:rPr>
            <w:rFonts w:ascii="Times New Roman" w:hAnsi="Times New Roman"/>
            <w:b/>
            <w:bCs/>
            <w:noProof/>
          </w:rPr>
          <w:t>СОДЕРЖАНИЕ ПРОГРАММЫ</w:t>
        </w:r>
        <w:r w:rsidRPr="00482C1C">
          <w:rPr>
            <w:rFonts w:ascii="Times New Roman" w:hAnsi="Times New Roman"/>
            <w:b/>
            <w:bCs/>
            <w:noProof/>
            <w:webHidden/>
          </w:rPr>
          <w:tab/>
          <w:t>2</w:t>
        </w:r>
      </w:hyperlink>
    </w:p>
    <w:p w:rsidR="00B50270" w:rsidRPr="00482C1C" w:rsidRDefault="00B50270" w:rsidP="00B50270">
      <w:pPr>
        <w:tabs>
          <w:tab w:val="right" w:leader="dot" w:pos="9639"/>
        </w:tabs>
        <w:spacing w:before="120" w:line="276" w:lineRule="auto"/>
        <w:rPr>
          <w:rFonts w:ascii="Times New Roman" w:hAnsi="Times New Roman"/>
          <w:noProof/>
          <w:lang w:eastAsia="ru-RU"/>
        </w:rPr>
      </w:pPr>
      <w:hyperlink w:anchor="_Toc156825288" w:history="1">
        <w:r w:rsidRPr="00482C1C">
          <w:rPr>
            <w:rFonts w:ascii="Times New Roman" w:hAnsi="Times New Roman"/>
            <w:b/>
            <w:bCs/>
            <w:noProof/>
          </w:rPr>
          <w:t>1. Общая характеристика</w:t>
        </w:r>
        <w:r w:rsidRPr="00482C1C">
          <w:rPr>
            <w:rFonts w:ascii="Times New Roman" w:hAnsi="Times New Roman"/>
            <w:b/>
            <w:bCs/>
            <w:noProof/>
            <w:webHidden/>
          </w:rPr>
          <w:tab/>
          <w:t>3</w:t>
        </w:r>
      </w:hyperlink>
    </w:p>
    <w:p w:rsidR="00B50270" w:rsidRPr="00482C1C" w:rsidRDefault="00B50270" w:rsidP="00B50270">
      <w:pPr>
        <w:tabs>
          <w:tab w:val="right" w:leader="dot" w:pos="9639"/>
        </w:tabs>
        <w:spacing w:before="120"/>
        <w:ind w:left="240"/>
        <w:rPr>
          <w:rFonts w:ascii="Times New Roman" w:eastAsia="Times New Roman" w:hAnsi="Times New Roman"/>
          <w:noProof/>
          <w:lang w:eastAsia="ru-RU"/>
        </w:rPr>
      </w:pPr>
      <w:hyperlink w:anchor="_Toc156825289" w:history="1">
        <w:r w:rsidRPr="00482C1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1.1. Цель и место дисциплины в структуре образовательной программы</w:t>
        </w:r>
        <w:r w:rsidRPr="00482C1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  <w:t>3</w:t>
        </w:r>
      </w:hyperlink>
    </w:p>
    <w:p w:rsidR="00B50270" w:rsidRPr="00482C1C" w:rsidRDefault="00B50270" w:rsidP="00B50270">
      <w:pPr>
        <w:tabs>
          <w:tab w:val="right" w:leader="dot" w:pos="9639"/>
        </w:tabs>
        <w:spacing w:before="120"/>
        <w:ind w:left="240"/>
        <w:rPr>
          <w:rFonts w:ascii="Times New Roman" w:eastAsia="Times New Roman" w:hAnsi="Times New Roman"/>
          <w:noProof/>
          <w:lang w:eastAsia="ru-RU"/>
        </w:rPr>
      </w:pPr>
      <w:hyperlink w:anchor="_Toc156825290" w:history="1">
        <w:r w:rsidRPr="00482C1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1.2. Планируемые результаты освоения дисциплины</w:t>
        </w:r>
        <w:r w:rsidRPr="00482C1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  <w:t>3</w:t>
        </w:r>
      </w:hyperlink>
    </w:p>
    <w:p w:rsidR="00B50270" w:rsidRPr="00482C1C" w:rsidRDefault="00B50270" w:rsidP="00B50270">
      <w:pPr>
        <w:tabs>
          <w:tab w:val="right" w:leader="dot" w:pos="9639"/>
        </w:tabs>
        <w:spacing w:before="120" w:line="276" w:lineRule="auto"/>
        <w:rPr>
          <w:rFonts w:ascii="Times New Roman" w:hAnsi="Times New Roman"/>
          <w:noProof/>
          <w:lang w:eastAsia="ru-RU"/>
        </w:rPr>
      </w:pPr>
      <w:hyperlink w:anchor="_Toc156825291" w:history="1">
        <w:r w:rsidRPr="00482C1C">
          <w:rPr>
            <w:rFonts w:ascii="Times New Roman" w:hAnsi="Times New Roman"/>
            <w:b/>
            <w:bCs/>
            <w:noProof/>
          </w:rPr>
          <w:t>2. Структура и содержание ДИСЦИПЛИНЫ</w:t>
        </w:r>
        <w:r w:rsidRPr="00482C1C">
          <w:rPr>
            <w:rFonts w:ascii="Times New Roman" w:hAnsi="Times New Roman"/>
            <w:b/>
            <w:bCs/>
            <w:noProof/>
            <w:webHidden/>
          </w:rPr>
          <w:tab/>
          <w:t>6</w:t>
        </w:r>
      </w:hyperlink>
    </w:p>
    <w:p w:rsidR="00B50270" w:rsidRPr="00482C1C" w:rsidRDefault="00B50270" w:rsidP="00B50270">
      <w:pPr>
        <w:tabs>
          <w:tab w:val="right" w:leader="dot" w:pos="9639"/>
        </w:tabs>
        <w:spacing w:before="120"/>
        <w:ind w:left="240"/>
        <w:rPr>
          <w:rFonts w:ascii="Times New Roman" w:eastAsia="Times New Roman" w:hAnsi="Times New Roman"/>
          <w:noProof/>
          <w:lang w:eastAsia="ru-RU"/>
        </w:rPr>
      </w:pPr>
      <w:hyperlink w:anchor="_Toc156825292" w:history="1">
        <w:r w:rsidRPr="00482C1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2.1. Трудоемкость освоения дисциплины</w:t>
        </w:r>
        <w:r w:rsidRPr="00482C1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  <w:t>6</w:t>
        </w:r>
      </w:hyperlink>
    </w:p>
    <w:p w:rsidR="00B50270" w:rsidRPr="00482C1C" w:rsidRDefault="00B50270" w:rsidP="00B50270">
      <w:pPr>
        <w:tabs>
          <w:tab w:val="right" w:leader="dot" w:pos="9639"/>
        </w:tabs>
        <w:spacing w:before="120"/>
        <w:ind w:left="240"/>
        <w:rPr>
          <w:rFonts w:ascii="Times New Roman" w:eastAsia="Times New Roman" w:hAnsi="Times New Roman"/>
          <w:noProof/>
          <w:lang w:eastAsia="ru-RU"/>
        </w:rPr>
      </w:pPr>
      <w:hyperlink w:anchor="_Toc156825293" w:history="1">
        <w:r w:rsidRPr="00482C1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2.2. Содержание дисциплины</w:t>
        </w:r>
        <w:r w:rsidRPr="00482C1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  <w:t>7</w:t>
        </w:r>
      </w:hyperlink>
    </w:p>
    <w:p w:rsidR="00B50270" w:rsidRPr="00482C1C" w:rsidRDefault="00B50270" w:rsidP="00B50270">
      <w:pPr>
        <w:tabs>
          <w:tab w:val="right" w:leader="dot" w:pos="9639"/>
        </w:tabs>
        <w:spacing w:before="120" w:line="276" w:lineRule="auto"/>
        <w:rPr>
          <w:rFonts w:ascii="Times New Roman" w:hAnsi="Times New Roman"/>
          <w:noProof/>
          <w:lang w:eastAsia="ru-RU"/>
        </w:rPr>
      </w:pPr>
      <w:hyperlink w:anchor="_Toc156825296" w:history="1">
        <w:r w:rsidRPr="00482C1C">
          <w:rPr>
            <w:rFonts w:ascii="Times New Roman" w:hAnsi="Times New Roman"/>
            <w:b/>
            <w:bCs/>
            <w:noProof/>
          </w:rPr>
          <w:t>3. Условия реализации ДИСЦИПЛИНЫ</w:t>
        </w:r>
        <w:r w:rsidRPr="00482C1C">
          <w:rPr>
            <w:rFonts w:ascii="Times New Roman" w:hAnsi="Times New Roman"/>
            <w:b/>
            <w:bCs/>
            <w:noProof/>
            <w:webHidden/>
          </w:rPr>
          <w:tab/>
          <w:t>9</w:t>
        </w:r>
      </w:hyperlink>
    </w:p>
    <w:p w:rsidR="00B50270" w:rsidRPr="00482C1C" w:rsidRDefault="00B50270" w:rsidP="00B50270">
      <w:pPr>
        <w:tabs>
          <w:tab w:val="right" w:leader="dot" w:pos="9639"/>
        </w:tabs>
        <w:spacing w:before="120"/>
        <w:ind w:left="240"/>
        <w:rPr>
          <w:rFonts w:ascii="Times New Roman" w:eastAsia="Times New Roman" w:hAnsi="Times New Roman"/>
          <w:noProof/>
          <w:lang w:eastAsia="ru-RU"/>
        </w:rPr>
      </w:pPr>
      <w:hyperlink w:anchor="_Toc156825297" w:history="1">
        <w:r w:rsidRPr="00482C1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3.1. Материально-техническое обеспечение</w:t>
        </w:r>
        <w:r w:rsidRPr="00482C1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  <w:t>9</w:t>
        </w:r>
      </w:hyperlink>
    </w:p>
    <w:p w:rsidR="00B50270" w:rsidRPr="00482C1C" w:rsidRDefault="00B50270" w:rsidP="00B50270">
      <w:pPr>
        <w:tabs>
          <w:tab w:val="right" w:leader="dot" w:pos="9639"/>
        </w:tabs>
        <w:spacing w:before="120"/>
        <w:ind w:left="240"/>
        <w:rPr>
          <w:rFonts w:ascii="Times New Roman" w:eastAsia="Times New Roman" w:hAnsi="Times New Roman"/>
          <w:noProof/>
          <w:lang w:eastAsia="ru-RU"/>
        </w:rPr>
      </w:pPr>
      <w:hyperlink w:anchor="_Toc156825298" w:history="1">
        <w:r w:rsidRPr="00482C1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3.2. Учебно-методическое обеспечение</w:t>
        </w:r>
        <w:r w:rsidRPr="00482C1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  <w:t>9</w:t>
        </w:r>
      </w:hyperlink>
    </w:p>
    <w:p w:rsidR="00B50270" w:rsidRPr="00482C1C" w:rsidRDefault="00B50270" w:rsidP="00B50270">
      <w:pPr>
        <w:tabs>
          <w:tab w:val="right" w:leader="dot" w:pos="9639"/>
        </w:tabs>
        <w:spacing w:before="120" w:line="276" w:lineRule="auto"/>
        <w:rPr>
          <w:rFonts w:ascii="Times New Roman" w:hAnsi="Times New Roman"/>
          <w:noProof/>
          <w:lang w:eastAsia="ru-RU"/>
        </w:rPr>
      </w:pPr>
      <w:hyperlink w:anchor="_Toc156825299" w:history="1">
        <w:r w:rsidRPr="00482C1C">
          <w:rPr>
            <w:rFonts w:ascii="Times New Roman" w:hAnsi="Times New Roman"/>
            <w:b/>
            <w:bCs/>
            <w:noProof/>
          </w:rPr>
          <w:t>4. Контроль и оценка результатов  освоения ДИСЦИПЛИНЫ</w:t>
        </w:r>
        <w:r w:rsidRPr="00482C1C">
          <w:rPr>
            <w:rFonts w:ascii="Times New Roman" w:hAnsi="Times New Roman"/>
            <w:b/>
            <w:bCs/>
            <w:noProof/>
            <w:webHidden/>
          </w:rPr>
          <w:tab/>
          <w:t>10</w:t>
        </w:r>
      </w:hyperlink>
    </w:p>
    <w:p w:rsidR="00B50270" w:rsidRPr="00482C1C" w:rsidRDefault="00B50270" w:rsidP="00B50270">
      <w:pPr>
        <w:keepNext/>
        <w:spacing w:after="120"/>
        <w:outlineLvl w:val="0"/>
        <w:rPr>
          <w:rFonts w:ascii="Times New Roman" w:hAnsi="Times New Roman"/>
          <w:caps/>
          <w:kern w:val="32"/>
          <w:sz w:val="24"/>
          <w:szCs w:val="24"/>
          <w:lang w:eastAsia="ru-RU"/>
        </w:rPr>
      </w:pPr>
      <w:r w:rsidRPr="00482C1C">
        <w:rPr>
          <w:rFonts w:ascii="Times New Roman" w:hAnsi="Times New Roman"/>
          <w:caps/>
          <w:kern w:val="32"/>
          <w:sz w:val="24"/>
          <w:szCs w:val="24"/>
          <w:lang w:eastAsia="ru-RU"/>
        </w:rPr>
        <w:fldChar w:fldCharType="end"/>
      </w:r>
    </w:p>
    <w:p w:rsidR="00B50270" w:rsidRPr="00482C1C" w:rsidRDefault="00B50270" w:rsidP="00B50270">
      <w:pPr>
        <w:keepNext/>
        <w:spacing w:after="120"/>
        <w:outlineLvl w:val="0"/>
        <w:rPr>
          <w:rFonts w:ascii="Times New Roman" w:hAnsi="Times New Roman"/>
          <w:b/>
          <w:bCs/>
          <w:caps/>
          <w:kern w:val="32"/>
          <w:sz w:val="24"/>
          <w:szCs w:val="24"/>
          <w:lang w:eastAsia="ru-RU"/>
        </w:rPr>
        <w:sectPr w:rsidR="00B50270" w:rsidRPr="00482C1C" w:rsidSect="00502F97">
          <w:headerReference w:type="even" r:id="rId5"/>
          <w:headerReference w:type="default" r:id="rId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50270" w:rsidRPr="00482C1C" w:rsidRDefault="00B50270" w:rsidP="00B50270">
      <w:pPr>
        <w:keepNext/>
        <w:spacing w:after="120"/>
        <w:jc w:val="center"/>
        <w:outlineLvl w:val="0"/>
        <w:rPr>
          <w:rFonts w:ascii="Times New Roman" w:hAnsi="Times New Roman"/>
          <w:b/>
          <w:bCs/>
          <w:iCs/>
          <w:caps/>
          <w:kern w:val="32"/>
          <w:sz w:val="24"/>
          <w:szCs w:val="24"/>
          <w:lang w:eastAsia="ru-RU"/>
        </w:rPr>
      </w:pPr>
      <w:r w:rsidRPr="00482C1C">
        <w:rPr>
          <w:rFonts w:ascii="Times New Roman" w:hAnsi="Times New Roman"/>
          <w:b/>
          <w:bCs/>
          <w:iCs/>
          <w:caps/>
          <w:kern w:val="32"/>
          <w:sz w:val="24"/>
          <w:szCs w:val="24"/>
          <w:lang w:eastAsia="ru-RU"/>
        </w:rPr>
        <w:lastRenderedPageBreak/>
        <w:t>1. Общая характеристикаРАБОЧЕЙ ПРОГРАММЫ УЧЕБНОЙ ДИСЦИПЛИНЫ</w:t>
      </w:r>
    </w:p>
    <w:p w:rsidR="00B50270" w:rsidRPr="00482C1C" w:rsidRDefault="00B50270" w:rsidP="00B50270">
      <w:pPr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482C1C">
        <w:rPr>
          <w:rFonts w:ascii="Times New Roman" w:hAnsi="Times New Roman"/>
          <w:b/>
          <w:sz w:val="24"/>
          <w:szCs w:val="24"/>
        </w:rPr>
        <w:t>ОП.10 Основы финансовой грамотности</w:t>
      </w:r>
    </w:p>
    <w:p w:rsidR="00B50270" w:rsidRPr="00482C1C" w:rsidRDefault="00B50270" w:rsidP="00B50270">
      <w:pPr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B50270" w:rsidRPr="00482C1C" w:rsidRDefault="00B50270" w:rsidP="00B50270">
      <w:pPr>
        <w:spacing w:after="120" w:line="276" w:lineRule="auto"/>
        <w:ind w:firstLine="709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82C1C">
        <w:rPr>
          <w:rFonts w:ascii="Times New Roman" w:hAnsi="Times New Roman"/>
          <w:b/>
          <w:bCs/>
          <w:sz w:val="24"/>
          <w:szCs w:val="24"/>
          <w:lang w:eastAsia="ru-RU"/>
        </w:rPr>
        <w:t>1.1. Цель и место дисциплины в структуре образовательной программы</w:t>
      </w:r>
    </w:p>
    <w:p w:rsidR="00B50270" w:rsidRPr="00482C1C" w:rsidRDefault="00B50270" w:rsidP="00B50270">
      <w:pPr>
        <w:suppressAutoHyphens/>
        <w:ind w:firstLine="709"/>
        <w:jc w:val="both"/>
        <w:rPr>
          <w:rFonts w:ascii="Times New Roman" w:hAnsi="Times New Roman"/>
        </w:rPr>
      </w:pPr>
      <w:r w:rsidRPr="00482C1C">
        <w:rPr>
          <w:rFonts w:ascii="Times New Roman" w:hAnsi="Times New Roman"/>
          <w:sz w:val="24"/>
          <w:szCs w:val="24"/>
          <w:lang w:eastAsia="ru-RU"/>
        </w:rPr>
        <w:t xml:space="preserve">Цель дисциплины ОП.10 </w:t>
      </w:r>
      <w:r w:rsidRPr="00482C1C">
        <w:rPr>
          <w:rFonts w:ascii="Times New Roman" w:hAnsi="Times New Roman"/>
        </w:rPr>
        <w:t>«Основы финансовой грамотности»:</w:t>
      </w:r>
    </w:p>
    <w:p w:rsidR="00B50270" w:rsidRPr="00482C1C" w:rsidRDefault="00B50270" w:rsidP="00B50270">
      <w:pPr>
        <w:suppressAutoHyphens/>
        <w:ind w:firstLine="709"/>
        <w:jc w:val="both"/>
        <w:rPr>
          <w:rFonts w:ascii="Times New Roman" w:hAnsi="Times New Roman"/>
        </w:rPr>
      </w:pPr>
      <w:r w:rsidRPr="00482C1C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482C1C">
        <w:rPr>
          <w:rFonts w:ascii="Times New Roman" w:hAnsi="Times New Roman"/>
          <w:bCs/>
          <w:iCs/>
          <w:sz w:val="24"/>
          <w:szCs w:val="24"/>
          <w:lang w:eastAsia="ru-RU"/>
        </w:rPr>
        <w:t>формирование представлений о финансах, доходах и расходах,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482C1C">
        <w:rPr>
          <w:rFonts w:ascii="Times New Roman" w:hAnsi="Times New Roman"/>
        </w:rPr>
        <w:t>приобретение практических навыков для решения задач личностного развития и финансового благополучия.</w:t>
      </w:r>
    </w:p>
    <w:p w:rsidR="00B50270" w:rsidRPr="00B50270" w:rsidRDefault="00B50270" w:rsidP="00B50270">
      <w:pPr>
        <w:suppressAutoHyphens/>
        <w:ind w:firstLine="709"/>
        <w:jc w:val="both"/>
        <w:rPr>
          <w:ins w:id="3" w:author="Uvarovohk" w:date="2023-11-29T16:21:00Z"/>
          <w:rFonts w:ascii="Times New Roman" w:hAnsi="Times New Roman"/>
          <w:sz w:val="24"/>
          <w:szCs w:val="24"/>
        </w:rPr>
      </w:pPr>
      <w:ins w:id="4" w:author="Uvarovohk" w:date="2023-11-29T16:21:00Z">
        <w:r w:rsidRPr="00B50270">
          <w:rPr>
            <w:rFonts w:ascii="Times New Roman" w:hAnsi="Times New Roman"/>
            <w:sz w:val="24"/>
            <w:szCs w:val="24"/>
          </w:rPr>
          <w:t>‒ приобретение знаний о существующих в России финансовых институтах и финансовых продуктах, а также о способах получения информации об этих продуктах и институтах из различных источников;</w:t>
        </w:r>
      </w:ins>
    </w:p>
    <w:p w:rsidR="00B50270" w:rsidRPr="00B50270" w:rsidRDefault="00B50270" w:rsidP="00B50270">
      <w:pPr>
        <w:suppressAutoHyphens/>
        <w:ind w:firstLine="709"/>
        <w:jc w:val="both"/>
        <w:rPr>
          <w:ins w:id="5" w:author="Uvarovohk" w:date="2023-11-29T16:21:00Z"/>
          <w:rFonts w:ascii="Times New Roman" w:hAnsi="Times New Roman"/>
          <w:sz w:val="24"/>
          <w:szCs w:val="24"/>
        </w:rPr>
      </w:pPr>
      <w:ins w:id="6" w:author="Uvarovohk" w:date="2023-11-29T16:21:00Z">
        <w:r w:rsidRPr="00B50270">
          <w:rPr>
            <w:rFonts w:ascii="Times New Roman" w:hAnsi="Times New Roman"/>
            <w:sz w:val="24"/>
            <w:szCs w:val="24"/>
          </w:rPr>
          <w:t>‒ развитие умения использовать полученную информацию в процессе принятия решений о сохранении и накоплении денежных средств, при оценке финансовых рисков, при сравнении преимуществ и недостатков различных финансовых услуг в процессе выбора;</w:t>
        </w:r>
      </w:ins>
    </w:p>
    <w:p w:rsidR="00B50270" w:rsidRPr="00482C1C" w:rsidRDefault="00B50270" w:rsidP="00B50270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482C1C">
        <w:rPr>
          <w:rFonts w:ascii="Times New Roman" w:hAnsi="Times New Roman"/>
          <w:sz w:val="24"/>
          <w:szCs w:val="24"/>
        </w:rPr>
        <w:t>‒ формирование знаний о таких способах повышения благосостояния, как инвестирование денежных средств, использование пенсионных фондов, создание собственного бизнеса.</w:t>
      </w:r>
    </w:p>
    <w:p w:rsidR="00B50270" w:rsidRPr="00482C1C" w:rsidRDefault="00B50270" w:rsidP="00B50270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482C1C">
        <w:rPr>
          <w:rFonts w:ascii="Times New Roman" w:hAnsi="Times New Roman"/>
          <w:sz w:val="24"/>
          <w:szCs w:val="24"/>
        </w:rPr>
        <w:t>Дисциплина ОП.10 «Основы финансовой грамотности» включена в вариативную часть общепрофессионального цикла образовательной программы.</w:t>
      </w:r>
    </w:p>
    <w:p w:rsidR="00B50270" w:rsidRPr="00482C1C" w:rsidRDefault="00B50270" w:rsidP="00B50270">
      <w:pPr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482C1C">
        <w:rPr>
          <w:rFonts w:ascii="Times New Roman" w:hAnsi="Times New Roman"/>
          <w:sz w:val="24"/>
          <w:szCs w:val="24"/>
        </w:rPr>
        <w:t>Учебная дисциплина введена для формирования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организаций.</w:t>
      </w:r>
    </w:p>
    <w:p w:rsidR="00B50270" w:rsidRPr="00482C1C" w:rsidRDefault="00B50270" w:rsidP="00B50270">
      <w:pPr>
        <w:spacing w:after="120" w:line="276" w:lineRule="auto"/>
        <w:ind w:firstLine="709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50270" w:rsidRPr="00482C1C" w:rsidRDefault="00B50270" w:rsidP="00B50270">
      <w:pPr>
        <w:spacing w:after="120" w:line="276" w:lineRule="auto"/>
        <w:ind w:firstLine="709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82C1C">
        <w:rPr>
          <w:rFonts w:ascii="Times New Roman" w:hAnsi="Times New Roman"/>
          <w:b/>
          <w:bCs/>
          <w:sz w:val="24"/>
          <w:szCs w:val="24"/>
          <w:lang w:eastAsia="ru-RU"/>
        </w:rPr>
        <w:t>1.2. Планируемые результаты освоения дисциплины</w:t>
      </w:r>
    </w:p>
    <w:p w:rsidR="00B50270" w:rsidRPr="00482C1C" w:rsidRDefault="00B50270" w:rsidP="00B50270">
      <w:pPr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2C1C">
        <w:rPr>
          <w:rFonts w:ascii="Times New Roman" w:hAnsi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4.3ОПОП-П).</w:t>
      </w:r>
    </w:p>
    <w:p w:rsidR="00B50270" w:rsidRPr="00482C1C" w:rsidRDefault="00B50270" w:rsidP="00B50270">
      <w:pPr>
        <w:spacing w:after="120"/>
        <w:ind w:firstLine="709"/>
        <w:rPr>
          <w:rFonts w:ascii="Times New Roman" w:hAnsi="Times New Roman"/>
          <w:bCs/>
          <w:sz w:val="24"/>
          <w:szCs w:val="24"/>
        </w:rPr>
      </w:pPr>
      <w:r w:rsidRPr="00482C1C">
        <w:rPr>
          <w:rFonts w:ascii="Times New Roman" w:hAnsi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45"/>
        <w:gridCol w:w="3292"/>
        <w:gridCol w:w="2790"/>
        <w:gridCol w:w="1497"/>
      </w:tblGrid>
      <w:tr w:rsidR="00B50270" w:rsidRPr="00255F32" w:rsidTr="00AD42A7">
        <w:tc>
          <w:tcPr>
            <w:tcW w:w="2345" w:type="dxa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>Код ОК</w:t>
            </w:r>
          </w:p>
        </w:tc>
        <w:tc>
          <w:tcPr>
            <w:tcW w:w="3292" w:type="dxa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790" w:type="dxa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497" w:type="dxa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B50270" w:rsidRPr="00255F32" w:rsidTr="00AD42A7">
        <w:tc>
          <w:tcPr>
            <w:tcW w:w="2345" w:type="dxa"/>
          </w:tcPr>
          <w:p w:rsidR="00B50270" w:rsidRPr="00325DD1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3292" w:type="dxa"/>
          </w:tcPr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анализировать задачу и/или проблему и выделять её составные части;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определять этапы решения задачи;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выявлять и эффективно искать информацию, необходимую для решения задачи и/или проблемы;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составить план действия;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определить необходимые ресурсы;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владеть актуальными методами работы в профессиональной и смежных сферах;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реализовать составленный план;</w:t>
            </w:r>
          </w:p>
          <w:p w:rsidR="00B50270" w:rsidRPr="00B9490A" w:rsidRDefault="00B50270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0" w:type="dxa"/>
          </w:tcPr>
          <w:p w:rsidR="00B50270" w:rsidRPr="00FF22D1" w:rsidRDefault="00B50270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актуальный профессиональный и социальный контекст, в котором приходится работать и жить;</w:t>
            </w:r>
          </w:p>
          <w:p w:rsidR="00B50270" w:rsidRPr="00FF22D1" w:rsidRDefault="00B50270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B50270" w:rsidRPr="00FF22D1" w:rsidRDefault="00B50270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</w:t>
            </w:r>
          </w:p>
          <w:p w:rsidR="00B50270" w:rsidRPr="00FF22D1" w:rsidRDefault="00B50270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методы работы в профессиональной и смежных сферах;</w:t>
            </w:r>
          </w:p>
          <w:p w:rsidR="00B50270" w:rsidRPr="00FF22D1" w:rsidRDefault="00B50270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структуру плана для решения задач;</w:t>
            </w:r>
          </w:p>
          <w:p w:rsidR="00B50270" w:rsidRPr="00255F32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порядок оценки результатов решения задач профессиональной деятельности</w:t>
            </w:r>
          </w:p>
        </w:tc>
        <w:tc>
          <w:tcPr>
            <w:tcW w:w="1497" w:type="dxa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-</w:t>
            </w:r>
          </w:p>
        </w:tc>
      </w:tr>
      <w:tr w:rsidR="00B50270" w:rsidRPr="00255F32" w:rsidTr="00AD42A7">
        <w:tc>
          <w:tcPr>
            <w:tcW w:w="2345" w:type="dxa"/>
          </w:tcPr>
          <w:p w:rsidR="00B50270" w:rsidRPr="00325DD1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ОК.02</w:t>
            </w:r>
          </w:p>
        </w:tc>
        <w:tc>
          <w:tcPr>
            <w:tcW w:w="3292" w:type="dxa"/>
          </w:tcPr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определять задачи для поиска информации;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определять необходимые источники информации;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планировать процесс поиска;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структурировать получаемую информацию;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выделять наиболее значимое в перечне информации;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оценивать практическую значимость результатов поиска;</w:t>
            </w:r>
          </w:p>
          <w:p w:rsidR="00B50270" w:rsidRPr="00B9490A" w:rsidRDefault="00B50270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оформлять результаты поиска</w:t>
            </w:r>
          </w:p>
        </w:tc>
        <w:tc>
          <w:tcPr>
            <w:tcW w:w="2790" w:type="dxa"/>
          </w:tcPr>
          <w:p w:rsidR="00B50270" w:rsidRPr="00FF22D1" w:rsidRDefault="00B50270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деятельности;</w:t>
            </w:r>
          </w:p>
          <w:p w:rsidR="00B50270" w:rsidRPr="00FF22D1" w:rsidRDefault="00B50270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приемы структурирования информации;</w:t>
            </w:r>
          </w:p>
          <w:p w:rsidR="00B50270" w:rsidRPr="00255F32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формат оформления результатов поиска информации</w:t>
            </w:r>
          </w:p>
        </w:tc>
        <w:tc>
          <w:tcPr>
            <w:tcW w:w="1497" w:type="dxa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B50270" w:rsidRPr="00255F32" w:rsidTr="00AD42A7">
        <w:tc>
          <w:tcPr>
            <w:tcW w:w="2345" w:type="dxa"/>
          </w:tcPr>
          <w:p w:rsidR="00B50270" w:rsidRPr="00325DD1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3292" w:type="dxa"/>
          </w:tcPr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применять современную научную профессиональную терминологию;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определять и выстраивать траектории профессионального развития и самообразования;</w:t>
            </w:r>
          </w:p>
        </w:tc>
        <w:tc>
          <w:tcPr>
            <w:tcW w:w="2790" w:type="dxa"/>
          </w:tcPr>
          <w:p w:rsidR="00B50270" w:rsidRPr="00FF22D1" w:rsidRDefault="00B50270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актуальной нормативно-правовой документации;</w:t>
            </w:r>
          </w:p>
          <w:p w:rsidR="00B50270" w:rsidRPr="00FF22D1" w:rsidRDefault="00B50270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современная научная и профессиональная терминология;</w:t>
            </w:r>
          </w:p>
          <w:p w:rsidR="00B50270" w:rsidRPr="00255F32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возможные траектории профессионального развития и самообразования</w:t>
            </w:r>
          </w:p>
        </w:tc>
        <w:tc>
          <w:tcPr>
            <w:tcW w:w="1497" w:type="dxa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B50270" w:rsidRPr="00255F32" w:rsidTr="00AD42A7">
        <w:tc>
          <w:tcPr>
            <w:tcW w:w="2345" w:type="dxa"/>
          </w:tcPr>
          <w:p w:rsidR="00B50270" w:rsidRPr="00325DD1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3292" w:type="dxa"/>
            <w:vAlign w:val="center"/>
          </w:tcPr>
          <w:p w:rsidR="00B50270" w:rsidRPr="00B9490A" w:rsidRDefault="00B50270" w:rsidP="00AD42A7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организовывать работу коллектива и команды;</w:t>
            </w:r>
          </w:p>
          <w:p w:rsidR="00B50270" w:rsidRPr="00B9490A" w:rsidRDefault="00B50270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790" w:type="dxa"/>
          </w:tcPr>
          <w:p w:rsidR="00B50270" w:rsidRPr="00FF22D1" w:rsidRDefault="00B50270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психологические основы деятельности коллектива, психологические особенности личности;</w:t>
            </w:r>
          </w:p>
          <w:p w:rsidR="00B50270" w:rsidRPr="00255F32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1497" w:type="dxa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B50270" w:rsidRPr="00255F32" w:rsidTr="00AD42A7">
        <w:tc>
          <w:tcPr>
            <w:tcW w:w="2345" w:type="dxa"/>
          </w:tcPr>
          <w:p w:rsidR="00B50270" w:rsidRPr="00325DD1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3292" w:type="dxa"/>
          </w:tcPr>
          <w:p w:rsidR="00B50270" w:rsidRPr="00B9490A" w:rsidRDefault="00B50270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2790" w:type="dxa"/>
          </w:tcPr>
          <w:p w:rsidR="00B50270" w:rsidRPr="00FF22D1" w:rsidRDefault="00B50270" w:rsidP="00AD42A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социального и культурного контекста;</w:t>
            </w:r>
          </w:p>
          <w:p w:rsidR="00B50270" w:rsidRPr="00255F32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правила оформления документов и построения устных сообщений</w:t>
            </w:r>
          </w:p>
        </w:tc>
        <w:tc>
          <w:tcPr>
            <w:tcW w:w="1497" w:type="dxa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B50270" w:rsidRPr="00255F32" w:rsidTr="00AD42A7">
        <w:tc>
          <w:tcPr>
            <w:tcW w:w="2345" w:type="dxa"/>
          </w:tcPr>
          <w:p w:rsidR="00B50270" w:rsidRPr="00325DD1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>ОК.06</w:t>
            </w:r>
          </w:p>
        </w:tc>
        <w:tc>
          <w:tcPr>
            <w:tcW w:w="3292" w:type="dxa"/>
          </w:tcPr>
          <w:p w:rsidR="00B50270" w:rsidRPr="00B9490A" w:rsidRDefault="00B50270" w:rsidP="00AD42A7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SimSun" w:hAnsi="Times New Roman"/>
              </w:rPr>
              <w:t>проявлять гражданско-патриотическую позицию;</w:t>
            </w: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B9490A">
              <w:rPr>
                <w:rFonts w:ascii="Times New Roman" w:eastAsia="SimSun" w:hAnsi="Times New Roman"/>
              </w:rPr>
              <w:t>демонстрировать осознанное поведение; описывать значимость своей профессии;</w:t>
            </w: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:rsidR="00B50270" w:rsidRPr="00B9490A" w:rsidRDefault="00B50270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применять стандарты антикоррупционного поведения</w:t>
            </w:r>
          </w:p>
        </w:tc>
        <w:tc>
          <w:tcPr>
            <w:tcW w:w="2790" w:type="dxa"/>
            <w:vAlign w:val="center"/>
          </w:tcPr>
          <w:p w:rsidR="00B50270" w:rsidRPr="00FF22D1" w:rsidRDefault="00B50270" w:rsidP="00AD42A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сущность гр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ажданско-патриотической позиции;</w:t>
            </w: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7FC">
              <w:rPr>
                <w:rFonts w:ascii="Times New Roman" w:eastAsia="SimSun" w:hAnsi="Times New Roman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  <w:r>
              <w:rPr>
                <w:rFonts w:ascii="Times New Roman" w:eastAsia="SimSun" w:hAnsi="Times New Roman"/>
              </w:rPr>
              <w:t>;</w:t>
            </w: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общечеловеческих ценностей;</w:t>
            </w:r>
          </w:p>
          <w:p w:rsidR="00B50270" w:rsidRPr="00FF22D1" w:rsidRDefault="00B50270" w:rsidP="00AD42A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значимость профессиональной деятельности по профессии;</w:t>
            </w:r>
          </w:p>
          <w:p w:rsidR="00B50270" w:rsidRPr="00255F32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стандарты антикоррупционного поведения и последствия его нарушения</w:t>
            </w:r>
          </w:p>
        </w:tc>
        <w:tc>
          <w:tcPr>
            <w:tcW w:w="1497" w:type="dxa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B50270" w:rsidRPr="00255F32" w:rsidTr="00AD42A7">
        <w:tc>
          <w:tcPr>
            <w:tcW w:w="2345" w:type="dxa"/>
          </w:tcPr>
          <w:p w:rsidR="00B50270" w:rsidRPr="00325DD1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ОК.07</w:t>
            </w:r>
          </w:p>
        </w:tc>
        <w:tc>
          <w:tcPr>
            <w:tcW w:w="3292" w:type="dxa"/>
          </w:tcPr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соблюдать нормы экологической безопасности;</w:t>
            </w:r>
          </w:p>
          <w:p w:rsidR="00B50270" w:rsidRPr="00B9490A" w:rsidRDefault="00B50270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2790" w:type="dxa"/>
            <w:vAlign w:val="center"/>
          </w:tcPr>
          <w:p w:rsidR="00B50270" w:rsidRPr="00FF22D1" w:rsidRDefault="00B50270" w:rsidP="00AD42A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деятельности;</w:t>
            </w:r>
          </w:p>
          <w:p w:rsidR="00B50270" w:rsidRPr="00FF22D1" w:rsidRDefault="00B50270" w:rsidP="00AD42A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ресурсы, задействованные в профессиональной деятельности;</w:t>
            </w:r>
          </w:p>
          <w:p w:rsidR="00B50270" w:rsidRPr="00255F32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пути обеспечения ресурсосбережения</w:t>
            </w:r>
          </w:p>
        </w:tc>
        <w:tc>
          <w:tcPr>
            <w:tcW w:w="1497" w:type="dxa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B50270" w:rsidRPr="00255F32" w:rsidTr="00AD42A7">
        <w:tc>
          <w:tcPr>
            <w:tcW w:w="2345" w:type="dxa"/>
          </w:tcPr>
          <w:p w:rsidR="00B50270" w:rsidRPr="00325DD1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3292" w:type="dxa"/>
            <w:vAlign w:val="center"/>
          </w:tcPr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участвовать в диалогах на знакомые общие и профессиональные темы;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строить простые высказывания о себе и о своей профессиональной деятельности;</w:t>
            </w:r>
          </w:p>
          <w:p w:rsidR="00B50270" w:rsidRPr="00B9490A" w:rsidRDefault="00B50270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кратко обосновывать и объяснить свои действия (текущие и планируемые);</w:t>
            </w:r>
          </w:p>
          <w:p w:rsidR="00B50270" w:rsidRPr="00B9490A" w:rsidRDefault="00B50270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790" w:type="dxa"/>
          </w:tcPr>
          <w:p w:rsidR="00B50270" w:rsidRPr="00FF22D1" w:rsidRDefault="00B50270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темы;</w:t>
            </w:r>
          </w:p>
          <w:p w:rsidR="00B50270" w:rsidRPr="00FF22D1" w:rsidRDefault="00B50270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лексика);</w:t>
            </w:r>
          </w:p>
          <w:p w:rsidR="00B50270" w:rsidRPr="00FF22D1" w:rsidRDefault="00B50270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B50270" w:rsidRPr="00FF22D1" w:rsidRDefault="00B50270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произношения;</w:t>
            </w:r>
          </w:p>
          <w:p w:rsidR="00B50270" w:rsidRPr="00255F32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чтения текстов профессиональной направленности</w:t>
            </w:r>
          </w:p>
        </w:tc>
        <w:tc>
          <w:tcPr>
            <w:tcW w:w="1497" w:type="dxa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B50270" w:rsidRDefault="00B50270" w:rsidP="00B50270">
      <w:pPr>
        <w:spacing w:after="120"/>
        <w:ind w:firstLine="709"/>
        <w:rPr>
          <w:rFonts w:ascii="Times New Roman" w:hAnsi="Times New Roman"/>
          <w:bCs/>
          <w:sz w:val="24"/>
          <w:szCs w:val="24"/>
        </w:rPr>
      </w:pPr>
    </w:p>
    <w:p w:rsidR="00B50270" w:rsidRDefault="00B50270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B50270" w:rsidRPr="00482C1C" w:rsidRDefault="00B50270" w:rsidP="00B50270">
      <w:pPr>
        <w:spacing w:after="120"/>
        <w:ind w:firstLine="709"/>
        <w:rPr>
          <w:rFonts w:ascii="Times New Roman" w:hAnsi="Times New Roman"/>
          <w:bCs/>
          <w:sz w:val="24"/>
          <w:szCs w:val="24"/>
        </w:rPr>
      </w:pPr>
      <w:bookmarkStart w:id="7" w:name="_GoBack"/>
      <w:bookmarkEnd w:id="7"/>
    </w:p>
    <w:p w:rsidR="00B50270" w:rsidRPr="00482C1C" w:rsidRDefault="00B50270" w:rsidP="00B50270">
      <w:pPr>
        <w:ind w:firstLine="709"/>
        <w:rPr>
          <w:rFonts w:ascii="Times New Roman" w:hAnsi="Times New Roman"/>
          <w:sz w:val="12"/>
          <w:szCs w:val="12"/>
          <w:lang w:eastAsia="ru-RU"/>
        </w:rPr>
      </w:pPr>
    </w:p>
    <w:p w:rsidR="00B50270" w:rsidRPr="00482C1C" w:rsidRDefault="00B50270" w:rsidP="00B50270">
      <w:pPr>
        <w:keepNext/>
        <w:spacing w:after="120"/>
        <w:jc w:val="center"/>
        <w:outlineLvl w:val="0"/>
        <w:rPr>
          <w:rFonts w:ascii="Times New Roman" w:hAnsi="Times New Roman"/>
          <w:b/>
          <w:bCs/>
          <w:caps/>
          <w:kern w:val="32"/>
          <w:sz w:val="24"/>
          <w:szCs w:val="24"/>
          <w:lang w:eastAsia="ru-RU"/>
        </w:rPr>
      </w:pPr>
      <w:r w:rsidRPr="00482C1C">
        <w:rPr>
          <w:rFonts w:ascii="Times New Roman" w:hAnsi="Times New Roman"/>
          <w:b/>
          <w:bCs/>
          <w:caps/>
          <w:kern w:val="32"/>
          <w:sz w:val="24"/>
          <w:szCs w:val="24"/>
          <w:lang w:eastAsia="ru-RU"/>
        </w:rPr>
        <w:t>2. Структура и содержание ДИСЦИПЛИНЫ</w:t>
      </w:r>
    </w:p>
    <w:p w:rsidR="00B50270" w:rsidRPr="00482C1C" w:rsidRDefault="00B50270" w:rsidP="00B50270">
      <w:pPr>
        <w:spacing w:after="120" w:line="276" w:lineRule="auto"/>
        <w:ind w:firstLine="709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82C1C">
        <w:rPr>
          <w:rFonts w:ascii="Times New Roman" w:hAnsi="Times New Roman"/>
          <w:b/>
          <w:bCs/>
          <w:sz w:val="24"/>
          <w:szCs w:val="24"/>
          <w:lang w:eastAsia="ru-RU"/>
        </w:rPr>
        <w:t>2.1. Трудоемкость освоения дисциплины</w:t>
      </w:r>
    </w:p>
    <w:tbl>
      <w:tblPr>
        <w:tblW w:w="47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643"/>
        <w:gridCol w:w="1131"/>
        <w:gridCol w:w="2273"/>
      </w:tblGrid>
      <w:tr w:rsidR="00B50270" w:rsidRPr="00255F32" w:rsidTr="00AD42A7">
        <w:trPr>
          <w:trHeight w:val="23"/>
        </w:trPr>
        <w:tc>
          <w:tcPr>
            <w:tcW w:w="3118" w:type="pct"/>
            <w:vAlign w:val="center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82C1C">
              <w:rPr>
                <w:rFonts w:ascii="Times New Roman" w:hAnsi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625" w:type="pct"/>
            <w:vAlign w:val="center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256" w:type="pct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482C1C">
              <w:rPr>
                <w:rFonts w:ascii="Times New Roman" w:hAnsi="Times New Roman"/>
                <w:b/>
                <w:sz w:val="24"/>
              </w:rPr>
              <w:t>В т.ч. в форме практ. подготовки</w:t>
            </w:r>
          </w:p>
        </w:tc>
      </w:tr>
      <w:tr w:rsidR="00B50270" w:rsidRPr="00255F32" w:rsidTr="00AD42A7">
        <w:trPr>
          <w:trHeight w:val="23"/>
        </w:trPr>
        <w:tc>
          <w:tcPr>
            <w:tcW w:w="3118" w:type="pct"/>
            <w:vAlign w:val="center"/>
          </w:tcPr>
          <w:p w:rsidR="00B50270" w:rsidRPr="00482C1C" w:rsidRDefault="00B50270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Учебные занятия</w:t>
            </w:r>
            <w:r w:rsidRPr="00482C1C">
              <w:t xml:space="preserve">, 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625" w:type="pct"/>
            <w:vAlign w:val="center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256" w:type="pct"/>
            <w:vAlign w:val="center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</w:tr>
      <w:tr w:rsidR="00B50270" w:rsidRPr="00255F32" w:rsidTr="00AD42A7">
        <w:trPr>
          <w:trHeight w:val="23"/>
        </w:trPr>
        <w:tc>
          <w:tcPr>
            <w:tcW w:w="3118" w:type="pct"/>
            <w:vAlign w:val="center"/>
          </w:tcPr>
          <w:p w:rsidR="00B50270" w:rsidRPr="00482C1C" w:rsidRDefault="00B50270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 xml:space="preserve">теоретические </w:t>
            </w:r>
          </w:p>
        </w:tc>
        <w:tc>
          <w:tcPr>
            <w:tcW w:w="625" w:type="pct"/>
            <w:vAlign w:val="center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256" w:type="pct"/>
            <w:vAlign w:val="center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B50270" w:rsidRPr="00255F32" w:rsidTr="00AD42A7">
        <w:trPr>
          <w:trHeight w:val="23"/>
        </w:trPr>
        <w:tc>
          <w:tcPr>
            <w:tcW w:w="3118" w:type="pct"/>
            <w:vAlign w:val="center"/>
          </w:tcPr>
          <w:p w:rsidR="00B50270" w:rsidRPr="00482C1C" w:rsidRDefault="00B50270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625" w:type="pct"/>
            <w:vAlign w:val="center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256" w:type="pct"/>
            <w:vAlign w:val="center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B50270" w:rsidRPr="00255F32" w:rsidTr="00AD42A7">
        <w:trPr>
          <w:trHeight w:val="23"/>
        </w:trPr>
        <w:tc>
          <w:tcPr>
            <w:tcW w:w="3118" w:type="pct"/>
            <w:vAlign w:val="center"/>
          </w:tcPr>
          <w:p w:rsidR="00B50270" w:rsidRPr="00482C1C" w:rsidRDefault="00B50270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625" w:type="pct"/>
            <w:vAlign w:val="center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56" w:type="pct"/>
            <w:vAlign w:val="center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B50270" w:rsidRPr="00255F32" w:rsidTr="00AD42A7">
        <w:trPr>
          <w:trHeight w:val="23"/>
        </w:trPr>
        <w:tc>
          <w:tcPr>
            <w:tcW w:w="3118" w:type="pct"/>
            <w:vAlign w:val="center"/>
          </w:tcPr>
          <w:p w:rsidR="00B50270" w:rsidRPr="00482C1C" w:rsidRDefault="00B50270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482C1C">
              <w:rPr>
                <w:rFonts w:ascii="Times New Roman" w:hAnsi="Times New Roman"/>
                <w:bCs/>
                <w:iCs/>
                <w:sz w:val="24"/>
                <w:szCs w:val="24"/>
              </w:rPr>
              <w:t>форме  дифф.зачета</w:t>
            </w:r>
          </w:p>
        </w:tc>
        <w:tc>
          <w:tcPr>
            <w:tcW w:w="625" w:type="pct"/>
            <w:vAlign w:val="center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56" w:type="pct"/>
            <w:vAlign w:val="center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3"/>
        </w:trPr>
        <w:tc>
          <w:tcPr>
            <w:tcW w:w="3118" w:type="pct"/>
            <w:vAlign w:val="center"/>
          </w:tcPr>
          <w:p w:rsidR="00B50270" w:rsidRPr="00482C1C" w:rsidRDefault="00B50270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625" w:type="pct"/>
            <w:vAlign w:val="center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1256" w:type="pct"/>
            <w:vAlign w:val="center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</w:tbl>
    <w:p w:rsidR="00B50270" w:rsidRPr="00482C1C" w:rsidRDefault="00B50270" w:rsidP="00B50270">
      <w:pPr>
        <w:spacing w:after="120" w:line="276" w:lineRule="auto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  <w:sectPr w:rsidR="00B50270" w:rsidRPr="00482C1C" w:rsidSect="001604E7">
          <w:headerReference w:type="even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50270" w:rsidRPr="00482C1C" w:rsidRDefault="00B50270" w:rsidP="00B50270">
      <w:pPr>
        <w:spacing w:after="120" w:line="276" w:lineRule="auto"/>
        <w:ind w:firstLine="709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82C1C">
        <w:rPr>
          <w:rFonts w:ascii="Times New Roman ??????????" w:hAnsi="Times New Roman ??????????"/>
          <w:b/>
          <w:bCs/>
          <w:sz w:val="24"/>
          <w:szCs w:val="24"/>
          <w:lang w:eastAsia="ru-RU"/>
        </w:rPr>
        <w:lastRenderedPageBreak/>
        <w:t xml:space="preserve">2.2. Содержание дисциплины  </w:t>
      </w:r>
      <w:r w:rsidRPr="00482C1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ОП.13 </w:t>
      </w:r>
      <w:r w:rsidRPr="00482C1C">
        <w:rPr>
          <w:rFonts w:ascii="Times New Roman ??????????" w:hAnsi="Times New Roman ??????????"/>
          <w:b/>
          <w:bCs/>
          <w:sz w:val="24"/>
          <w:szCs w:val="24"/>
          <w:lang w:eastAsia="ru-RU"/>
        </w:rPr>
        <w:t xml:space="preserve">Основы финансовой грамотности </w:t>
      </w:r>
    </w:p>
    <w:tbl>
      <w:tblPr>
        <w:tblpPr w:leftFromText="180" w:rightFromText="180" w:vertAnchor="text" w:tblpY="1"/>
        <w:tblOverlap w:val="never"/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6"/>
        <w:gridCol w:w="8931"/>
        <w:gridCol w:w="1830"/>
        <w:gridCol w:w="1815"/>
      </w:tblGrid>
      <w:tr w:rsidR="00B50270" w:rsidRPr="00255F32" w:rsidTr="00AD42A7">
        <w:trPr>
          <w:trHeight w:val="20"/>
        </w:trPr>
        <w:tc>
          <w:tcPr>
            <w:tcW w:w="842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482C1C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953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482C1C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482C1C">
              <w:rPr>
                <w:rFonts w:ascii="Times New Roman" w:hAnsi="Times New Roman"/>
                <w:b/>
                <w:bCs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600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482C1C">
              <w:rPr>
                <w:rFonts w:ascii="Times New Roman" w:hAnsi="Times New Roman"/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482C1C">
              <w:rPr>
                <w:rFonts w:ascii="Times New Roman" w:hAnsi="Times New Roman"/>
                <w:b/>
                <w:bCs/>
                <w:iCs/>
              </w:rPr>
              <w:t>1</w:t>
            </w:r>
          </w:p>
        </w:tc>
        <w:tc>
          <w:tcPr>
            <w:tcW w:w="2953" w:type="pct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482C1C">
              <w:rPr>
                <w:rFonts w:ascii="Times New Roman" w:hAnsi="Times New Roman"/>
                <w:b/>
                <w:bCs/>
                <w:iCs/>
              </w:rPr>
              <w:t>2</w:t>
            </w:r>
          </w:p>
        </w:tc>
        <w:tc>
          <w:tcPr>
            <w:tcW w:w="605" w:type="pct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482C1C">
              <w:rPr>
                <w:rFonts w:ascii="Times New Roman" w:hAnsi="Times New Roman"/>
                <w:b/>
                <w:bCs/>
                <w:iCs/>
              </w:rPr>
              <w:t>3</w:t>
            </w:r>
          </w:p>
        </w:tc>
        <w:tc>
          <w:tcPr>
            <w:tcW w:w="600" w:type="pct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482C1C">
              <w:rPr>
                <w:rFonts w:ascii="Times New Roman" w:hAnsi="Times New Roman"/>
                <w:b/>
                <w:bCs/>
                <w:iCs/>
              </w:rPr>
              <w:t>4</w:t>
            </w:r>
          </w:p>
        </w:tc>
      </w:tr>
      <w:tr w:rsidR="00B50270" w:rsidRPr="00255F32" w:rsidTr="00AD42A7">
        <w:trPr>
          <w:trHeight w:val="20"/>
        </w:trPr>
        <w:tc>
          <w:tcPr>
            <w:tcW w:w="3795" w:type="pct"/>
            <w:gridSpan w:val="2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Личное финансовое планирование</w:t>
            </w:r>
          </w:p>
        </w:tc>
        <w:tc>
          <w:tcPr>
            <w:tcW w:w="605" w:type="pct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10/4</w:t>
            </w:r>
          </w:p>
        </w:tc>
        <w:tc>
          <w:tcPr>
            <w:tcW w:w="600" w:type="pct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31"/>
        </w:trPr>
        <w:tc>
          <w:tcPr>
            <w:tcW w:w="842" w:type="pct"/>
            <w:vMerge w:val="restart"/>
          </w:tcPr>
          <w:p w:rsidR="00B50270" w:rsidRPr="00482C1C" w:rsidRDefault="00B50270" w:rsidP="00AD42A7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  Личный финансовый план</w:t>
            </w:r>
          </w:p>
        </w:tc>
        <w:tc>
          <w:tcPr>
            <w:tcW w:w="2953" w:type="pct"/>
          </w:tcPr>
          <w:p w:rsidR="00B50270" w:rsidRPr="00482C1C" w:rsidRDefault="00B50270" w:rsidP="00AD42A7">
            <w:pPr>
              <w:widowControl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widowControl w:val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 w:val="restart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ОК 01-05</w:t>
            </w:r>
          </w:p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907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widowControl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 xml:space="preserve">1.  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 xml:space="preserve">Человеческий капитал. Способы принятия финансовых решений. </w:t>
            </w:r>
          </w:p>
          <w:p w:rsidR="00B50270" w:rsidRPr="00482C1C" w:rsidRDefault="00B50270" w:rsidP="00AD42A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2. Личный бюджет, его структура, способы составления и планирования. </w:t>
            </w:r>
          </w:p>
          <w:p w:rsidR="00B50270" w:rsidRPr="00482C1C" w:rsidRDefault="00B50270" w:rsidP="00AD42A7">
            <w:pPr>
              <w:widowControl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3. Личный финансовый план: финансовые цели, стратегии и способы их достижения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widowControl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340"/>
        </w:trPr>
        <w:tc>
          <w:tcPr>
            <w:tcW w:w="842" w:type="pct"/>
            <w:vMerge w:val="restart"/>
          </w:tcPr>
          <w:p w:rsidR="00B50270" w:rsidRPr="00482C1C" w:rsidRDefault="00B50270" w:rsidP="00AD42A7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 Банковская система РФ</w:t>
            </w:r>
          </w:p>
        </w:tc>
        <w:tc>
          <w:tcPr>
            <w:tcW w:w="2953" w:type="pct"/>
          </w:tcPr>
          <w:p w:rsidR="00B50270" w:rsidRPr="00482C1C" w:rsidRDefault="00B50270" w:rsidP="00AD42A7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widowControl w:val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6/4</w:t>
            </w:r>
          </w:p>
        </w:tc>
        <w:tc>
          <w:tcPr>
            <w:tcW w:w="600" w:type="pct"/>
            <w:vMerge w:val="restart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ОК 01-05</w:t>
            </w:r>
          </w:p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85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widowControl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 xml:space="preserve">1.  Банковская система России. Текущие счета и банковские карты. </w:t>
            </w:r>
          </w:p>
          <w:p w:rsidR="00B50270" w:rsidRPr="00482C1C" w:rsidRDefault="00B50270" w:rsidP="00AD42A7">
            <w:pPr>
              <w:widowControl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 xml:space="preserve">2. Сберегательные вклады: как они работают и как сделать выбор. </w:t>
            </w:r>
          </w:p>
          <w:p w:rsidR="00B50270" w:rsidRPr="00482C1C" w:rsidRDefault="00B50270" w:rsidP="00AD42A7">
            <w:pPr>
              <w:widowControl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3. Кредиты. Виды кредитов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34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1.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>Кредиты. Условия и способы получения кредитов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2.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>Прочие услуги банков.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 w:val="restar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 xml:space="preserve">Тема 1.3. </w:t>
            </w: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Фондовый и валютные рынки</w:t>
            </w: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 w:val="restart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ОК 01-05</w:t>
            </w:r>
          </w:p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 xml:space="preserve">Риск и доходность. Облигации. Акции. </w:t>
            </w:r>
          </w:p>
          <w:p w:rsidR="00B50270" w:rsidRPr="00482C1C" w:rsidRDefault="00B50270" w:rsidP="00AD42A7">
            <w:pPr>
              <w:widowControl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2.Фондовая биржа. Рынок Форекс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83"/>
        </w:trPr>
        <w:tc>
          <w:tcPr>
            <w:tcW w:w="3795" w:type="pct"/>
            <w:gridSpan w:val="2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Налоги и налогообложение. Система страхования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16/10</w:t>
            </w:r>
          </w:p>
        </w:tc>
        <w:tc>
          <w:tcPr>
            <w:tcW w:w="600" w:type="pct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83"/>
        </w:trPr>
        <w:tc>
          <w:tcPr>
            <w:tcW w:w="842" w:type="pct"/>
            <w:vMerge w:val="restar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>Тема 2.1. Страхование</w:t>
            </w: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6/4</w:t>
            </w:r>
          </w:p>
        </w:tc>
        <w:tc>
          <w:tcPr>
            <w:tcW w:w="600" w:type="pct"/>
            <w:vMerge w:val="restart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ОК 01-05</w:t>
            </w:r>
          </w:p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 w:rsidRPr="00482C1C">
              <w:rPr>
                <w:rFonts w:ascii="Times New Roman" w:hAnsi="Times New Roman"/>
                <w:sz w:val="24"/>
                <w:szCs w:val="24"/>
                <w:lang w:eastAsia="ar-SA"/>
              </w:rPr>
              <w:t>Понятие и виды страхования. Договор страхования. Страховой случай, страховой полис, страховая выплата, страховая премия, страховой риск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4/4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34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3.</w:t>
            </w:r>
            <w:r w:rsidRPr="00482C1C">
              <w:rPr>
                <w:rFonts w:ascii="Times New Roman" w:hAnsi="Times New Roman"/>
                <w:sz w:val="24"/>
                <w:szCs w:val="24"/>
                <w:lang w:eastAsia="ar-SA"/>
              </w:rPr>
              <w:t>Страхование имущества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34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4</w:t>
            </w:r>
            <w:r w:rsidRPr="00482C1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Страхование здоровья и жизни 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 w:val="restar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2.2. Налоги и налогообложение</w:t>
            </w: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4/2</w:t>
            </w:r>
          </w:p>
        </w:tc>
        <w:tc>
          <w:tcPr>
            <w:tcW w:w="600" w:type="pct"/>
            <w:vMerge w:val="restart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ОК 01-05</w:t>
            </w:r>
          </w:p>
          <w:p w:rsidR="00B50270" w:rsidRPr="00482C1C" w:rsidRDefault="00B50270" w:rsidP="00AD42A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1.  История возникновения налогов. Налоговый кодекс РФ. Налоговая нагрузка. Виды налогов. Идентификационный номер налогоплательщика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2/2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5.</w:t>
            </w: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Подача налоговой декларации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 w:val="restar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>Тема 2.3. Пенсионное обеспечение</w:t>
            </w: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6/4</w:t>
            </w:r>
          </w:p>
        </w:tc>
        <w:tc>
          <w:tcPr>
            <w:tcW w:w="600" w:type="pct"/>
            <w:vMerge w:val="restart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ОК 01-05</w:t>
            </w:r>
          </w:p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 xml:space="preserve">1. Понятие и виды пенсий. Пенсионная система в Российской Федерации. </w:t>
            </w:r>
          </w:p>
          <w:p w:rsidR="00B50270" w:rsidRPr="00482C1C" w:rsidRDefault="00B50270" w:rsidP="00AD42A7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2C1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2. Обязательное пенсионное страхование. Добровольное пенсионное обеспечение. </w:t>
            </w:r>
          </w:p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  <w:lang w:eastAsia="ar-SA"/>
              </w:rPr>
              <w:t>3. Место пенсионных накоплений в личном бюджете и личном финансовом плане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4/2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34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2/2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34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Практическое занятие 6. </w:t>
            </w:r>
            <w:r w:rsidRPr="00482C1C">
              <w:rPr>
                <w:rFonts w:ascii="Times New Roman" w:hAnsi="Times New Roman"/>
                <w:sz w:val="24"/>
                <w:szCs w:val="24"/>
                <w:lang w:eastAsia="ar-SA"/>
              </w:rPr>
              <w:t>Формирование индивидуального пенсионного капитала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92"/>
        </w:trPr>
        <w:tc>
          <w:tcPr>
            <w:tcW w:w="3795" w:type="pct"/>
            <w:gridSpan w:val="2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>Раздел 3. Финансовые механизмы работы фирмы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17/8</w:t>
            </w:r>
          </w:p>
        </w:tc>
        <w:tc>
          <w:tcPr>
            <w:tcW w:w="600" w:type="pct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 w:val="restar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>Тема 3.1. Взаимоотношения работодателя и сотрудников</w:t>
            </w: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5/2</w:t>
            </w:r>
          </w:p>
        </w:tc>
        <w:tc>
          <w:tcPr>
            <w:tcW w:w="600" w:type="pct"/>
            <w:vMerge w:val="restart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ОК 01-05</w:t>
            </w:r>
          </w:p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0270" w:rsidRPr="00482C1C" w:rsidRDefault="00B50270" w:rsidP="00AD42A7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 xml:space="preserve">1.Трудовой кодекс РФ. Трудовой договор. Испытательный срок. </w:t>
            </w:r>
          </w:p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2. Фиксированная заработная плата и заработная плата с переменной частью. Соблюдение конфиденциальности.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402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Самостоятельная работа</w:t>
            </w:r>
            <w:r w:rsidRPr="00482C1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 Изучить и подготовить личное резюме»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2/2</w:t>
            </w:r>
          </w:p>
        </w:tc>
        <w:tc>
          <w:tcPr>
            <w:tcW w:w="600" w:type="pct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 w:val="restar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>Тема 3.2. Эффективность компании</w:t>
            </w: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 w:val="restart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ОК 01-05</w:t>
            </w:r>
          </w:p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 xml:space="preserve">1. Критерии надежности компании. Финансовый менеджмент. </w:t>
            </w:r>
          </w:p>
          <w:p w:rsidR="00B50270" w:rsidRPr="00482C1C" w:rsidRDefault="00B50270" w:rsidP="00AD42A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 xml:space="preserve">2. Банкротство фирмы. 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 w:val="restar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>Тема 3.3. Риски в мире денег</w:t>
            </w: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10/6</w:t>
            </w:r>
          </w:p>
        </w:tc>
        <w:tc>
          <w:tcPr>
            <w:tcW w:w="600" w:type="pct"/>
            <w:vMerge w:val="restart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ОК 01-05</w:t>
            </w:r>
          </w:p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 xml:space="preserve">1. Виды финансовых рисков и их классификация. Предпринимательская деятельность. </w:t>
            </w:r>
          </w:p>
          <w:p w:rsidR="00B50270" w:rsidRPr="00482C1C" w:rsidRDefault="00B50270" w:rsidP="00AD42A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Cs/>
                <w:sz w:val="24"/>
                <w:szCs w:val="24"/>
              </w:rPr>
              <w:t>2. Оценка и контроль рисков своих сбережений. Экономические кризисы. Финансовое мошенничество. Методы и пути минимизации рисков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6/6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842" w:type="pct"/>
            <w:vMerge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3" w:type="pct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Практическое занятие 7. </w:t>
            </w: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Написание бизнес-плана</w:t>
            </w:r>
          </w:p>
          <w:p w:rsidR="00B50270" w:rsidRPr="00482C1C" w:rsidRDefault="00B50270" w:rsidP="00AD42A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Практическое занятие 8. </w:t>
            </w: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Защита бизнес-плана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  <w:p w:rsidR="00B50270" w:rsidRPr="00482C1C" w:rsidRDefault="00B5027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3795" w:type="pct"/>
            <w:gridSpan w:val="2"/>
          </w:tcPr>
          <w:p w:rsidR="00B50270" w:rsidRPr="00482C1C" w:rsidRDefault="00B50270" w:rsidP="00AD42A7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0" w:type="pct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70" w:rsidRPr="00255F32" w:rsidTr="00AD42A7">
        <w:trPr>
          <w:trHeight w:val="20"/>
        </w:trPr>
        <w:tc>
          <w:tcPr>
            <w:tcW w:w="3795" w:type="pct"/>
            <w:gridSpan w:val="2"/>
          </w:tcPr>
          <w:p w:rsidR="00B50270" w:rsidRPr="00482C1C" w:rsidRDefault="00B5027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05" w:type="pct"/>
            <w:vAlign w:val="center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600" w:type="pct"/>
          </w:tcPr>
          <w:p w:rsidR="00B50270" w:rsidRPr="00482C1C" w:rsidRDefault="00B5027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50270" w:rsidRPr="00482C1C" w:rsidRDefault="00B50270" w:rsidP="00B50270">
      <w:pPr>
        <w:rPr>
          <w:rFonts w:ascii="Times New Roman" w:hAnsi="Times New Roman"/>
          <w:i/>
        </w:rPr>
        <w:sectPr w:rsidR="00B50270" w:rsidRPr="00482C1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50270" w:rsidRPr="00482C1C" w:rsidRDefault="00B50270" w:rsidP="00B50270">
      <w:pPr>
        <w:keepNext/>
        <w:spacing w:after="120"/>
        <w:jc w:val="center"/>
        <w:outlineLvl w:val="0"/>
        <w:rPr>
          <w:rFonts w:ascii="Times New Roman" w:hAnsi="Times New Roman"/>
          <w:b/>
          <w:bCs/>
          <w:caps/>
          <w:kern w:val="32"/>
          <w:sz w:val="24"/>
          <w:szCs w:val="24"/>
          <w:lang w:eastAsia="ru-RU"/>
        </w:rPr>
      </w:pPr>
      <w:r w:rsidRPr="00482C1C">
        <w:rPr>
          <w:rFonts w:ascii="Times New Roman" w:hAnsi="Times New Roman"/>
          <w:b/>
          <w:bCs/>
          <w:caps/>
          <w:kern w:val="32"/>
          <w:sz w:val="24"/>
          <w:szCs w:val="24"/>
          <w:lang w:eastAsia="ru-RU"/>
        </w:rPr>
        <w:lastRenderedPageBreak/>
        <w:t>3. Условия реализации ДИСЦИПЛИНЫ</w:t>
      </w:r>
    </w:p>
    <w:p w:rsidR="00B50270" w:rsidRPr="00482C1C" w:rsidRDefault="00B50270" w:rsidP="00B50270">
      <w:pPr>
        <w:spacing w:after="120" w:line="276" w:lineRule="auto"/>
        <w:ind w:firstLine="709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82C1C">
        <w:rPr>
          <w:rFonts w:ascii="Times New Roman" w:hAnsi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</w:p>
    <w:p w:rsidR="00B50270" w:rsidRPr="00482C1C" w:rsidRDefault="00B50270" w:rsidP="00B50270">
      <w:pPr>
        <w:suppressAutoHyphens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82C1C">
        <w:rPr>
          <w:rFonts w:ascii="Times New Roman" w:hAnsi="Times New Roman"/>
          <w:sz w:val="24"/>
          <w:szCs w:val="24"/>
        </w:rPr>
        <w:t>Кабинет «Социально-гуманитарных дисциплин»</w:t>
      </w:r>
      <w:r w:rsidRPr="00482C1C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482C1C">
        <w:rPr>
          <w:rFonts w:ascii="Times New Roman" w:hAnsi="Times New Roman"/>
          <w:bCs/>
          <w:sz w:val="24"/>
          <w:szCs w:val="24"/>
        </w:rPr>
        <w:t xml:space="preserve">оснащенный </w:t>
      </w:r>
      <w:r w:rsidRPr="00482C1C">
        <w:rPr>
          <w:rFonts w:ascii="Times New Roman" w:hAnsi="Times New Roman"/>
          <w:bCs/>
          <w:iCs/>
          <w:sz w:val="24"/>
          <w:szCs w:val="24"/>
        </w:rPr>
        <w:t>в соответствии с приложением 3 ОПОП-П</w:t>
      </w:r>
      <w:r w:rsidRPr="00482C1C">
        <w:rPr>
          <w:rFonts w:ascii="Times New Roman" w:hAnsi="Times New Roman"/>
          <w:bCs/>
          <w:sz w:val="24"/>
          <w:szCs w:val="24"/>
        </w:rPr>
        <w:t xml:space="preserve">. </w:t>
      </w:r>
    </w:p>
    <w:p w:rsidR="00B50270" w:rsidRPr="00482C1C" w:rsidRDefault="00B50270" w:rsidP="00B50270">
      <w:pPr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2C1C">
        <w:rPr>
          <w:rFonts w:ascii="Times New Roman" w:hAnsi="Times New Roman"/>
          <w:sz w:val="24"/>
          <w:szCs w:val="24"/>
          <w:lang w:eastAsia="ru-RU"/>
        </w:rPr>
        <w:t>- посадочные места по количеству обучающихся;</w:t>
      </w:r>
    </w:p>
    <w:p w:rsidR="00B50270" w:rsidRPr="00482C1C" w:rsidRDefault="00B50270" w:rsidP="00B50270">
      <w:pPr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2C1C">
        <w:rPr>
          <w:rFonts w:ascii="Times New Roman" w:hAnsi="Times New Roman"/>
          <w:sz w:val="24"/>
          <w:szCs w:val="24"/>
          <w:lang w:eastAsia="ru-RU"/>
        </w:rPr>
        <w:t>- рабочее место преподавателя.</w:t>
      </w:r>
    </w:p>
    <w:p w:rsidR="00B50270" w:rsidRPr="00482C1C" w:rsidRDefault="00B50270" w:rsidP="00B50270">
      <w:pPr>
        <w:tabs>
          <w:tab w:val="left" w:pos="0"/>
        </w:tabs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50270" w:rsidRPr="00482C1C" w:rsidRDefault="00B50270" w:rsidP="00B50270">
      <w:pPr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2C1C">
        <w:rPr>
          <w:rFonts w:ascii="Times New Roman" w:hAnsi="Times New Roman"/>
          <w:sz w:val="24"/>
          <w:szCs w:val="24"/>
          <w:lang w:eastAsia="ru-RU"/>
        </w:rPr>
        <w:t>Технические средства обучения:</w:t>
      </w:r>
    </w:p>
    <w:p w:rsidR="00B50270" w:rsidRPr="00482C1C" w:rsidRDefault="00B50270" w:rsidP="00B50270">
      <w:pPr>
        <w:tabs>
          <w:tab w:val="left" w:pos="0"/>
        </w:tabs>
        <w:ind w:firstLine="709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482C1C">
        <w:rPr>
          <w:rFonts w:ascii="Times New Roman" w:hAnsi="Times New Roman"/>
          <w:sz w:val="24"/>
          <w:szCs w:val="24"/>
          <w:lang w:eastAsia="ru-RU"/>
        </w:rPr>
        <w:t>- компьютер;</w:t>
      </w:r>
    </w:p>
    <w:p w:rsidR="00B50270" w:rsidRPr="00482C1C" w:rsidRDefault="00B50270" w:rsidP="00B50270">
      <w:pPr>
        <w:tabs>
          <w:tab w:val="left" w:pos="0"/>
        </w:tabs>
        <w:ind w:right="-5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2C1C">
        <w:rPr>
          <w:rFonts w:ascii="Times New Roman" w:eastAsia="Times New Roman" w:hAnsi="Times New Roman"/>
          <w:sz w:val="24"/>
          <w:szCs w:val="24"/>
          <w:lang w:eastAsia="ru-RU"/>
        </w:rPr>
        <w:t>- презентации к урокам.</w:t>
      </w:r>
    </w:p>
    <w:p w:rsidR="00B50270" w:rsidRPr="00482C1C" w:rsidRDefault="00B50270" w:rsidP="00B50270">
      <w:pPr>
        <w:tabs>
          <w:tab w:val="left" w:pos="0"/>
        </w:tabs>
        <w:ind w:right="-57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0270" w:rsidRPr="00482C1C" w:rsidRDefault="00B50270" w:rsidP="00B50270">
      <w:pPr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2C1C">
        <w:rPr>
          <w:rFonts w:ascii="Times New Roman" w:hAnsi="Times New Roman"/>
          <w:sz w:val="24"/>
          <w:szCs w:val="24"/>
          <w:lang w:eastAsia="ru-RU"/>
        </w:rPr>
        <w:t>Контрольно-измерительные материалы:</w:t>
      </w:r>
    </w:p>
    <w:p w:rsidR="00B50270" w:rsidRPr="00482C1C" w:rsidRDefault="00B50270" w:rsidP="00B50270">
      <w:pPr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2C1C">
        <w:rPr>
          <w:rFonts w:ascii="Times New Roman" w:hAnsi="Times New Roman"/>
          <w:sz w:val="24"/>
          <w:szCs w:val="24"/>
          <w:lang w:eastAsia="ru-RU"/>
        </w:rPr>
        <w:t>- Тестовые задания по темам курса;</w:t>
      </w:r>
    </w:p>
    <w:p w:rsidR="00B50270" w:rsidRPr="00482C1C" w:rsidRDefault="00B50270" w:rsidP="00B50270">
      <w:pPr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2C1C">
        <w:rPr>
          <w:rFonts w:ascii="Times New Roman" w:hAnsi="Times New Roman"/>
          <w:sz w:val="24"/>
          <w:szCs w:val="24"/>
          <w:lang w:eastAsia="ru-RU"/>
        </w:rPr>
        <w:t>- Письменные проверочные работы по темам дисциплины;</w:t>
      </w:r>
    </w:p>
    <w:p w:rsidR="00B50270" w:rsidRPr="00482C1C" w:rsidRDefault="00B50270" w:rsidP="00B50270">
      <w:pPr>
        <w:ind w:firstLine="709"/>
        <w:rPr>
          <w:rFonts w:ascii="Times New Roman" w:hAnsi="Times New Roman"/>
          <w:sz w:val="24"/>
          <w:szCs w:val="24"/>
        </w:rPr>
      </w:pPr>
      <w:r w:rsidRPr="00482C1C">
        <w:rPr>
          <w:rFonts w:ascii="Times New Roman" w:hAnsi="Times New Roman"/>
          <w:sz w:val="24"/>
          <w:szCs w:val="24"/>
        </w:rPr>
        <w:t>- комплект контрольно-оценочных средств для проведения аттестации</w:t>
      </w:r>
    </w:p>
    <w:p w:rsidR="00B50270" w:rsidRPr="00482C1C" w:rsidRDefault="00B50270" w:rsidP="00B50270">
      <w:pPr>
        <w:spacing w:after="120" w:line="276" w:lineRule="auto"/>
        <w:ind w:firstLine="709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50270" w:rsidRPr="00482C1C" w:rsidRDefault="00B50270" w:rsidP="00B50270">
      <w:pPr>
        <w:spacing w:after="120" w:line="276" w:lineRule="auto"/>
        <w:ind w:firstLine="709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82C1C">
        <w:rPr>
          <w:rFonts w:ascii="Times New Roman" w:hAnsi="Times New Roman"/>
          <w:b/>
          <w:bCs/>
          <w:sz w:val="24"/>
          <w:szCs w:val="24"/>
          <w:lang w:eastAsia="ru-RU"/>
        </w:rPr>
        <w:t>3.2. Учебно-методическое обеспечение</w:t>
      </w:r>
    </w:p>
    <w:p w:rsidR="00B50270" w:rsidRPr="00482C1C" w:rsidRDefault="00B50270" w:rsidP="00B50270">
      <w:pPr>
        <w:spacing w:line="276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482C1C">
        <w:rPr>
          <w:rFonts w:ascii="Times New Roman" w:hAnsi="Times New Roman"/>
          <w:b/>
          <w:sz w:val="24"/>
          <w:szCs w:val="24"/>
        </w:rPr>
        <w:t>3.2.1. Основные печатные и/или электронные издания</w:t>
      </w:r>
    </w:p>
    <w:p w:rsidR="00B50270" w:rsidRPr="00482C1C" w:rsidRDefault="00B50270" w:rsidP="00B50270">
      <w:pPr>
        <w:keepNext/>
        <w:spacing w:line="276" w:lineRule="auto"/>
        <w:ind w:firstLine="709"/>
        <w:jc w:val="both"/>
        <w:outlineLvl w:val="0"/>
        <w:rPr>
          <w:rFonts w:ascii="Times New Roman" w:hAnsi="Times New Roman"/>
          <w:b/>
          <w:bCs/>
          <w:caps/>
          <w:kern w:val="32"/>
          <w:sz w:val="24"/>
          <w:szCs w:val="24"/>
          <w:lang w:eastAsia="ru-RU"/>
        </w:rPr>
      </w:pPr>
    </w:p>
    <w:p w:rsidR="00B50270" w:rsidRPr="00482C1C" w:rsidRDefault="00B50270" w:rsidP="00B50270">
      <w:pPr>
        <w:widowControl w:val="0"/>
        <w:numPr>
          <w:ilvl w:val="0"/>
          <w:numId w:val="2"/>
        </w:numPr>
        <w:tabs>
          <w:tab w:val="left" w:pos="1048"/>
        </w:tabs>
        <w:autoSpaceDE w:val="0"/>
        <w:autoSpaceDN w:val="0"/>
        <w:spacing w:line="276" w:lineRule="auto"/>
        <w:ind w:left="0" w:firstLine="737"/>
        <w:jc w:val="both"/>
        <w:rPr>
          <w:rFonts w:ascii="Times New Roman" w:hAnsi="Times New Roman"/>
          <w:sz w:val="24"/>
        </w:rPr>
      </w:pPr>
      <w:r w:rsidRPr="00482C1C">
        <w:rPr>
          <w:rFonts w:ascii="Times New Roman" w:hAnsi="Times New Roman"/>
          <w:sz w:val="24"/>
        </w:rPr>
        <w:t>Жданова А.О., Савицкая Е.В. Финансовая грамотность: материалы для обучающихся. Среднее  профессиональное образование – М.:ВАКО,2022г.</w:t>
      </w:r>
    </w:p>
    <w:p w:rsidR="00B50270" w:rsidRPr="00482C1C" w:rsidRDefault="00B50270" w:rsidP="00B50270">
      <w:pPr>
        <w:widowControl w:val="0"/>
        <w:numPr>
          <w:ilvl w:val="0"/>
          <w:numId w:val="2"/>
        </w:numPr>
        <w:tabs>
          <w:tab w:val="left" w:pos="1048"/>
        </w:tabs>
        <w:autoSpaceDE w:val="0"/>
        <w:autoSpaceDN w:val="0"/>
        <w:spacing w:line="276" w:lineRule="auto"/>
        <w:ind w:left="0" w:firstLine="737"/>
        <w:jc w:val="both"/>
        <w:rPr>
          <w:rFonts w:ascii="Times New Roman" w:hAnsi="Times New Roman"/>
          <w:sz w:val="24"/>
        </w:rPr>
      </w:pPr>
      <w:r w:rsidRPr="00482C1C">
        <w:rPr>
          <w:rFonts w:ascii="Times New Roman" w:hAnsi="Times New Roman"/>
          <w:sz w:val="24"/>
        </w:rPr>
        <w:t>Каджаева М.Р. Финансовая грамотность: учеб. пособие для студ. учреждений сред. профессиональное.–4-еизд.стер.М.:Издательский  центр «Академия»,2022.г</w:t>
      </w:r>
    </w:p>
    <w:p w:rsidR="00B50270" w:rsidRPr="00482C1C" w:rsidRDefault="00B50270" w:rsidP="00B50270">
      <w:pPr>
        <w:widowControl w:val="0"/>
        <w:numPr>
          <w:ilvl w:val="0"/>
          <w:numId w:val="2"/>
        </w:numPr>
        <w:tabs>
          <w:tab w:val="left" w:pos="1048"/>
        </w:tabs>
        <w:autoSpaceDE w:val="0"/>
        <w:autoSpaceDN w:val="0"/>
        <w:spacing w:line="276" w:lineRule="auto"/>
        <w:ind w:left="0" w:firstLine="737"/>
        <w:jc w:val="both"/>
        <w:rPr>
          <w:rFonts w:ascii="Times New Roman" w:hAnsi="Times New Roman"/>
          <w:sz w:val="24"/>
        </w:rPr>
      </w:pPr>
      <w:r w:rsidRPr="00482C1C">
        <w:rPr>
          <w:rFonts w:ascii="Times New Roman" w:hAnsi="Times New Roman"/>
          <w:sz w:val="24"/>
        </w:rPr>
        <w:t>КаджаеваМ.Р.Финансовая грамотность. Методические рекомендации: учеб.пособие для студ.учрежденийсред.профессиональное  образования/М.2023г.</w:t>
      </w:r>
    </w:p>
    <w:p w:rsidR="00B50270" w:rsidRPr="00482C1C" w:rsidRDefault="00B50270" w:rsidP="00B50270">
      <w:pPr>
        <w:widowControl w:val="0"/>
        <w:tabs>
          <w:tab w:val="left" w:pos="1048"/>
        </w:tabs>
        <w:autoSpaceDE w:val="0"/>
        <w:autoSpaceDN w:val="0"/>
        <w:spacing w:line="276" w:lineRule="auto"/>
        <w:ind w:firstLine="737"/>
        <w:jc w:val="both"/>
        <w:rPr>
          <w:rFonts w:ascii="Times New Roman" w:hAnsi="Times New Roman"/>
          <w:sz w:val="24"/>
        </w:rPr>
      </w:pPr>
      <w:r w:rsidRPr="00482C1C">
        <w:rPr>
          <w:rFonts w:ascii="Times New Roman" w:hAnsi="Times New Roman"/>
          <w:sz w:val="24"/>
        </w:rPr>
        <w:t>4. Каджаева М.Р. Финансовая грамотность. Практикум; учеб. пособие для студ.учрежденийсред.профессиональноеобразования/ФОРА -2023г.</w:t>
      </w:r>
    </w:p>
    <w:p w:rsidR="00B50270" w:rsidRPr="00482C1C" w:rsidRDefault="00B50270" w:rsidP="00B50270">
      <w:pPr>
        <w:widowControl w:val="0"/>
        <w:tabs>
          <w:tab w:val="left" w:pos="1048"/>
        </w:tabs>
        <w:autoSpaceDE w:val="0"/>
        <w:autoSpaceDN w:val="0"/>
        <w:spacing w:line="276" w:lineRule="auto"/>
        <w:ind w:firstLine="737"/>
        <w:jc w:val="both"/>
        <w:rPr>
          <w:rFonts w:ascii="Times New Roman" w:hAnsi="Times New Roman"/>
          <w:sz w:val="24"/>
        </w:rPr>
      </w:pPr>
      <w:r w:rsidRPr="00482C1C">
        <w:rPr>
          <w:rFonts w:ascii="Times New Roman" w:hAnsi="Times New Roman"/>
          <w:sz w:val="24"/>
        </w:rPr>
        <w:t>5. ФлицлерА.В.Основы финансовой грамотности: учебное пособие для среднего профессионального образования – Москва: ИздательствоЮрайт,2022г.</w:t>
      </w:r>
    </w:p>
    <w:p w:rsidR="00B50270" w:rsidRPr="00482C1C" w:rsidRDefault="00B50270" w:rsidP="00B50270">
      <w:pPr>
        <w:widowControl w:val="0"/>
        <w:tabs>
          <w:tab w:val="left" w:pos="709"/>
          <w:tab w:val="left" w:pos="1134"/>
          <w:tab w:val="left" w:pos="1560"/>
        </w:tabs>
        <w:autoSpaceDE w:val="0"/>
        <w:autoSpaceDN w:val="0"/>
        <w:spacing w:line="276" w:lineRule="auto"/>
        <w:ind w:firstLine="73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82C1C">
        <w:rPr>
          <w:rFonts w:ascii="Times New Roman" w:hAnsi="Times New Roman"/>
          <w:sz w:val="24"/>
          <w:szCs w:val="24"/>
          <w:lang w:eastAsia="ru-RU"/>
        </w:rPr>
        <w:t>6. Банковские услуги и отношения людей с банками: курс лекций. Электронный ресурсМ:2021г..</w:t>
      </w:r>
    </w:p>
    <w:p w:rsidR="00B50270" w:rsidRPr="00482C1C" w:rsidRDefault="00B50270" w:rsidP="00B50270">
      <w:pPr>
        <w:widowControl w:val="0"/>
        <w:tabs>
          <w:tab w:val="left" w:pos="709"/>
          <w:tab w:val="left" w:pos="1134"/>
          <w:tab w:val="left" w:pos="1560"/>
        </w:tabs>
        <w:autoSpaceDE w:val="0"/>
        <w:autoSpaceDN w:val="0"/>
        <w:spacing w:line="276" w:lineRule="auto"/>
        <w:ind w:firstLine="73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82C1C">
        <w:rPr>
          <w:rFonts w:ascii="Times New Roman" w:hAnsi="Times New Roman"/>
          <w:sz w:val="24"/>
          <w:szCs w:val="24"/>
          <w:lang w:eastAsia="ru-RU"/>
        </w:rPr>
        <w:t>7. Романова И.Б., Айнуллова Д.Г. Налоги и налогообложение: теория и практика .ТРИН-2020г.</w:t>
      </w:r>
    </w:p>
    <w:p w:rsidR="00B50270" w:rsidRPr="00482C1C" w:rsidRDefault="00B50270" w:rsidP="00B50270">
      <w:pPr>
        <w:widowControl w:val="0"/>
        <w:tabs>
          <w:tab w:val="left" w:pos="709"/>
          <w:tab w:val="left" w:pos="1134"/>
          <w:tab w:val="left" w:pos="1560"/>
        </w:tabs>
        <w:autoSpaceDE w:val="0"/>
        <w:autoSpaceDN w:val="0"/>
        <w:spacing w:line="276" w:lineRule="auto"/>
        <w:ind w:firstLine="73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82C1C">
        <w:rPr>
          <w:rFonts w:ascii="Times New Roman" w:hAnsi="Times New Roman"/>
          <w:sz w:val="24"/>
          <w:szCs w:val="24"/>
          <w:lang w:eastAsia="ru-RU"/>
        </w:rPr>
        <w:t>8. Рынок ценных бумаг: учебник / под общ. ред. Н.И. Берзона. 4-е изд., перераб. и доп.М.:Юрайт,2016.</w:t>
      </w:r>
    </w:p>
    <w:p w:rsidR="00B50270" w:rsidRPr="00482C1C" w:rsidRDefault="00B50270" w:rsidP="00B50270">
      <w:pPr>
        <w:widowControl w:val="0"/>
        <w:tabs>
          <w:tab w:val="left" w:pos="709"/>
          <w:tab w:val="left" w:pos="1134"/>
          <w:tab w:val="left" w:pos="1560"/>
        </w:tabs>
        <w:autoSpaceDE w:val="0"/>
        <w:autoSpaceDN w:val="0"/>
        <w:spacing w:line="276" w:lineRule="auto"/>
        <w:ind w:firstLine="73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82C1C">
        <w:rPr>
          <w:rFonts w:ascii="Times New Roman" w:hAnsi="Times New Roman"/>
          <w:sz w:val="24"/>
          <w:szCs w:val="24"/>
          <w:lang w:eastAsia="ru-RU"/>
        </w:rPr>
        <w:t>9. Управление персоналом организации: учебник / под ред.А.Я.Кибанова.3-еизд.,перераб.идоп.М.:ИНФРА-М,2020г.</w:t>
      </w:r>
    </w:p>
    <w:p w:rsidR="00B50270" w:rsidRPr="00482C1C" w:rsidRDefault="00B50270" w:rsidP="00B50270">
      <w:pPr>
        <w:widowControl w:val="0"/>
        <w:tabs>
          <w:tab w:val="left" w:pos="709"/>
          <w:tab w:val="left" w:pos="1134"/>
          <w:tab w:val="left" w:pos="1560"/>
        </w:tabs>
        <w:autoSpaceDE w:val="0"/>
        <w:autoSpaceDN w:val="0"/>
        <w:spacing w:line="276" w:lineRule="auto"/>
        <w:ind w:firstLine="73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82C1C">
        <w:rPr>
          <w:rFonts w:ascii="Times New Roman" w:hAnsi="Times New Roman"/>
          <w:sz w:val="24"/>
          <w:szCs w:val="24"/>
          <w:lang w:eastAsia="ru-RU"/>
        </w:rPr>
        <w:t xml:space="preserve">10. Финансовые пирамиды и финансовое мошенничество: курс лекций [Электронный ресурс]. Режим доступа: </w:t>
      </w:r>
      <w:hyperlink r:id="rId8" w:history="1">
        <w:r w:rsidRPr="00482C1C">
          <w:rPr>
            <w:rFonts w:ascii="Times New Roman" w:hAnsi="Times New Roman"/>
            <w:color w:val="0563C1"/>
            <w:sz w:val="24"/>
            <w:szCs w:val="24"/>
            <w:u w:val="single"/>
            <w:lang w:eastAsia="ru-RU"/>
          </w:rPr>
          <w:t>https://fmc.hse.ru/vaginvideo</w:t>
        </w:r>
      </w:hyperlink>
    </w:p>
    <w:p w:rsidR="00B50270" w:rsidRPr="00482C1C" w:rsidRDefault="00B50270" w:rsidP="00B50270">
      <w:pPr>
        <w:widowControl w:val="0"/>
        <w:tabs>
          <w:tab w:val="left" w:pos="709"/>
          <w:tab w:val="left" w:pos="1134"/>
          <w:tab w:val="left" w:pos="1560"/>
        </w:tabs>
        <w:autoSpaceDE w:val="0"/>
        <w:autoSpaceDN w:val="0"/>
        <w:spacing w:line="276" w:lineRule="auto"/>
        <w:ind w:firstLine="737"/>
        <w:contextualSpacing/>
        <w:jc w:val="both"/>
        <w:rPr>
          <w:sz w:val="24"/>
          <w:szCs w:val="24"/>
          <w:lang w:eastAsia="ru-RU"/>
        </w:rPr>
      </w:pPr>
    </w:p>
    <w:p w:rsidR="00B50270" w:rsidRPr="00482C1C" w:rsidRDefault="00B50270" w:rsidP="00B50270">
      <w:pPr>
        <w:keepNext/>
        <w:spacing w:after="120"/>
        <w:jc w:val="center"/>
        <w:outlineLvl w:val="0"/>
        <w:rPr>
          <w:b/>
          <w:bCs/>
          <w:caps/>
          <w:kern w:val="32"/>
          <w:sz w:val="24"/>
          <w:szCs w:val="24"/>
          <w:lang w:eastAsia="ru-RU"/>
        </w:rPr>
      </w:pPr>
      <w:r w:rsidRPr="00482C1C">
        <w:rPr>
          <w:sz w:val="24"/>
          <w:szCs w:val="24"/>
          <w:lang w:eastAsia="ru-RU"/>
        </w:rPr>
        <w:br w:type="page"/>
      </w:r>
      <w:r w:rsidRPr="00482C1C">
        <w:rPr>
          <w:rFonts w:ascii="Times New Roman ??????????" w:hAnsi="Times New Roman ??????????"/>
          <w:b/>
          <w:bCs/>
          <w:caps/>
          <w:kern w:val="32"/>
          <w:sz w:val="24"/>
          <w:szCs w:val="24"/>
          <w:lang w:eastAsia="ru-RU"/>
        </w:rPr>
        <w:lastRenderedPageBreak/>
        <w:t xml:space="preserve">4. Контроль и оценка результатов </w:t>
      </w:r>
      <w:r w:rsidRPr="00482C1C">
        <w:rPr>
          <w:rFonts w:ascii="Times New Roman ??????????" w:hAnsi="Times New Roman ??????????"/>
          <w:b/>
          <w:bCs/>
          <w:caps/>
          <w:kern w:val="32"/>
          <w:sz w:val="24"/>
          <w:szCs w:val="24"/>
          <w:lang w:eastAsia="ru-RU"/>
        </w:rPr>
        <w:br/>
        <w:t>освоения ДИСЦИПЛИНЫ</w:t>
      </w:r>
    </w:p>
    <w:tbl>
      <w:tblPr>
        <w:tblW w:w="0" w:type="auto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3483"/>
        <w:gridCol w:w="2693"/>
      </w:tblGrid>
      <w:tr w:rsidR="00B50270" w:rsidRPr="00255F32" w:rsidTr="00AD42A7">
        <w:trPr>
          <w:trHeight w:val="285"/>
        </w:trPr>
        <w:tc>
          <w:tcPr>
            <w:tcW w:w="4140" w:type="dxa"/>
            <w:vAlign w:val="center"/>
          </w:tcPr>
          <w:p w:rsidR="00B50270" w:rsidRPr="00482C1C" w:rsidRDefault="00B50270" w:rsidP="00AD42A7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3483" w:type="dxa"/>
            <w:vAlign w:val="center"/>
          </w:tcPr>
          <w:p w:rsidR="00B50270" w:rsidRPr="00482C1C" w:rsidRDefault="00B50270" w:rsidP="00AD42A7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2693" w:type="dxa"/>
            <w:vAlign w:val="center"/>
          </w:tcPr>
          <w:p w:rsidR="00B50270" w:rsidRPr="00482C1C" w:rsidRDefault="00B50270" w:rsidP="00AD42A7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B50270" w:rsidRPr="00255F32" w:rsidTr="00AD42A7">
        <w:trPr>
          <w:trHeight w:val="285"/>
        </w:trPr>
        <w:tc>
          <w:tcPr>
            <w:tcW w:w="4140" w:type="dxa"/>
          </w:tcPr>
          <w:p w:rsidR="00B50270" w:rsidRPr="00482C1C" w:rsidRDefault="00B50270" w:rsidP="00AD42A7">
            <w:pPr>
              <w:widowControl w:val="0"/>
              <w:autoSpaceDE w:val="0"/>
              <w:autoSpaceDN w:val="0"/>
              <w:ind w:left="49"/>
              <w:rPr>
                <w:rFonts w:ascii="Times New Roman" w:hAnsi="Times New Roman"/>
              </w:rPr>
            </w:pPr>
            <w:r w:rsidRPr="00482C1C">
              <w:rPr>
                <w:rFonts w:ascii="Times New Roman" w:hAnsi="Times New Roman"/>
                <w:b/>
                <w:i/>
              </w:rPr>
              <w:t>Знает: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</w:rPr>
              <w:t>-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 xml:space="preserve"> 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-алгоритмы выполнения работ в профессиональной и смежных областях; 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-методы работы в профессиональной и смежных сферах; 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-структуру плана для решения задач; 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/>
              <w:rPr>
                <w:rFonts w:ascii="Times New Roman" w:hAnsi="Times New Roman"/>
                <w:b/>
                <w:i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-порядок оценки результатов решения задач профессиональной деятельности.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9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-номенклатуру информационных источников, применяемых в профессиональной деятельности;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9"/>
              <w:rPr>
                <w:rFonts w:ascii="Times New Roman" w:hAnsi="Times New Roman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 -приемы структурирования информации; формат оформления результатов поиска информации;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-содержание актуальной нормативно-правовой документации; 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-современная научная и профессиональная терминология; -возможные траектории профессионального развития и самообразования;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</w:rPr>
              <w:t>-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>особенности социального и культурного контекста;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 правила оформления документов и построения устных сообщений.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</w:rPr>
              <w:t>-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 xml:space="preserve">сущность гражданско-патриотической позиции, общечеловеческих ценностей; -значимость профессиональной деятельности по профессии; 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</w:rPr>
            </w:pPr>
            <w:r w:rsidRPr="00482C1C">
              <w:rPr>
                <w:rFonts w:ascii="Times New Roman" w:hAnsi="Times New Roman"/>
                <w:bCs/>
                <w:iCs/>
                <w:sz w:val="24"/>
                <w:szCs w:val="24"/>
              </w:rPr>
              <w:t>-стандарты антикоррупционного поведения и последствия его нарушения;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</w:rPr>
              <w:t>-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-основные общеупотребительные глаголы (бытовая и профессиональная лексика); 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-лексический минимум, относящийся к описанию предметов, средств и процессов профессиональной деятельности; 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-особенности произношения;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 правила чтения текстов профессиональной направленности;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</w:rPr>
              <w:t>-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-основные общеупотребительные глаголы (бытовая и профессиональная лексика); 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-лексический минимум, относящийся к описанию предметов, средств и процессов профессиональной деятельности; 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-особенности произношения; 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-правила чтения текстов;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 -профессиональной направленности.</w:t>
            </w: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</w:rPr>
            </w:pPr>
          </w:p>
          <w:p w:rsidR="00B50270" w:rsidRPr="00482C1C" w:rsidRDefault="00B50270" w:rsidP="00AD42A7">
            <w:pPr>
              <w:ind w:left="49"/>
              <w:rPr>
                <w:rFonts w:ascii="Times New Roman" w:hAnsi="Times New Roman"/>
              </w:rPr>
            </w:pPr>
          </w:p>
        </w:tc>
        <w:tc>
          <w:tcPr>
            <w:tcW w:w="3483" w:type="dxa"/>
          </w:tcPr>
          <w:p w:rsidR="00B50270" w:rsidRPr="00482C1C" w:rsidRDefault="00B50270" w:rsidP="00AD42A7">
            <w:pPr>
              <w:ind w:left="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распознает 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B50270" w:rsidRPr="00482C1C" w:rsidRDefault="00B50270" w:rsidP="00AD42A7">
            <w:pPr>
              <w:ind w:left="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определяет этапы решения задачи; </w:t>
            </w:r>
          </w:p>
          <w:p w:rsidR="00B50270" w:rsidRPr="00482C1C" w:rsidRDefault="00B50270" w:rsidP="00AD42A7">
            <w:pPr>
              <w:ind w:left="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выявляет и эффективно ищет информацию, необходимую для решения задачи и/или проблемы; </w:t>
            </w:r>
          </w:p>
          <w:p w:rsidR="00B50270" w:rsidRPr="00482C1C" w:rsidRDefault="00B50270" w:rsidP="00AD42A7">
            <w:pPr>
              <w:ind w:left="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составляет план действия; определяет необходимые ресурсы; владеет актуальными методами работы в профессиональной и смежных сферах;</w:t>
            </w:r>
          </w:p>
          <w:p w:rsidR="00B50270" w:rsidRPr="00482C1C" w:rsidRDefault="00B50270" w:rsidP="00AD42A7">
            <w:pPr>
              <w:ind w:left="21" w:right="111"/>
              <w:rPr>
                <w:rFonts w:ascii="Times New Roman" w:hAnsi="Times New Roman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 реализовывает составленный план; оценивает результат и последствия своих действий (самостоятельно или с помощью наставника);</w:t>
            </w:r>
          </w:p>
          <w:p w:rsidR="00B50270" w:rsidRPr="00482C1C" w:rsidRDefault="00B50270" w:rsidP="00B50270">
            <w:pPr>
              <w:widowControl w:val="0"/>
              <w:numPr>
                <w:ilvl w:val="0"/>
                <w:numId w:val="1"/>
              </w:numPr>
              <w:tabs>
                <w:tab w:val="left" w:pos="274"/>
              </w:tabs>
              <w:autoSpaceDE w:val="0"/>
              <w:autoSpaceDN w:val="0"/>
              <w:ind w:left="21" w:right="111" w:firstLine="0"/>
              <w:rPr>
                <w:rFonts w:ascii="Times New Roman" w:hAnsi="Times New Roman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определяет задачи для поиска информации; </w:t>
            </w:r>
          </w:p>
          <w:p w:rsidR="00B50270" w:rsidRPr="00482C1C" w:rsidRDefault="00B50270" w:rsidP="00AD42A7">
            <w:pPr>
              <w:widowControl w:val="0"/>
              <w:tabs>
                <w:tab w:val="left" w:pos="274"/>
              </w:tabs>
              <w:autoSpaceDE w:val="0"/>
              <w:autoSpaceDN w:val="0"/>
              <w:ind w:left="21" w:right="11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-определяет необходимые источники информации; планирует процесс поиска;</w:t>
            </w:r>
          </w:p>
          <w:p w:rsidR="00B50270" w:rsidRPr="00482C1C" w:rsidRDefault="00B50270" w:rsidP="00AD42A7">
            <w:pPr>
              <w:widowControl w:val="0"/>
              <w:tabs>
                <w:tab w:val="left" w:pos="274"/>
              </w:tabs>
              <w:autoSpaceDE w:val="0"/>
              <w:autoSpaceDN w:val="0"/>
              <w:ind w:left="21" w:right="11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 -выделяет наиболее значимое в перечне информации; </w:t>
            </w:r>
          </w:p>
          <w:p w:rsidR="00B50270" w:rsidRPr="00482C1C" w:rsidRDefault="00B50270" w:rsidP="00AD42A7">
            <w:pPr>
              <w:widowControl w:val="0"/>
              <w:tabs>
                <w:tab w:val="left" w:pos="274"/>
              </w:tabs>
              <w:autoSpaceDE w:val="0"/>
              <w:autoSpaceDN w:val="0"/>
              <w:ind w:left="21" w:right="111"/>
              <w:rPr>
                <w:rFonts w:ascii="Times New Roman" w:hAnsi="Times New Roman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-оценивает практическую значимость результатов поиска; </w:t>
            </w:r>
          </w:p>
          <w:p w:rsidR="00B50270" w:rsidRPr="00482C1C" w:rsidRDefault="00B50270" w:rsidP="00B50270">
            <w:pPr>
              <w:widowControl w:val="0"/>
              <w:numPr>
                <w:ilvl w:val="0"/>
                <w:numId w:val="1"/>
              </w:numPr>
              <w:tabs>
                <w:tab w:val="left" w:pos="274"/>
              </w:tabs>
              <w:autoSpaceDE w:val="0"/>
              <w:autoSpaceDN w:val="0"/>
              <w:ind w:left="21" w:right="111" w:firstLine="0"/>
              <w:rPr>
                <w:rFonts w:ascii="Times New Roman" w:hAnsi="Times New Roman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оформляет результаты поиска;</w:t>
            </w:r>
          </w:p>
          <w:p w:rsidR="00B50270" w:rsidRPr="00482C1C" w:rsidRDefault="00B50270" w:rsidP="00AD42A7">
            <w:pPr>
              <w:ind w:left="21"/>
              <w:rPr>
                <w:rFonts w:ascii="Times New Roman" w:hAnsi="Times New Roman"/>
              </w:rPr>
            </w:pPr>
            <w:r w:rsidRPr="00482C1C">
              <w:rPr>
                <w:rFonts w:ascii="Times New Roman" w:hAnsi="Times New Roman"/>
              </w:rPr>
              <w:t>-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>грамотно излагает свои мысли и оформляет документы по профессиональной тематике на государственном языке, проявляет толерантность в рабочем коллективе;</w:t>
            </w:r>
          </w:p>
          <w:p w:rsidR="00B50270" w:rsidRPr="00482C1C" w:rsidRDefault="00B50270" w:rsidP="00AD42A7">
            <w:pPr>
              <w:ind w:left="2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82C1C">
              <w:rPr>
                <w:rFonts w:ascii="Times New Roman" w:hAnsi="Times New Roman"/>
              </w:rPr>
              <w:t>-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 xml:space="preserve">описывает значимость своей профессии; </w:t>
            </w:r>
          </w:p>
          <w:p w:rsidR="00B50270" w:rsidRPr="00482C1C" w:rsidRDefault="00B50270" w:rsidP="00AD42A7">
            <w:pPr>
              <w:ind w:left="21"/>
              <w:rPr>
                <w:rFonts w:ascii="Times New Roman" w:hAnsi="Times New Roman"/>
              </w:rPr>
            </w:pPr>
            <w:r w:rsidRPr="00482C1C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применяет стандарты антикоррупционного поведения;</w:t>
            </w:r>
          </w:p>
          <w:p w:rsidR="00B50270" w:rsidRPr="00482C1C" w:rsidRDefault="00B50270" w:rsidP="00AD42A7">
            <w:pPr>
              <w:ind w:left="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</w:rPr>
              <w:t>-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 xml:space="preserve">понимает общий смысл четко произнесенных высказываний на известные темы (профессиональные и бытовые), </w:t>
            </w:r>
            <w:r w:rsidRPr="00482C1C">
              <w:rPr>
                <w:rFonts w:ascii="Times New Roman" w:hAnsi="Times New Roman"/>
                <w:sz w:val="24"/>
                <w:szCs w:val="24"/>
              </w:rPr>
              <w:lastRenderedPageBreak/>
              <w:t>понимать тексты на базовые профессиональные темы; участвует в диалогах на знакомые общие и профессиональные темы; строить простые высказывания о себе и о своей профессиональной деятельности; кратко обоснованные;</w:t>
            </w:r>
          </w:p>
          <w:p w:rsidR="00B50270" w:rsidRPr="00482C1C" w:rsidRDefault="00B50270" w:rsidP="00AD42A7">
            <w:pPr>
              <w:ind w:left="21"/>
              <w:rPr>
                <w:rFonts w:ascii="Times New Roman" w:hAnsi="Times New Roman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 пишет простые связные сообщения на знакомые или интересующие профессиональные темы;</w:t>
            </w:r>
          </w:p>
          <w:p w:rsidR="00B50270" w:rsidRPr="00482C1C" w:rsidRDefault="00B50270" w:rsidP="00AD42A7">
            <w:pPr>
              <w:ind w:left="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</w:rPr>
              <w:t>-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 xml:space="preserve">понимает общий смысл четко произнесенных высказываний на известные темы (профессиональные и бытовые), понимать тексты на базовые профессиональные темы; участвует  в диалогах на знакомые общие и профессиональные темы; </w:t>
            </w:r>
          </w:p>
          <w:p w:rsidR="00B50270" w:rsidRPr="00482C1C" w:rsidRDefault="00B50270" w:rsidP="00AD42A7">
            <w:pPr>
              <w:ind w:left="21"/>
              <w:rPr>
                <w:rFonts w:ascii="Times New Roman" w:hAnsi="Times New Roman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-строит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2693" w:type="dxa"/>
          </w:tcPr>
          <w:p w:rsidR="00B50270" w:rsidRPr="00482C1C" w:rsidRDefault="00B50270" w:rsidP="00AD42A7">
            <w:pPr>
              <w:suppressAutoHyphens/>
              <w:ind w:left="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lastRenderedPageBreak/>
              <w:t>Экспертное наблюдение выполнения практических работ и видов работ по практике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spacing w:before="54"/>
              <w:ind w:left="84"/>
              <w:rPr>
                <w:rFonts w:ascii="Times New Roman" w:hAnsi="Times New Roman"/>
                <w:b/>
                <w:i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Диагностика (тестирование, контрольные работы</w:t>
            </w:r>
            <w:r w:rsidRPr="00482C1C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B50270" w:rsidRPr="00255F32" w:rsidTr="00AD42A7">
        <w:trPr>
          <w:trHeight w:val="285"/>
        </w:trPr>
        <w:tc>
          <w:tcPr>
            <w:tcW w:w="4140" w:type="dxa"/>
          </w:tcPr>
          <w:p w:rsidR="00B50270" w:rsidRPr="00482C1C" w:rsidRDefault="00B50270" w:rsidP="00AD42A7">
            <w:pPr>
              <w:widowControl w:val="0"/>
              <w:tabs>
                <w:tab w:val="left" w:pos="6804"/>
              </w:tabs>
              <w:autoSpaceDE w:val="0"/>
              <w:autoSpaceDN w:val="0"/>
              <w:ind w:left="107"/>
              <w:rPr>
                <w:rFonts w:ascii="Times New Roman" w:hAnsi="Times New Roman"/>
                <w:b/>
              </w:rPr>
            </w:pPr>
            <w:r w:rsidRPr="00482C1C">
              <w:rPr>
                <w:rFonts w:ascii="Times New Roman" w:hAnsi="Times New Roman"/>
                <w:b/>
              </w:rPr>
              <w:lastRenderedPageBreak/>
              <w:t>Умеет: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</w:rPr>
              <w:t>-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-анализировать задачу и/или проблему и выделять её составные части; 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-определять этапы решения задачи; выявлять и эффективно искать информацию, необходимую для решения задачи и/или проблемы; составить план действия;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 -определить необходимые ресурсы; -владеть актуальными методами работы в профессиональной и смежных сферах; 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-реализовать составленный план;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-определять задачи для поиска информации; определять необходимые источники информации; планировать процесс поиска;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-структурировать получаемую информацию; выделять наиболее значимое в перечне информации;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 -оценивать практическую значимость результатов поиска; 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-оформлять результаты поиска;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 xml:space="preserve"> -участвовать в диалогах на знакомые общие и профессиональные темы; строить простые высказывания о себе и о своей профессиональной деятельности; 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-кратко обосновывать и объяснить свои действия (текущие и планируемые);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 писать простые связные сообщения на знакомые или интересующие профессиональные темы;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t>-понимать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планируемые).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</w:t>
            </w:r>
          </w:p>
          <w:p w:rsidR="00B50270" w:rsidRPr="00482C1C" w:rsidRDefault="00B50270" w:rsidP="00AD42A7">
            <w:pPr>
              <w:widowControl w:val="0"/>
              <w:autoSpaceDE w:val="0"/>
              <w:autoSpaceDN w:val="0"/>
              <w:ind w:left="49" w:right="121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>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финансирования.</w:t>
            </w:r>
          </w:p>
        </w:tc>
        <w:tc>
          <w:tcPr>
            <w:tcW w:w="3483" w:type="dxa"/>
          </w:tcPr>
          <w:p w:rsidR="00B50270" w:rsidRPr="00482C1C" w:rsidRDefault="00B50270" w:rsidP="00AD42A7">
            <w:pPr>
              <w:widowControl w:val="0"/>
              <w:autoSpaceDE w:val="0"/>
              <w:autoSpaceDN w:val="0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2C1C">
              <w:rPr>
                <w:rFonts w:ascii="Times New Roman" w:hAnsi="Times New Roman"/>
                <w:sz w:val="24"/>
                <w:szCs w:val="24"/>
              </w:rPr>
              <w:lastRenderedPageBreak/>
              <w:t>выявляет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рассчитывает размеры выплат по процентным ставкам кредитования;</w:t>
            </w:r>
          </w:p>
          <w:p w:rsidR="00B50270" w:rsidRPr="00482C1C" w:rsidRDefault="00B50270" w:rsidP="00AD42A7">
            <w:pPr>
              <w:widowControl w:val="0"/>
              <w:tabs>
                <w:tab w:val="left" w:pos="6804"/>
              </w:tabs>
              <w:autoSpaceDE w:val="0"/>
              <w:autoSpaceDN w:val="0"/>
              <w:ind w:left="21" w:right="131"/>
              <w:jc w:val="both"/>
              <w:rPr>
                <w:rFonts w:ascii="Times New Roman" w:hAnsi="Times New Roman"/>
              </w:rPr>
            </w:pPr>
            <w:r w:rsidRPr="00482C1C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82C1C">
              <w:rPr>
                <w:rFonts w:ascii="Times New Roman" w:hAnsi="Times New Roman"/>
                <w:sz w:val="24"/>
                <w:szCs w:val="24"/>
              </w:rPr>
              <w:t>пределяет инвестиционную привлекательность коммерческих идей в рамках профессиональной деятельности; презентует бизнес-идею; определять источники финансирования</w:t>
            </w:r>
          </w:p>
        </w:tc>
        <w:tc>
          <w:tcPr>
            <w:tcW w:w="2693" w:type="dxa"/>
          </w:tcPr>
          <w:p w:rsidR="00B50270" w:rsidRPr="00482C1C" w:rsidRDefault="00B50270" w:rsidP="00AD42A7">
            <w:pPr>
              <w:widowControl w:val="0"/>
              <w:autoSpaceDE w:val="0"/>
              <w:autoSpaceDN w:val="0"/>
              <w:ind w:left="108"/>
              <w:rPr>
                <w:rFonts w:ascii="Times New Roman" w:hAnsi="Times New Roman"/>
                <w:spacing w:val="-1"/>
              </w:rPr>
            </w:pPr>
          </w:p>
        </w:tc>
      </w:tr>
    </w:tbl>
    <w:p w:rsidR="00B50270" w:rsidRPr="00482C1C" w:rsidRDefault="00B50270" w:rsidP="00B50270">
      <w:pPr>
        <w:rPr>
          <w:lang w:eastAsia="ru-RU"/>
        </w:rPr>
      </w:pPr>
    </w:p>
    <w:p w:rsidR="00FA40C3" w:rsidRDefault="00B50270" w:rsidP="00B50270"/>
    <w:sectPr w:rsidR="00FA40C3" w:rsidSect="00B5027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 Полужирный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B5027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3F0B3D" w:rsidRDefault="00B5027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B5027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  <w:p w:rsidR="003F0B3D" w:rsidRDefault="00B5027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B5027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3F0B3D" w:rsidRDefault="00B5027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1ED3"/>
    <w:multiLevelType w:val="hybridMultilevel"/>
    <w:tmpl w:val="8126055E"/>
    <w:lvl w:ilvl="0" w:tplc="633A02B6">
      <w:numFmt w:val="bullet"/>
      <w:lvlText w:val="-"/>
      <w:lvlJc w:val="left"/>
      <w:pPr>
        <w:ind w:left="107" w:hanging="117"/>
      </w:pPr>
      <w:rPr>
        <w:rFonts w:ascii="Times New Roman" w:eastAsia="Times New Roman" w:hAnsi="Times New Roman" w:hint="default"/>
        <w:w w:val="100"/>
        <w:sz w:val="20"/>
      </w:rPr>
    </w:lvl>
    <w:lvl w:ilvl="1" w:tplc="73A63AAA">
      <w:numFmt w:val="bullet"/>
      <w:lvlText w:val="•"/>
      <w:lvlJc w:val="left"/>
      <w:pPr>
        <w:ind w:left="429" w:hanging="117"/>
      </w:pPr>
      <w:rPr>
        <w:rFonts w:hint="default"/>
      </w:rPr>
    </w:lvl>
    <w:lvl w:ilvl="2" w:tplc="1938E7EE">
      <w:numFmt w:val="bullet"/>
      <w:lvlText w:val="•"/>
      <w:lvlJc w:val="left"/>
      <w:pPr>
        <w:ind w:left="759" w:hanging="117"/>
      </w:pPr>
      <w:rPr>
        <w:rFonts w:hint="default"/>
      </w:rPr>
    </w:lvl>
    <w:lvl w:ilvl="3" w:tplc="193EAC32">
      <w:numFmt w:val="bullet"/>
      <w:lvlText w:val="•"/>
      <w:lvlJc w:val="left"/>
      <w:pPr>
        <w:ind w:left="1089" w:hanging="117"/>
      </w:pPr>
      <w:rPr>
        <w:rFonts w:hint="default"/>
      </w:rPr>
    </w:lvl>
    <w:lvl w:ilvl="4" w:tplc="7F94F46C">
      <w:numFmt w:val="bullet"/>
      <w:lvlText w:val="•"/>
      <w:lvlJc w:val="left"/>
      <w:pPr>
        <w:ind w:left="1419" w:hanging="117"/>
      </w:pPr>
      <w:rPr>
        <w:rFonts w:hint="default"/>
      </w:rPr>
    </w:lvl>
    <w:lvl w:ilvl="5" w:tplc="7A047D48">
      <w:numFmt w:val="bullet"/>
      <w:lvlText w:val="•"/>
      <w:lvlJc w:val="left"/>
      <w:pPr>
        <w:ind w:left="1749" w:hanging="117"/>
      </w:pPr>
      <w:rPr>
        <w:rFonts w:hint="default"/>
      </w:rPr>
    </w:lvl>
    <w:lvl w:ilvl="6" w:tplc="ADD45368">
      <w:numFmt w:val="bullet"/>
      <w:lvlText w:val="•"/>
      <w:lvlJc w:val="left"/>
      <w:pPr>
        <w:ind w:left="2078" w:hanging="117"/>
      </w:pPr>
      <w:rPr>
        <w:rFonts w:hint="default"/>
      </w:rPr>
    </w:lvl>
    <w:lvl w:ilvl="7" w:tplc="314A58AE">
      <w:numFmt w:val="bullet"/>
      <w:lvlText w:val="•"/>
      <w:lvlJc w:val="left"/>
      <w:pPr>
        <w:ind w:left="2408" w:hanging="117"/>
      </w:pPr>
      <w:rPr>
        <w:rFonts w:hint="default"/>
      </w:rPr>
    </w:lvl>
    <w:lvl w:ilvl="8" w:tplc="80BE817A">
      <w:numFmt w:val="bullet"/>
      <w:lvlText w:val="•"/>
      <w:lvlJc w:val="left"/>
      <w:pPr>
        <w:ind w:left="2738" w:hanging="117"/>
      </w:pPr>
      <w:rPr>
        <w:rFonts w:hint="default"/>
      </w:rPr>
    </w:lvl>
  </w:abstractNum>
  <w:abstractNum w:abstractNumId="1" w15:restartNumberingAfterBreak="0">
    <w:nsid w:val="33CF4902"/>
    <w:multiLevelType w:val="hybridMultilevel"/>
    <w:tmpl w:val="4CACE320"/>
    <w:lvl w:ilvl="0" w:tplc="C6FADE86">
      <w:start w:val="1"/>
      <w:numFmt w:val="decimal"/>
      <w:lvlText w:val="%1."/>
      <w:lvlJc w:val="left"/>
      <w:pPr>
        <w:ind w:left="340" w:hanging="42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5AC65E8">
      <w:numFmt w:val="bullet"/>
      <w:lvlText w:val="•"/>
      <w:lvlJc w:val="left"/>
      <w:pPr>
        <w:ind w:left="1330" w:hanging="424"/>
      </w:pPr>
      <w:rPr>
        <w:rFonts w:hint="default"/>
      </w:rPr>
    </w:lvl>
    <w:lvl w:ilvl="2" w:tplc="F874FE46">
      <w:numFmt w:val="bullet"/>
      <w:lvlText w:val="•"/>
      <w:lvlJc w:val="left"/>
      <w:pPr>
        <w:ind w:left="2321" w:hanging="424"/>
      </w:pPr>
      <w:rPr>
        <w:rFonts w:hint="default"/>
      </w:rPr>
    </w:lvl>
    <w:lvl w:ilvl="3" w:tplc="6F928DEE">
      <w:numFmt w:val="bullet"/>
      <w:lvlText w:val="•"/>
      <w:lvlJc w:val="left"/>
      <w:pPr>
        <w:ind w:left="3311" w:hanging="424"/>
      </w:pPr>
      <w:rPr>
        <w:rFonts w:hint="default"/>
      </w:rPr>
    </w:lvl>
    <w:lvl w:ilvl="4" w:tplc="65E0BA92">
      <w:numFmt w:val="bullet"/>
      <w:lvlText w:val="•"/>
      <w:lvlJc w:val="left"/>
      <w:pPr>
        <w:ind w:left="4302" w:hanging="424"/>
      </w:pPr>
      <w:rPr>
        <w:rFonts w:hint="default"/>
      </w:rPr>
    </w:lvl>
    <w:lvl w:ilvl="5" w:tplc="F438B1C8">
      <w:numFmt w:val="bullet"/>
      <w:lvlText w:val="•"/>
      <w:lvlJc w:val="left"/>
      <w:pPr>
        <w:ind w:left="5293" w:hanging="424"/>
      </w:pPr>
      <w:rPr>
        <w:rFonts w:hint="default"/>
      </w:rPr>
    </w:lvl>
    <w:lvl w:ilvl="6" w:tplc="E1A655FC">
      <w:numFmt w:val="bullet"/>
      <w:lvlText w:val="•"/>
      <w:lvlJc w:val="left"/>
      <w:pPr>
        <w:ind w:left="6283" w:hanging="424"/>
      </w:pPr>
      <w:rPr>
        <w:rFonts w:hint="default"/>
      </w:rPr>
    </w:lvl>
    <w:lvl w:ilvl="7" w:tplc="26F046EC">
      <w:numFmt w:val="bullet"/>
      <w:lvlText w:val="•"/>
      <w:lvlJc w:val="left"/>
      <w:pPr>
        <w:ind w:left="7274" w:hanging="424"/>
      </w:pPr>
      <w:rPr>
        <w:rFonts w:hint="default"/>
      </w:rPr>
    </w:lvl>
    <w:lvl w:ilvl="8" w:tplc="53B47F92">
      <w:numFmt w:val="bullet"/>
      <w:lvlText w:val="•"/>
      <w:lvlJc w:val="left"/>
      <w:pPr>
        <w:ind w:left="8264" w:hanging="424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270"/>
    <w:rsid w:val="00135457"/>
    <w:rsid w:val="001C616D"/>
    <w:rsid w:val="005909A7"/>
    <w:rsid w:val="00B50270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6615"/>
  <w15:chartTrackingRefBased/>
  <w15:docId w15:val="{C3729214-8B08-4282-9A20-D2ED8E63E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2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02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027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mc.hse.ru/vaginvideo" TargetMode="Externa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2984</Words>
  <Characters>17014</Characters>
  <Application>Microsoft Office Word</Application>
  <DocSecurity>0</DocSecurity>
  <Lines>141</Lines>
  <Paragraphs>39</Paragraphs>
  <ScaleCrop>false</ScaleCrop>
  <Company/>
  <LinksUpToDate>false</LinksUpToDate>
  <CharactersWithSpaces>19959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2024-11-27T07:38:00Z</dcterms:created>
  <dcterms:modified xsi:type="dcterms:W3CDTF">2024-11-27T07:42:00Z</dcterms:modified>
</cp:coreProperties>
</file>